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69946" w14:textId="328A07E9" w:rsidR="00BB5C58" w:rsidRPr="006477D1" w:rsidRDefault="00D1050F" w:rsidP="006477D1">
      <w:pPr>
        <w:pStyle w:val="Photoauteur"/>
      </w:pPr>
      <w:r w:rsidRPr="006477D1">
        <w:drawing>
          <wp:anchor distT="0" distB="0" distL="114300" distR="114300" simplePos="0" relativeHeight="251657728" behindDoc="0" locked="0" layoutInCell="1" allowOverlap="1" wp14:anchorId="17F14B38" wp14:editId="517938EF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440180" cy="10692130"/>
            <wp:effectExtent l="0" t="0" r="0" b="0"/>
            <wp:wrapNone/>
            <wp:docPr id="8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069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77D1">
        <w:drawing>
          <wp:inline distT="0" distB="0" distL="0" distR="0" wp14:anchorId="7D0E85F8" wp14:editId="1EB59D5B">
            <wp:extent cx="3247390" cy="4852670"/>
            <wp:effectExtent l="0" t="0" r="0" b="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7390" cy="4852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BD28D" w14:textId="77777777" w:rsidR="00A23BF9" w:rsidRDefault="00BB5C58">
      <w:pPr>
        <w:pStyle w:val="Auteur"/>
        <w:rPr>
          <w:szCs w:val="44"/>
        </w:rPr>
      </w:pPr>
      <w:r>
        <w:rPr>
          <w:szCs w:val="44"/>
        </w:rPr>
        <w:t>Paul Féval</w:t>
      </w:r>
      <w:r w:rsidR="00A23BF9">
        <w:rPr>
          <w:szCs w:val="44"/>
        </w:rPr>
        <w:t xml:space="preserve"> (</w:t>
      </w:r>
      <w:r>
        <w:rPr>
          <w:szCs w:val="44"/>
        </w:rPr>
        <w:t>père</w:t>
      </w:r>
      <w:r w:rsidR="00A23BF9">
        <w:rPr>
          <w:szCs w:val="44"/>
        </w:rPr>
        <w:t>)</w:t>
      </w:r>
    </w:p>
    <w:p w14:paraId="39DA5FF8" w14:textId="796B424F" w:rsidR="00BB5C58" w:rsidRDefault="00BB5C58">
      <w:pPr>
        <w:pStyle w:val="Titrelivre"/>
        <w:rPr>
          <w:kern w:val="60"/>
          <w:szCs w:val="60"/>
        </w:rPr>
      </w:pPr>
      <w:r>
        <w:rPr>
          <w:kern w:val="60"/>
          <w:szCs w:val="60"/>
        </w:rPr>
        <w:t>LE JEU DE LA MORT</w:t>
      </w:r>
      <w:r>
        <w:rPr>
          <w:kern w:val="60"/>
          <w:szCs w:val="60"/>
        </w:rPr>
        <w:br/>
      </w:r>
      <w:r>
        <w:rPr>
          <w:kern w:val="60"/>
          <w:szCs w:val="60"/>
        </w:rPr>
        <w:br/>
        <w:t>TOME I</w:t>
      </w:r>
    </w:p>
    <w:p w14:paraId="1A35A708" w14:textId="324E1D2C" w:rsidR="00BB5C58" w:rsidRDefault="00485AFF">
      <w:pPr>
        <w:pStyle w:val="DateSortie"/>
      </w:pPr>
      <w:r>
        <w:t>1850</w:t>
      </w:r>
    </w:p>
    <w:p w14:paraId="1755A9D0" w14:textId="77777777" w:rsidR="00BB5C58" w:rsidRPr="00A23BF9" w:rsidRDefault="00BB5C58" w:rsidP="00A23BF9">
      <w:pPr>
        <w:ind w:left="2340" w:firstLine="0"/>
        <w:jc w:val="center"/>
        <w:sectPr w:rsidR="00BB5C58" w:rsidRPr="00A23BF9">
          <w:footerReference w:type="default" r:id="rId9"/>
          <w:pgSz w:w="11906" w:h="16838" w:code="9"/>
          <w:pgMar w:top="0" w:right="0" w:bottom="0" w:left="0" w:header="0" w:footer="0" w:gutter="0"/>
          <w:cols w:space="708"/>
          <w:titlePg/>
          <w:docGrid w:linePitch="360"/>
        </w:sectPr>
      </w:pPr>
    </w:p>
    <w:p w14:paraId="4C60441D" w14:textId="77777777" w:rsidR="00BB5C58" w:rsidRDefault="00BB5C58" w:rsidP="00A23BF9">
      <w:pPr>
        <w:pStyle w:val="Titretablematires"/>
      </w:pPr>
      <w:r>
        <w:lastRenderedPageBreak/>
        <w:t>Table des matières</w:t>
      </w:r>
    </w:p>
    <w:p w14:paraId="2421E52D" w14:textId="77777777" w:rsidR="00BB5C58" w:rsidRDefault="00BB5C58"/>
    <w:p w14:paraId="2C3D6A9D" w14:textId="6EE350BE" w:rsidR="006C4952" w:rsidRDefault="00BB5C58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r>
        <w:rPr>
          <w:noProof w:val="0"/>
        </w:rPr>
        <w:fldChar w:fldCharType="begin"/>
      </w:r>
      <w:r>
        <w:rPr>
          <w:noProof w:val="0"/>
        </w:rPr>
        <w:instrText xml:space="preserve"> TOC \o "1-3" \h \z </w:instrText>
      </w:r>
      <w:r>
        <w:rPr>
          <w:noProof w:val="0"/>
        </w:rPr>
        <w:fldChar w:fldCharType="separate"/>
      </w:r>
      <w:hyperlink w:anchor="_Toc202192400" w:history="1">
        <w:r w:rsidR="006C4952" w:rsidRPr="00E67D25">
          <w:rPr>
            <w:rStyle w:val="Lienhypertexte"/>
            <w:lang w:eastAsia="en-US"/>
          </w:rPr>
          <w:t>PROLOGUE</w:t>
        </w:r>
        <w:r w:rsidR="006C4952">
          <w:rPr>
            <w:webHidden/>
          </w:rPr>
          <w:tab/>
        </w:r>
        <w:r w:rsidR="006C4952">
          <w:rPr>
            <w:webHidden/>
          </w:rPr>
          <w:fldChar w:fldCharType="begin"/>
        </w:r>
        <w:r w:rsidR="006C4952">
          <w:rPr>
            <w:webHidden/>
          </w:rPr>
          <w:instrText xml:space="preserve"> PAGEREF _Toc202192400 \h </w:instrText>
        </w:r>
        <w:r w:rsidR="006C4952">
          <w:rPr>
            <w:webHidden/>
          </w:rPr>
        </w:r>
        <w:r w:rsidR="006C4952">
          <w:rPr>
            <w:webHidden/>
          </w:rPr>
          <w:fldChar w:fldCharType="separate"/>
        </w:r>
        <w:r w:rsidR="00A351F8">
          <w:rPr>
            <w:webHidden/>
          </w:rPr>
          <w:t>5</w:t>
        </w:r>
        <w:r w:rsidR="006C4952">
          <w:rPr>
            <w:webHidden/>
          </w:rPr>
          <w:fldChar w:fldCharType="end"/>
        </w:r>
      </w:hyperlink>
    </w:p>
    <w:p w14:paraId="4B2FE2CD" w14:textId="3801D1BB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01" w:history="1">
        <w:r w:rsidRPr="00E67D25">
          <w:rPr>
            <w:rStyle w:val="Lienhypertexte"/>
            <w:lang w:eastAsia="en-US"/>
          </w:rPr>
          <w:t>LE TESTAMENT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071C9D2E" w14:textId="4A8131F9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02" w:history="1">
        <w:r w:rsidRPr="00E67D25">
          <w:rPr>
            <w:rStyle w:val="Lienhypertexte"/>
            <w:lang w:eastAsia="en-US"/>
          </w:rPr>
          <w:t>JEAN-DE-LA-MER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6FC6A4DB" w14:textId="5C27676E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03" w:history="1">
        <w:r w:rsidRPr="00E67D25">
          <w:rPr>
            <w:rStyle w:val="Lienhypertexte"/>
            <w:lang w:eastAsia="en-US"/>
          </w:rPr>
          <w:t>LE CIERGE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14:paraId="32AF59C6" w14:textId="1BAB5BCB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04" w:history="1">
        <w:r w:rsidRPr="00E67D25">
          <w:rPr>
            <w:rStyle w:val="Lienhypertexte"/>
            <w:lang w:eastAsia="en-US"/>
          </w:rPr>
          <w:t>BERTHE L’AVEUGLE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14:paraId="0C13D048" w14:textId="0174CDFC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05" w:history="1">
        <w:r w:rsidRPr="00E67D25">
          <w:rPr>
            <w:rStyle w:val="Lienhypertexte"/>
            <w:lang w:eastAsia="en-US"/>
          </w:rPr>
          <w:t>LES FLEURS DE MAI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48</w:t>
        </w:r>
        <w:r>
          <w:rPr>
            <w:webHidden/>
          </w:rPr>
          <w:fldChar w:fldCharType="end"/>
        </w:r>
      </w:hyperlink>
    </w:p>
    <w:p w14:paraId="6F2A1B57" w14:textId="4F09519C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06" w:history="1">
        <w:r w:rsidRPr="00E67D25">
          <w:rPr>
            <w:rStyle w:val="Lienhypertexte"/>
            <w:lang w:eastAsia="en-US"/>
          </w:rPr>
          <w:t>TIENNET BLÔNE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60</w:t>
        </w:r>
        <w:r>
          <w:rPr>
            <w:webHidden/>
          </w:rPr>
          <w:fldChar w:fldCharType="end"/>
        </w:r>
      </w:hyperlink>
    </w:p>
    <w:p w14:paraId="3D67D9DB" w14:textId="34EF2AAE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07" w:history="1">
        <w:r w:rsidRPr="00E67D25">
          <w:rPr>
            <w:rStyle w:val="Lienhypertexte"/>
            <w:lang w:eastAsia="en-US"/>
          </w:rPr>
          <w:t>PETIT-ARGENT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76</w:t>
        </w:r>
        <w:r>
          <w:rPr>
            <w:webHidden/>
          </w:rPr>
          <w:fldChar w:fldCharType="end"/>
        </w:r>
      </w:hyperlink>
    </w:p>
    <w:p w14:paraId="541D8D22" w14:textId="3325C5B2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08" w:history="1">
        <w:r w:rsidRPr="00E67D25">
          <w:rPr>
            <w:rStyle w:val="Lienhypertexte"/>
            <w:lang w:eastAsia="en-US"/>
          </w:rPr>
          <w:t>LE GRAND-CAFÉ DE L’INDUSTRIE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85</w:t>
        </w:r>
        <w:r>
          <w:rPr>
            <w:webHidden/>
          </w:rPr>
          <w:fldChar w:fldCharType="end"/>
        </w:r>
      </w:hyperlink>
    </w:p>
    <w:p w14:paraId="0CBC44BF" w14:textId="59482643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09" w:history="1">
        <w:r w:rsidRPr="00E67D25">
          <w:rPr>
            <w:rStyle w:val="Lienhypertexte"/>
            <w:lang w:eastAsia="en-US"/>
          </w:rPr>
          <w:t>M. BERTHELLEMINOT DE BEAUREPAS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95</w:t>
        </w:r>
        <w:r>
          <w:rPr>
            <w:webHidden/>
          </w:rPr>
          <w:fldChar w:fldCharType="end"/>
        </w:r>
      </w:hyperlink>
    </w:p>
    <w:p w14:paraId="2DA5FC60" w14:textId="12CA7F89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10" w:history="1">
        <w:r w:rsidRPr="00E67D25">
          <w:rPr>
            <w:rStyle w:val="Lienhypertexte"/>
            <w:lang w:eastAsia="en-US"/>
          </w:rPr>
          <w:t>MAMAN ROGOME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109</w:t>
        </w:r>
        <w:r>
          <w:rPr>
            <w:webHidden/>
          </w:rPr>
          <w:fldChar w:fldCharType="end"/>
        </w:r>
      </w:hyperlink>
    </w:p>
    <w:p w14:paraId="53CFB010" w14:textId="6AB63A00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11" w:history="1">
        <w:r w:rsidRPr="00E67D25">
          <w:rPr>
            <w:rStyle w:val="Lienhypertexte"/>
            <w:lang w:eastAsia="en-US"/>
          </w:rPr>
          <w:t>LE COUP DU BÉLIER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120</w:t>
        </w:r>
        <w:r>
          <w:rPr>
            <w:webHidden/>
          </w:rPr>
          <w:fldChar w:fldCharType="end"/>
        </w:r>
      </w:hyperlink>
    </w:p>
    <w:p w14:paraId="61A230B3" w14:textId="70CAD391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12" w:history="1">
        <w:r w:rsidRPr="00E67D25">
          <w:rPr>
            <w:rStyle w:val="Lienhypertexte"/>
            <w:lang w:eastAsia="en-US"/>
          </w:rPr>
          <w:t>OÙ TIENNET BLÔNE SE MONTRE TROP HARDI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130</w:t>
        </w:r>
        <w:r>
          <w:rPr>
            <w:webHidden/>
          </w:rPr>
          <w:fldChar w:fldCharType="end"/>
        </w:r>
      </w:hyperlink>
    </w:p>
    <w:p w14:paraId="26332988" w14:textId="54D6EFDE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13" w:history="1">
        <w:r w:rsidRPr="00E67D25">
          <w:rPr>
            <w:rStyle w:val="Lienhypertexte"/>
            <w:lang w:eastAsia="en-US"/>
          </w:rPr>
          <w:t>MADAME MARION, RENTIÈRE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141</w:t>
        </w:r>
        <w:r>
          <w:rPr>
            <w:webHidden/>
          </w:rPr>
          <w:fldChar w:fldCharType="end"/>
        </w:r>
      </w:hyperlink>
    </w:p>
    <w:p w14:paraId="13CD0C78" w14:textId="72AB15FF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14" w:history="1">
        <w:r w:rsidRPr="00E67D25">
          <w:rPr>
            <w:rStyle w:val="Lienhypertexte"/>
            <w:lang w:eastAsia="en-US"/>
          </w:rPr>
          <w:t>OÙ TIENNET DEMANDE UNE MÈRE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148</w:t>
        </w:r>
        <w:r>
          <w:rPr>
            <w:webHidden/>
          </w:rPr>
          <w:fldChar w:fldCharType="end"/>
        </w:r>
      </w:hyperlink>
    </w:p>
    <w:p w14:paraId="3C6404B3" w14:textId="18BA039E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15" w:history="1">
        <w:r w:rsidRPr="00E67D25">
          <w:rPr>
            <w:rStyle w:val="Lienhypertexte"/>
            <w:lang w:eastAsia="en-US"/>
          </w:rPr>
          <w:t>SUR LE CRUCIFIX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157</w:t>
        </w:r>
        <w:r>
          <w:rPr>
            <w:webHidden/>
          </w:rPr>
          <w:fldChar w:fldCharType="end"/>
        </w:r>
      </w:hyperlink>
    </w:p>
    <w:p w14:paraId="64152E34" w14:textId="59083CA0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16" w:history="1">
        <w:r w:rsidRPr="00E67D25">
          <w:rPr>
            <w:rStyle w:val="Lienhypertexte"/>
            <w:lang w:eastAsia="en-US"/>
          </w:rPr>
          <w:t>LA MESTIVIÈRE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169</w:t>
        </w:r>
        <w:r>
          <w:rPr>
            <w:webHidden/>
          </w:rPr>
          <w:fldChar w:fldCharType="end"/>
        </w:r>
      </w:hyperlink>
    </w:p>
    <w:p w14:paraId="1B9A5F4E" w14:textId="2D8B0535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17" w:history="1">
        <w:r w:rsidRPr="00E67D25">
          <w:rPr>
            <w:rStyle w:val="Lienhypertexte"/>
            <w:lang w:eastAsia="en-US"/>
          </w:rPr>
          <w:t>DEUX BÂTONS DE HOUX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177</w:t>
        </w:r>
        <w:r>
          <w:rPr>
            <w:webHidden/>
          </w:rPr>
          <w:fldChar w:fldCharType="end"/>
        </w:r>
      </w:hyperlink>
    </w:p>
    <w:p w14:paraId="0C46E1B8" w14:textId="256D4F5A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18" w:history="1">
        <w:r w:rsidRPr="00E67D25">
          <w:rPr>
            <w:rStyle w:val="Lienhypertexte"/>
            <w:lang w:eastAsia="en-US"/>
          </w:rPr>
          <w:t>CONSULTATION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187</w:t>
        </w:r>
        <w:r>
          <w:rPr>
            <w:webHidden/>
          </w:rPr>
          <w:fldChar w:fldCharType="end"/>
        </w:r>
      </w:hyperlink>
    </w:p>
    <w:p w14:paraId="164E1408" w14:textId="620190EF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19" w:history="1">
        <w:r w:rsidRPr="00E67D25">
          <w:rPr>
            <w:rStyle w:val="Lienhypertexte"/>
            <w:lang w:eastAsia="en-US"/>
          </w:rPr>
          <w:t>UN DIABLE ET UNE FEMME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196</w:t>
        </w:r>
        <w:r>
          <w:rPr>
            <w:webHidden/>
          </w:rPr>
          <w:fldChar w:fldCharType="end"/>
        </w:r>
      </w:hyperlink>
    </w:p>
    <w:p w14:paraId="4C63359F" w14:textId="419F8627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20" w:history="1">
        <w:r w:rsidRPr="00E67D25">
          <w:rPr>
            <w:rStyle w:val="Lienhypertexte"/>
            <w:lang w:eastAsia="en-US"/>
          </w:rPr>
          <w:t>TENTATION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204</w:t>
        </w:r>
        <w:r>
          <w:rPr>
            <w:webHidden/>
          </w:rPr>
          <w:fldChar w:fldCharType="end"/>
        </w:r>
      </w:hyperlink>
    </w:p>
    <w:p w14:paraId="150CEFE1" w14:textId="7B781528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21" w:history="1">
        <w:r w:rsidRPr="00E67D25">
          <w:rPr>
            <w:rStyle w:val="Lienhypertexte"/>
            <w:lang w:eastAsia="en-US"/>
          </w:rPr>
          <w:t>PAUVRES AMOURS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215</w:t>
        </w:r>
        <w:r>
          <w:rPr>
            <w:webHidden/>
          </w:rPr>
          <w:fldChar w:fldCharType="end"/>
        </w:r>
      </w:hyperlink>
    </w:p>
    <w:p w14:paraId="2C5B396C" w14:textId="05F18808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22" w:history="1">
        <w:r w:rsidRPr="00E67D25">
          <w:rPr>
            <w:rStyle w:val="Lienhypertexte"/>
            <w:lang w:eastAsia="en-US"/>
          </w:rPr>
          <w:t>COMÉDIE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229</w:t>
        </w:r>
        <w:r>
          <w:rPr>
            <w:webHidden/>
          </w:rPr>
          <w:fldChar w:fldCharType="end"/>
        </w:r>
      </w:hyperlink>
    </w:p>
    <w:p w14:paraId="42B69DEE" w14:textId="732CB936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23" w:history="1">
        <w:r w:rsidRPr="00E67D25">
          <w:rPr>
            <w:rStyle w:val="Lienhypertexte"/>
            <w:lang w:eastAsia="en-US"/>
          </w:rPr>
          <w:t>INFAMIE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239</w:t>
        </w:r>
        <w:r>
          <w:rPr>
            <w:webHidden/>
          </w:rPr>
          <w:fldChar w:fldCharType="end"/>
        </w:r>
      </w:hyperlink>
    </w:p>
    <w:p w14:paraId="72D5880D" w14:textId="0AA4A0A0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24" w:history="1">
        <w:r w:rsidRPr="00E67D25">
          <w:rPr>
            <w:rStyle w:val="Lienhypertexte"/>
            <w:lang w:eastAsia="en-US"/>
          </w:rPr>
          <w:t>LE PUITS RONDEL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251</w:t>
        </w:r>
        <w:r>
          <w:rPr>
            <w:webHidden/>
          </w:rPr>
          <w:fldChar w:fldCharType="end"/>
        </w:r>
      </w:hyperlink>
    </w:p>
    <w:p w14:paraId="04D15DB4" w14:textId="30AB65EB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25" w:history="1">
        <w:r w:rsidRPr="00E67D25">
          <w:rPr>
            <w:rStyle w:val="Lienhypertexte"/>
            <w:lang w:eastAsia="en-US"/>
          </w:rPr>
          <w:t>LE LIVRE D’HEURES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263</w:t>
        </w:r>
        <w:r>
          <w:rPr>
            <w:webHidden/>
          </w:rPr>
          <w:fldChar w:fldCharType="end"/>
        </w:r>
      </w:hyperlink>
    </w:p>
    <w:p w14:paraId="6F0462FB" w14:textId="36296656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26" w:history="1">
        <w:r w:rsidRPr="00E67D25">
          <w:rPr>
            <w:rStyle w:val="Lienhypertexte"/>
            <w:lang w:eastAsia="en-US"/>
          </w:rPr>
          <w:t>LA CHAMBRE MORTUAIRE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273</w:t>
        </w:r>
        <w:r>
          <w:rPr>
            <w:webHidden/>
          </w:rPr>
          <w:fldChar w:fldCharType="end"/>
        </w:r>
      </w:hyperlink>
    </w:p>
    <w:p w14:paraId="165637EA" w14:textId="76D94FB4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27" w:history="1">
        <w:r w:rsidRPr="00E67D25">
          <w:rPr>
            <w:rStyle w:val="Lienhypertexte"/>
            <w:lang w:eastAsia="en-US"/>
          </w:rPr>
          <w:t>LA SALLE ROUGE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280</w:t>
        </w:r>
        <w:r>
          <w:rPr>
            <w:webHidden/>
          </w:rPr>
          <w:fldChar w:fldCharType="end"/>
        </w:r>
      </w:hyperlink>
    </w:p>
    <w:p w14:paraId="04ABC1E3" w14:textId="15C2754D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28" w:history="1">
        <w:r w:rsidRPr="00E67D25">
          <w:rPr>
            <w:rStyle w:val="Lienhypertexte"/>
            <w:lang w:eastAsia="en-US"/>
          </w:rPr>
          <w:t>OÙ L’ON VOIT GRANDIR COUSIN-ET-AMI.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284</w:t>
        </w:r>
        <w:r>
          <w:rPr>
            <w:webHidden/>
          </w:rPr>
          <w:fldChar w:fldCharType="end"/>
        </w:r>
      </w:hyperlink>
    </w:p>
    <w:p w14:paraId="4C39C594" w14:textId="7D2E71C4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29" w:history="1">
        <w:r w:rsidRPr="00E67D25">
          <w:rPr>
            <w:rStyle w:val="Lienhypertexte"/>
            <w:lang w:eastAsia="en-US"/>
          </w:rPr>
          <w:t>LE FANTÔME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291</w:t>
        </w:r>
        <w:r>
          <w:rPr>
            <w:webHidden/>
          </w:rPr>
          <w:fldChar w:fldCharType="end"/>
        </w:r>
      </w:hyperlink>
    </w:p>
    <w:p w14:paraId="5F5DADBC" w14:textId="2325DEA2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30" w:history="1">
        <w:r w:rsidRPr="00E67D25">
          <w:rPr>
            <w:rStyle w:val="Lienhypertexte"/>
            <w:lang w:eastAsia="en-US"/>
          </w:rPr>
          <w:t>OÙ MENAND JEUNE EST FIANCÉ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302</w:t>
        </w:r>
        <w:r>
          <w:rPr>
            <w:webHidden/>
          </w:rPr>
          <w:fldChar w:fldCharType="end"/>
        </w:r>
      </w:hyperlink>
    </w:p>
    <w:p w14:paraId="27DEDF83" w14:textId="28E5D2E8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31" w:history="1">
        <w:r w:rsidRPr="00E67D25">
          <w:rPr>
            <w:rStyle w:val="Lienhypertexte"/>
            <w:lang w:eastAsia="en-US"/>
          </w:rPr>
          <w:t>LA LECTURE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310</w:t>
        </w:r>
        <w:r>
          <w:rPr>
            <w:webHidden/>
          </w:rPr>
          <w:fldChar w:fldCharType="end"/>
        </w:r>
      </w:hyperlink>
    </w:p>
    <w:p w14:paraId="2C3172BE" w14:textId="01C6D087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32" w:history="1">
        <w:r w:rsidRPr="00E67D25">
          <w:rPr>
            <w:rStyle w:val="Lienhypertexte"/>
            <w:lang w:eastAsia="en-US"/>
          </w:rPr>
          <w:t>PAUVRE FILLE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313</w:t>
        </w:r>
        <w:r>
          <w:rPr>
            <w:webHidden/>
          </w:rPr>
          <w:fldChar w:fldCharType="end"/>
        </w:r>
      </w:hyperlink>
    </w:p>
    <w:p w14:paraId="000BA7D0" w14:textId="33C460A2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33" w:history="1">
        <w:r w:rsidRPr="00E67D25">
          <w:rPr>
            <w:rStyle w:val="Lienhypertexte"/>
            <w:lang w:eastAsia="en-US"/>
          </w:rPr>
          <w:t>UN RÉCIT DE YAUME LE PÂTOUR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318</w:t>
        </w:r>
        <w:r>
          <w:rPr>
            <w:webHidden/>
          </w:rPr>
          <w:fldChar w:fldCharType="end"/>
        </w:r>
      </w:hyperlink>
    </w:p>
    <w:p w14:paraId="5A31804C" w14:textId="38D28ABA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34" w:history="1">
        <w:r w:rsidRPr="00E67D25">
          <w:rPr>
            <w:rStyle w:val="Lienhypertexte"/>
            <w:lang w:eastAsia="en-US"/>
          </w:rPr>
          <w:t>CHÉRI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326</w:t>
        </w:r>
        <w:r>
          <w:rPr>
            <w:webHidden/>
          </w:rPr>
          <w:fldChar w:fldCharType="end"/>
        </w:r>
      </w:hyperlink>
    </w:p>
    <w:p w14:paraId="3813C41F" w14:textId="050D19A9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35" w:history="1">
        <w:r w:rsidRPr="00E67D25">
          <w:rPr>
            <w:rStyle w:val="Lienhypertexte"/>
            <w:lang w:eastAsia="en-US"/>
          </w:rPr>
          <w:t>LEGS ET LIBÉRALITÉS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333</w:t>
        </w:r>
        <w:r>
          <w:rPr>
            <w:webHidden/>
          </w:rPr>
          <w:fldChar w:fldCharType="end"/>
        </w:r>
      </w:hyperlink>
    </w:p>
    <w:p w14:paraId="69579893" w14:textId="664CBDCE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36" w:history="1">
        <w:r w:rsidRPr="00E67D25">
          <w:rPr>
            <w:rStyle w:val="Lienhypertexte"/>
            <w:lang w:eastAsia="en-US"/>
          </w:rPr>
          <w:t>AU DERNIER VIVANT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341</w:t>
        </w:r>
        <w:r>
          <w:rPr>
            <w:webHidden/>
          </w:rPr>
          <w:fldChar w:fldCharType="end"/>
        </w:r>
      </w:hyperlink>
    </w:p>
    <w:p w14:paraId="60852BE6" w14:textId="7655622B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37" w:history="1">
        <w:r w:rsidRPr="00E67D25">
          <w:rPr>
            <w:rStyle w:val="Lienhypertexte"/>
            <w:lang w:eastAsia="en-US"/>
          </w:rPr>
          <w:t>LE JEU DE LA MORT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349</w:t>
        </w:r>
        <w:r>
          <w:rPr>
            <w:webHidden/>
          </w:rPr>
          <w:fldChar w:fldCharType="end"/>
        </w:r>
      </w:hyperlink>
    </w:p>
    <w:p w14:paraId="6FF1F0FE" w14:textId="6404B3CB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38" w:history="1">
        <w:r w:rsidRPr="00E67D25">
          <w:rPr>
            <w:rStyle w:val="Lienhypertexte"/>
            <w:lang w:eastAsia="en-US"/>
          </w:rPr>
          <w:t>LE DESSERT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357</w:t>
        </w:r>
        <w:r>
          <w:rPr>
            <w:webHidden/>
          </w:rPr>
          <w:fldChar w:fldCharType="end"/>
        </w:r>
      </w:hyperlink>
    </w:p>
    <w:p w14:paraId="2FB72354" w14:textId="77AB11B7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39" w:history="1">
        <w:r w:rsidRPr="00E67D25">
          <w:rPr>
            <w:rStyle w:val="Lienhypertexte"/>
            <w:lang w:eastAsia="en-US"/>
          </w:rPr>
          <w:t>UNE IDÉE DE M. FARGEAU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364</w:t>
        </w:r>
        <w:r>
          <w:rPr>
            <w:webHidden/>
          </w:rPr>
          <w:fldChar w:fldCharType="end"/>
        </w:r>
      </w:hyperlink>
    </w:p>
    <w:p w14:paraId="1FD32C74" w14:textId="675FD00B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40" w:history="1">
        <w:r w:rsidRPr="00E67D25">
          <w:rPr>
            <w:rStyle w:val="Lienhypertexte"/>
            <w:lang w:eastAsia="en-US"/>
          </w:rPr>
          <w:t>ARMES ET MUNITIONS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370</w:t>
        </w:r>
        <w:r>
          <w:rPr>
            <w:webHidden/>
          </w:rPr>
          <w:fldChar w:fldCharType="end"/>
        </w:r>
      </w:hyperlink>
    </w:p>
    <w:p w14:paraId="035D16F1" w14:textId="2F1ABF23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41" w:history="1">
        <w:r w:rsidRPr="00E67D25">
          <w:rPr>
            <w:rStyle w:val="Lienhypertexte"/>
            <w:lang w:eastAsia="en-US"/>
          </w:rPr>
          <w:t>LES AUDIENCES DE ROMBLON PÈRE ET FILS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376</w:t>
        </w:r>
        <w:r>
          <w:rPr>
            <w:webHidden/>
          </w:rPr>
          <w:fldChar w:fldCharType="end"/>
        </w:r>
      </w:hyperlink>
    </w:p>
    <w:p w14:paraId="2545C2E4" w14:textId="5A481F47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42" w:history="1">
        <w:r w:rsidRPr="00E67D25">
          <w:rPr>
            <w:rStyle w:val="Lienhypertexte"/>
            <w:lang w:eastAsia="en-US"/>
          </w:rPr>
          <w:t>EN JOUE…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384</w:t>
        </w:r>
        <w:r>
          <w:rPr>
            <w:webHidden/>
          </w:rPr>
          <w:fldChar w:fldCharType="end"/>
        </w:r>
      </w:hyperlink>
    </w:p>
    <w:p w14:paraId="0052662B" w14:textId="325FD148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43" w:history="1">
        <w:r w:rsidRPr="00E67D25">
          <w:rPr>
            <w:rStyle w:val="Lienhypertexte"/>
            <w:lang w:eastAsia="en-US"/>
          </w:rPr>
          <w:t>MASSACRE GÉNÉRAL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389</w:t>
        </w:r>
        <w:r>
          <w:rPr>
            <w:webHidden/>
          </w:rPr>
          <w:fldChar w:fldCharType="end"/>
        </w:r>
      </w:hyperlink>
    </w:p>
    <w:p w14:paraId="74264214" w14:textId="2E5B1A1F" w:rsidR="006C4952" w:rsidRDefault="006C4952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202192444" w:history="1">
        <w:r w:rsidRPr="00E67D25">
          <w:rPr>
            <w:rStyle w:val="Lienhypertexte"/>
            <w:lang w:eastAsia="en-US"/>
          </w:rPr>
          <w:t>PREMIÈRE PARTIE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398</w:t>
        </w:r>
        <w:r>
          <w:rPr>
            <w:webHidden/>
          </w:rPr>
          <w:fldChar w:fldCharType="end"/>
        </w:r>
      </w:hyperlink>
    </w:p>
    <w:p w14:paraId="7AC1FDE3" w14:textId="1413E5BF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45" w:history="1">
        <w:r w:rsidRPr="00E67D25">
          <w:rPr>
            <w:rStyle w:val="Lienhypertexte"/>
            <w:lang w:eastAsia="en-US"/>
          </w:rPr>
          <w:t>LES OISEAUX ET LES JEUNES FILLES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399</w:t>
        </w:r>
        <w:r>
          <w:rPr>
            <w:webHidden/>
          </w:rPr>
          <w:fldChar w:fldCharType="end"/>
        </w:r>
      </w:hyperlink>
    </w:p>
    <w:p w14:paraId="7F35E905" w14:textId="69998C21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46" w:history="1">
        <w:r w:rsidRPr="00E67D25">
          <w:rPr>
            <w:rStyle w:val="Lienhypertexte"/>
            <w:lang w:eastAsia="en-US"/>
          </w:rPr>
          <w:t>ENCORE LES JEUNES FILLES ET LES OISEAUX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405</w:t>
        </w:r>
        <w:r>
          <w:rPr>
            <w:webHidden/>
          </w:rPr>
          <w:fldChar w:fldCharType="end"/>
        </w:r>
      </w:hyperlink>
    </w:p>
    <w:p w14:paraId="523952E3" w14:textId="5053EECE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47" w:history="1">
        <w:r w:rsidRPr="00E67D25">
          <w:rPr>
            <w:rStyle w:val="Lienhypertexte"/>
            <w:lang w:eastAsia="en-US"/>
          </w:rPr>
          <w:t>LA BELLE-DE-JOUR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416</w:t>
        </w:r>
        <w:r>
          <w:rPr>
            <w:webHidden/>
          </w:rPr>
          <w:fldChar w:fldCharType="end"/>
        </w:r>
      </w:hyperlink>
    </w:p>
    <w:p w14:paraId="7C2DA1DB" w14:textId="13B4E059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48" w:history="1">
        <w:r w:rsidRPr="00E67D25">
          <w:rPr>
            <w:rStyle w:val="Lienhypertexte"/>
            <w:lang w:eastAsia="en-US"/>
          </w:rPr>
          <w:t>LA LETTRE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424</w:t>
        </w:r>
        <w:r>
          <w:rPr>
            <w:webHidden/>
          </w:rPr>
          <w:fldChar w:fldCharType="end"/>
        </w:r>
      </w:hyperlink>
    </w:p>
    <w:p w14:paraId="7DA75520" w14:textId="74AE2C9C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49" w:history="1">
        <w:r w:rsidRPr="00E67D25">
          <w:rPr>
            <w:rStyle w:val="Lienhypertexte"/>
            <w:lang w:eastAsia="en-US"/>
          </w:rPr>
          <w:t>RENSEIGNEMENTS ET CHANSON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431</w:t>
        </w:r>
        <w:r>
          <w:rPr>
            <w:webHidden/>
          </w:rPr>
          <w:fldChar w:fldCharType="end"/>
        </w:r>
      </w:hyperlink>
    </w:p>
    <w:p w14:paraId="1779B586" w14:textId="60EDFCA5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50" w:history="1">
        <w:r w:rsidRPr="00E67D25">
          <w:rPr>
            <w:rStyle w:val="Lienhypertexte"/>
            <w:lang w:eastAsia="en-US"/>
          </w:rPr>
          <w:t>MONSIEUR BAPTISTE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439</w:t>
        </w:r>
        <w:r>
          <w:rPr>
            <w:webHidden/>
          </w:rPr>
          <w:fldChar w:fldCharType="end"/>
        </w:r>
      </w:hyperlink>
    </w:p>
    <w:p w14:paraId="333583C3" w14:textId="5D702E7E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51" w:history="1">
        <w:r w:rsidRPr="00E67D25">
          <w:rPr>
            <w:rStyle w:val="Lienhypertexte"/>
            <w:lang w:eastAsia="en-US"/>
          </w:rPr>
          <w:t>OÙ LE RÔLE DE YAUME SE DESSINE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447</w:t>
        </w:r>
        <w:r>
          <w:rPr>
            <w:webHidden/>
          </w:rPr>
          <w:fldChar w:fldCharType="end"/>
        </w:r>
      </w:hyperlink>
    </w:p>
    <w:p w14:paraId="270C9E84" w14:textId="2C3548AF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52" w:history="1">
        <w:r w:rsidRPr="00E67D25">
          <w:rPr>
            <w:rStyle w:val="Lienhypertexte"/>
            <w:lang w:eastAsia="en-US"/>
          </w:rPr>
          <w:t>LES MURS DE PARIS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460</w:t>
        </w:r>
        <w:r>
          <w:rPr>
            <w:webHidden/>
          </w:rPr>
          <w:fldChar w:fldCharType="end"/>
        </w:r>
      </w:hyperlink>
    </w:p>
    <w:p w14:paraId="2A29FD27" w14:textId="0601E702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53" w:history="1">
        <w:r w:rsidRPr="00E67D25">
          <w:rPr>
            <w:rStyle w:val="Lienhypertexte"/>
            <w:lang w:eastAsia="en-US"/>
          </w:rPr>
          <w:t>SALONS AGRÉABLES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465</w:t>
        </w:r>
        <w:r>
          <w:rPr>
            <w:webHidden/>
          </w:rPr>
          <w:fldChar w:fldCharType="end"/>
        </w:r>
      </w:hyperlink>
    </w:p>
    <w:p w14:paraId="27E19AC9" w14:textId="535E6C81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54" w:history="1">
        <w:r w:rsidRPr="00E67D25">
          <w:rPr>
            <w:rStyle w:val="Lienhypertexte"/>
            <w:lang w:eastAsia="en-US"/>
          </w:rPr>
          <w:t>PERVENCHE ET SENSITIVE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469</w:t>
        </w:r>
        <w:r>
          <w:rPr>
            <w:webHidden/>
          </w:rPr>
          <w:fldChar w:fldCharType="end"/>
        </w:r>
      </w:hyperlink>
    </w:p>
    <w:p w14:paraId="14FBCDCA" w14:textId="7BE4690D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55" w:history="1">
        <w:r w:rsidRPr="00E67D25">
          <w:rPr>
            <w:rStyle w:val="Lienhypertexte"/>
            <w:lang w:eastAsia="en-US"/>
          </w:rPr>
          <w:t>MADAME PAOLI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473</w:t>
        </w:r>
        <w:r>
          <w:rPr>
            <w:webHidden/>
          </w:rPr>
          <w:fldChar w:fldCharType="end"/>
        </w:r>
      </w:hyperlink>
    </w:p>
    <w:p w14:paraId="1B127DC6" w14:textId="646EA766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56" w:history="1">
        <w:r w:rsidRPr="00E67D25">
          <w:rPr>
            <w:rStyle w:val="Lienhypertexte"/>
            <w:lang w:eastAsia="en-US"/>
          </w:rPr>
          <w:t>ROMBLON-BALLON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481</w:t>
        </w:r>
        <w:r>
          <w:rPr>
            <w:webHidden/>
          </w:rPr>
          <w:fldChar w:fldCharType="end"/>
        </w:r>
      </w:hyperlink>
    </w:p>
    <w:p w14:paraId="2F6FE208" w14:textId="4B2607BF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57" w:history="1">
        <w:r w:rsidRPr="00E67D25">
          <w:rPr>
            <w:rStyle w:val="Lienhypertexte"/>
            <w:lang w:eastAsia="en-US"/>
          </w:rPr>
          <w:t>LE FOYER D’UN PETIT THÉÂTRE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488</w:t>
        </w:r>
        <w:r>
          <w:rPr>
            <w:webHidden/>
          </w:rPr>
          <w:fldChar w:fldCharType="end"/>
        </w:r>
      </w:hyperlink>
    </w:p>
    <w:p w14:paraId="723F2339" w14:textId="6C656AC9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58" w:history="1">
        <w:r w:rsidRPr="00E67D25">
          <w:rPr>
            <w:rStyle w:val="Lienhypertexte"/>
            <w:lang w:eastAsia="en-US"/>
          </w:rPr>
          <w:t>MYSTÈRE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494</w:t>
        </w:r>
        <w:r>
          <w:rPr>
            <w:webHidden/>
          </w:rPr>
          <w:fldChar w:fldCharType="end"/>
        </w:r>
      </w:hyperlink>
    </w:p>
    <w:p w14:paraId="7B372522" w14:textId="6F281174" w:rsidR="006C4952" w:rsidRDefault="006C4952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202192459" w:history="1">
        <w:r w:rsidRPr="00E67D25">
          <w:rPr>
            <w:rStyle w:val="Lienhypertexte"/>
            <w:lang w:eastAsia="en-US"/>
          </w:rPr>
          <w:t>LA LOGE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502</w:t>
        </w:r>
        <w:r>
          <w:rPr>
            <w:webHidden/>
          </w:rPr>
          <w:fldChar w:fldCharType="end"/>
        </w:r>
      </w:hyperlink>
    </w:p>
    <w:p w14:paraId="0D988B0E" w14:textId="7D3CC821" w:rsidR="006C4952" w:rsidRDefault="006C4952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202192460" w:history="1">
        <w:r w:rsidRPr="00E67D25">
          <w:rPr>
            <w:rStyle w:val="Lienhypertexte"/>
          </w:rPr>
          <w:t>À propos de cette édition électronique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_Toc202192460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351F8">
          <w:rPr>
            <w:webHidden/>
          </w:rPr>
          <w:t>506</w:t>
        </w:r>
        <w:r>
          <w:rPr>
            <w:webHidden/>
          </w:rPr>
          <w:fldChar w:fldCharType="end"/>
        </w:r>
      </w:hyperlink>
    </w:p>
    <w:p w14:paraId="4AC1CEA0" w14:textId="301B5BBF" w:rsidR="00BB5C58" w:rsidRDefault="00BB5C58">
      <w:r>
        <w:fldChar w:fldCharType="end"/>
      </w:r>
    </w:p>
    <w:p w14:paraId="08209C7B" w14:textId="4CF29014" w:rsidR="00BB5C58" w:rsidRPr="007700B9" w:rsidRDefault="007700B9" w:rsidP="007700B9">
      <w:pPr>
        <w:pStyle w:val="Titre1"/>
        <w:rPr>
          <w:sz w:val="60"/>
          <w:lang w:eastAsia="en-US"/>
        </w:rPr>
      </w:pPr>
      <w:bookmarkStart w:id="0" w:name="_Toc237577452"/>
      <w:r>
        <w:rPr>
          <w:sz w:val="60"/>
          <w:lang w:eastAsia="en-US"/>
        </w:rPr>
        <w:lastRenderedPageBreak/>
        <w:br/>
      </w:r>
      <w:r w:rsidRPr="007700B9">
        <w:rPr>
          <w:sz w:val="60"/>
          <w:lang w:eastAsia="en-US"/>
        </w:rPr>
        <w:br/>
      </w:r>
      <w:r w:rsidRPr="007700B9">
        <w:rPr>
          <w:sz w:val="60"/>
          <w:lang w:eastAsia="en-US"/>
        </w:rPr>
        <w:br/>
      </w:r>
      <w:bookmarkStart w:id="1" w:name="_Toc202192400"/>
      <w:r w:rsidR="00BB5C58" w:rsidRPr="007700B9">
        <w:rPr>
          <w:sz w:val="60"/>
          <w:lang w:eastAsia="en-US"/>
        </w:rPr>
        <w:t>PROLOGUE</w:t>
      </w:r>
      <w:bookmarkEnd w:id="0"/>
      <w:bookmarkEnd w:id="1"/>
      <w:r w:rsidR="00BB5C58" w:rsidRPr="007700B9">
        <w:rPr>
          <w:sz w:val="60"/>
          <w:lang w:eastAsia="en-US"/>
        </w:rPr>
        <w:br/>
      </w:r>
    </w:p>
    <w:p w14:paraId="661FD1AE" w14:textId="77777777" w:rsidR="00BB5C58" w:rsidRDefault="00BB5C58" w:rsidP="007700B9">
      <w:pPr>
        <w:pStyle w:val="Titre2"/>
        <w:rPr>
          <w:lang w:eastAsia="en-US"/>
        </w:rPr>
      </w:pPr>
      <w:bookmarkStart w:id="2" w:name="_Toc231743385"/>
      <w:bookmarkStart w:id="3" w:name="_Toc237577453"/>
      <w:bookmarkStart w:id="4" w:name="_Toc202192401"/>
      <w:r>
        <w:rPr>
          <w:lang w:eastAsia="en-US"/>
        </w:rPr>
        <w:lastRenderedPageBreak/>
        <w:t>LE TESTAMENT</w:t>
      </w:r>
      <w:bookmarkEnd w:id="2"/>
      <w:bookmarkEnd w:id="3"/>
      <w:bookmarkEnd w:id="4"/>
      <w:r>
        <w:rPr>
          <w:lang w:eastAsia="en-US"/>
        </w:rPr>
        <w:br/>
      </w:r>
    </w:p>
    <w:p w14:paraId="54559E9C" w14:textId="113B5B5A" w:rsidR="00A23BF9" w:rsidRDefault="00BB5C58" w:rsidP="00A23BF9">
      <w:pPr>
        <w:rPr>
          <w:lang w:eastAsia="en-US"/>
        </w:rPr>
      </w:pPr>
      <w:r>
        <w:rPr>
          <w:lang w:eastAsia="en-US"/>
        </w:rPr>
        <w:t>Le fait qui sert de point de départ à cette histoire est rigoureusement vrai</w:t>
      </w:r>
      <w:r w:rsidR="00A23BF9">
        <w:rPr>
          <w:lang w:eastAsia="en-US"/>
        </w:rPr>
        <w:t xml:space="preserve">. </w:t>
      </w:r>
      <w:r>
        <w:rPr>
          <w:lang w:eastAsia="en-US"/>
        </w:rPr>
        <w:t>Il se passa vers l</w:t>
      </w:r>
      <w:r w:rsidR="00A23BF9">
        <w:rPr>
          <w:lang w:eastAsia="en-US"/>
        </w:rPr>
        <w:t>’</w:t>
      </w:r>
      <w:r>
        <w:rPr>
          <w:lang w:eastAsia="en-US"/>
        </w:rPr>
        <w:t>année 1819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Comme les principaux champions de ce bizarre tournoi ont laissé des fils et des filles</w:t>
      </w:r>
      <w:r w:rsidR="00A23BF9">
        <w:rPr>
          <w:lang w:eastAsia="en-US"/>
        </w:rPr>
        <w:t xml:space="preserve">, </w:t>
      </w:r>
      <w:r>
        <w:rPr>
          <w:lang w:eastAsia="en-US"/>
        </w:rPr>
        <w:t>on ne s</w:t>
      </w:r>
      <w:r w:rsidR="00A23BF9">
        <w:rPr>
          <w:lang w:eastAsia="en-US"/>
        </w:rPr>
        <w:t>’</w:t>
      </w:r>
      <w:r>
        <w:rPr>
          <w:lang w:eastAsia="en-US"/>
        </w:rPr>
        <w:t>étonnera point que nous ayons changé le lieu de la scène et dénaturé à dessein quelques détails</w:t>
      </w:r>
      <w:r w:rsidR="00A23BF9">
        <w:rPr>
          <w:lang w:eastAsia="en-US"/>
        </w:rPr>
        <w:t>.</w:t>
      </w:r>
    </w:p>
    <w:p w14:paraId="253DA4D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funèbre souper où l</w:t>
      </w:r>
      <w:r w:rsidR="00A23BF9">
        <w:rPr>
          <w:lang w:eastAsia="en-US"/>
        </w:rPr>
        <w:t>’</w:t>
      </w:r>
      <w:r>
        <w:rPr>
          <w:lang w:eastAsia="en-US"/>
        </w:rPr>
        <w:t xml:space="preserve">idée de la </w:t>
      </w:r>
      <w:r>
        <w:rPr>
          <w:i/>
          <w:iCs/>
        </w:rPr>
        <w:t>Tontine à outrance</w:t>
      </w:r>
      <w:r>
        <w:rPr>
          <w:lang w:eastAsia="en-US"/>
        </w:rPr>
        <w:t xml:space="preserve"> naquit entre la poire et le fromage</w:t>
      </w:r>
      <w:r w:rsidR="00A23BF9">
        <w:rPr>
          <w:lang w:eastAsia="en-US"/>
        </w:rPr>
        <w:t xml:space="preserve">, </w:t>
      </w:r>
      <w:r>
        <w:rPr>
          <w:lang w:eastAsia="en-US"/>
        </w:rPr>
        <w:t>eut lieu dans un château bien connu de nos départements de l</w:t>
      </w:r>
      <w:r w:rsidR="00A23BF9">
        <w:rPr>
          <w:lang w:eastAsia="en-US"/>
        </w:rPr>
        <w:t>’</w:t>
      </w:r>
      <w:r>
        <w:rPr>
          <w:lang w:eastAsia="en-US"/>
        </w:rPr>
        <w:t>Ouest</w:t>
      </w:r>
      <w:r w:rsidR="00A23BF9">
        <w:rPr>
          <w:lang w:eastAsia="en-US"/>
        </w:rPr>
        <w:t xml:space="preserve">. </w:t>
      </w:r>
      <w:r>
        <w:rPr>
          <w:lang w:eastAsia="en-US"/>
        </w:rPr>
        <w:t>Le propriétaire actuel fait grande vie à Paris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ne songe guère à signer un contrat de guet-apens mutuel</w:t>
      </w:r>
      <w:r w:rsidR="00A23BF9">
        <w:rPr>
          <w:lang w:eastAsia="en-US"/>
        </w:rPr>
        <w:t>.</w:t>
      </w:r>
    </w:p>
    <w:p w14:paraId="5584DA5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Nous avons rajeuni l</w:t>
      </w:r>
      <w:r w:rsidR="00A23BF9">
        <w:rPr>
          <w:lang w:eastAsia="en-US"/>
        </w:rPr>
        <w:t>’</w:t>
      </w:r>
      <w:r>
        <w:rPr>
          <w:lang w:eastAsia="en-US"/>
        </w:rPr>
        <w:t>action de dix ans</w:t>
      </w:r>
      <w:r w:rsidR="00A23BF9">
        <w:rPr>
          <w:lang w:eastAsia="en-US"/>
        </w:rPr>
        <w:t xml:space="preserve">, </w:t>
      </w:r>
      <w:r>
        <w:rPr>
          <w:lang w:eastAsia="en-US"/>
        </w:rPr>
        <w:t>changé les lieux de scène et teinté à notre guise les caractères des personnages</w:t>
      </w:r>
      <w:r w:rsidR="00A23BF9">
        <w:rPr>
          <w:lang w:eastAsia="en-US"/>
        </w:rPr>
        <w:t xml:space="preserve">.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est tout</w:t>
      </w:r>
      <w:r w:rsidR="00A23BF9">
        <w:rPr>
          <w:lang w:eastAsia="en-US"/>
        </w:rPr>
        <w:t xml:space="preserve">. </w:t>
      </w:r>
      <w:r>
        <w:rPr>
          <w:lang w:eastAsia="en-US"/>
        </w:rPr>
        <w:t>Le fond du récit est la réalité même</w:t>
      </w:r>
      <w:r w:rsidR="00A23BF9">
        <w:rPr>
          <w:lang w:eastAsia="en-US"/>
        </w:rPr>
        <w:t>.</w:t>
      </w:r>
    </w:p>
    <w:p w14:paraId="788B7D27" w14:textId="48EA09C0" w:rsidR="00BB5C58" w:rsidRDefault="00BB5C58" w:rsidP="007700B9">
      <w:pPr>
        <w:pStyle w:val="Titre2"/>
        <w:rPr>
          <w:lang w:eastAsia="en-US"/>
        </w:rPr>
      </w:pPr>
      <w:bookmarkStart w:id="5" w:name="_Toc231743386"/>
      <w:bookmarkStart w:id="6" w:name="_Toc237577454"/>
      <w:bookmarkStart w:id="7" w:name="_Toc202192402"/>
      <w:r>
        <w:rPr>
          <w:lang w:eastAsia="en-US"/>
        </w:rPr>
        <w:lastRenderedPageBreak/>
        <w:t>JEAN-DE-LA-MER</w:t>
      </w:r>
      <w:bookmarkEnd w:id="5"/>
      <w:bookmarkEnd w:id="6"/>
      <w:bookmarkEnd w:id="7"/>
      <w:r>
        <w:rPr>
          <w:lang w:eastAsia="en-US"/>
        </w:rPr>
        <w:br/>
      </w:r>
    </w:p>
    <w:p w14:paraId="37E035D5" w14:textId="0CE4694E" w:rsidR="00A23BF9" w:rsidRDefault="00BB5C58" w:rsidP="00A23BF9">
      <w:pPr>
        <w:rPr>
          <w:lang w:eastAsia="en-US"/>
        </w:rPr>
      </w:pPr>
      <w:r>
        <w:rPr>
          <w:lang w:eastAsia="en-US"/>
        </w:rPr>
        <w:t>Ce ne sont pas les grandes Alpes</w:t>
      </w:r>
      <w:r w:rsidR="00A23BF9">
        <w:rPr>
          <w:lang w:eastAsia="en-US"/>
        </w:rPr>
        <w:t xml:space="preserve">, </w:t>
      </w:r>
      <w:r>
        <w:rPr>
          <w:lang w:eastAsia="en-US"/>
        </w:rPr>
        <w:t>blanches de neige</w:t>
      </w:r>
      <w:r w:rsidR="00A23BF9">
        <w:rPr>
          <w:lang w:eastAsia="en-US"/>
        </w:rPr>
        <w:t xml:space="preserve">, </w:t>
      </w:r>
      <w:r>
        <w:rPr>
          <w:lang w:eastAsia="en-US"/>
        </w:rPr>
        <w:t>ce ne sont pas les monts Pyrénées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ni même l</w:t>
      </w:r>
      <w:r w:rsidR="00A23BF9">
        <w:rPr>
          <w:lang w:eastAsia="en-US"/>
        </w:rPr>
        <w:t>’</w:t>
      </w:r>
      <w:r>
        <w:rPr>
          <w:lang w:eastAsia="en-US"/>
        </w:rPr>
        <w:t>Auvergne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ni même les petites montagnes bretonnes qui sont aux pics géants ce que les rides d</w:t>
      </w:r>
      <w:r w:rsidR="00A23BF9">
        <w:rPr>
          <w:lang w:eastAsia="en-US"/>
        </w:rPr>
        <w:t>’</w:t>
      </w:r>
      <w:r>
        <w:rPr>
          <w:lang w:eastAsia="en-US"/>
        </w:rPr>
        <w:t>un lac sont aux immenses vagues de l</w:t>
      </w:r>
      <w:r w:rsidR="00A23BF9">
        <w:rPr>
          <w:lang w:eastAsia="en-US"/>
        </w:rPr>
        <w:t>’</w:t>
      </w:r>
      <w:r>
        <w:rPr>
          <w:lang w:eastAsia="en-US"/>
        </w:rPr>
        <w:t>Océan</w:t>
      </w:r>
      <w:r w:rsidR="00A23BF9">
        <w:rPr>
          <w:lang w:eastAsia="en-US"/>
        </w:rPr>
        <w:t>.</w:t>
      </w:r>
    </w:p>
    <w:p w14:paraId="0F45F51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est une chaîne de collines tumultueusement groupées</w:t>
      </w:r>
      <w:r w:rsidR="00A23BF9">
        <w:rPr>
          <w:lang w:eastAsia="en-US"/>
        </w:rPr>
        <w:t xml:space="preserve">, </w:t>
      </w:r>
      <w:r>
        <w:rPr>
          <w:lang w:eastAsia="en-US"/>
        </w:rPr>
        <w:t>avec des rochers qui feraient frémir si on les regardait à la loupe</w:t>
      </w:r>
      <w:r w:rsidR="00A23BF9">
        <w:rPr>
          <w:lang w:eastAsia="en-US"/>
        </w:rPr>
        <w:t xml:space="preserve">, </w:t>
      </w:r>
      <w:r>
        <w:rPr>
          <w:lang w:eastAsia="en-US"/>
        </w:rPr>
        <w:t>des miniatures d</w:t>
      </w:r>
      <w:r w:rsidR="00A23BF9">
        <w:rPr>
          <w:lang w:eastAsia="en-US"/>
        </w:rPr>
        <w:t>’</w:t>
      </w:r>
      <w:r>
        <w:rPr>
          <w:lang w:eastAsia="en-US"/>
        </w:rPr>
        <w:t>abîmes</w:t>
      </w:r>
      <w:r w:rsidR="00A23BF9">
        <w:rPr>
          <w:lang w:eastAsia="en-US"/>
        </w:rPr>
        <w:t xml:space="preserve">, </w:t>
      </w:r>
      <w:r>
        <w:rPr>
          <w:lang w:eastAsia="en-US"/>
        </w:rPr>
        <w:t>des précipices nains</w:t>
      </w:r>
      <w:r w:rsidR="00A23BF9">
        <w:rPr>
          <w:lang w:eastAsia="en-US"/>
        </w:rPr>
        <w:t xml:space="preserve">, </w:t>
      </w:r>
      <w:r>
        <w:rPr>
          <w:lang w:eastAsia="en-US"/>
        </w:rPr>
        <w:t>où des filets d</w:t>
      </w:r>
      <w:r w:rsidR="00A23BF9">
        <w:rPr>
          <w:lang w:eastAsia="en-US"/>
        </w:rPr>
        <w:t>’</w:t>
      </w:r>
      <w:r>
        <w:rPr>
          <w:lang w:eastAsia="en-US"/>
        </w:rPr>
        <w:t>eau</w:t>
      </w:r>
      <w:r w:rsidR="00A23BF9">
        <w:rPr>
          <w:lang w:eastAsia="en-US"/>
        </w:rPr>
        <w:t xml:space="preserve">, </w:t>
      </w:r>
      <w:r>
        <w:rPr>
          <w:lang w:eastAsia="en-US"/>
        </w:rPr>
        <w:t>grimés en torrents</w:t>
      </w:r>
      <w:r w:rsidR="00A23BF9">
        <w:rPr>
          <w:lang w:eastAsia="en-US"/>
        </w:rPr>
        <w:t xml:space="preserve">, </w:t>
      </w:r>
      <w:r>
        <w:rPr>
          <w:lang w:eastAsia="en-US"/>
        </w:rPr>
        <w:t>écument de leur mieux</w:t>
      </w:r>
      <w:r w:rsidR="00A23BF9">
        <w:rPr>
          <w:lang w:eastAsia="en-US"/>
        </w:rPr>
        <w:t xml:space="preserve">, </w:t>
      </w:r>
      <w:r>
        <w:rPr>
          <w:lang w:eastAsia="en-US"/>
        </w:rPr>
        <w:t>se fâchent comme des enfants méchants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parodient les chutes du Rhin ou du Niagara</w:t>
      </w:r>
      <w:r w:rsidR="00A23BF9">
        <w:rPr>
          <w:lang w:eastAsia="en-US"/>
        </w:rPr>
        <w:t xml:space="preserve">, </w:t>
      </w:r>
      <w:r>
        <w:rPr>
          <w:lang w:eastAsia="en-US"/>
        </w:rPr>
        <w:t>en tombant de quinze pieds de haut</w:t>
      </w:r>
      <w:r w:rsidR="00A23BF9">
        <w:rPr>
          <w:lang w:eastAsia="en-US"/>
        </w:rPr>
        <w:t>.</w:t>
      </w:r>
    </w:p>
    <w:p w14:paraId="454DBFE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Nous devons avouer néanmoins qu</w:t>
      </w:r>
      <w:r w:rsidR="00A23BF9">
        <w:rPr>
          <w:lang w:eastAsia="en-US"/>
        </w:rPr>
        <w:t>’</w:t>
      </w:r>
      <w:r>
        <w:rPr>
          <w:lang w:eastAsia="en-US"/>
        </w:rPr>
        <w:t>on se casse le cou dans ces précipices et que dans ces filets d</w:t>
      </w:r>
      <w:r w:rsidR="00A23BF9">
        <w:rPr>
          <w:lang w:eastAsia="en-US"/>
        </w:rPr>
        <w:t>’</w:t>
      </w:r>
      <w:r>
        <w:rPr>
          <w:lang w:eastAsia="en-US"/>
        </w:rPr>
        <w:t>eau on se noie</w:t>
      </w:r>
      <w:r w:rsidR="00A23BF9">
        <w:rPr>
          <w:lang w:eastAsia="en-US"/>
        </w:rPr>
        <w:t>.</w:t>
      </w:r>
    </w:p>
    <w:p w14:paraId="7EEE5732" w14:textId="2CC5C082" w:rsidR="00A23BF9" w:rsidRDefault="00BB5C58" w:rsidP="00A23BF9">
      <w:pPr>
        <w:rPr>
          <w:lang w:eastAsia="en-US"/>
        </w:rPr>
      </w:pPr>
      <w:r>
        <w:rPr>
          <w:lang w:eastAsia="en-US"/>
        </w:rPr>
        <w:t>Charmant pays</w:t>
      </w:r>
      <w:r w:rsidR="00A23BF9">
        <w:rPr>
          <w:lang w:eastAsia="en-US"/>
        </w:rPr>
        <w:t xml:space="preserve">, </w:t>
      </w:r>
      <w:r>
        <w:rPr>
          <w:lang w:eastAsia="en-US"/>
        </w:rPr>
        <w:t>du reste</w:t>
      </w:r>
      <w:r w:rsidR="00A23BF9">
        <w:rPr>
          <w:lang w:eastAsia="en-US"/>
        </w:rPr>
        <w:t xml:space="preserve">, </w:t>
      </w:r>
      <w:r>
        <w:rPr>
          <w:lang w:eastAsia="en-US"/>
        </w:rPr>
        <w:t>jardin anglais de cinq ou six lieues carrées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n</w:t>
      </w:r>
      <w:r w:rsidR="00A23BF9">
        <w:rPr>
          <w:lang w:eastAsia="en-US"/>
        </w:rPr>
        <w:t>’</w:t>
      </w:r>
      <w:r>
        <w:rPr>
          <w:lang w:eastAsia="en-US"/>
        </w:rPr>
        <w:t>a jamais fourni de décorations à l</w:t>
      </w:r>
      <w:r w:rsidR="00A23BF9">
        <w:rPr>
          <w:lang w:eastAsia="en-US"/>
        </w:rPr>
        <w:t>’</w:t>
      </w:r>
      <w:r>
        <w:rPr>
          <w:lang w:eastAsia="en-US"/>
        </w:rPr>
        <w:t>Opéra-Comique ni de descriptions aux voyageurs de la librairie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pays aimable où l</w:t>
      </w:r>
      <w:r w:rsidR="00A23BF9">
        <w:rPr>
          <w:lang w:eastAsia="en-US"/>
        </w:rPr>
        <w:t>’</w:t>
      </w:r>
      <w:r>
        <w:rPr>
          <w:lang w:eastAsia="en-US"/>
        </w:rPr>
        <w:t xml:space="preserve">on ne trouve point de </w:t>
      </w:r>
      <w:proofErr w:type="spellStart"/>
      <w:r>
        <w:rPr>
          <w:lang w:eastAsia="en-US"/>
        </w:rPr>
        <w:t>châlets</w:t>
      </w:r>
      <w:proofErr w:type="spellEnd"/>
      <w:r w:rsidR="00A23BF9">
        <w:rPr>
          <w:lang w:eastAsia="en-US"/>
        </w:rPr>
        <w:t xml:space="preserve"> (</w:t>
      </w:r>
      <w:r>
        <w:rPr>
          <w:lang w:eastAsia="en-US"/>
        </w:rPr>
        <w:t xml:space="preserve">les </w:t>
      </w:r>
      <w:proofErr w:type="spellStart"/>
      <w:r>
        <w:rPr>
          <w:lang w:eastAsia="en-US"/>
        </w:rPr>
        <w:t>châlets</w:t>
      </w:r>
      <w:proofErr w:type="spellEnd"/>
      <w:r>
        <w:rPr>
          <w:lang w:eastAsia="en-US"/>
        </w:rPr>
        <w:t xml:space="preserve"> à la lanterne</w:t>
      </w:r>
      <w:r w:rsidR="00A23BF9">
        <w:rPr>
          <w:lang w:eastAsia="en-US"/>
        </w:rPr>
        <w:t xml:space="preserve"> !), </w:t>
      </w:r>
      <w:r>
        <w:rPr>
          <w:lang w:eastAsia="en-US"/>
        </w:rPr>
        <w:t>point d</w:t>
      </w:r>
      <w:r w:rsidR="00A23BF9">
        <w:rPr>
          <w:lang w:eastAsia="en-US"/>
        </w:rPr>
        <w:t>’</w:t>
      </w:r>
      <w:r>
        <w:rPr>
          <w:lang w:eastAsia="en-US"/>
        </w:rPr>
        <w:t>Anglaises</w:t>
      </w:r>
      <w:r w:rsidR="00A23BF9">
        <w:rPr>
          <w:lang w:eastAsia="en-US"/>
        </w:rPr>
        <w:t xml:space="preserve">, </w:t>
      </w:r>
      <w:r>
        <w:rPr>
          <w:lang w:eastAsia="en-US"/>
        </w:rPr>
        <w:t>point d</w:t>
      </w:r>
      <w:r w:rsidR="00A23BF9">
        <w:rPr>
          <w:lang w:eastAsia="en-US"/>
        </w:rPr>
        <w:t>’</w:t>
      </w:r>
      <w:r>
        <w:rPr>
          <w:lang w:eastAsia="en-US"/>
        </w:rPr>
        <w:t>eaux thermales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partant</w:t>
      </w:r>
      <w:r w:rsidR="00A23BF9">
        <w:rPr>
          <w:lang w:eastAsia="en-US"/>
        </w:rPr>
        <w:t xml:space="preserve">, </w:t>
      </w:r>
      <w:r>
        <w:rPr>
          <w:lang w:eastAsia="en-US"/>
        </w:rPr>
        <w:t>point de vaudevillistes cuisant leurs rhumatismes articulaires</w:t>
      </w:r>
      <w:r w:rsidR="00A23BF9">
        <w:rPr>
          <w:lang w:eastAsia="en-US"/>
        </w:rPr>
        <w:t>.</w:t>
      </w:r>
    </w:p>
    <w:p w14:paraId="031CCE3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Bon pays qui ne connaît ni la roulette</w:t>
      </w:r>
      <w:r w:rsidR="00A23BF9">
        <w:rPr>
          <w:lang w:eastAsia="en-US"/>
        </w:rPr>
        <w:t xml:space="preserve">, </w:t>
      </w:r>
      <w:r>
        <w:rPr>
          <w:lang w:eastAsia="en-US"/>
        </w:rPr>
        <w:t>ni le trente-et-quarante des localités décidément pittoresques</w:t>
      </w:r>
      <w:r w:rsidR="00A23BF9">
        <w:rPr>
          <w:lang w:eastAsia="en-US"/>
        </w:rPr>
        <w:t>.</w:t>
      </w:r>
    </w:p>
    <w:p w14:paraId="09B1992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Doux pays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n</w:t>
      </w:r>
      <w:r w:rsidR="00A23BF9">
        <w:rPr>
          <w:lang w:eastAsia="en-US"/>
        </w:rPr>
        <w:t>’</w:t>
      </w:r>
      <w:r>
        <w:rPr>
          <w:lang w:eastAsia="en-US"/>
        </w:rPr>
        <w:t>a eu qu</w:t>
      </w:r>
      <w:r w:rsidR="00A23BF9">
        <w:rPr>
          <w:lang w:eastAsia="en-US"/>
        </w:rPr>
        <w:t>’</w:t>
      </w:r>
      <w:r>
        <w:rPr>
          <w:lang w:eastAsia="en-US"/>
        </w:rPr>
        <w:t>un chantre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le plus charmant de tous les chantres</w:t>
      </w:r>
      <w:r w:rsidR="00A23BF9">
        <w:rPr>
          <w:lang w:eastAsia="en-US"/>
        </w:rPr>
        <w:t xml:space="preserve">, </w:t>
      </w:r>
      <w:r>
        <w:rPr>
          <w:lang w:eastAsia="en-US"/>
        </w:rPr>
        <w:t>madame la marquise de Sévigné</w:t>
      </w:r>
      <w:r>
        <w:rPr>
          <w:rStyle w:val="Appelnotedebasdep"/>
          <w:lang w:eastAsia="en-US"/>
        </w:rPr>
        <w:footnoteReference w:id="1"/>
      </w:r>
      <w:r w:rsidR="00A23BF9">
        <w:rPr>
          <w:lang w:eastAsia="en-US"/>
        </w:rPr>
        <w:t xml:space="preserve"> (!).</w:t>
      </w:r>
    </w:p>
    <w:p w14:paraId="2188953F" w14:textId="25736140" w:rsidR="00A23BF9" w:rsidRDefault="00BB5C58" w:rsidP="00A23BF9">
      <w:pPr>
        <w:rPr>
          <w:lang w:eastAsia="en-US"/>
        </w:rPr>
      </w:pPr>
      <w:r>
        <w:rPr>
          <w:lang w:eastAsia="en-US"/>
        </w:rPr>
        <w:t>Elle l</w:t>
      </w:r>
      <w:r w:rsidR="00A23BF9">
        <w:rPr>
          <w:lang w:eastAsia="en-US"/>
        </w:rPr>
        <w:t>’</w:t>
      </w:r>
      <w:r>
        <w:rPr>
          <w:lang w:eastAsia="en-US"/>
        </w:rPr>
        <w:t>aimait</w:t>
      </w:r>
      <w:r w:rsidR="00A23BF9">
        <w:rPr>
          <w:lang w:eastAsia="en-US"/>
        </w:rPr>
        <w:t xml:space="preserve">, </w:t>
      </w:r>
      <w:r>
        <w:rPr>
          <w:lang w:eastAsia="en-US"/>
        </w:rPr>
        <w:t>ce pays</w:t>
      </w:r>
      <w:r w:rsidR="00A23BF9">
        <w:rPr>
          <w:lang w:eastAsia="en-US"/>
        </w:rPr>
        <w:t xml:space="preserve">, </w:t>
      </w:r>
      <w:r>
        <w:rPr>
          <w:lang w:eastAsia="en-US"/>
        </w:rPr>
        <w:t>la délicieuse marquise</w:t>
      </w:r>
      <w:r w:rsidR="00A23BF9">
        <w:rPr>
          <w:lang w:eastAsia="en-US"/>
        </w:rPr>
        <w:t xml:space="preserve"> ; </w:t>
      </w:r>
      <w:r>
        <w:rPr>
          <w:lang w:eastAsia="en-US"/>
        </w:rPr>
        <w:t>elle le caressait</w:t>
      </w:r>
      <w:r w:rsidR="00A23BF9">
        <w:rPr>
          <w:lang w:eastAsia="en-US"/>
        </w:rPr>
        <w:t xml:space="preserve"> ; </w:t>
      </w:r>
      <w:r>
        <w:rPr>
          <w:lang w:eastAsia="en-US"/>
        </w:rPr>
        <w:t>elle le raillait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En ce temps-là</w:t>
      </w:r>
      <w:r w:rsidR="00A23BF9">
        <w:rPr>
          <w:lang w:eastAsia="en-US"/>
        </w:rPr>
        <w:t xml:space="preserve">, </w:t>
      </w:r>
      <w:r>
        <w:rPr>
          <w:lang w:eastAsia="en-US"/>
        </w:rPr>
        <w:t>Paris connaissait La Gravelle</w:t>
      </w:r>
      <w:r w:rsidR="00A23BF9">
        <w:rPr>
          <w:lang w:eastAsia="en-US"/>
        </w:rPr>
        <w:t xml:space="preserve">, </w:t>
      </w:r>
      <w:r>
        <w:rPr>
          <w:lang w:eastAsia="en-US"/>
        </w:rPr>
        <w:t>Ernée</w:t>
      </w:r>
      <w:r w:rsidR="00A23BF9">
        <w:rPr>
          <w:lang w:eastAsia="en-US"/>
        </w:rPr>
        <w:t xml:space="preserve">, </w:t>
      </w:r>
      <w:r>
        <w:rPr>
          <w:lang w:eastAsia="en-US"/>
        </w:rPr>
        <w:t>Vitré</w:t>
      </w:r>
      <w:r w:rsidR="00A23BF9">
        <w:rPr>
          <w:lang w:eastAsia="en-US"/>
        </w:rPr>
        <w:t>.</w:t>
      </w:r>
    </w:p>
    <w:p w14:paraId="13007856" w14:textId="6C5F6CA1" w:rsidR="00A23BF9" w:rsidRDefault="00BB5C58" w:rsidP="00A23BF9">
      <w:pPr>
        <w:rPr>
          <w:lang w:eastAsia="en-US"/>
        </w:rPr>
      </w:pPr>
      <w:r>
        <w:rPr>
          <w:lang w:eastAsia="en-US"/>
        </w:rPr>
        <w:t>La marquise morte</w:t>
      </w:r>
      <w:r w:rsidR="00A23BF9">
        <w:rPr>
          <w:lang w:eastAsia="en-US"/>
        </w:rPr>
        <w:t xml:space="preserve">, </w:t>
      </w:r>
      <w:r>
        <w:rPr>
          <w:lang w:eastAsia="en-US"/>
        </w:rPr>
        <w:t>cette gloire s</w:t>
      </w:r>
      <w:r w:rsidR="00A23BF9">
        <w:rPr>
          <w:lang w:eastAsia="en-US"/>
        </w:rPr>
        <w:t>’</w:t>
      </w:r>
      <w:r>
        <w:rPr>
          <w:lang w:eastAsia="en-US"/>
        </w:rPr>
        <w:t>est évanouie</w:t>
      </w:r>
      <w:r w:rsidR="00A23BF9">
        <w:rPr>
          <w:lang w:eastAsia="en-US"/>
        </w:rPr>
        <w:t xml:space="preserve">. </w:t>
      </w:r>
      <w:r>
        <w:rPr>
          <w:lang w:eastAsia="en-US"/>
        </w:rPr>
        <w:t>Vitré</w:t>
      </w:r>
      <w:r w:rsidR="00A23BF9">
        <w:rPr>
          <w:lang w:eastAsia="en-US"/>
        </w:rPr>
        <w:t xml:space="preserve">, </w:t>
      </w:r>
      <w:r>
        <w:rPr>
          <w:lang w:eastAsia="en-US"/>
        </w:rPr>
        <w:t>Ernée</w:t>
      </w:r>
      <w:r w:rsidR="00A23BF9">
        <w:rPr>
          <w:lang w:eastAsia="en-US"/>
        </w:rPr>
        <w:t xml:space="preserve">, </w:t>
      </w:r>
      <w:r>
        <w:rPr>
          <w:lang w:eastAsia="en-US"/>
        </w:rPr>
        <w:t>La Gravelle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Martigné</w:t>
      </w:r>
      <w:proofErr w:type="spellEnd"/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toutes ces capitales</w:t>
      </w:r>
      <w:r w:rsidR="00A23BF9"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sont retombées dans leurs ténèbres</w:t>
      </w:r>
      <w:r w:rsidR="00A23BF9">
        <w:rPr>
          <w:lang w:eastAsia="en-US"/>
        </w:rPr>
        <w:t>.</w:t>
      </w:r>
    </w:p>
    <w:p w14:paraId="0D578761" w14:textId="50BCBB52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On dit que les concierges de Ferney ont débité depuis le dernier siècle cinquante-trois mille cannes de </w:t>
      </w:r>
      <w:r w:rsidR="00A23BF9">
        <w:rPr>
          <w:lang w:eastAsia="en-US"/>
        </w:rPr>
        <w:t>M. de </w:t>
      </w:r>
      <w:r>
        <w:rPr>
          <w:lang w:eastAsia="en-US"/>
        </w:rPr>
        <w:t>Voltaire</w:t>
      </w:r>
      <w:r w:rsidR="00A23BF9">
        <w:rPr>
          <w:lang w:eastAsia="en-US"/>
        </w:rPr>
        <w:t xml:space="preserve"> ; </w:t>
      </w:r>
      <w:r>
        <w:rPr>
          <w:lang w:eastAsia="en-US"/>
        </w:rPr>
        <w:t>nous ne savons pas de quelles reliques fait commerce le garde champêtre d</w:t>
      </w:r>
      <w:r w:rsidR="00A23BF9">
        <w:rPr>
          <w:lang w:eastAsia="en-US"/>
        </w:rPr>
        <w:t>’</w:t>
      </w:r>
      <w:r>
        <w:rPr>
          <w:lang w:eastAsia="en-US"/>
        </w:rPr>
        <w:t>Ermenonville</w:t>
      </w:r>
      <w:r w:rsidR="00A23BF9">
        <w:rPr>
          <w:lang w:eastAsia="en-US"/>
        </w:rPr>
        <w:t xml:space="preserve">. </w:t>
      </w:r>
      <w:r>
        <w:rPr>
          <w:lang w:eastAsia="en-US"/>
        </w:rPr>
        <w:t>Ce qui est certain</w:t>
      </w:r>
      <w:r w:rsidR="00A23BF9">
        <w:rPr>
          <w:lang w:eastAsia="en-US"/>
        </w:rPr>
        <w:t xml:space="preserve">,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est que le portier des Rochers n</w:t>
      </w:r>
      <w:r w:rsidR="00A23BF9">
        <w:rPr>
          <w:lang w:eastAsia="en-US"/>
        </w:rPr>
        <w:t>’</w:t>
      </w:r>
      <w:r>
        <w:rPr>
          <w:lang w:eastAsia="en-US"/>
        </w:rPr>
        <w:t>a jamais vendu une seule bonbonnière de la marquise</w:t>
      </w:r>
      <w:r w:rsidR="00A23BF9">
        <w:rPr>
          <w:lang w:eastAsia="en-US"/>
        </w:rPr>
        <w:t>.</w:t>
      </w:r>
    </w:p>
    <w:p w14:paraId="50DD433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Sévigné</w:t>
      </w:r>
      <w:r w:rsidR="00A23BF9">
        <w:rPr>
          <w:lang w:eastAsia="en-US"/>
        </w:rPr>
        <w:t xml:space="preserve">, </w:t>
      </w:r>
      <w:r>
        <w:rPr>
          <w:lang w:eastAsia="en-US"/>
        </w:rPr>
        <w:t>fleur de cour</w:t>
      </w:r>
      <w:r w:rsidR="00A23BF9">
        <w:rPr>
          <w:lang w:eastAsia="en-US"/>
        </w:rPr>
        <w:t xml:space="preserve">, </w:t>
      </w:r>
      <w:r>
        <w:rPr>
          <w:lang w:eastAsia="en-US"/>
        </w:rPr>
        <w:t>gracieuse et noble gloire</w:t>
      </w:r>
      <w:r w:rsidR="00A23BF9">
        <w:rPr>
          <w:lang w:eastAsia="en-US"/>
        </w:rPr>
        <w:t xml:space="preserve">, </w:t>
      </w:r>
      <w:r>
        <w:rPr>
          <w:lang w:eastAsia="en-US"/>
        </w:rPr>
        <w:t>cela ne prouve point qu</w:t>
      </w:r>
      <w:r w:rsidR="00A23BF9">
        <w:rPr>
          <w:lang w:eastAsia="en-US"/>
        </w:rPr>
        <w:t>’</w:t>
      </w:r>
      <w:r>
        <w:rPr>
          <w:lang w:eastAsia="en-US"/>
        </w:rPr>
        <w:t>on vous ait oubliée</w:t>
      </w:r>
      <w:r w:rsidR="00A23BF9">
        <w:rPr>
          <w:lang w:eastAsia="en-US"/>
        </w:rPr>
        <w:t xml:space="preserve">. </w:t>
      </w:r>
      <w:r>
        <w:rPr>
          <w:lang w:eastAsia="en-US"/>
        </w:rPr>
        <w:t>Cela prouve qu</w:t>
      </w:r>
      <w:r w:rsidR="00A23BF9">
        <w:rPr>
          <w:lang w:eastAsia="en-US"/>
        </w:rPr>
        <w:t>’</w:t>
      </w:r>
      <w:r>
        <w:rPr>
          <w:lang w:eastAsia="en-US"/>
        </w:rPr>
        <w:t>il y a des contrées heureuses</w:t>
      </w:r>
      <w:r w:rsidR="00A23BF9">
        <w:rPr>
          <w:lang w:eastAsia="en-US"/>
        </w:rPr>
        <w:t xml:space="preserve">, </w:t>
      </w:r>
      <w:r>
        <w:rPr>
          <w:lang w:eastAsia="en-US"/>
        </w:rPr>
        <w:t>honnêtes</w:t>
      </w:r>
      <w:r w:rsidR="00A23BF9">
        <w:rPr>
          <w:lang w:eastAsia="en-US"/>
        </w:rPr>
        <w:t xml:space="preserve">, </w:t>
      </w:r>
      <w:r>
        <w:rPr>
          <w:lang w:eastAsia="en-US"/>
        </w:rPr>
        <w:t>conservées et des pays salis par le charlatanisme</w:t>
      </w:r>
      <w:r w:rsidR="00A23BF9">
        <w:rPr>
          <w:lang w:eastAsia="en-US"/>
        </w:rPr>
        <w:t xml:space="preserve"> ; </w:t>
      </w:r>
      <w:r>
        <w:rPr>
          <w:lang w:eastAsia="en-US"/>
        </w:rPr>
        <w:t>des sentiers verts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des routes où le pied plat du vulgaire soulève des nuages de poudre</w:t>
      </w:r>
      <w:r w:rsidR="00A23BF9">
        <w:rPr>
          <w:lang w:eastAsia="en-US"/>
        </w:rPr>
        <w:t xml:space="preserve">. </w:t>
      </w:r>
      <w:r>
        <w:rPr>
          <w:lang w:eastAsia="en-US"/>
        </w:rPr>
        <w:t xml:space="preserve">Cela prouve que Ferney est situé dans la partie des marchands de </w:t>
      </w:r>
      <w:r>
        <w:rPr>
          <w:lang w:eastAsia="en-US"/>
        </w:rPr>
        <w:lastRenderedPageBreak/>
        <w:t>vulnéraire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qu</w:t>
      </w:r>
      <w:r w:rsidR="00A23BF9">
        <w:rPr>
          <w:lang w:eastAsia="en-US"/>
        </w:rPr>
        <w:t>’</w:t>
      </w:r>
      <w:r>
        <w:rPr>
          <w:lang w:eastAsia="en-US"/>
        </w:rPr>
        <w:t>Ermenonville aligne ses atroces peupliers à une course d</w:t>
      </w:r>
      <w:r w:rsidR="00A23BF9">
        <w:rPr>
          <w:lang w:eastAsia="en-US"/>
        </w:rPr>
        <w:t>’</w:t>
      </w:r>
      <w:r>
        <w:rPr>
          <w:lang w:eastAsia="en-US"/>
        </w:rPr>
        <w:t>âne de nos magasins de nouveautés parisiens</w:t>
      </w:r>
      <w:r w:rsidR="00A23BF9">
        <w:rPr>
          <w:lang w:eastAsia="en-US"/>
        </w:rPr>
        <w:t>.</w:t>
      </w:r>
    </w:p>
    <w:p w14:paraId="57760380" w14:textId="136B7955" w:rsidR="00A23BF9" w:rsidRDefault="00BB5C58" w:rsidP="00A23BF9">
      <w:pPr>
        <w:rPr>
          <w:lang w:eastAsia="en-US"/>
        </w:rPr>
      </w:pPr>
      <w:r>
        <w:rPr>
          <w:lang w:eastAsia="en-US"/>
        </w:rPr>
        <w:t>Nous sommes sur les confins de la Bretagne et de la France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on disait autrefois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à mi-chemin de Rennes et de Laval</w:t>
      </w:r>
      <w:r w:rsidR="00A23BF9">
        <w:rPr>
          <w:lang w:eastAsia="en-US"/>
        </w:rPr>
        <w:t xml:space="preserve"> ; </w:t>
      </w:r>
      <w:r>
        <w:rPr>
          <w:lang w:eastAsia="en-US"/>
        </w:rPr>
        <w:t>nous avons un pied sur l</w:t>
      </w:r>
      <w:r w:rsidR="00A23BF9">
        <w:rPr>
          <w:lang w:eastAsia="en-US"/>
        </w:rPr>
        <w:t>’</w:t>
      </w:r>
      <w:r>
        <w:rPr>
          <w:lang w:eastAsia="en-US"/>
        </w:rPr>
        <w:t>Ille-et-Vilaine</w:t>
      </w:r>
      <w:r w:rsidR="00A23BF9">
        <w:rPr>
          <w:lang w:eastAsia="en-US"/>
        </w:rPr>
        <w:t xml:space="preserve">, </w:t>
      </w:r>
      <w:r>
        <w:rPr>
          <w:lang w:eastAsia="en-US"/>
        </w:rPr>
        <w:t>un autre sur la Mayenne</w:t>
      </w:r>
      <w:r w:rsidR="00A23BF9">
        <w:rPr>
          <w:lang w:eastAsia="en-US"/>
        </w:rPr>
        <w:t xml:space="preserve">. </w:t>
      </w:r>
      <w:r>
        <w:rPr>
          <w:lang w:eastAsia="en-US"/>
        </w:rPr>
        <w:t>Paris est à cent lieues de nous</w:t>
      </w:r>
      <w:r w:rsidR="00A23BF9">
        <w:rPr>
          <w:lang w:eastAsia="en-US"/>
        </w:rPr>
        <w:t xml:space="preserve">, </w:t>
      </w:r>
      <w:r>
        <w:rPr>
          <w:lang w:eastAsia="en-US"/>
        </w:rPr>
        <w:t>vers l</w:t>
      </w:r>
      <w:r w:rsidR="00A23BF9">
        <w:rPr>
          <w:lang w:eastAsia="en-US"/>
        </w:rPr>
        <w:t>’</w:t>
      </w:r>
      <w:r>
        <w:rPr>
          <w:lang w:eastAsia="en-US"/>
        </w:rPr>
        <w:t>est</w:t>
      </w:r>
      <w:r w:rsidR="00A23BF9">
        <w:rPr>
          <w:lang w:eastAsia="en-US"/>
        </w:rPr>
        <w:t>.</w:t>
      </w:r>
    </w:p>
    <w:p w14:paraId="4227C31E" w14:textId="170F40C1" w:rsidR="00A23BF9" w:rsidRDefault="00BB5C58" w:rsidP="00A23BF9">
      <w:pPr>
        <w:rPr>
          <w:lang w:eastAsia="en-US"/>
        </w:rPr>
      </w:pPr>
      <w:r>
        <w:rPr>
          <w:lang w:eastAsia="en-US"/>
        </w:rPr>
        <w:t>En</w:t>
      </w:r>
      <w:r w:rsidR="00A23BF9">
        <w:rPr>
          <w:lang w:eastAsia="en-US"/>
        </w:rPr>
        <w:t xml:space="preserve"> </w:t>
      </w:r>
      <w:r>
        <w:rPr>
          <w:lang w:eastAsia="en-US"/>
        </w:rPr>
        <w:t>1</w:t>
      </w:r>
      <w:r>
        <w:rPr>
          <w:lang w:eastAsia="en-US"/>
        </w:rPr>
        <w:t>828</w:t>
      </w:r>
      <w:r w:rsidR="00A23BF9">
        <w:rPr>
          <w:lang w:eastAsia="en-US"/>
        </w:rPr>
        <w:t xml:space="preserve">, </w:t>
      </w:r>
      <w:r>
        <w:rPr>
          <w:lang w:eastAsia="en-US"/>
        </w:rPr>
        <w:t>époque où commence notre récit</w:t>
      </w:r>
      <w:r w:rsidR="00A23BF9">
        <w:rPr>
          <w:lang w:eastAsia="en-US"/>
        </w:rPr>
        <w:t xml:space="preserve">, </w:t>
      </w:r>
      <w:r>
        <w:rPr>
          <w:lang w:eastAsia="en-US"/>
        </w:rPr>
        <w:t>cent lieues</w:t>
      </w:r>
      <w:r w:rsidR="00A23BF9">
        <w:rPr>
          <w:lang w:eastAsia="en-US"/>
        </w:rPr>
        <w:t xml:space="preserve">,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assez</w:t>
      </w:r>
      <w:r w:rsidR="00A23BF9">
        <w:rPr>
          <w:lang w:eastAsia="en-US"/>
        </w:rPr>
        <w:t xml:space="preserve">. </w:t>
      </w:r>
      <w:r>
        <w:rPr>
          <w:lang w:eastAsia="en-US"/>
        </w:rPr>
        <w:t>Maintenant</w:t>
      </w:r>
      <w:r w:rsidR="00A23BF9">
        <w:rPr>
          <w:lang w:eastAsia="en-US"/>
        </w:rPr>
        <w:t xml:space="preserve">,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est bien peu</w:t>
      </w:r>
      <w:r w:rsidR="00A23BF9">
        <w:rPr>
          <w:lang w:eastAsia="en-US"/>
        </w:rPr>
        <w:t xml:space="preserve"> ; </w:t>
      </w:r>
      <w:r>
        <w:rPr>
          <w:lang w:eastAsia="en-US"/>
        </w:rPr>
        <w:t>les chemins de fer allongent terriblement les faubourgs de Paris</w:t>
      </w:r>
      <w:r w:rsidR="00A23BF9">
        <w:rPr>
          <w:lang w:eastAsia="en-US"/>
        </w:rPr>
        <w:t>.</w:t>
      </w:r>
    </w:p>
    <w:p w14:paraId="4F2D9AE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Paris</w:t>
      </w:r>
      <w:r w:rsidR="00A23BF9">
        <w:rPr>
          <w:lang w:eastAsia="en-US"/>
        </w:rPr>
        <w:t xml:space="preserve">, </w:t>
      </w:r>
      <w:r>
        <w:rPr>
          <w:lang w:eastAsia="en-US"/>
        </w:rPr>
        <w:t>la ville chérie et la ville abhorrée</w:t>
      </w:r>
      <w:r w:rsidR="00A23BF9">
        <w:rPr>
          <w:lang w:eastAsia="en-US"/>
        </w:rPr>
        <w:t> !</w:t>
      </w:r>
    </w:p>
    <w:p w14:paraId="221EBEE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Paris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est le diamant de la France et que la France écrasera</w:t>
      </w:r>
      <w:r w:rsidR="00A23BF9">
        <w:rPr>
          <w:lang w:eastAsia="en-US"/>
        </w:rPr>
        <w:t> !</w:t>
      </w:r>
    </w:p>
    <w:p w14:paraId="423F7265" w14:textId="1B24A969" w:rsidR="00A23BF9" w:rsidRDefault="00BB5C58" w:rsidP="00A23BF9">
      <w:pPr>
        <w:rPr>
          <w:lang w:eastAsia="en-US"/>
        </w:rPr>
      </w:pPr>
      <w:r>
        <w:rPr>
          <w:lang w:eastAsia="en-US"/>
        </w:rPr>
        <w:t>Paris gagne</w:t>
      </w:r>
      <w:r w:rsidR="00A23BF9">
        <w:rPr>
          <w:lang w:eastAsia="en-US"/>
        </w:rPr>
        <w:t xml:space="preserve">, </w:t>
      </w:r>
      <w:r>
        <w:rPr>
          <w:lang w:eastAsia="en-US"/>
        </w:rPr>
        <w:t>gagne</w:t>
      </w:r>
      <w:r w:rsidR="00A23BF9">
        <w:rPr>
          <w:lang w:eastAsia="en-US"/>
        </w:rPr>
        <w:t xml:space="preserve"> ; </w:t>
      </w:r>
      <w:r>
        <w:rPr>
          <w:lang w:eastAsia="en-US"/>
        </w:rPr>
        <w:t>Paris s</w:t>
      </w:r>
      <w:r w:rsidR="00A23BF9">
        <w:rPr>
          <w:lang w:eastAsia="en-US"/>
        </w:rPr>
        <w:t>’</w:t>
      </w:r>
      <w:r>
        <w:rPr>
          <w:lang w:eastAsia="en-US"/>
        </w:rPr>
        <w:t>étend</w:t>
      </w:r>
      <w:r w:rsidR="00A23BF9">
        <w:rPr>
          <w:lang w:eastAsia="en-US"/>
        </w:rPr>
        <w:t xml:space="preserve">. </w:t>
      </w:r>
      <w:r>
        <w:rPr>
          <w:lang w:eastAsia="en-US"/>
        </w:rPr>
        <w:t>Que Dieu garde la France contre la contagion de Paris</w:t>
      </w:r>
      <w:r w:rsidR="00A23BF9">
        <w:rPr>
          <w:lang w:eastAsia="en-US"/>
        </w:rPr>
        <w:t xml:space="preserve"> :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Mais que Dieu garde Paris</w:t>
      </w:r>
      <w:r w:rsidR="00A23BF9">
        <w:rPr>
          <w:lang w:eastAsia="en-US"/>
        </w:rPr>
        <w:t xml:space="preserve">, </w:t>
      </w:r>
      <w:r>
        <w:rPr>
          <w:lang w:eastAsia="en-US"/>
        </w:rPr>
        <w:t>notre beau Paris</w:t>
      </w:r>
      <w:r w:rsidR="00A23BF9">
        <w:rPr>
          <w:lang w:eastAsia="en-US"/>
        </w:rPr>
        <w:t xml:space="preserve">, </w:t>
      </w:r>
      <w:r>
        <w:rPr>
          <w:lang w:eastAsia="en-US"/>
        </w:rPr>
        <w:t>notre Paris bien-aimé contre les rancunes de la France</w:t>
      </w:r>
      <w:r w:rsidR="00A23BF9">
        <w:rPr>
          <w:lang w:eastAsia="en-US"/>
        </w:rPr>
        <w:t> !</w:t>
      </w:r>
    </w:p>
    <w:p w14:paraId="044105F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Au centre de cette chaîne de collines</w:t>
      </w:r>
      <w:r w:rsidR="00A23BF9">
        <w:rPr>
          <w:lang w:eastAsia="en-US"/>
        </w:rPr>
        <w:t xml:space="preserve">, </w:t>
      </w:r>
      <w:r>
        <w:rPr>
          <w:lang w:eastAsia="en-US"/>
        </w:rPr>
        <w:t>dont nous avons parlé</w:t>
      </w:r>
      <w:r w:rsidR="00A23BF9">
        <w:rPr>
          <w:lang w:eastAsia="en-US"/>
        </w:rPr>
        <w:t xml:space="preserve">, </w:t>
      </w:r>
      <w:r>
        <w:rPr>
          <w:lang w:eastAsia="en-US"/>
        </w:rPr>
        <w:t>et qui va mourir au-dessous de Vitré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mouvements de terrain s</w:t>
      </w:r>
      <w:r w:rsidR="00A23BF9">
        <w:rPr>
          <w:lang w:eastAsia="en-US"/>
        </w:rPr>
        <w:t>’</w:t>
      </w:r>
      <w:r>
        <w:rPr>
          <w:lang w:eastAsia="en-US"/>
        </w:rPr>
        <w:t>élèvent et prennent des proportions plus amples</w:t>
      </w:r>
      <w:r w:rsidR="00A23BF9">
        <w:rPr>
          <w:lang w:eastAsia="en-US"/>
        </w:rPr>
        <w:t xml:space="preserve">. </w:t>
      </w:r>
      <w:r>
        <w:rPr>
          <w:lang w:eastAsia="en-US"/>
        </w:rPr>
        <w:t>Les vallons se creusent</w:t>
      </w:r>
      <w:r w:rsidR="00A23BF9">
        <w:rPr>
          <w:lang w:eastAsia="en-US"/>
        </w:rPr>
        <w:t xml:space="preserve"> ; </w:t>
      </w:r>
      <w:r>
        <w:rPr>
          <w:lang w:eastAsia="en-US"/>
        </w:rPr>
        <w:t>les monticules grandissent</w:t>
      </w:r>
      <w:r w:rsidR="00A23BF9">
        <w:rPr>
          <w:lang w:eastAsia="en-US"/>
        </w:rPr>
        <w:t xml:space="preserve"> ; </w:t>
      </w:r>
      <w:r>
        <w:rPr>
          <w:lang w:eastAsia="en-US"/>
        </w:rPr>
        <w:t xml:space="preserve">la belle forêt du </w:t>
      </w:r>
      <w:proofErr w:type="spellStart"/>
      <w:r>
        <w:rPr>
          <w:lang w:eastAsia="en-US"/>
        </w:rPr>
        <w:t>Ceuil</w:t>
      </w:r>
      <w:proofErr w:type="spellEnd"/>
      <w:r>
        <w:rPr>
          <w:lang w:eastAsia="en-US"/>
        </w:rPr>
        <w:t xml:space="preserve"> étage ses arbres séculaires sur des rampes rudement taillées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et la lande de </w:t>
      </w:r>
      <w:proofErr w:type="spellStart"/>
      <w:r>
        <w:rPr>
          <w:lang w:eastAsia="en-US"/>
        </w:rPr>
        <w:t>Vesvron</w:t>
      </w:r>
      <w:proofErr w:type="spellEnd"/>
      <w:r>
        <w:rPr>
          <w:lang w:eastAsia="en-US"/>
        </w:rPr>
        <w:t xml:space="preserve"> qui descend à la Vilaine montre</w:t>
      </w:r>
      <w:r w:rsidR="00A23BF9">
        <w:rPr>
          <w:lang w:eastAsia="en-US"/>
        </w:rPr>
        <w:t xml:space="preserve">, </w:t>
      </w:r>
      <w:r>
        <w:rPr>
          <w:lang w:eastAsia="en-US"/>
        </w:rPr>
        <w:t>parmi ses bruyères rouges</w:t>
      </w:r>
      <w:r w:rsidR="00A23BF9">
        <w:rPr>
          <w:lang w:eastAsia="en-US"/>
        </w:rPr>
        <w:t xml:space="preserve">, </w:t>
      </w:r>
      <w:r>
        <w:rPr>
          <w:lang w:eastAsia="en-US"/>
        </w:rPr>
        <w:t>de hauts rochers d</w:t>
      </w:r>
      <w:r w:rsidR="00A23BF9">
        <w:rPr>
          <w:lang w:eastAsia="en-US"/>
        </w:rPr>
        <w:t>’</w:t>
      </w:r>
      <w:r>
        <w:rPr>
          <w:lang w:eastAsia="en-US"/>
        </w:rPr>
        <w:t>un gris blanchâtre qui ressemblent à des fantômes immobiles</w:t>
      </w:r>
      <w:r w:rsidR="00A23BF9">
        <w:rPr>
          <w:lang w:eastAsia="en-US"/>
        </w:rPr>
        <w:t xml:space="preserve">, </w:t>
      </w:r>
      <w:r>
        <w:rPr>
          <w:lang w:eastAsia="en-US"/>
        </w:rPr>
        <w:t>quand le crépuscule du soir vient de tomber</w:t>
      </w:r>
      <w:r w:rsidR="00A23BF9">
        <w:rPr>
          <w:lang w:eastAsia="en-US"/>
        </w:rPr>
        <w:t>.</w:t>
      </w:r>
    </w:p>
    <w:p w14:paraId="1E71948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Le château du </w:t>
      </w:r>
      <w:proofErr w:type="spellStart"/>
      <w:r>
        <w:rPr>
          <w:lang w:eastAsia="en-US"/>
        </w:rPr>
        <w:t>Ceuil</w:t>
      </w:r>
      <w:proofErr w:type="spellEnd"/>
      <w:r>
        <w:rPr>
          <w:lang w:eastAsia="en-US"/>
        </w:rPr>
        <w:t xml:space="preserve"> est situé dans la forêt même qui l</w:t>
      </w:r>
      <w:r w:rsidR="00A23BF9">
        <w:rPr>
          <w:lang w:eastAsia="en-US"/>
        </w:rPr>
        <w:t>’</w:t>
      </w:r>
      <w:r>
        <w:rPr>
          <w:lang w:eastAsia="en-US"/>
        </w:rPr>
        <w:t>entoure de trois côtés</w:t>
      </w:r>
      <w:r w:rsidR="00A23BF9">
        <w:rPr>
          <w:lang w:eastAsia="en-US"/>
        </w:rPr>
        <w:t xml:space="preserve">. </w:t>
      </w:r>
      <w:r>
        <w:rPr>
          <w:lang w:eastAsia="en-US"/>
        </w:rPr>
        <w:t>La façade seule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est découverte et domine une énorme prairie où coule la </w:t>
      </w:r>
      <w:proofErr w:type="spellStart"/>
      <w:r>
        <w:rPr>
          <w:lang w:eastAsia="en-US"/>
        </w:rPr>
        <w:t>Vesvre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affluent de la Vilaine</w:t>
      </w:r>
      <w:r w:rsidR="00A23BF9">
        <w:rPr>
          <w:lang w:eastAsia="en-US"/>
        </w:rPr>
        <w:t>.</w:t>
      </w:r>
    </w:p>
    <w:p w14:paraId="2FCCD278" w14:textId="2729EAC9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À gauche du château</w:t>
      </w:r>
      <w:r w:rsidR="00A23BF9">
        <w:rPr>
          <w:lang w:eastAsia="en-US"/>
        </w:rPr>
        <w:t xml:space="preserve">, </w:t>
      </w:r>
      <w:r>
        <w:rPr>
          <w:lang w:eastAsia="en-US"/>
        </w:rPr>
        <w:t>la forêt forme la montagne et va finir au loin du côté de la Mayenne</w:t>
      </w:r>
      <w:r w:rsidR="00A23BF9">
        <w:rPr>
          <w:lang w:eastAsia="en-US"/>
        </w:rPr>
        <w:t xml:space="preserve"> ; </w:t>
      </w:r>
      <w:r>
        <w:rPr>
          <w:lang w:eastAsia="en-US"/>
        </w:rPr>
        <w:t>à droite</w:t>
      </w:r>
      <w:r w:rsidR="00A23BF9">
        <w:rPr>
          <w:lang w:eastAsia="en-US"/>
        </w:rPr>
        <w:t xml:space="preserve">, </w:t>
      </w:r>
      <w:r>
        <w:rPr>
          <w:lang w:eastAsia="en-US"/>
        </w:rPr>
        <w:t>la route de Laval passe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encaissée et comme perdue dans les saules qui bordent la </w:t>
      </w:r>
      <w:proofErr w:type="spellStart"/>
      <w:r>
        <w:rPr>
          <w:lang w:eastAsia="en-US"/>
        </w:rPr>
        <w:t>Vesvre</w:t>
      </w:r>
      <w:proofErr w:type="spellEnd"/>
      <w:r w:rsidR="00A23BF9"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au-delà de la route</w:t>
      </w:r>
      <w:r w:rsidR="00A23BF9">
        <w:rPr>
          <w:lang w:eastAsia="en-US"/>
        </w:rPr>
        <w:t xml:space="preserve">, </w:t>
      </w:r>
      <w:r>
        <w:rPr>
          <w:lang w:eastAsia="en-US"/>
        </w:rPr>
        <w:t>une rampe rocheuse grimpe à pic</w:t>
      </w:r>
      <w:r w:rsidR="00A23BF9">
        <w:rPr>
          <w:lang w:eastAsia="en-US"/>
        </w:rPr>
        <w:t xml:space="preserve">, </w:t>
      </w:r>
      <w:r>
        <w:rPr>
          <w:lang w:eastAsia="en-US"/>
        </w:rPr>
        <w:t>étalant au soleil du midi ses maigres bouquets jaunes et l</w:t>
      </w:r>
      <w:r w:rsidR="00A23BF9">
        <w:rPr>
          <w:lang w:eastAsia="en-US"/>
        </w:rPr>
        <w:t>’</w:t>
      </w:r>
      <w:r>
        <w:rPr>
          <w:lang w:eastAsia="en-US"/>
        </w:rPr>
        <w:t>or aride de ses ajoncs</w:t>
      </w:r>
      <w:r w:rsidR="00A23BF9">
        <w:rPr>
          <w:lang w:eastAsia="en-US"/>
        </w:rPr>
        <w:t>.</w:t>
      </w:r>
    </w:p>
    <w:p w14:paraId="71ECE37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La </w:t>
      </w:r>
      <w:proofErr w:type="spellStart"/>
      <w:r>
        <w:rPr>
          <w:lang w:eastAsia="en-US"/>
        </w:rPr>
        <w:t>Vesvre</w:t>
      </w:r>
      <w:proofErr w:type="spellEnd"/>
      <w:r>
        <w:rPr>
          <w:lang w:eastAsia="en-US"/>
        </w:rPr>
        <w:t xml:space="preserve"> vient de l</w:t>
      </w:r>
      <w:r w:rsidR="00A23BF9">
        <w:rPr>
          <w:lang w:eastAsia="en-US"/>
        </w:rPr>
        <w:t>’</w:t>
      </w:r>
      <w:r>
        <w:rPr>
          <w:lang w:eastAsia="en-US"/>
        </w:rPr>
        <w:t>est</w:t>
      </w:r>
      <w:r w:rsidR="00A23BF9">
        <w:rPr>
          <w:lang w:eastAsia="en-US"/>
        </w:rPr>
        <w:t xml:space="preserve"> ; </w:t>
      </w:r>
      <w:r>
        <w:rPr>
          <w:lang w:eastAsia="en-US"/>
        </w:rPr>
        <w:t>elle fait le tour du mamelon qui sert de base au château et va retrouver à une demi-lieue de là l</w:t>
      </w:r>
      <w:r w:rsidR="00A23BF9">
        <w:rPr>
          <w:lang w:eastAsia="en-US"/>
        </w:rPr>
        <w:t>’</w:t>
      </w:r>
      <w:r>
        <w:rPr>
          <w:lang w:eastAsia="en-US"/>
        </w:rPr>
        <w:t xml:space="preserve">étang de </w:t>
      </w:r>
      <w:proofErr w:type="spellStart"/>
      <w:r>
        <w:rPr>
          <w:lang w:eastAsia="en-US"/>
        </w:rPr>
        <w:t>Bréhaim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qui la verse dans la Vilaine</w:t>
      </w:r>
      <w:r w:rsidR="00A23BF9">
        <w:rPr>
          <w:lang w:eastAsia="en-US"/>
        </w:rPr>
        <w:t>.</w:t>
      </w:r>
    </w:p>
    <w:p w14:paraId="532CCB1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À cause de sa conformation même et de la direction contrariée des cours d</w:t>
      </w:r>
      <w:r w:rsidR="00A23BF9">
        <w:rPr>
          <w:lang w:eastAsia="en-US"/>
        </w:rPr>
        <w:t>’</w:t>
      </w:r>
      <w:r>
        <w:rPr>
          <w:lang w:eastAsia="en-US"/>
        </w:rPr>
        <w:t>eau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tout le pays situé sous la forêt de </w:t>
      </w:r>
      <w:proofErr w:type="spellStart"/>
      <w:r>
        <w:rPr>
          <w:lang w:eastAsia="en-US"/>
        </w:rPr>
        <w:t>Ceuil</w:t>
      </w:r>
      <w:proofErr w:type="spellEnd"/>
      <w:r>
        <w:rPr>
          <w:lang w:eastAsia="en-US"/>
        </w:rPr>
        <w:t xml:space="preserve"> est sujet à des inondations fréquentes</w:t>
      </w:r>
      <w:r w:rsidR="00A23BF9">
        <w:rPr>
          <w:lang w:eastAsia="en-US"/>
        </w:rPr>
        <w:t xml:space="preserve">. </w:t>
      </w:r>
      <w:r>
        <w:rPr>
          <w:lang w:eastAsia="en-US"/>
        </w:rPr>
        <w:t>Le château est alors dans une île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ne peut communiquer avec Vitré que très difficilement</w:t>
      </w:r>
      <w:r w:rsidR="00A23BF9">
        <w:rPr>
          <w:lang w:eastAsia="en-US"/>
        </w:rPr>
        <w:t xml:space="preserve">. </w:t>
      </w:r>
      <w:r>
        <w:rPr>
          <w:lang w:eastAsia="en-US"/>
        </w:rPr>
        <w:t>Mais un système d</w:t>
      </w:r>
      <w:r w:rsidR="00A23BF9">
        <w:rPr>
          <w:lang w:eastAsia="en-US"/>
        </w:rPr>
        <w:t>’</w:t>
      </w:r>
      <w:r>
        <w:rPr>
          <w:lang w:eastAsia="en-US"/>
        </w:rPr>
        <w:t>écluses</w:t>
      </w:r>
      <w:r w:rsidR="00A23BF9">
        <w:rPr>
          <w:lang w:eastAsia="en-US"/>
        </w:rPr>
        <w:t xml:space="preserve">, </w:t>
      </w:r>
      <w:r>
        <w:rPr>
          <w:lang w:eastAsia="en-US"/>
        </w:rPr>
        <w:t>pratiqué au bief de l</w:t>
      </w:r>
      <w:r w:rsidR="00A23BF9">
        <w:rPr>
          <w:lang w:eastAsia="en-US"/>
        </w:rPr>
        <w:t>’</w:t>
      </w:r>
      <w:r>
        <w:rPr>
          <w:lang w:eastAsia="en-US"/>
        </w:rPr>
        <w:t xml:space="preserve">étang de </w:t>
      </w:r>
      <w:proofErr w:type="spellStart"/>
      <w:r>
        <w:rPr>
          <w:lang w:eastAsia="en-US"/>
        </w:rPr>
        <w:t>Bréhaim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vide la plaine comme le ferait une puissante machine hydraulique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du soir au lendemain</w:t>
      </w:r>
      <w:r w:rsidR="00A23BF9">
        <w:rPr>
          <w:lang w:eastAsia="en-US"/>
        </w:rPr>
        <w:t xml:space="preserve">, </w:t>
      </w:r>
      <w:r>
        <w:rPr>
          <w:lang w:eastAsia="en-US"/>
        </w:rPr>
        <w:t>le lac redevient prairie</w:t>
      </w:r>
      <w:r w:rsidR="00A23BF9">
        <w:rPr>
          <w:lang w:eastAsia="en-US"/>
        </w:rPr>
        <w:t>.</w:t>
      </w:r>
    </w:p>
    <w:p w14:paraId="329414D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Il y a derrière le château de </w:t>
      </w:r>
      <w:proofErr w:type="spellStart"/>
      <w:r>
        <w:rPr>
          <w:lang w:eastAsia="en-US"/>
        </w:rPr>
        <w:t>Ceuil</w:t>
      </w:r>
      <w:proofErr w:type="spellEnd"/>
      <w:r>
        <w:rPr>
          <w:lang w:eastAsia="en-US"/>
        </w:rPr>
        <w:t xml:space="preserve"> un hameau d</w:t>
      </w:r>
      <w:r w:rsidR="00A23BF9">
        <w:rPr>
          <w:lang w:eastAsia="en-US"/>
        </w:rPr>
        <w:t>’</w:t>
      </w:r>
      <w:r>
        <w:rPr>
          <w:lang w:eastAsia="en-US"/>
        </w:rPr>
        <w:t>une quarantaine de feux</w:t>
      </w:r>
      <w:r w:rsidR="00A23BF9">
        <w:rPr>
          <w:lang w:eastAsia="en-US"/>
        </w:rPr>
        <w:t xml:space="preserve">, </w:t>
      </w:r>
      <w:r>
        <w:rPr>
          <w:lang w:eastAsia="en-US"/>
        </w:rPr>
        <w:t>avec une petite église</w:t>
      </w:r>
      <w:r w:rsidR="00A23BF9">
        <w:rPr>
          <w:lang w:eastAsia="en-US"/>
        </w:rPr>
        <w:t xml:space="preserve">. </w:t>
      </w:r>
      <w:r>
        <w:rPr>
          <w:lang w:eastAsia="en-US"/>
        </w:rPr>
        <w:t>On l</w:t>
      </w:r>
      <w:r w:rsidR="00A23BF9">
        <w:rPr>
          <w:lang w:eastAsia="en-US"/>
        </w:rPr>
        <w:t>’</w:t>
      </w:r>
      <w:r>
        <w:rPr>
          <w:lang w:eastAsia="en-US"/>
        </w:rPr>
        <w:t xml:space="preserve">appelle le bourg de </w:t>
      </w:r>
      <w:proofErr w:type="spellStart"/>
      <w:r>
        <w:rPr>
          <w:lang w:eastAsia="en-US"/>
        </w:rPr>
        <w:t>Vesvron</w:t>
      </w:r>
      <w:proofErr w:type="spellEnd"/>
      <w:r w:rsidR="00A23BF9">
        <w:rPr>
          <w:lang w:eastAsia="en-US"/>
        </w:rPr>
        <w:t>.</w:t>
      </w:r>
    </w:p>
    <w:p w14:paraId="22685C35" w14:textId="643CF6D1" w:rsidR="00A23BF9" w:rsidRDefault="00BB5C58" w:rsidP="00A23BF9">
      <w:pPr>
        <w:rPr>
          <w:lang w:eastAsia="en-US"/>
        </w:rPr>
      </w:pPr>
      <w:r>
        <w:rPr>
          <w:lang w:eastAsia="en-US"/>
        </w:rPr>
        <w:t>En</w:t>
      </w:r>
      <w:r w:rsidR="00A23BF9">
        <w:rPr>
          <w:lang w:eastAsia="en-US"/>
        </w:rPr>
        <w:t xml:space="preserve"> </w:t>
      </w:r>
      <w:r>
        <w:rPr>
          <w:lang w:eastAsia="en-US"/>
        </w:rPr>
        <w:t>1</w:t>
      </w:r>
      <w:r>
        <w:rPr>
          <w:lang w:eastAsia="en-US"/>
        </w:rPr>
        <w:t>828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le maître du château du </w:t>
      </w:r>
      <w:proofErr w:type="spellStart"/>
      <w:r>
        <w:rPr>
          <w:lang w:eastAsia="en-US"/>
        </w:rPr>
        <w:t>Ceuil</w:t>
      </w:r>
      <w:proofErr w:type="spellEnd"/>
      <w:r>
        <w:rPr>
          <w:lang w:eastAsia="en-US"/>
        </w:rPr>
        <w:t xml:space="preserve"> était un vieillard octogénaire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qui avait nom Jean </w:t>
      </w:r>
      <w:proofErr w:type="spellStart"/>
      <w:r>
        <w:rPr>
          <w:lang w:eastAsia="en-US"/>
        </w:rPr>
        <w:t>Crébu</w:t>
      </w:r>
      <w:proofErr w:type="spellEnd"/>
      <w:r>
        <w:rPr>
          <w:lang w:eastAsia="en-US"/>
        </w:rPr>
        <w:t xml:space="preserve"> de la </w:t>
      </w:r>
      <w:proofErr w:type="spellStart"/>
      <w:r>
        <w:rPr>
          <w:lang w:eastAsia="en-US"/>
        </w:rPr>
        <w:t>Saulays</w:t>
      </w:r>
      <w:proofErr w:type="spellEnd"/>
      <w:r w:rsidR="00A23BF9">
        <w:rPr>
          <w:lang w:eastAsia="en-US"/>
        </w:rPr>
        <w:t xml:space="preserve">. </w:t>
      </w:r>
      <w:r>
        <w:rPr>
          <w:lang w:eastAsia="en-US"/>
        </w:rPr>
        <w:t>Il était puissamment riche et passait pour ne faire ni bien ni mal à personne</w:t>
      </w:r>
      <w:r w:rsidR="00A23BF9">
        <w:rPr>
          <w:lang w:eastAsia="en-US"/>
        </w:rPr>
        <w:t xml:space="preserve">. </w:t>
      </w:r>
      <w:r>
        <w:rPr>
          <w:lang w:eastAsia="en-US"/>
        </w:rPr>
        <w:t>Des fenêtres de son manoir</w:t>
      </w:r>
      <w:r w:rsidR="00A23BF9">
        <w:rPr>
          <w:lang w:eastAsia="en-US"/>
        </w:rPr>
        <w:t xml:space="preserve">, </w:t>
      </w:r>
      <w:r>
        <w:rPr>
          <w:lang w:eastAsia="en-US"/>
        </w:rPr>
        <w:t>aussi loin que ses yeux</w:t>
      </w:r>
      <w:r w:rsidR="00A23BF9">
        <w:rPr>
          <w:lang w:eastAsia="en-US"/>
        </w:rPr>
        <w:t xml:space="preserve">, </w:t>
      </w:r>
      <w:r>
        <w:rPr>
          <w:lang w:eastAsia="en-US"/>
        </w:rPr>
        <w:t>armés de rondes lunettes d</w:t>
      </w:r>
      <w:r w:rsidR="00A23BF9">
        <w:rPr>
          <w:lang w:eastAsia="en-US"/>
        </w:rPr>
        <w:t>’</w:t>
      </w:r>
      <w:r>
        <w:rPr>
          <w:lang w:eastAsia="en-US"/>
        </w:rPr>
        <w:t>argent</w:t>
      </w:r>
      <w:r w:rsidR="00A23BF9">
        <w:rPr>
          <w:lang w:eastAsia="en-US"/>
        </w:rPr>
        <w:t xml:space="preserve">, </w:t>
      </w:r>
      <w:r>
        <w:rPr>
          <w:lang w:eastAsia="en-US"/>
        </w:rPr>
        <w:t>pouvaient porter leur regard</w:t>
      </w:r>
      <w:r w:rsidR="00A23BF9">
        <w:rPr>
          <w:lang w:eastAsia="en-US"/>
        </w:rPr>
        <w:t xml:space="preserve">, </w:t>
      </w:r>
      <w:r>
        <w:rPr>
          <w:lang w:eastAsia="en-US"/>
        </w:rPr>
        <w:t>il n</w:t>
      </w:r>
      <w:r w:rsidR="00A23BF9">
        <w:rPr>
          <w:lang w:eastAsia="en-US"/>
        </w:rPr>
        <w:t>’</w:t>
      </w:r>
      <w:r>
        <w:rPr>
          <w:lang w:eastAsia="en-US"/>
        </w:rPr>
        <w:t>apercevait que des terres à lui appartenant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horizon se fermait sur ses domaines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le hasard qui avait fendu la montagne pour lui montrer au loin</w:t>
      </w:r>
      <w:r w:rsidR="00A23BF9">
        <w:rPr>
          <w:lang w:eastAsia="en-US"/>
        </w:rPr>
        <w:t xml:space="preserve">, </w:t>
      </w:r>
      <w:r>
        <w:rPr>
          <w:lang w:eastAsia="en-US"/>
        </w:rPr>
        <w:t>par une étroite échappée de vue</w:t>
      </w:r>
      <w:r w:rsidR="00A23BF9">
        <w:rPr>
          <w:lang w:eastAsia="en-US"/>
        </w:rPr>
        <w:t xml:space="preserve">, </w:t>
      </w:r>
      <w:r>
        <w:rPr>
          <w:lang w:eastAsia="en-US"/>
        </w:rPr>
        <w:t>la vieille ville de Vitré</w:t>
      </w:r>
      <w:r w:rsidR="00A23BF9">
        <w:rPr>
          <w:lang w:eastAsia="en-US"/>
        </w:rPr>
        <w:t xml:space="preserve">, </w:t>
      </w:r>
      <w:r>
        <w:rPr>
          <w:lang w:eastAsia="en-US"/>
        </w:rPr>
        <w:t>lui présentait justement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sur le premier plan du plus bizarre amphithéâtre de masures que l</w:t>
      </w:r>
      <w:r w:rsidR="00A23BF9">
        <w:rPr>
          <w:lang w:eastAsia="en-US"/>
        </w:rPr>
        <w:t>’</w:t>
      </w:r>
      <w:r>
        <w:rPr>
          <w:lang w:eastAsia="en-US"/>
        </w:rPr>
        <w:t>imagination puisse rêver</w:t>
      </w:r>
      <w:r w:rsidR="00A23BF9">
        <w:rPr>
          <w:lang w:eastAsia="en-US"/>
        </w:rPr>
        <w:t xml:space="preserve">, </w:t>
      </w:r>
      <w:r>
        <w:rPr>
          <w:lang w:eastAsia="en-US"/>
        </w:rPr>
        <w:t>son hôtel héréditaire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 xml:space="preserve">hôtel </w:t>
      </w:r>
      <w:r>
        <w:rPr>
          <w:lang w:eastAsia="en-US"/>
        </w:rPr>
        <w:lastRenderedPageBreak/>
        <w:t xml:space="preserve">de la </w:t>
      </w:r>
      <w:proofErr w:type="spellStart"/>
      <w:r>
        <w:rPr>
          <w:lang w:eastAsia="en-US"/>
        </w:rPr>
        <w:t>Saulays</w:t>
      </w:r>
      <w:proofErr w:type="spellEnd"/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grande maison gris de fer</w:t>
      </w:r>
      <w:r w:rsidR="00A23BF9">
        <w:rPr>
          <w:lang w:eastAsia="en-US"/>
        </w:rPr>
        <w:t xml:space="preserve">, </w:t>
      </w:r>
      <w:r>
        <w:rPr>
          <w:lang w:eastAsia="en-US"/>
        </w:rPr>
        <w:t>vêtue d</w:t>
      </w:r>
      <w:r w:rsidR="00A23BF9">
        <w:rPr>
          <w:lang w:eastAsia="en-US"/>
        </w:rPr>
        <w:t>’</w:t>
      </w:r>
      <w:r>
        <w:rPr>
          <w:lang w:eastAsia="en-US"/>
        </w:rPr>
        <w:t>ardoises depuis le faîte jusqu</w:t>
      </w:r>
      <w:r w:rsidR="00A23BF9">
        <w:rPr>
          <w:lang w:eastAsia="en-US"/>
        </w:rPr>
        <w:t>’</w:t>
      </w:r>
      <w:r>
        <w:rPr>
          <w:lang w:eastAsia="en-US"/>
        </w:rPr>
        <w:t>au premier étage et ouvrant ses fenêtres à petits carreaux plombés sur les fossés de la ville</w:t>
      </w:r>
      <w:r w:rsidR="00A23BF9">
        <w:rPr>
          <w:lang w:eastAsia="en-US"/>
        </w:rPr>
        <w:t>.</w:t>
      </w:r>
    </w:p>
    <w:p w14:paraId="364FA26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Jean </w:t>
      </w:r>
      <w:proofErr w:type="spellStart"/>
      <w:r>
        <w:rPr>
          <w:lang w:eastAsia="en-US"/>
        </w:rPr>
        <w:t>Crébu</w:t>
      </w:r>
      <w:proofErr w:type="spellEnd"/>
      <w:r>
        <w:rPr>
          <w:lang w:eastAsia="en-US"/>
        </w:rPr>
        <w:t xml:space="preserve"> n</w:t>
      </w:r>
      <w:r w:rsidR="00A23BF9">
        <w:rPr>
          <w:lang w:eastAsia="en-US"/>
        </w:rPr>
        <w:t>’</w:t>
      </w:r>
      <w:r>
        <w:rPr>
          <w:lang w:eastAsia="en-US"/>
        </w:rPr>
        <w:t>était pas aimé</w:t>
      </w:r>
      <w:r w:rsidR="00A23BF9">
        <w:rPr>
          <w:lang w:eastAsia="en-US"/>
        </w:rPr>
        <w:t xml:space="preserve"> ; </w:t>
      </w:r>
      <w:r>
        <w:rPr>
          <w:lang w:eastAsia="en-US"/>
        </w:rPr>
        <w:t>il n</w:t>
      </w:r>
      <w:r w:rsidR="00A23BF9">
        <w:rPr>
          <w:lang w:eastAsia="en-US"/>
        </w:rPr>
        <w:t>’</w:t>
      </w:r>
      <w:r>
        <w:rPr>
          <w:lang w:eastAsia="en-US"/>
        </w:rPr>
        <w:t>était pas haï</w:t>
      </w:r>
      <w:r w:rsidR="00A23BF9">
        <w:rPr>
          <w:lang w:eastAsia="en-US"/>
        </w:rPr>
        <w:t xml:space="preserve">. </w:t>
      </w:r>
      <w:r>
        <w:rPr>
          <w:lang w:eastAsia="en-US"/>
        </w:rPr>
        <w:t>Ses innombrables fermiers lui payaient la redevance sans réclamer jamais de diminution pour les mauvaises années</w:t>
      </w:r>
      <w:r w:rsidR="00A23BF9">
        <w:rPr>
          <w:lang w:eastAsia="en-US"/>
        </w:rPr>
        <w:t xml:space="preserve">, </w:t>
      </w:r>
      <w:r>
        <w:rPr>
          <w:lang w:eastAsia="en-US"/>
        </w:rPr>
        <w:t>car ils savaient que leur demande serait repoussée</w:t>
      </w:r>
      <w:r w:rsidR="00A23BF9">
        <w:rPr>
          <w:lang w:eastAsia="en-US"/>
        </w:rPr>
        <w:t xml:space="preserve">. </w:t>
      </w:r>
      <w:r>
        <w:rPr>
          <w:lang w:eastAsia="en-US"/>
        </w:rPr>
        <w:t>Mais</w:t>
      </w:r>
      <w:r w:rsidR="00A23BF9">
        <w:rPr>
          <w:lang w:eastAsia="en-US"/>
        </w:rPr>
        <w:t xml:space="preserve">, </w:t>
      </w:r>
      <w:r>
        <w:rPr>
          <w:lang w:eastAsia="en-US"/>
        </w:rPr>
        <w:t>d</w:t>
      </w:r>
      <w:r w:rsidR="00A23BF9">
        <w:rPr>
          <w:lang w:eastAsia="en-US"/>
        </w:rPr>
        <w:t>’</w:t>
      </w:r>
      <w:r>
        <w:rPr>
          <w:lang w:eastAsia="en-US"/>
        </w:rPr>
        <w:t>un autre côté</w:t>
      </w:r>
      <w:r w:rsidR="00A23BF9">
        <w:rPr>
          <w:lang w:eastAsia="en-US"/>
        </w:rPr>
        <w:t xml:space="preserve">, </w:t>
      </w:r>
      <w:r>
        <w:rPr>
          <w:lang w:eastAsia="en-US"/>
        </w:rPr>
        <w:t>depuis l</w:t>
      </w:r>
      <w:r w:rsidR="00A23BF9">
        <w:rPr>
          <w:lang w:eastAsia="en-US"/>
        </w:rPr>
        <w:t>’</w:t>
      </w:r>
      <w:r>
        <w:rPr>
          <w:lang w:eastAsia="en-US"/>
        </w:rPr>
        <w:t>an 1815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époque à laquelle le maître du </w:t>
      </w:r>
      <w:proofErr w:type="spellStart"/>
      <w:r>
        <w:rPr>
          <w:lang w:eastAsia="en-US"/>
        </w:rPr>
        <w:t>Ceuil</w:t>
      </w:r>
      <w:proofErr w:type="spellEnd"/>
      <w:r>
        <w:rPr>
          <w:lang w:eastAsia="en-US"/>
        </w:rPr>
        <w:t xml:space="preserve"> était revenu habiter ses terres</w:t>
      </w:r>
      <w:r w:rsidR="00A23BF9">
        <w:rPr>
          <w:lang w:eastAsia="en-US"/>
        </w:rPr>
        <w:t xml:space="preserve">, </w:t>
      </w:r>
      <w:r>
        <w:rPr>
          <w:lang w:eastAsia="en-US"/>
        </w:rPr>
        <w:t>il n</w:t>
      </w:r>
      <w:r w:rsidR="00A23BF9">
        <w:rPr>
          <w:lang w:eastAsia="en-US"/>
        </w:rPr>
        <w:t>’</w:t>
      </w:r>
      <w:r>
        <w:rPr>
          <w:lang w:eastAsia="en-US"/>
        </w:rPr>
        <w:t>avait jamais songé à augmenter les baux</w:t>
      </w:r>
      <w:r w:rsidR="00A23BF9">
        <w:rPr>
          <w:lang w:eastAsia="en-US"/>
        </w:rPr>
        <w:t xml:space="preserve">, </w:t>
      </w:r>
      <w:r>
        <w:rPr>
          <w:lang w:eastAsia="en-US"/>
        </w:rPr>
        <w:t>à l</w:t>
      </w:r>
      <w:r w:rsidR="00A23BF9">
        <w:rPr>
          <w:lang w:eastAsia="en-US"/>
        </w:rPr>
        <w:t>’</w:t>
      </w:r>
      <w:r>
        <w:rPr>
          <w:lang w:eastAsia="en-US"/>
        </w:rPr>
        <w:t>exemple des propriétaires voisins</w:t>
      </w:r>
      <w:r w:rsidR="00A23BF9">
        <w:rPr>
          <w:lang w:eastAsia="en-US"/>
        </w:rPr>
        <w:t xml:space="preserve">. </w:t>
      </w:r>
      <w:r>
        <w:rPr>
          <w:lang w:eastAsia="en-US"/>
        </w:rPr>
        <w:t>Il y avait compensation</w:t>
      </w:r>
      <w:r w:rsidR="00A23BF9">
        <w:rPr>
          <w:lang w:eastAsia="en-US"/>
        </w:rPr>
        <w:t>.</w:t>
      </w:r>
    </w:p>
    <w:p w14:paraId="208B2F5E" w14:textId="33992B30" w:rsidR="00A23BF9" w:rsidRDefault="00BB5C58" w:rsidP="00A23BF9">
      <w:pPr>
        <w:rPr>
          <w:lang w:eastAsia="en-US"/>
        </w:rPr>
      </w:pPr>
      <w:r>
        <w:rPr>
          <w:lang w:eastAsia="en-US"/>
        </w:rPr>
        <w:t>Le château ne brillait point par son hospitalité</w:t>
      </w:r>
      <w:r w:rsidR="00A23BF9">
        <w:rPr>
          <w:lang w:eastAsia="en-US"/>
        </w:rPr>
        <w:t xml:space="preserve">. </w:t>
      </w:r>
      <w:r>
        <w:rPr>
          <w:lang w:eastAsia="en-US"/>
        </w:rPr>
        <w:t>Néanmoins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jours d</w:t>
      </w:r>
      <w:r w:rsidR="00A23BF9">
        <w:rPr>
          <w:lang w:eastAsia="en-US"/>
        </w:rPr>
        <w:t>’</w:t>
      </w:r>
      <w:r>
        <w:rPr>
          <w:lang w:eastAsia="en-US"/>
        </w:rPr>
        <w:t>inondation</w:t>
      </w:r>
      <w:r w:rsidR="00A23BF9">
        <w:rPr>
          <w:lang w:eastAsia="en-US"/>
        </w:rPr>
        <w:t xml:space="preserve">, </w:t>
      </w:r>
      <w:r>
        <w:rPr>
          <w:lang w:eastAsia="en-US"/>
        </w:rPr>
        <w:t>la porte s</w:t>
      </w:r>
      <w:r w:rsidR="00A23BF9">
        <w:rPr>
          <w:lang w:eastAsia="en-US"/>
        </w:rPr>
        <w:t>’</w:t>
      </w:r>
      <w:r>
        <w:rPr>
          <w:lang w:eastAsia="en-US"/>
        </w:rPr>
        <w:t>ouvrait pour tout le monde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Seulement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chacun devait apporter son pain et son lait</w:t>
      </w:r>
      <w:r w:rsidR="00A23BF9">
        <w:rPr>
          <w:lang w:eastAsia="en-US"/>
        </w:rPr>
        <w:t>.</w:t>
      </w:r>
    </w:p>
    <w:p w14:paraId="4D773A6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Non pas qu</w:t>
      </w:r>
      <w:r w:rsidR="00A23BF9">
        <w:rPr>
          <w:lang w:eastAsia="en-US"/>
        </w:rPr>
        <w:t>’</w:t>
      </w:r>
      <w:r>
        <w:rPr>
          <w:lang w:eastAsia="en-US"/>
        </w:rPr>
        <w:t>on refusât la nourriture à ceux qui avaient faim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on la donnait évidemment à contre-cœur</w:t>
      </w:r>
      <w:r w:rsidR="00A23BF9">
        <w:rPr>
          <w:lang w:eastAsia="en-US"/>
        </w:rPr>
        <w:t xml:space="preserve">, </w:t>
      </w:r>
      <w:r>
        <w:rPr>
          <w:lang w:eastAsia="en-US"/>
        </w:rPr>
        <w:t>et le pain de la grossière aumône est amer à la bouche du paysan breton</w:t>
      </w:r>
      <w:r w:rsidR="00A23BF9">
        <w:rPr>
          <w:lang w:eastAsia="en-US"/>
        </w:rPr>
        <w:t>.</w:t>
      </w:r>
    </w:p>
    <w:p w14:paraId="29AC46AC" w14:textId="181A366F" w:rsidR="00A23BF9" w:rsidRDefault="00BB5C58" w:rsidP="00A23BF9">
      <w:pPr>
        <w:rPr>
          <w:lang w:eastAsia="en-US"/>
        </w:rPr>
      </w:pPr>
      <w:r>
        <w:rPr>
          <w:lang w:eastAsia="en-US"/>
        </w:rPr>
        <w:t>Dans le pays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Jean </w:t>
      </w:r>
      <w:proofErr w:type="spellStart"/>
      <w:r>
        <w:rPr>
          <w:lang w:eastAsia="en-US"/>
        </w:rPr>
        <w:t>Crébu</w:t>
      </w:r>
      <w:proofErr w:type="spellEnd"/>
      <w:r>
        <w:rPr>
          <w:lang w:eastAsia="en-US"/>
        </w:rPr>
        <w:t xml:space="preserve"> était surtout connu sous le nom de Jean-de-la-Mer</w:t>
      </w:r>
      <w:r w:rsidR="00A23BF9">
        <w:rPr>
          <w:lang w:eastAsia="en-US"/>
        </w:rPr>
        <w:t xml:space="preserve">. </w:t>
      </w:r>
      <w:r>
        <w:rPr>
          <w:lang w:eastAsia="en-US"/>
        </w:rPr>
        <w:t>Ce sobriquet rappelait la source de son immense fortune</w:t>
      </w:r>
      <w:r w:rsidR="00A23BF9">
        <w:rPr>
          <w:lang w:eastAsia="en-US"/>
        </w:rPr>
        <w:t xml:space="preserve">. </w:t>
      </w:r>
      <w:r>
        <w:rPr>
          <w:lang w:eastAsia="en-US"/>
        </w:rPr>
        <w:t xml:space="preserve">Jean </w:t>
      </w:r>
      <w:proofErr w:type="spellStart"/>
      <w:r>
        <w:rPr>
          <w:lang w:eastAsia="en-US"/>
        </w:rPr>
        <w:t>Crébu</w:t>
      </w:r>
      <w:proofErr w:type="spellEnd"/>
      <w:r>
        <w:rPr>
          <w:lang w:eastAsia="en-US"/>
        </w:rPr>
        <w:t xml:space="preserve"> était le fils d</w:t>
      </w:r>
      <w:r w:rsidR="00A23BF9">
        <w:rPr>
          <w:lang w:eastAsia="en-US"/>
        </w:rPr>
        <w:t>’</w:t>
      </w:r>
      <w:r>
        <w:rPr>
          <w:lang w:eastAsia="en-US"/>
        </w:rPr>
        <w:t>un pauvre gentillâtre de Vitré</w:t>
      </w:r>
      <w:r w:rsidR="00A23BF9">
        <w:rPr>
          <w:lang w:eastAsia="en-US"/>
        </w:rPr>
        <w:t xml:space="preserve">, </w:t>
      </w:r>
      <w:r>
        <w:rPr>
          <w:lang w:eastAsia="en-US"/>
        </w:rPr>
        <w:t>lequel avait vendu tous ses biens pièce à pièce</w:t>
      </w:r>
      <w:r w:rsidR="00A23BF9">
        <w:rPr>
          <w:lang w:eastAsia="en-US"/>
        </w:rPr>
        <w:t xml:space="preserve">. </w:t>
      </w:r>
      <w:r>
        <w:rPr>
          <w:lang w:eastAsia="en-US"/>
        </w:rPr>
        <w:t>Il mourut pauvre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non point au château de </w:t>
      </w:r>
      <w:proofErr w:type="spellStart"/>
      <w:r>
        <w:rPr>
          <w:lang w:eastAsia="en-US"/>
        </w:rPr>
        <w:t>Ceuil</w:t>
      </w:r>
      <w:proofErr w:type="spellEnd"/>
      <w:r>
        <w:rPr>
          <w:lang w:eastAsia="en-US"/>
        </w:rPr>
        <w:t xml:space="preserve"> qui n</w:t>
      </w:r>
      <w:r w:rsidR="00A23BF9">
        <w:rPr>
          <w:lang w:eastAsia="en-US"/>
        </w:rPr>
        <w:t>’</w:t>
      </w:r>
      <w:r>
        <w:rPr>
          <w:lang w:eastAsia="en-US"/>
        </w:rPr>
        <w:t>avait jamais appartenu à la famille</w:t>
      </w:r>
      <w:r w:rsidR="00A23BF9">
        <w:rPr>
          <w:lang w:eastAsia="en-US"/>
        </w:rPr>
        <w:t xml:space="preserve">, </w:t>
      </w:r>
      <w:r>
        <w:rPr>
          <w:lang w:eastAsia="en-US"/>
        </w:rPr>
        <w:t>non pas même à l</w:t>
      </w:r>
      <w:r w:rsidR="00A23BF9">
        <w:rPr>
          <w:lang w:eastAsia="en-US"/>
        </w:rPr>
        <w:t>’</w:t>
      </w:r>
      <w:r>
        <w:rPr>
          <w:lang w:eastAsia="en-US"/>
        </w:rPr>
        <w:t xml:space="preserve">hôtel de la </w:t>
      </w:r>
      <w:proofErr w:type="spellStart"/>
      <w:r>
        <w:rPr>
          <w:lang w:eastAsia="en-US"/>
        </w:rPr>
        <w:t>Saulays</w:t>
      </w:r>
      <w:proofErr w:type="spellEnd"/>
      <w:r>
        <w:rPr>
          <w:lang w:eastAsia="en-US"/>
        </w:rPr>
        <w:t xml:space="preserve"> qu</w:t>
      </w:r>
      <w:r w:rsidR="00A23BF9">
        <w:rPr>
          <w:lang w:eastAsia="en-US"/>
        </w:rPr>
        <w:t>’</w:t>
      </w:r>
      <w:r>
        <w:rPr>
          <w:lang w:eastAsia="en-US"/>
        </w:rPr>
        <w:t>il avait aliéné pour vivre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bien dans quelque bouchon ignoré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car il aimait le cidre outre mesure</w:t>
      </w:r>
      <w:r w:rsidR="00A23BF9">
        <w:rPr>
          <w:lang w:eastAsia="en-US"/>
        </w:rPr>
        <w:t>.</w:t>
      </w:r>
    </w:p>
    <w:p w14:paraId="52C47B00" w14:textId="0411C24B" w:rsidR="00A23BF9" w:rsidRDefault="00BB5C58" w:rsidP="00A23BF9">
      <w:pPr>
        <w:rPr>
          <w:lang w:eastAsia="en-US"/>
        </w:rPr>
      </w:pPr>
      <w:r>
        <w:rPr>
          <w:lang w:eastAsia="en-US"/>
        </w:rPr>
        <w:t>Son fils n</w:t>
      </w:r>
      <w:r w:rsidR="00A23BF9">
        <w:rPr>
          <w:lang w:eastAsia="en-US"/>
        </w:rPr>
        <w:t>’</w:t>
      </w:r>
      <w:r>
        <w:rPr>
          <w:lang w:eastAsia="en-US"/>
        </w:rPr>
        <w:t>imita point son exemple</w:t>
      </w:r>
      <w:r w:rsidR="00A23BF9">
        <w:rPr>
          <w:lang w:eastAsia="en-US"/>
        </w:rPr>
        <w:t xml:space="preserve">. </w:t>
      </w:r>
      <w:r>
        <w:rPr>
          <w:lang w:eastAsia="en-US"/>
        </w:rPr>
        <w:t>Il se fit corsaire en</w:t>
      </w:r>
      <w:r w:rsidR="00A23BF9">
        <w:rPr>
          <w:lang w:eastAsia="en-US"/>
        </w:rPr>
        <w:t xml:space="preserve"> </w:t>
      </w:r>
      <w:r>
        <w:rPr>
          <w:lang w:eastAsia="en-US"/>
        </w:rPr>
        <w:t>1</w:t>
      </w:r>
      <w:r>
        <w:rPr>
          <w:lang w:eastAsia="en-US"/>
        </w:rPr>
        <w:t>792</w:t>
      </w:r>
      <w:r w:rsidR="00A23BF9">
        <w:rPr>
          <w:lang w:eastAsia="en-US"/>
        </w:rPr>
        <w:t xml:space="preserve">, </w:t>
      </w:r>
      <w:r>
        <w:rPr>
          <w:lang w:eastAsia="en-US"/>
        </w:rPr>
        <w:t>et c</w:t>
      </w:r>
      <w:r w:rsidR="00A23BF9">
        <w:rPr>
          <w:lang w:eastAsia="en-US"/>
        </w:rPr>
        <w:t>’</w:t>
      </w:r>
      <w:r>
        <w:rPr>
          <w:lang w:eastAsia="en-US"/>
        </w:rPr>
        <w:t>est le seul corsaire assurément dont on ait pu dire</w:t>
      </w:r>
      <w:r w:rsidR="00A23BF9">
        <w:rPr>
          <w:lang w:eastAsia="en-US"/>
        </w:rPr>
        <w:t xml:space="preserve"> : </w:t>
      </w:r>
      <w:r>
        <w:rPr>
          <w:lang w:eastAsia="en-US"/>
        </w:rPr>
        <w:t>Il ne but jamais que de l</w:t>
      </w:r>
      <w:r w:rsidR="00A23BF9">
        <w:rPr>
          <w:lang w:eastAsia="en-US"/>
        </w:rPr>
        <w:t>’</w:t>
      </w:r>
      <w:r>
        <w:rPr>
          <w:lang w:eastAsia="en-US"/>
        </w:rPr>
        <w:t>eau</w:t>
      </w:r>
      <w:r w:rsidR="00A23BF9">
        <w:rPr>
          <w:lang w:eastAsia="en-US"/>
        </w:rPr>
        <w:t>.</w:t>
      </w:r>
    </w:p>
    <w:p w14:paraId="28522412" w14:textId="3FA975B1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Il était très brave</w:t>
      </w:r>
      <w:r w:rsidR="00A23BF9">
        <w:rPr>
          <w:lang w:eastAsia="en-US"/>
        </w:rPr>
        <w:t xml:space="preserve">, </w:t>
      </w:r>
      <w:r>
        <w:rPr>
          <w:lang w:eastAsia="en-US"/>
        </w:rPr>
        <w:t>très froid et dur comme l</w:t>
      </w:r>
      <w:r w:rsidR="00A23BF9">
        <w:rPr>
          <w:lang w:eastAsia="en-US"/>
        </w:rPr>
        <w:t>’</w:t>
      </w:r>
      <w:r>
        <w:rPr>
          <w:lang w:eastAsia="en-US"/>
        </w:rPr>
        <w:t>acier de sa hache d</w:t>
      </w:r>
      <w:r w:rsidR="00A23BF9">
        <w:rPr>
          <w:lang w:eastAsia="en-US"/>
        </w:rPr>
        <w:t>’</w:t>
      </w:r>
      <w:r>
        <w:rPr>
          <w:lang w:eastAsia="en-US"/>
        </w:rPr>
        <w:t>abordage</w:t>
      </w:r>
      <w:r w:rsidR="00A23BF9">
        <w:rPr>
          <w:lang w:eastAsia="en-US"/>
        </w:rPr>
        <w:t xml:space="preserve">. </w:t>
      </w:r>
      <w:r>
        <w:rPr>
          <w:lang w:eastAsia="en-US"/>
        </w:rPr>
        <w:t>Il tua beaucoup d</w:t>
      </w:r>
      <w:r w:rsidR="00A23BF9">
        <w:rPr>
          <w:lang w:eastAsia="en-US"/>
        </w:rPr>
        <w:t>’</w:t>
      </w:r>
      <w:r>
        <w:rPr>
          <w:lang w:eastAsia="en-US"/>
        </w:rPr>
        <w:t>Anglais</w:t>
      </w:r>
      <w:r w:rsidR="00A23BF9">
        <w:rPr>
          <w:lang w:eastAsia="en-US"/>
        </w:rPr>
        <w:t xml:space="preserve">, </w:t>
      </w:r>
      <w:r>
        <w:rPr>
          <w:lang w:eastAsia="en-US"/>
        </w:rPr>
        <w:t>quelques Français aussi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en passant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par mégarde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rapporta des monceaux de piastres</w:t>
      </w:r>
      <w:r w:rsidR="00A23BF9">
        <w:rPr>
          <w:lang w:eastAsia="en-US"/>
        </w:rPr>
        <w:t>.</w:t>
      </w:r>
    </w:p>
    <w:p w14:paraId="6551154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En homme d</w:t>
      </w:r>
      <w:r w:rsidR="00A23BF9">
        <w:rPr>
          <w:lang w:eastAsia="en-US"/>
        </w:rPr>
        <w:t>’</w:t>
      </w:r>
      <w:r>
        <w:rPr>
          <w:lang w:eastAsia="en-US"/>
        </w:rPr>
        <w:t>ordre qu</w:t>
      </w:r>
      <w:r w:rsidR="00A23BF9">
        <w:rPr>
          <w:lang w:eastAsia="en-US"/>
        </w:rPr>
        <w:t>’</w:t>
      </w:r>
      <w:r>
        <w:rPr>
          <w:lang w:eastAsia="en-US"/>
        </w:rPr>
        <w:t>il était</w:t>
      </w:r>
      <w:r w:rsidR="00A23BF9">
        <w:rPr>
          <w:lang w:eastAsia="en-US"/>
        </w:rPr>
        <w:t xml:space="preserve">, </w:t>
      </w:r>
      <w:r>
        <w:rPr>
          <w:lang w:eastAsia="en-US"/>
        </w:rPr>
        <w:t>il plaça ses piastres en bonnes terres et devint le personnage important de la contrée</w:t>
      </w:r>
      <w:r w:rsidR="00A23BF9">
        <w:rPr>
          <w:lang w:eastAsia="en-US"/>
        </w:rPr>
        <w:t>.</w:t>
      </w:r>
    </w:p>
    <w:p w14:paraId="19DAFBE0" w14:textId="70851BD3" w:rsidR="00A23BF9" w:rsidRDefault="00A23BF9" w:rsidP="00A23BF9">
      <w:pPr>
        <w:rPr>
          <w:lang w:eastAsia="en-US"/>
        </w:rPr>
      </w:pPr>
      <w:r>
        <w:rPr>
          <w:lang w:eastAsia="en-US"/>
        </w:rPr>
        <w:t>M. de </w:t>
      </w:r>
      <w:r w:rsidR="00BB5C58">
        <w:rPr>
          <w:lang w:eastAsia="en-US"/>
        </w:rPr>
        <w:t xml:space="preserve">la </w:t>
      </w:r>
      <w:proofErr w:type="spellStart"/>
      <w:r w:rsidR="00BB5C58">
        <w:rPr>
          <w:lang w:eastAsia="en-US"/>
        </w:rPr>
        <w:t>Saulays</w:t>
      </w:r>
      <w:proofErr w:type="spellEnd"/>
      <w:r w:rsidR="00BB5C58">
        <w:rPr>
          <w:lang w:eastAsia="en-US"/>
        </w:rPr>
        <w:t xml:space="preserve"> ou Jean-de-la-Mer ne parlait guère à personne et ne s</w:t>
      </w:r>
      <w:r>
        <w:rPr>
          <w:lang w:eastAsia="en-US"/>
        </w:rPr>
        <w:t>’</w:t>
      </w:r>
      <w:r w:rsidR="00BB5C58">
        <w:rPr>
          <w:lang w:eastAsia="en-US"/>
        </w:rPr>
        <w:t>occupait point de politique</w:t>
      </w:r>
      <w:r>
        <w:rPr>
          <w:lang w:eastAsia="en-US"/>
        </w:rPr>
        <w:t>.</w:t>
      </w:r>
    </w:p>
    <w:p w14:paraId="172CBA0B" w14:textId="1E3FA686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Il allait à la messe dimanches et fêtes à la paroisse de </w:t>
      </w:r>
      <w:proofErr w:type="spellStart"/>
      <w:r>
        <w:rPr>
          <w:lang w:eastAsia="en-US"/>
        </w:rPr>
        <w:t>Vesvron</w:t>
      </w:r>
      <w:proofErr w:type="spellEnd"/>
      <w:r w:rsidR="00A23BF9">
        <w:rPr>
          <w:lang w:eastAsia="en-US"/>
        </w:rPr>
        <w:t xml:space="preserve">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Pendant le sacrifice saint</w:t>
      </w:r>
      <w:r w:rsidR="00A23BF9">
        <w:rPr>
          <w:lang w:eastAsia="en-US"/>
        </w:rPr>
        <w:t xml:space="preserve">, </w:t>
      </w:r>
      <w:r>
        <w:rPr>
          <w:lang w:eastAsia="en-US"/>
        </w:rPr>
        <w:t>il se tenait à son banc</w:t>
      </w:r>
      <w:r w:rsidR="00A23BF9">
        <w:rPr>
          <w:lang w:eastAsia="en-US"/>
        </w:rPr>
        <w:t xml:space="preserve"> ; </w:t>
      </w:r>
      <w:r>
        <w:rPr>
          <w:lang w:eastAsia="en-US"/>
        </w:rPr>
        <w:t>debout</w:t>
      </w:r>
      <w:r w:rsidR="00A23BF9">
        <w:rPr>
          <w:lang w:eastAsia="en-US"/>
        </w:rPr>
        <w:t xml:space="preserve">, </w:t>
      </w:r>
      <w:r>
        <w:rPr>
          <w:lang w:eastAsia="en-US"/>
        </w:rPr>
        <w:t>droit comme le mât de son ancien navire</w:t>
      </w:r>
      <w:r w:rsidR="00A23BF9">
        <w:rPr>
          <w:lang w:eastAsia="en-US"/>
        </w:rPr>
        <w:t xml:space="preserve">, </w:t>
      </w:r>
      <w:r>
        <w:rPr>
          <w:lang w:eastAsia="en-US"/>
        </w:rPr>
        <w:t>immobile</w:t>
      </w:r>
      <w:r w:rsidR="00A23BF9">
        <w:rPr>
          <w:lang w:eastAsia="en-US"/>
        </w:rPr>
        <w:t xml:space="preserve">, </w:t>
      </w:r>
      <w:r>
        <w:rPr>
          <w:lang w:eastAsia="en-US"/>
        </w:rPr>
        <w:t>muet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À la quête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donnait une petite pièce de dix sous</w:t>
      </w:r>
      <w:r w:rsidR="00A23BF9">
        <w:rPr>
          <w:lang w:eastAsia="en-US"/>
        </w:rPr>
        <w:t>.</w:t>
      </w:r>
    </w:p>
    <w:p w14:paraId="0CF8A9C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Après la messe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saluait le recteur</w:t>
      </w:r>
      <w:r w:rsidR="00A23BF9">
        <w:rPr>
          <w:lang w:eastAsia="en-US"/>
        </w:rPr>
        <w:t xml:space="preserve"> (</w:t>
      </w:r>
      <w:r>
        <w:rPr>
          <w:lang w:eastAsia="en-US"/>
        </w:rPr>
        <w:t>le curé</w:t>
      </w:r>
      <w:r w:rsidR="00A23BF9">
        <w:rPr>
          <w:lang w:eastAsia="en-US"/>
        </w:rPr>
        <w:t xml:space="preserve">) </w:t>
      </w:r>
      <w:r>
        <w:rPr>
          <w:lang w:eastAsia="en-US"/>
        </w:rPr>
        <w:t>d</w:t>
      </w:r>
      <w:r w:rsidR="00A23BF9">
        <w:rPr>
          <w:lang w:eastAsia="en-US"/>
        </w:rPr>
        <w:t>’</w:t>
      </w:r>
      <w:r>
        <w:rPr>
          <w:lang w:eastAsia="en-US"/>
        </w:rPr>
        <w:t>un geste raide et s</w:t>
      </w:r>
      <w:r w:rsidR="00A23BF9">
        <w:rPr>
          <w:lang w:eastAsia="en-US"/>
        </w:rPr>
        <w:t>’</w:t>
      </w:r>
      <w:r>
        <w:rPr>
          <w:lang w:eastAsia="en-US"/>
        </w:rPr>
        <w:t>en allait tout seul</w:t>
      </w:r>
      <w:r w:rsidR="00A23BF9">
        <w:rPr>
          <w:lang w:eastAsia="en-US"/>
        </w:rPr>
        <w:t xml:space="preserve">, </w:t>
      </w:r>
      <w:r>
        <w:rPr>
          <w:lang w:eastAsia="en-US"/>
        </w:rPr>
        <w:t>suivi de loin par sa famille</w:t>
      </w:r>
      <w:r w:rsidR="00A23BF9">
        <w:rPr>
          <w:lang w:eastAsia="en-US"/>
        </w:rPr>
        <w:t>.</w:t>
      </w:r>
    </w:p>
    <w:p w14:paraId="1ED4A8EF" w14:textId="64353ABB" w:rsidR="00A23BF9" w:rsidRDefault="00BB5C58" w:rsidP="00A23BF9">
      <w:pPr>
        <w:rPr>
          <w:lang w:eastAsia="en-US"/>
        </w:rPr>
      </w:pPr>
      <w:r>
        <w:rPr>
          <w:lang w:eastAsia="en-US"/>
        </w:rPr>
        <w:t>Car il avait une famille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Point de frères ni de sœurs</w:t>
      </w:r>
      <w:r w:rsidR="00A23BF9">
        <w:rPr>
          <w:lang w:eastAsia="en-US"/>
        </w:rPr>
        <w:t xml:space="preserve">, </w:t>
      </w:r>
      <w:r>
        <w:rPr>
          <w:lang w:eastAsia="en-US"/>
        </w:rPr>
        <w:t>ni de filles ni de fils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Mais deux neveux et une jeune personne de seize ans qui l</w:t>
      </w:r>
      <w:r w:rsidR="00A23BF9">
        <w:rPr>
          <w:lang w:eastAsia="en-US"/>
        </w:rPr>
        <w:t>’</w:t>
      </w:r>
      <w:r>
        <w:rPr>
          <w:lang w:eastAsia="en-US"/>
        </w:rPr>
        <w:t>appelait aussi mon oncle</w:t>
      </w:r>
      <w:r w:rsidR="00A23BF9">
        <w:rPr>
          <w:lang w:eastAsia="en-US"/>
        </w:rPr>
        <w:t>.</w:t>
      </w:r>
    </w:p>
    <w:p w14:paraId="3E91FDA7" w14:textId="4EECEEB9" w:rsidR="00A23BF9" w:rsidRDefault="00BB5C58" w:rsidP="00A23BF9">
      <w:pPr>
        <w:rPr>
          <w:lang w:eastAsia="en-US"/>
        </w:rPr>
      </w:pPr>
      <w:r>
        <w:rPr>
          <w:lang w:eastAsia="en-US"/>
        </w:rPr>
        <w:t>Cette jeune personne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avait nom Berthe</w:t>
      </w:r>
      <w:r w:rsidR="00A23BF9">
        <w:rPr>
          <w:lang w:eastAsia="en-US"/>
        </w:rPr>
        <w:t xml:space="preserve">, </w:t>
      </w:r>
      <w:r>
        <w:rPr>
          <w:lang w:eastAsia="en-US"/>
        </w:rPr>
        <w:t>était aveugle de naissance</w:t>
      </w:r>
      <w:r w:rsidR="00A23BF9">
        <w:rPr>
          <w:lang w:eastAsia="en-US"/>
        </w:rPr>
        <w:t xml:space="preserve">. </w:t>
      </w:r>
      <w:r>
        <w:rPr>
          <w:lang w:eastAsia="en-US"/>
        </w:rPr>
        <w:t>Il l</w:t>
      </w:r>
      <w:r w:rsidR="00A23BF9">
        <w:rPr>
          <w:lang w:eastAsia="en-US"/>
        </w:rPr>
        <w:t>’</w:t>
      </w:r>
      <w:r>
        <w:rPr>
          <w:lang w:eastAsia="en-US"/>
        </w:rPr>
        <w:t>avait amenée avec lui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on ne savait d</w:t>
      </w:r>
      <w:r w:rsidR="00A23BF9">
        <w:rPr>
          <w:lang w:eastAsia="en-US"/>
        </w:rPr>
        <w:t>’</w:t>
      </w:r>
      <w:r>
        <w:rPr>
          <w:lang w:eastAsia="en-US"/>
        </w:rPr>
        <w:t>où</w:t>
      </w:r>
      <w:r w:rsidR="00A23BF9">
        <w:rPr>
          <w:lang w:eastAsia="en-US"/>
        </w:rPr>
        <w:t xml:space="preserve">, </w:t>
      </w:r>
      <w:r>
        <w:rPr>
          <w:lang w:eastAsia="en-US"/>
        </w:rPr>
        <w:t>lorsqu</w:t>
      </w:r>
      <w:r w:rsidR="00A23BF9">
        <w:rPr>
          <w:lang w:eastAsia="en-US"/>
        </w:rPr>
        <w:t>’</w:t>
      </w:r>
      <w:r>
        <w:rPr>
          <w:lang w:eastAsia="en-US"/>
        </w:rPr>
        <w:t>il était revenu en 1813</w:t>
      </w:r>
      <w:r w:rsidR="00A23BF9">
        <w:rPr>
          <w:lang w:eastAsia="en-US"/>
        </w:rPr>
        <w:t>.</w:t>
      </w:r>
    </w:p>
    <w:p w14:paraId="3F1319D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Ses deux neveux n</w:t>
      </w:r>
      <w:r w:rsidR="00A23BF9">
        <w:rPr>
          <w:lang w:eastAsia="en-US"/>
        </w:rPr>
        <w:t>’</w:t>
      </w:r>
      <w:r>
        <w:rPr>
          <w:lang w:eastAsia="en-US"/>
        </w:rPr>
        <w:t>étaient point frères</w:t>
      </w:r>
      <w:r w:rsidR="00A23BF9">
        <w:rPr>
          <w:lang w:eastAsia="en-US"/>
        </w:rPr>
        <w:t xml:space="preserve"> ; </w:t>
      </w:r>
      <w:r>
        <w:rPr>
          <w:lang w:eastAsia="en-US"/>
        </w:rPr>
        <w:t>ils ignoraient au juste quel degré de parenté les attachait l</w:t>
      </w:r>
      <w:r w:rsidR="00A23BF9">
        <w:rPr>
          <w:lang w:eastAsia="en-US"/>
        </w:rPr>
        <w:t>’</w:t>
      </w:r>
      <w:r>
        <w:rPr>
          <w:lang w:eastAsia="en-US"/>
        </w:rPr>
        <w:t>un à l</w:t>
      </w:r>
      <w:r w:rsidR="00A23BF9">
        <w:rPr>
          <w:lang w:eastAsia="en-US"/>
        </w:rPr>
        <w:t>’</w:t>
      </w:r>
      <w:r>
        <w:rPr>
          <w:lang w:eastAsia="en-US"/>
        </w:rPr>
        <w:t>autre</w:t>
      </w:r>
      <w:r w:rsidR="00A23BF9">
        <w:rPr>
          <w:lang w:eastAsia="en-US"/>
        </w:rPr>
        <w:t xml:space="preserve">.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aîné avait trente ans</w:t>
      </w:r>
      <w:r w:rsidR="00A23BF9">
        <w:rPr>
          <w:lang w:eastAsia="en-US"/>
        </w:rPr>
        <w:t xml:space="preserve"> ; </w:t>
      </w:r>
      <w:r>
        <w:rPr>
          <w:lang w:eastAsia="en-US"/>
        </w:rPr>
        <w:t>il s</w:t>
      </w:r>
      <w:r w:rsidR="00A23BF9">
        <w:rPr>
          <w:lang w:eastAsia="en-US"/>
        </w:rPr>
        <w:t>’</w:t>
      </w:r>
      <w:r>
        <w:rPr>
          <w:lang w:eastAsia="en-US"/>
        </w:rPr>
        <w:t>appelait Fargeau</w:t>
      </w:r>
      <w:r w:rsidR="00A23BF9">
        <w:rPr>
          <w:lang w:eastAsia="en-US"/>
        </w:rPr>
        <w:t xml:space="preserve"> ; </w:t>
      </w:r>
      <w:r>
        <w:rPr>
          <w:lang w:eastAsia="en-US"/>
        </w:rPr>
        <w:t>le plus jeune n</w:t>
      </w:r>
      <w:r w:rsidR="00A23BF9">
        <w:rPr>
          <w:lang w:eastAsia="en-US"/>
        </w:rPr>
        <w:t>’</w:t>
      </w:r>
      <w:r>
        <w:rPr>
          <w:lang w:eastAsia="en-US"/>
        </w:rPr>
        <w:t>avait guère que vingt ans et se nommait Lucien</w:t>
      </w:r>
      <w:r w:rsidR="00A23BF9">
        <w:rPr>
          <w:lang w:eastAsia="en-US"/>
        </w:rPr>
        <w:t>.</w:t>
      </w:r>
    </w:p>
    <w:p w14:paraId="0F54037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Dans les environs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Jean-de-la-Mer avait encore une </w:t>
      </w:r>
      <w:proofErr w:type="spellStart"/>
      <w:r>
        <w:rPr>
          <w:lang w:eastAsia="en-US"/>
        </w:rPr>
        <w:t>demidouzaine</w:t>
      </w:r>
      <w:proofErr w:type="spellEnd"/>
      <w:r>
        <w:rPr>
          <w:lang w:eastAsia="en-US"/>
        </w:rPr>
        <w:t xml:space="preserve"> de parents plus ou moins éloignés</w:t>
      </w:r>
      <w:r w:rsidR="00A23BF9">
        <w:rPr>
          <w:lang w:eastAsia="en-US"/>
        </w:rPr>
        <w:t xml:space="preserve">, </w:t>
      </w:r>
      <w:r>
        <w:rPr>
          <w:lang w:eastAsia="en-US"/>
        </w:rPr>
        <w:t>qu</w:t>
      </w:r>
      <w:r w:rsidR="00A23BF9">
        <w:rPr>
          <w:lang w:eastAsia="en-US"/>
        </w:rPr>
        <w:t>’</w:t>
      </w:r>
      <w:r>
        <w:rPr>
          <w:lang w:eastAsia="en-US"/>
        </w:rPr>
        <w:t>il avait engagés sérieusement à ne jamais le venir voir</w:t>
      </w:r>
      <w:r w:rsidR="00A23BF9">
        <w:rPr>
          <w:lang w:eastAsia="en-US"/>
        </w:rPr>
        <w:t>.</w:t>
      </w:r>
    </w:p>
    <w:p w14:paraId="3E4BF854" w14:textId="5AD3EDBB" w:rsidR="00BB5C58" w:rsidRPr="00A23BF9" w:rsidRDefault="00BB5C58" w:rsidP="00A23BF9">
      <w:pPr>
        <w:keepNext/>
        <w:ind w:firstLine="0"/>
        <w:jc w:val="center"/>
        <w:rPr>
          <w:lang w:eastAsia="en-US"/>
        </w:rPr>
      </w:pPr>
      <w:r w:rsidRPr="00A23BF9">
        <w:rPr>
          <w:lang w:eastAsia="en-US"/>
        </w:rPr>
        <w:lastRenderedPageBreak/>
        <w:t>*</w:t>
      </w:r>
    </w:p>
    <w:p w14:paraId="46600A46" w14:textId="77777777" w:rsidR="00A23BF9" w:rsidRDefault="00BB5C58" w:rsidP="00A23BF9">
      <w:pPr>
        <w:ind w:firstLine="0"/>
        <w:jc w:val="center"/>
        <w:rPr>
          <w:lang w:eastAsia="en-US"/>
        </w:rPr>
      </w:pPr>
      <w:r w:rsidRPr="00A23BF9">
        <w:rPr>
          <w:lang w:eastAsia="en-US"/>
        </w:rPr>
        <w:t>* *</w:t>
      </w:r>
    </w:p>
    <w:p w14:paraId="707C34B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une nuit du mois de décembre</w:t>
      </w:r>
      <w:r w:rsidR="00A23BF9">
        <w:rPr>
          <w:lang w:eastAsia="en-US"/>
        </w:rPr>
        <w:t xml:space="preserve">, </w:t>
      </w:r>
      <w:r>
        <w:rPr>
          <w:lang w:eastAsia="en-US"/>
        </w:rPr>
        <w:t>nuit froide et sombre</w:t>
      </w:r>
      <w:r w:rsidR="00A23BF9">
        <w:rPr>
          <w:lang w:eastAsia="en-US"/>
        </w:rPr>
        <w:t xml:space="preserve">. </w:t>
      </w:r>
      <w:r>
        <w:rPr>
          <w:lang w:eastAsia="en-US"/>
        </w:rPr>
        <w:t xml:space="preserve">Il y avait nombreuse compagnie dans la cuisine du château du </w:t>
      </w:r>
      <w:proofErr w:type="spellStart"/>
      <w:r>
        <w:rPr>
          <w:lang w:eastAsia="en-US"/>
        </w:rPr>
        <w:t>Ceuil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où se faisait la veillée</w:t>
      </w:r>
      <w:r w:rsidR="00A23BF9">
        <w:rPr>
          <w:lang w:eastAsia="en-US"/>
        </w:rPr>
        <w:t>.</w:t>
      </w:r>
    </w:p>
    <w:p w14:paraId="2C92603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vent soufflait rudement au dehors et fouettait une pluie battante contre les carreaux losangés de la salle basse</w:t>
      </w:r>
      <w:r w:rsidR="00A23BF9">
        <w:rPr>
          <w:lang w:eastAsia="en-US"/>
        </w:rPr>
        <w:t>.</w:t>
      </w:r>
    </w:p>
    <w:p w14:paraId="1AE2F390" w14:textId="75CDB258" w:rsidR="00A23BF9" w:rsidRDefault="00BB5C58" w:rsidP="00A23BF9">
      <w:pPr>
        <w:rPr>
          <w:lang w:eastAsia="en-US"/>
        </w:rPr>
      </w:pPr>
      <w:r>
        <w:rPr>
          <w:lang w:eastAsia="en-US"/>
        </w:rPr>
        <w:t>Pour éclairer la cuisine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n</w:t>
      </w:r>
      <w:r w:rsidR="00A23BF9">
        <w:rPr>
          <w:lang w:eastAsia="en-US"/>
        </w:rPr>
        <w:t>’</w:t>
      </w:r>
      <w:r>
        <w:rPr>
          <w:lang w:eastAsia="en-US"/>
        </w:rPr>
        <w:t>y avait qu</w:t>
      </w:r>
      <w:r w:rsidR="00A23BF9">
        <w:rPr>
          <w:lang w:eastAsia="en-US"/>
        </w:rPr>
        <w:t>’</w:t>
      </w:r>
      <w:r>
        <w:rPr>
          <w:lang w:eastAsia="en-US"/>
        </w:rPr>
        <w:t>une seule résine allumée dans l</w:t>
      </w:r>
      <w:r w:rsidR="00A23BF9">
        <w:rPr>
          <w:lang w:eastAsia="en-US"/>
        </w:rPr>
        <w:t>’</w:t>
      </w:r>
      <w:r>
        <w:rPr>
          <w:lang w:eastAsia="en-US"/>
        </w:rPr>
        <w:t>âtre même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dont la lueur suffisait à rendre les ténèbres visibles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Le feu dormait sous la cendre</w:t>
      </w:r>
      <w:r w:rsidR="00A23BF9">
        <w:rPr>
          <w:lang w:eastAsia="en-US"/>
        </w:rPr>
        <w:t>.</w:t>
      </w:r>
    </w:p>
    <w:p w14:paraId="051C7D6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D</w:t>
      </w:r>
      <w:r w:rsidR="00A23BF9">
        <w:rPr>
          <w:lang w:eastAsia="en-US"/>
        </w:rPr>
        <w:t>’</w:t>
      </w:r>
      <w:r>
        <w:rPr>
          <w:lang w:eastAsia="en-US"/>
        </w:rPr>
        <w:t>ordinaire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à cette heure tout le monde reposait au château du </w:t>
      </w:r>
      <w:proofErr w:type="spellStart"/>
      <w:r>
        <w:rPr>
          <w:lang w:eastAsia="en-US"/>
        </w:rPr>
        <w:t>Ceuil</w:t>
      </w:r>
      <w:proofErr w:type="spellEnd"/>
      <w:r w:rsidR="00A23BF9">
        <w:rPr>
          <w:lang w:eastAsia="en-US"/>
        </w:rPr>
        <w:t xml:space="preserve"> ; </w:t>
      </w:r>
      <w:r>
        <w:rPr>
          <w:lang w:eastAsia="en-US"/>
        </w:rPr>
        <w:t>d</w:t>
      </w:r>
      <w:r w:rsidR="00A23BF9">
        <w:rPr>
          <w:lang w:eastAsia="en-US"/>
        </w:rPr>
        <w:t>’</w:t>
      </w:r>
      <w:r>
        <w:rPr>
          <w:lang w:eastAsia="en-US"/>
        </w:rPr>
        <w:t>ordinaire encore</w:t>
      </w:r>
      <w:r w:rsidR="00A23BF9">
        <w:rPr>
          <w:lang w:eastAsia="en-US"/>
        </w:rPr>
        <w:t xml:space="preserve">, </w:t>
      </w:r>
      <w:r>
        <w:rPr>
          <w:lang w:eastAsia="en-US"/>
        </w:rPr>
        <w:t>le foyer n</w:t>
      </w:r>
      <w:r w:rsidR="00A23BF9">
        <w:rPr>
          <w:lang w:eastAsia="en-US"/>
        </w:rPr>
        <w:t>’</w:t>
      </w:r>
      <w:r>
        <w:rPr>
          <w:lang w:eastAsia="en-US"/>
        </w:rPr>
        <w:t>était point entouré par si nombreuse compagnie</w:t>
      </w:r>
      <w:r w:rsidR="00A23BF9">
        <w:rPr>
          <w:lang w:eastAsia="en-US"/>
        </w:rPr>
        <w:t xml:space="preserve">. </w:t>
      </w:r>
      <w:r>
        <w:rPr>
          <w:lang w:eastAsia="en-US"/>
        </w:rPr>
        <w:t>Mais depuis trois jours la plaine était couverte d</w:t>
      </w:r>
      <w:r w:rsidR="00A23BF9">
        <w:rPr>
          <w:lang w:eastAsia="en-US"/>
        </w:rPr>
        <w:t>’</w:t>
      </w:r>
      <w:r>
        <w:rPr>
          <w:lang w:eastAsia="en-US"/>
        </w:rPr>
        <w:t>eau</w:t>
      </w:r>
      <w:r w:rsidR="00A23BF9">
        <w:rPr>
          <w:lang w:eastAsia="en-US"/>
        </w:rPr>
        <w:t xml:space="preserve">, </w:t>
      </w:r>
      <w:r>
        <w:rPr>
          <w:lang w:eastAsia="en-US"/>
        </w:rPr>
        <w:t>et les fermiers voisins de la rivière avaient demandé en masse l</w:t>
      </w:r>
      <w:r w:rsidR="00A23BF9">
        <w:rPr>
          <w:lang w:eastAsia="en-US"/>
        </w:rPr>
        <w:t>’</w:t>
      </w:r>
      <w:r>
        <w:rPr>
          <w:lang w:eastAsia="en-US"/>
        </w:rPr>
        <w:t>hospitalité</w:t>
      </w:r>
      <w:r w:rsidR="00A23BF9">
        <w:rPr>
          <w:lang w:eastAsia="en-US"/>
        </w:rPr>
        <w:t xml:space="preserve">. </w:t>
      </w:r>
      <w:r>
        <w:rPr>
          <w:lang w:eastAsia="en-US"/>
        </w:rPr>
        <w:t>Cela se renouvelait une ou deux fois l</w:t>
      </w:r>
      <w:r w:rsidR="00A23BF9">
        <w:rPr>
          <w:lang w:eastAsia="en-US"/>
        </w:rPr>
        <w:t>’</w:t>
      </w:r>
      <w:r>
        <w:rPr>
          <w:lang w:eastAsia="en-US"/>
        </w:rPr>
        <w:t>an pour le moins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chacun avait sa place marquée d</w:t>
      </w:r>
      <w:r w:rsidR="00A23BF9">
        <w:rPr>
          <w:lang w:eastAsia="en-US"/>
        </w:rPr>
        <w:t>’</w:t>
      </w:r>
      <w:r>
        <w:rPr>
          <w:lang w:eastAsia="en-US"/>
        </w:rPr>
        <w:t>avance</w:t>
      </w:r>
      <w:r w:rsidR="00A23BF9">
        <w:rPr>
          <w:lang w:eastAsia="en-US"/>
        </w:rPr>
        <w:t>.</w:t>
      </w:r>
    </w:p>
    <w:p w14:paraId="7B8BBE14" w14:textId="65ECEA46" w:rsidR="00A23BF9" w:rsidRDefault="00BB5C58" w:rsidP="00A23BF9">
      <w:pPr>
        <w:rPr>
          <w:lang w:eastAsia="en-US"/>
        </w:rPr>
      </w:pPr>
      <w:r>
        <w:rPr>
          <w:lang w:eastAsia="en-US"/>
        </w:rPr>
        <w:t>Jean-de-la-Mer</w:t>
      </w:r>
      <w:r w:rsidR="00A23BF9">
        <w:rPr>
          <w:lang w:eastAsia="en-US"/>
        </w:rPr>
        <w:t xml:space="preserve">, </w:t>
      </w:r>
      <w:r>
        <w:rPr>
          <w:lang w:eastAsia="en-US"/>
        </w:rPr>
        <w:t>en ces occasions</w:t>
      </w:r>
      <w:r w:rsidR="00A23BF9">
        <w:rPr>
          <w:lang w:eastAsia="en-US"/>
        </w:rPr>
        <w:t xml:space="preserve">, </w:t>
      </w:r>
      <w:r>
        <w:rPr>
          <w:lang w:eastAsia="en-US"/>
        </w:rPr>
        <w:t>ne donnait jamais signe de vie à ses tenanciers</w:t>
      </w:r>
      <w:r w:rsidR="00A23BF9">
        <w:rPr>
          <w:lang w:eastAsia="en-US"/>
        </w:rPr>
        <w:t xml:space="preserve">. </w:t>
      </w:r>
      <w:r>
        <w:rPr>
          <w:lang w:eastAsia="en-US"/>
        </w:rPr>
        <w:t>On entrait sans lui dire bonjour</w:t>
      </w:r>
      <w:r w:rsidR="00A23BF9">
        <w:rPr>
          <w:lang w:eastAsia="en-US"/>
        </w:rPr>
        <w:t xml:space="preserve"> ; </w:t>
      </w:r>
      <w:r>
        <w:rPr>
          <w:lang w:eastAsia="en-US"/>
        </w:rPr>
        <w:t>on sortait sans lui dire</w:t>
      </w:r>
      <w:r w:rsidR="00A23BF9">
        <w:rPr>
          <w:lang w:eastAsia="en-US"/>
        </w:rPr>
        <w:t xml:space="preserve"> : </w:t>
      </w:r>
      <w:r>
        <w:rPr>
          <w:lang w:eastAsia="en-US"/>
        </w:rPr>
        <w:t>Dieu vous bénisse</w:t>
      </w:r>
      <w:r w:rsidR="00A23BF9">
        <w:rPr>
          <w:lang w:eastAsia="en-US"/>
        </w:rPr>
        <w:t xml:space="preserve"> ! </w:t>
      </w:r>
      <w:r>
        <w:rPr>
          <w:lang w:eastAsia="en-US"/>
        </w:rPr>
        <w:t>Il restait dans la chambre qu</w:t>
      </w:r>
      <w:r w:rsidR="00A23BF9">
        <w:rPr>
          <w:lang w:eastAsia="en-US"/>
        </w:rPr>
        <w:t>’</w:t>
      </w:r>
      <w:r>
        <w:rPr>
          <w:lang w:eastAsia="en-US"/>
        </w:rPr>
        <w:t>il s</w:t>
      </w:r>
      <w:r w:rsidR="00A23BF9">
        <w:rPr>
          <w:lang w:eastAsia="en-US"/>
        </w:rPr>
        <w:t>’</w:t>
      </w:r>
      <w:r>
        <w:rPr>
          <w:lang w:eastAsia="en-US"/>
        </w:rPr>
        <w:t>était choisie à l</w:t>
      </w:r>
      <w:r w:rsidR="00A23BF9">
        <w:rPr>
          <w:lang w:eastAsia="en-US"/>
        </w:rPr>
        <w:t>’</w:t>
      </w:r>
      <w:r>
        <w:rPr>
          <w:lang w:eastAsia="en-US"/>
        </w:rPr>
        <w:t>extrémité du manoir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fumant sa longue pipe de corne et lisant des </w:t>
      </w:r>
      <w:r>
        <w:rPr>
          <w:lang w:eastAsia="en-US"/>
        </w:rPr>
        <w:t xml:space="preserve">bouquins </w:t>
      </w:r>
      <w:r>
        <w:rPr>
          <w:lang w:eastAsia="en-US"/>
        </w:rPr>
        <w:t>encyclopédiques</w:t>
      </w:r>
      <w:r w:rsidR="00A23BF9">
        <w:rPr>
          <w:lang w:eastAsia="en-US"/>
        </w:rPr>
        <w:t>.</w:t>
      </w:r>
    </w:p>
    <w:p w14:paraId="3B0C1DB1" w14:textId="006512F1" w:rsidR="00A23BF9" w:rsidRDefault="00BB5C58" w:rsidP="00A23BF9">
      <w:pPr>
        <w:rPr>
          <w:lang w:eastAsia="en-US"/>
        </w:rPr>
      </w:pPr>
      <w:r>
        <w:rPr>
          <w:lang w:eastAsia="en-US"/>
        </w:rPr>
        <w:t>La cuisine était une très grande pièce</w:t>
      </w:r>
      <w:r w:rsidR="00A23BF9">
        <w:rPr>
          <w:lang w:eastAsia="en-US"/>
        </w:rPr>
        <w:t xml:space="preserve">, </w:t>
      </w:r>
      <w:r>
        <w:rPr>
          <w:lang w:eastAsia="en-US"/>
        </w:rPr>
        <w:t>éclairée par trois fenêtres</w:t>
      </w:r>
      <w:r w:rsidR="00A23BF9">
        <w:rPr>
          <w:lang w:eastAsia="en-US"/>
        </w:rPr>
        <w:t xml:space="preserve">. </w:t>
      </w:r>
      <w:r>
        <w:rPr>
          <w:lang w:eastAsia="en-US"/>
        </w:rPr>
        <w:t>Vis-à-vis des fenêtres se trouvaient trois lits à double étage</w:t>
      </w:r>
      <w:r w:rsidR="00A23BF9">
        <w:rPr>
          <w:lang w:eastAsia="en-US"/>
        </w:rPr>
        <w:t xml:space="preserve">. </w:t>
      </w:r>
      <w:r>
        <w:rPr>
          <w:lang w:eastAsia="en-US"/>
        </w:rPr>
        <w:t>La cheminée</w:t>
      </w:r>
      <w:r w:rsidR="00A23BF9">
        <w:rPr>
          <w:lang w:eastAsia="en-US"/>
        </w:rPr>
        <w:t xml:space="preserve">, </w:t>
      </w:r>
      <w:r>
        <w:rPr>
          <w:lang w:eastAsia="en-US"/>
        </w:rPr>
        <w:t>couverte par une sorte d</w:t>
      </w:r>
      <w:r w:rsidR="00A23BF9">
        <w:rPr>
          <w:lang w:eastAsia="en-US"/>
        </w:rPr>
        <w:t>’</w:t>
      </w:r>
      <w:r>
        <w:rPr>
          <w:lang w:eastAsia="en-US"/>
        </w:rPr>
        <w:t>auvent ou manteau en maçonnerie</w:t>
      </w:r>
      <w:r w:rsidR="00A23BF9">
        <w:rPr>
          <w:lang w:eastAsia="en-US"/>
        </w:rPr>
        <w:t xml:space="preserve">, </w:t>
      </w:r>
      <w:r>
        <w:rPr>
          <w:lang w:eastAsia="en-US"/>
        </w:rPr>
        <w:t>avançait à cinq ou six pas du mur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En ce moment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abritait la société presque tout entière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tandis </w:t>
      </w:r>
      <w:r>
        <w:rPr>
          <w:lang w:eastAsia="en-US"/>
        </w:rPr>
        <w:lastRenderedPageBreak/>
        <w:t>que les cendres chaudes achevaient de cuire le souper commun</w:t>
      </w:r>
      <w:r w:rsidR="00A23BF9">
        <w:rPr>
          <w:lang w:eastAsia="en-US"/>
        </w:rPr>
        <w:t xml:space="preserve">, </w:t>
      </w:r>
      <w:r>
        <w:rPr>
          <w:lang w:eastAsia="en-US"/>
        </w:rPr>
        <w:t>dans un colossal chaudron de fonte noire</w:t>
      </w:r>
      <w:r w:rsidR="00A23BF9">
        <w:rPr>
          <w:lang w:eastAsia="en-US"/>
        </w:rPr>
        <w:t>.</w:t>
      </w:r>
    </w:p>
    <w:p w14:paraId="4212F5A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contenu du chaudron jetait sa vapeur lourde par bouffées</w:t>
      </w:r>
      <w:r w:rsidR="00A23BF9">
        <w:rPr>
          <w:lang w:eastAsia="en-US"/>
        </w:rPr>
        <w:t xml:space="preserve">, </w:t>
      </w:r>
      <w:r>
        <w:rPr>
          <w:lang w:eastAsia="en-US"/>
        </w:rPr>
        <w:t>quand le vent s</w:t>
      </w:r>
      <w:r w:rsidR="00A23BF9">
        <w:rPr>
          <w:lang w:eastAsia="en-US"/>
        </w:rPr>
        <w:t>’</w:t>
      </w:r>
      <w:r>
        <w:rPr>
          <w:lang w:eastAsia="en-US"/>
        </w:rPr>
        <w:t>engouffrait dans le tuyau de l</w:t>
      </w:r>
      <w:r w:rsidR="00A23BF9">
        <w:rPr>
          <w:lang w:eastAsia="en-US"/>
        </w:rPr>
        <w:t>’</w:t>
      </w:r>
      <w:r>
        <w:rPr>
          <w:lang w:eastAsia="en-US"/>
        </w:rPr>
        <w:t>âtre</w:t>
      </w:r>
      <w:r w:rsidR="00A23BF9">
        <w:rPr>
          <w:lang w:eastAsia="en-US"/>
        </w:rPr>
        <w:t xml:space="preserve">.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le mets national</w:t>
      </w:r>
      <w:r w:rsidR="00A23BF9">
        <w:rPr>
          <w:lang w:eastAsia="en-US"/>
        </w:rPr>
        <w:t xml:space="preserve"> : </w:t>
      </w:r>
      <w:r>
        <w:rPr>
          <w:lang w:eastAsia="en-US"/>
        </w:rPr>
        <w:t xml:space="preserve">des </w:t>
      </w:r>
      <w:proofErr w:type="spellStart"/>
      <w:r>
        <w:rPr>
          <w:i/>
          <w:iCs/>
        </w:rPr>
        <w:t>grous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bouillie de blé noir épaisse</w:t>
      </w:r>
      <w:r w:rsidR="00A23BF9">
        <w:rPr>
          <w:lang w:eastAsia="en-US"/>
        </w:rPr>
        <w:t xml:space="preserve">, </w:t>
      </w:r>
      <w:r>
        <w:rPr>
          <w:lang w:eastAsia="en-US"/>
        </w:rPr>
        <w:t>qui</w:t>
      </w:r>
      <w:r w:rsidR="00A23BF9">
        <w:rPr>
          <w:lang w:eastAsia="en-US"/>
        </w:rPr>
        <w:t xml:space="preserve">, </w:t>
      </w:r>
      <w:r>
        <w:rPr>
          <w:lang w:eastAsia="en-US"/>
        </w:rPr>
        <w:t>une fois refroidie</w:t>
      </w:r>
      <w:r w:rsidR="00A23BF9">
        <w:rPr>
          <w:lang w:eastAsia="en-US"/>
        </w:rPr>
        <w:t xml:space="preserve">, </w:t>
      </w:r>
      <w:r>
        <w:rPr>
          <w:lang w:eastAsia="en-US"/>
        </w:rPr>
        <w:t>se coupe en tranches fermes comme du pain</w:t>
      </w:r>
      <w:r w:rsidR="00A23BF9">
        <w:rPr>
          <w:lang w:eastAsia="en-US"/>
        </w:rPr>
        <w:t>.</w:t>
      </w:r>
    </w:p>
    <w:p w14:paraId="5E4BA2D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Les </w:t>
      </w:r>
      <w:proofErr w:type="spellStart"/>
      <w:r>
        <w:rPr>
          <w:i/>
          <w:iCs/>
        </w:rPr>
        <w:t>grous</w:t>
      </w:r>
      <w:proofErr w:type="spellEnd"/>
      <w:r>
        <w:t xml:space="preserve"> se mangent chauds avec du beurre fondu ou du </w:t>
      </w:r>
      <w:r>
        <w:rPr>
          <w:i/>
          <w:iCs/>
        </w:rPr>
        <w:t>lait pesé</w:t>
      </w:r>
      <w:r w:rsidR="00A23BF9">
        <w:t xml:space="preserve"> (</w:t>
      </w:r>
      <w:r>
        <w:t>caillé</w:t>
      </w:r>
      <w:r w:rsidR="00A23BF9">
        <w:t xml:space="preserve">). </w:t>
      </w:r>
      <w:r>
        <w:t>Quand on en use avec une extrême modération</w:t>
      </w:r>
      <w:r w:rsidR="00A23BF9">
        <w:t xml:space="preserve">, </w:t>
      </w:r>
      <w:r>
        <w:t>et qu</w:t>
      </w:r>
      <w:r w:rsidR="00A23BF9">
        <w:t>’</w:t>
      </w:r>
      <w:r>
        <w:t>on a d</w:t>
      </w:r>
      <w:r w:rsidR="00A23BF9">
        <w:t>’</w:t>
      </w:r>
      <w:r>
        <w:t>ailleurs un estomac de bronze</w:t>
      </w:r>
      <w:r w:rsidR="00A23BF9">
        <w:t xml:space="preserve">, </w:t>
      </w:r>
      <w:r>
        <w:t xml:space="preserve">les </w:t>
      </w:r>
      <w:proofErr w:type="spellStart"/>
      <w:r>
        <w:rPr>
          <w:i/>
          <w:iCs/>
        </w:rPr>
        <w:t>grous</w:t>
      </w:r>
      <w:proofErr w:type="spellEnd"/>
      <w:r>
        <w:rPr>
          <w:lang w:eastAsia="en-US"/>
        </w:rPr>
        <w:t xml:space="preserve"> ne donnent jamais d</w:t>
      </w:r>
      <w:r w:rsidR="00A23BF9">
        <w:rPr>
          <w:lang w:eastAsia="en-US"/>
        </w:rPr>
        <w:t>’</w:t>
      </w:r>
      <w:r>
        <w:rPr>
          <w:lang w:eastAsia="en-US"/>
        </w:rPr>
        <w:t>indigestion</w:t>
      </w:r>
      <w:r w:rsidR="00A23BF9">
        <w:rPr>
          <w:lang w:eastAsia="en-US"/>
        </w:rPr>
        <w:t>.</w:t>
      </w:r>
    </w:p>
    <w:p w14:paraId="5F6A63C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Cela ne nourrit pas beaucoup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c</w:t>
      </w:r>
      <w:r w:rsidR="00A23BF9">
        <w:rPr>
          <w:lang w:eastAsia="en-US"/>
        </w:rPr>
        <w:t>’</w:t>
      </w:r>
      <w:r>
        <w:rPr>
          <w:lang w:eastAsia="en-US"/>
        </w:rPr>
        <w:t>est détestable et lourd comme du platine</w:t>
      </w:r>
      <w:r w:rsidR="00A23BF9">
        <w:rPr>
          <w:lang w:eastAsia="en-US"/>
        </w:rPr>
        <w:t>.</w:t>
      </w:r>
    </w:p>
    <w:p w14:paraId="4C1978F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Un paysan d</w:t>
      </w:r>
      <w:r w:rsidR="00A23BF9">
        <w:rPr>
          <w:lang w:eastAsia="en-US"/>
        </w:rPr>
        <w:t>’</w:t>
      </w:r>
      <w:r>
        <w:rPr>
          <w:lang w:eastAsia="en-US"/>
        </w:rPr>
        <w:t>Ille-et-Vilaine qui a devant lui un bon morceau de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grous</w:t>
      </w:r>
      <w:proofErr w:type="spellEnd"/>
      <w:r>
        <w:t xml:space="preserve"> pesant deux livres</w:t>
      </w:r>
      <w:r w:rsidR="00A23BF9">
        <w:t xml:space="preserve">, </w:t>
      </w:r>
      <w:r>
        <w:t xml:space="preserve">une moitié de sardine </w:t>
      </w:r>
      <w:r>
        <w:rPr>
          <w:i/>
          <w:iCs/>
        </w:rPr>
        <w:t>pressée</w:t>
      </w:r>
      <w:r>
        <w:rPr>
          <w:lang w:eastAsia="en-US"/>
        </w:rPr>
        <w:t xml:space="preserve"> et un pichet de cidre</w:t>
      </w:r>
      <w:r w:rsidR="00A23BF9">
        <w:rPr>
          <w:lang w:eastAsia="en-US"/>
        </w:rPr>
        <w:t xml:space="preserve">, </w:t>
      </w:r>
      <w:r>
        <w:rPr>
          <w:lang w:eastAsia="en-US"/>
        </w:rPr>
        <w:t>prendrait en grande pitié les pauvres diables réduits au pâté de foie gras</w:t>
      </w:r>
      <w:r w:rsidR="00A23BF9">
        <w:rPr>
          <w:lang w:eastAsia="en-US"/>
        </w:rPr>
        <w:t xml:space="preserve">, </w:t>
      </w:r>
      <w:r>
        <w:rPr>
          <w:lang w:eastAsia="en-US"/>
        </w:rPr>
        <w:t>au pain viennois et au bordeaux long bouchon</w:t>
      </w:r>
      <w:r w:rsidR="00A23BF9">
        <w:rPr>
          <w:lang w:eastAsia="en-US"/>
        </w:rPr>
        <w:t>.</w:t>
      </w:r>
    </w:p>
    <w:p w14:paraId="5F39588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Tous les goûts sont dans la nature</w:t>
      </w:r>
      <w:r w:rsidR="00A23BF9">
        <w:rPr>
          <w:lang w:eastAsia="en-US"/>
        </w:rPr>
        <w:t xml:space="preserve">. </w:t>
      </w:r>
      <w:proofErr w:type="spellStart"/>
      <w:r>
        <w:rPr>
          <w:lang w:eastAsia="en-US"/>
        </w:rPr>
        <w:t>Abd-el-Kader</w:t>
      </w:r>
      <w:proofErr w:type="spellEnd"/>
      <w:r>
        <w:rPr>
          <w:lang w:eastAsia="en-US"/>
        </w:rPr>
        <w:t xml:space="preserve"> a voulu tuer son domestique français</w:t>
      </w:r>
      <w:r w:rsidR="00A23BF9">
        <w:rPr>
          <w:lang w:eastAsia="en-US"/>
        </w:rPr>
        <w:t xml:space="preserve">, </w:t>
      </w:r>
      <w:r>
        <w:rPr>
          <w:lang w:eastAsia="en-US"/>
        </w:rPr>
        <w:t>parce que ce domestique mangeait des écrevisses</w:t>
      </w:r>
      <w:r w:rsidR="00A23BF9">
        <w:rPr>
          <w:lang w:eastAsia="en-US"/>
        </w:rPr>
        <w:t xml:space="preserve">. </w:t>
      </w:r>
      <w:proofErr w:type="spellStart"/>
      <w:r>
        <w:rPr>
          <w:lang w:eastAsia="en-US"/>
        </w:rPr>
        <w:t>Abd-el-Kader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comme chacun sait</w:t>
      </w:r>
      <w:r w:rsidR="00A23BF9">
        <w:rPr>
          <w:lang w:eastAsia="en-US"/>
        </w:rPr>
        <w:t xml:space="preserve">, </w:t>
      </w:r>
      <w:r>
        <w:rPr>
          <w:lang w:eastAsia="en-US"/>
        </w:rPr>
        <w:t>dévore des montagnes de sauterelles</w:t>
      </w:r>
      <w:r w:rsidR="00A23BF9">
        <w:rPr>
          <w:lang w:eastAsia="en-US"/>
        </w:rPr>
        <w:t>.</w:t>
      </w:r>
    </w:p>
    <w:p w14:paraId="7FC44C63" w14:textId="7D61BFDA" w:rsidR="00A23BF9" w:rsidRDefault="00BB5C58" w:rsidP="00A23BF9">
      <w:pPr>
        <w:rPr>
          <w:lang w:eastAsia="en-US"/>
        </w:rPr>
      </w:pPr>
      <w:r>
        <w:rPr>
          <w:lang w:eastAsia="en-US"/>
        </w:rPr>
        <w:t>Il y avait là</w:t>
      </w:r>
      <w:r w:rsidR="00A23BF9">
        <w:rPr>
          <w:lang w:eastAsia="en-US"/>
        </w:rPr>
        <w:t xml:space="preserve">, </w:t>
      </w:r>
      <w:r>
        <w:rPr>
          <w:lang w:eastAsia="en-US"/>
        </w:rPr>
        <w:t>sur les billots qui s</w:t>
      </w:r>
      <w:r w:rsidR="00A23BF9">
        <w:rPr>
          <w:lang w:eastAsia="en-US"/>
        </w:rPr>
        <w:t>’</w:t>
      </w:r>
      <w:r>
        <w:rPr>
          <w:lang w:eastAsia="en-US"/>
        </w:rPr>
        <w:t>alignaient des deux côtés du foyer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la vieille </w:t>
      </w:r>
      <w:proofErr w:type="spellStart"/>
      <w:r>
        <w:rPr>
          <w:lang w:eastAsia="en-US"/>
        </w:rPr>
        <w:t>Renotte</w:t>
      </w:r>
      <w:proofErr w:type="spellEnd"/>
      <w:r>
        <w:rPr>
          <w:lang w:eastAsia="en-US"/>
        </w:rPr>
        <w:t xml:space="preserve"> qui filait d</w:t>
      </w:r>
      <w:r w:rsidR="00A23BF9">
        <w:rPr>
          <w:lang w:eastAsia="en-US"/>
        </w:rPr>
        <w:t>’</w:t>
      </w:r>
      <w:r>
        <w:rPr>
          <w:lang w:eastAsia="en-US"/>
        </w:rPr>
        <w:t xml:space="preserve">une main et qui tournait les </w:t>
      </w:r>
      <w:proofErr w:type="spellStart"/>
      <w:r>
        <w:rPr>
          <w:i/>
          <w:iCs/>
        </w:rPr>
        <w:t>grous</w:t>
      </w:r>
      <w:proofErr w:type="spellEnd"/>
      <w:r>
        <w:rPr>
          <w:lang w:eastAsia="en-US"/>
        </w:rPr>
        <w:t xml:space="preserve"> de l</w:t>
      </w:r>
      <w:r w:rsidR="00A23BF9">
        <w:rPr>
          <w:lang w:eastAsia="en-US"/>
        </w:rPr>
        <w:t>’</w:t>
      </w:r>
      <w:r>
        <w:rPr>
          <w:lang w:eastAsia="en-US"/>
        </w:rPr>
        <w:t>autre</w:t>
      </w:r>
      <w:r w:rsidR="00A23BF9"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Mathurin Houin</w:t>
      </w:r>
      <w:r w:rsidR="00A23BF9">
        <w:rPr>
          <w:lang w:eastAsia="en-US"/>
        </w:rPr>
        <w:t xml:space="preserve">, </w:t>
      </w:r>
      <w:r>
        <w:rPr>
          <w:lang w:eastAsia="en-US"/>
        </w:rPr>
        <w:t>le meunier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Yvon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Fancin</w:t>
      </w:r>
      <w:proofErr w:type="spellEnd"/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Mérieul</w:t>
      </w:r>
      <w:proofErr w:type="spellEnd"/>
      <w:r w:rsidR="00A23BF9"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proofErr w:type="spellStart"/>
      <w:r>
        <w:rPr>
          <w:lang w:eastAsia="en-US"/>
        </w:rPr>
        <w:t>Yaume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le pâtour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et </w:t>
      </w:r>
      <w:proofErr w:type="spellStart"/>
      <w:r>
        <w:rPr>
          <w:lang w:eastAsia="en-US"/>
        </w:rPr>
        <w:t>Louisic</w:t>
      </w:r>
      <w:proofErr w:type="spellEnd"/>
      <w:r>
        <w:rPr>
          <w:lang w:eastAsia="en-US"/>
        </w:rPr>
        <w:t xml:space="preserve"> du four à fouaces</w:t>
      </w:r>
      <w:r w:rsidR="00A23BF9">
        <w:rPr>
          <w:lang w:eastAsia="en-US"/>
        </w:rPr>
        <w:t>.</w:t>
      </w:r>
    </w:p>
    <w:p w14:paraId="0416511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Sans parler des domestiques du manoir dont les noms bretons</w:t>
      </w:r>
      <w:r w:rsidR="00A23BF9">
        <w:rPr>
          <w:lang w:eastAsia="en-US"/>
        </w:rPr>
        <w:t xml:space="preserve">, </w:t>
      </w:r>
      <w:r>
        <w:rPr>
          <w:lang w:eastAsia="en-US"/>
        </w:rPr>
        <w:t>normands ou manceaux nous échappent</w:t>
      </w:r>
      <w:r w:rsidR="00A23BF9">
        <w:rPr>
          <w:lang w:eastAsia="en-US"/>
        </w:rPr>
        <w:t>.</w:t>
      </w:r>
    </w:p>
    <w:p w14:paraId="5051005E" w14:textId="5B817749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Au moment où nous entrons dans la cuisine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Renotte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excellente vieille qui avait trois verrues sur le nez</w:t>
      </w:r>
      <w:r w:rsidR="00A23BF9">
        <w:rPr>
          <w:lang w:eastAsia="en-US"/>
        </w:rPr>
        <w:t xml:space="preserve">, </w:t>
      </w:r>
      <w:r>
        <w:rPr>
          <w:lang w:eastAsia="en-US"/>
        </w:rPr>
        <w:t>deux au menton</w:t>
      </w:r>
      <w:r w:rsidR="00A23BF9">
        <w:rPr>
          <w:lang w:eastAsia="en-US"/>
        </w:rPr>
        <w:t xml:space="preserve">, </w:t>
      </w:r>
      <w:r>
        <w:rPr>
          <w:lang w:eastAsia="en-US"/>
        </w:rPr>
        <w:t>cinq à la joue et une belle moustache grise à chaque verrue</w:t>
      </w:r>
      <w:r w:rsidR="00A23BF9">
        <w:rPr>
          <w:lang w:eastAsia="en-US"/>
        </w:rPr>
        <w:t xml:space="preserve">, </w:t>
      </w:r>
      <w:r>
        <w:rPr>
          <w:lang w:eastAsia="en-US"/>
        </w:rPr>
        <w:t>venait de finir une histoire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la fameuse histoire de la perrière sans fond</w:t>
      </w:r>
      <w:r w:rsidR="00A23BF9">
        <w:rPr>
          <w:lang w:eastAsia="en-US"/>
        </w:rPr>
        <w:t xml:space="preserve">, </w:t>
      </w:r>
      <w:r>
        <w:rPr>
          <w:lang w:eastAsia="en-US"/>
        </w:rPr>
        <w:t>où monseigneur l</w:t>
      </w:r>
      <w:r w:rsidR="00A23BF9">
        <w:rPr>
          <w:lang w:eastAsia="en-US"/>
        </w:rPr>
        <w:t>’</w:t>
      </w:r>
      <w:r>
        <w:rPr>
          <w:lang w:eastAsia="en-US"/>
        </w:rPr>
        <w:t>évêque tomba avec son carrosse à quatre chevaux</w:t>
      </w:r>
      <w:r w:rsidR="00A23BF9">
        <w:rPr>
          <w:lang w:eastAsia="en-US"/>
        </w:rPr>
        <w:t>.</w:t>
      </w:r>
    </w:p>
    <w:p w14:paraId="4FEEF00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assistance savait l</w:t>
      </w:r>
      <w:r w:rsidR="00A23BF9">
        <w:rPr>
          <w:lang w:eastAsia="en-US"/>
        </w:rPr>
        <w:t>’</w:t>
      </w:r>
      <w:r>
        <w:rPr>
          <w:lang w:eastAsia="en-US"/>
        </w:rPr>
        <w:t xml:space="preserve">histoire aussi bien que dame </w:t>
      </w:r>
      <w:proofErr w:type="spellStart"/>
      <w:r>
        <w:rPr>
          <w:lang w:eastAsia="en-US"/>
        </w:rPr>
        <w:t>Renotte</w:t>
      </w:r>
      <w:proofErr w:type="spellEnd"/>
      <w:r w:rsidR="00A23BF9">
        <w:rPr>
          <w:lang w:eastAsia="en-US"/>
        </w:rPr>
        <w:t xml:space="preserve"> ; </w:t>
      </w:r>
      <w:r>
        <w:rPr>
          <w:lang w:eastAsia="en-US"/>
        </w:rPr>
        <w:t>mais en Bretagne</w:t>
      </w:r>
      <w:r w:rsidR="00A23BF9">
        <w:rPr>
          <w:lang w:eastAsia="en-US"/>
        </w:rPr>
        <w:t xml:space="preserve">, </w:t>
      </w:r>
      <w:r>
        <w:rPr>
          <w:lang w:eastAsia="en-US"/>
        </w:rPr>
        <w:t>mieux on sait une histoire</w:t>
      </w:r>
      <w:r w:rsidR="00A23BF9">
        <w:rPr>
          <w:lang w:eastAsia="en-US"/>
        </w:rPr>
        <w:t xml:space="preserve">, </w:t>
      </w:r>
      <w:r>
        <w:rPr>
          <w:lang w:eastAsia="en-US"/>
        </w:rPr>
        <w:t>plus tendrement on l</w:t>
      </w:r>
      <w:r w:rsidR="00A23BF9">
        <w:rPr>
          <w:lang w:eastAsia="en-US"/>
        </w:rPr>
        <w:t>’</w:t>
      </w:r>
      <w:r>
        <w:rPr>
          <w:lang w:eastAsia="en-US"/>
        </w:rPr>
        <w:t>aime</w:t>
      </w:r>
      <w:r w:rsidR="00A23BF9">
        <w:rPr>
          <w:lang w:eastAsia="en-US"/>
        </w:rPr>
        <w:t>.</w:t>
      </w:r>
    </w:p>
    <w:p w14:paraId="17922150" w14:textId="32B4FB2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Ce qui vous prouve bien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avait dit la vieille </w:t>
      </w:r>
      <w:proofErr w:type="spellStart"/>
      <w:r w:rsidR="00BB5C58">
        <w:rPr>
          <w:lang w:eastAsia="en-US"/>
        </w:rPr>
        <w:t>Renotte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comme moralité de son récit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que la perrière était sans fond</w:t>
      </w:r>
      <w:r>
        <w:rPr>
          <w:lang w:eastAsia="en-US"/>
        </w:rPr>
        <w:t xml:space="preserve">, </w:t>
      </w:r>
      <w:r w:rsidR="00BB5C58">
        <w:rPr>
          <w:lang w:eastAsia="en-US"/>
        </w:rPr>
        <w:t>puisqu</w:t>
      </w:r>
      <w:r>
        <w:rPr>
          <w:lang w:eastAsia="en-US"/>
        </w:rPr>
        <w:t>’</w:t>
      </w:r>
      <w:r w:rsidR="00BB5C58">
        <w:rPr>
          <w:lang w:eastAsia="en-US"/>
        </w:rPr>
        <w:t>on n</w:t>
      </w:r>
      <w:r>
        <w:rPr>
          <w:lang w:eastAsia="en-US"/>
        </w:rPr>
        <w:t>’</w:t>
      </w:r>
      <w:r w:rsidR="00BB5C58">
        <w:rPr>
          <w:lang w:eastAsia="en-US"/>
        </w:rPr>
        <w:t>a jamais retrouvé ni le carrosse</w:t>
      </w:r>
      <w:r>
        <w:rPr>
          <w:lang w:eastAsia="en-US"/>
        </w:rPr>
        <w:t xml:space="preserve">, </w:t>
      </w:r>
      <w:r w:rsidR="00BB5C58">
        <w:rPr>
          <w:lang w:eastAsia="en-US"/>
        </w:rPr>
        <w:t>ni les quatre chevaux</w:t>
      </w:r>
      <w:r>
        <w:rPr>
          <w:lang w:eastAsia="en-US"/>
        </w:rPr>
        <w:t xml:space="preserve">, </w:t>
      </w:r>
      <w:r w:rsidR="00BB5C58">
        <w:rPr>
          <w:lang w:eastAsia="en-US"/>
        </w:rPr>
        <w:t>ni monseigneur l</w:t>
      </w:r>
      <w:r>
        <w:rPr>
          <w:lang w:eastAsia="en-US"/>
        </w:rPr>
        <w:t>’</w:t>
      </w:r>
      <w:r w:rsidR="00BB5C58">
        <w:rPr>
          <w:lang w:eastAsia="en-US"/>
        </w:rPr>
        <w:t>évêque</w:t>
      </w:r>
      <w:r>
        <w:rPr>
          <w:lang w:eastAsia="en-US"/>
        </w:rPr>
        <w:t>.</w:t>
      </w:r>
    </w:p>
    <w:p w14:paraId="24040E42" w14:textId="512EB7EB" w:rsidR="00A23BF9" w:rsidRDefault="00BB5C58" w:rsidP="00A23BF9">
      <w:pPr>
        <w:rPr>
          <w:lang w:eastAsia="en-US"/>
        </w:rPr>
      </w:pPr>
      <w:r>
        <w:rPr>
          <w:lang w:eastAsia="en-US"/>
        </w:rPr>
        <w:t>Chacun était convenu tacitement de la haute vérité de cet enseignement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On se taisait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On écoutait la pluie tomber</w:t>
      </w:r>
      <w:r w:rsidR="00A23BF9">
        <w:rPr>
          <w:lang w:eastAsia="en-US"/>
        </w:rPr>
        <w:t>.</w:t>
      </w:r>
    </w:p>
    <w:p w14:paraId="07F9820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Bonne pluie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dit Pierre </w:t>
      </w:r>
      <w:proofErr w:type="spellStart"/>
      <w:r w:rsidR="00BB5C58">
        <w:rPr>
          <w:lang w:eastAsia="en-US"/>
        </w:rPr>
        <w:t>Mèchet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le tresseur</w:t>
      </w:r>
      <w:r>
        <w:rPr>
          <w:lang w:eastAsia="en-US"/>
        </w:rPr>
        <w:t>.</w:t>
      </w:r>
    </w:p>
    <w:p w14:paraId="5529F1FB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Mérieul</w:t>
      </w:r>
      <w:proofErr w:type="spellEnd"/>
      <w:r>
        <w:rPr>
          <w:lang w:eastAsia="en-US"/>
        </w:rPr>
        <w:t xml:space="preserve"> et </w:t>
      </w:r>
      <w:proofErr w:type="spellStart"/>
      <w:r>
        <w:rPr>
          <w:lang w:eastAsia="en-US"/>
        </w:rPr>
        <w:t>Fancin</w:t>
      </w:r>
      <w:proofErr w:type="spellEnd"/>
      <w:r>
        <w:rPr>
          <w:lang w:eastAsia="en-US"/>
        </w:rPr>
        <w:t xml:space="preserve"> répétèrent</w:t>
      </w:r>
      <w:r w:rsidR="00A23BF9">
        <w:rPr>
          <w:lang w:eastAsia="en-US"/>
        </w:rPr>
        <w:t> :</w:t>
      </w:r>
    </w:p>
    <w:p w14:paraId="1F553B6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Bonne pluie</w:t>
      </w:r>
      <w:r>
        <w:rPr>
          <w:lang w:eastAsia="en-US"/>
        </w:rPr>
        <w:t> !</w:t>
      </w:r>
    </w:p>
    <w:p w14:paraId="5728C97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Ça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vrai</w:t>
      </w:r>
      <w:r>
        <w:rPr>
          <w:lang w:eastAsia="en-US"/>
        </w:rPr>
        <w:t xml:space="preserve"> ! </w:t>
      </w:r>
      <w:r w:rsidR="00BB5C58">
        <w:rPr>
          <w:lang w:eastAsia="en-US"/>
        </w:rPr>
        <w:t>appuya Mathurin Houin</w:t>
      </w:r>
      <w:r>
        <w:rPr>
          <w:lang w:eastAsia="en-US"/>
        </w:rPr>
        <w:t>.</w:t>
      </w:r>
    </w:p>
    <w:p w14:paraId="0B3447A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 dame</w:t>
      </w:r>
      <w:r>
        <w:rPr>
          <w:lang w:eastAsia="en-US"/>
        </w:rPr>
        <w:t xml:space="preserve">, </w:t>
      </w:r>
      <w:r w:rsidR="00BB5C58">
        <w:rPr>
          <w:lang w:eastAsia="en-US"/>
        </w:rPr>
        <w:t>ça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vrai</w:t>
      </w:r>
      <w:r>
        <w:rPr>
          <w:lang w:eastAsia="en-US"/>
        </w:rPr>
        <w:t xml:space="preserve">, </w:t>
      </w:r>
      <w:r w:rsidR="00BB5C58">
        <w:rPr>
          <w:lang w:eastAsia="en-US"/>
        </w:rPr>
        <w:t>tout de même</w:t>
      </w:r>
      <w:r>
        <w:rPr>
          <w:lang w:eastAsia="en-US"/>
        </w:rPr>
        <w:t> !</w:t>
      </w:r>
    </w:p>
    <w:p w14:paraId="194E252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ceux qui n</w:t>
      </w:r>
      <w:r w:rsidR="00A23BF9">
        <w:rPr>
          <w:lang w:eastAsia="en-US"/>
        </w:rPr>
        <w:t>’</w:t>
      </w:r>
      <w:r>
        <w:rPr>
          <w:lang w:eastAsia="en-US"/>
        </w:rPr>
        <w:t>avaient point encore parlé répétèrent à tour de rôle</w:t>
      </w:r>
      <w:r w:rsidR="00A23BF9">
        <w:rPr>
          <w:lang w:eastAsia="en-US"/>
        </w:rPr>
        <w:t> :</w:t>
      </w:r>
    </w:p>
    <w:p w14:paraId="44342BD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Bonne pluie</w:t>
      </w:r>
      <w:r>
        <w:rPr>
          <w:lang w:eastAsia="en-US"/>
        </w:rPr>
        <w:t> !</w:t>
      </w:r>
    </w:p>
    <w:p w14:paraId="6493E1B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Ou bien</w:t>
      </w:r>
      <w:r w:rsidR="00A23BF9">
        <w:rPr>
          <w:lang w:eastAsia="en-US"/>
        </w:rPr>
        <w:t> :</w:t>
      </w:r>
    </w:p>
    <w:p w14:paraId="75ADC599" w14:textId="65325EBF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Ça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vrai</w:t>
      </w:r>
      <w:r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dame</w:t>
      </w:r>
      <w:r>
        <w:rPr>
          <w:lang w:eastAsia="en-US"/>
        </w:rPr>
        <w:t xml:space="preserve">, </w:t>
      </w:r>
      <w:r w:rsidR="00BB5C58">
        <w:rPr>
          <w:lang w:eastAsia="en-US"/>
        </w:rPr>
        <w:t>tout de même</w:t>
      </w:r>
      <w:r>
        <w:rPr>
          <w:lang w:eastAsia="en-US"/>
        </w:rPr>
        <w:t xml:space="preserve">, </w:t>
      </w:r>
      <w:r w:rsidR="00BB5C58">
        <w:rPr>
          <w:lang w:eastAsia="en-US"/>
        </w:rPr>
        <w:t>ça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vrai</w:t>
      </w:r>
      <w:r>
        <w:rPr>
          <w:lang w:eastAsia="en-US"/>
        </w:rPr>
        <w:t> !</w:t>
      </w:r>
    </w:p>
    <w:p w14:paraId="769FFE4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Nous donnons ces dix lignes comme un échantillon rigoureusement étudié de la conversation des fermes bretonnes</w:t>
      </w:r>
      <w:r w:rsidR="00A23BF9">
        <w:rPr>
          <w:lang w:eastAsia="en-US"/>
        </w:rPr>
        <w:t>.</w:t>
      </w:r>
    </w:p>
    <w:p w14:paraId="246DFBA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nous ajoutons que</w:t>
      </w:r>
      <w:r w:rsidR="00A23BF9">
        <w:rPr>
          <w:lang w:eastAsia="en-US"/>
        </w:rPr>
        <w:t xml:space="preserve">, </w:t>
      </w:r>
      <w:r>
        <w:rPr>
          <w:lang w:eastAsia="en-US"/>
        </w:rPr>
        <w:t>sauf l</w:t>
      </w:r>
      <w:r w:rsidR="00A23BF9">
        <w:rPr>
          <w:lang w:eastAsia="en-US"/>
        </w:rPr>
        <w:t>’</w:t>
      </w:r>
      <w:r>
        <w:rPr>
          <w:lang w:eastAsia="en-US"/>
        </w:rPr>
        <w:t>accent et les termes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conversations de certains salons de Paris n</w:t>
      </w:r>
      <w:r w:rsidR="00A23BF9">
        <w:rPr>
          <w:lang w:eastAsia="en-US"/>
        </w:rPr>
        <w:t>’</w:t>
      </w:r>
      <w:r>
        <w:rPr>
          <w:lang w:eastAsia="en-US"/>
        </w:rPr>
        <w:t>arrivent pas à des déductions beaucoup plus transcendantes</w:t>
      </w:r>
      <w:r w:rsidR="00A23BF9">
        <w:rPr>
          <w:lang w:eastAsia="en-US"/>
        </w:rPr>
        <w:t>.</w:t>
      </w:r>
    </w:p>
    <w:p w14:paraId="2E5D7FC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Reste à savoir pourquoi</w:t>
      </w:r>
      <w:r w:rsidR="00A23BF9">
        <w:rPr>
          <w:lang w:eastAsia="en-US"/>
        </w:rPr>
        <w:t xml:space="preserve">, </w:t>
      </w:r>
      <w:r>
        <w:rPr>
          <w:lang w:eastAsia="en-US"/>
        </w:rPr>
        <w:t>en un temps d</w:t>
      </w:r>
      <w:r w:rsidR="00A23BF9">
        <w:rPr>
          <w:lang w:eastAsia="en-US"/>
        </w:rPr>
        <w:t>’</w:t>
      </w:r>
      <w:r>
        <w:rPr>
          <w:lang w:eastAsia="en-US"/>
        </w:rPr>
        <w:t>inondation</w:t>
      </w:r>
      <w:r w:rsidR="00A23BF9">
        <w:rPr>
          <w:lang w:eastAsia="en-US"/>
        </w:rPr>
        <w:t xml:space="preserve">, </w:t>
      </w:r>
      <w:r>
        <w:rPr>
          <w:lang w:eastAsia="en-US"/>
        </w:rPr>
        <w:t>et alors qu</w:t>
      </w:r>
      <w:r w:rsidR="00A23BF9">
        <w:rPr>
          <w:lang w:eastAsia="en-US"/>
        </w:rPr>
        <w:t>’</w:t>
      </w:r>
      <w:r>
        <w:rPr>
          <w:lang w:eastAsia="en-US"/>
        </w:rPr>
        <w:t>il y avait six pieds d</w:t>
      </w:r>
      <w:r w:rsidR="00A23BF9">
        <w:rPr>
          <w:lang w:eastAsia="en-US"/>
        </w:rPr>
        <w:t>’</w:t>
      </w:r>
      <w:r>
        <w:rPr>
          <w:lang w:eastAsia="en-US"/>
        </w:rPr>
        <w:t>eau dans la plaine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les bonnes gens du </w:t>
      </w:r>
      <w:proofErr w:type="spellStart"/>
      <w:r>
        <w:rPr>
          <w:lang w:eastAsia="en-US"/>
        </w:rPr>
        <w:t>Ceuil</w:t>
      </w:r>
      <w:proofErr w:type="spellEnd"/>
      <w:r>
        <w:rPr>
          <w:lang w:eastAsia="en-US"/>
        </w:rPr>
        <w:t xml:space="preserve"> et de </w:t>
      </w:r>
      <w:proofErr w:type="spellStart"/>
      <w:r>
        <w:rPr>
          <w:lang w:eastAsia="en-US"/>
        </w:rPr>
        <w:t>Vesvron</w:t>
      </w:r>
      <w:proofErr w:type="spellEnd"/>
      <w:r>
        <w:rPr>
          <w:lang w:eastAsia="en-US"/>
        </w:rPr>
        <w:t xml:space="preserve"> chantaient ainsi une antienne à la pluie</w:t>
      </w:r>
      <w:r w:rsidR="00A23BF9">
        <w:rPr>
          <w:lang w:eastAsia="en-US"/>
        </w:rPr>
        <w:t>.</w:t>
      </w:r>
    </w:p>
    <w:p w14:paraId="5A187DB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est que</w:t>
      </w:r>
      <w:r w:rsidR="00A23BF9">
        <w:rPr>
          <w:lang w:eastAsia="en-US"/>
        </w:rPr>
        <w:t xml:space="preserve">, </w:t>
      </w:r>
      <w:r>
        <w:rPr>
          <w:lang w:eastAsia="en-US"/>
        </w:rPr>
        <w:t>depuis trois jours</w:t>
      </w:r>
      <w:r w:rsidR="00A23BF9">
        <w:rPr>
          <w:lang w:eastAsia="en-US"/>
        </w:rPr>
        <w:t xml:space="preserve">, </w:t>
      </w:r>
      <w:r>
        <w:rPr>
          <w:lang w:eastAsia="en-US"/>
        </w:rPr>
        <w:t>la glace avait pris l</w:t>
      </w:r>
      <w:r w:rsidR="00A23BF9">
        <w:rPr>
          <w:lang w:eastAsia="en-US"/>
        </w:rPr>
        <w:t>’</w:t>
      </w:r>
      <w:r>
        <w:rPr>
          <w:lang w:eastAsia="en-US"/>
        </w:rPr>
        <w:t xml:space="preserve">étang de </w:t>
      </w:r>
      <w:proofErr w:type="spellStart"/>
      <w:r>
        <w:rPr>
          <w:lang w:eastAsia="en-US"/>
        </w:rPr>
        <w:t>Bréhaim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et empêchait d</w:t>
      </w:r>
      <w:r w:rsidR="00A23BF9">
        <w:rPr>
          <w:lang w:eastAsia="en-US"/>
        </w:rPr>
        <w:t>’</w:t>
      </w:r>
      <w:r>
        <w:rPr>
          <w:lang w:eastAsia="en-US"/>
        </w:rPr>
        <w:t>ouvrir les portes des écluses</w:t>
      </w:r>
      <w:r w:rsidR="00A23BF9">
        <w:rPr>
          <w:lang w:eastAsia="en-US"/>
        </w:rPr>
        <w:t xml:space="preserve">. </w:t>
      </w:r>
      <w:r>
        <w:rPr>
          <w:lang w:eastAsia="en-US"/>
        </w:rPr>
        <w:t>Cette pluie</w:t>
      </w:r>
      <w:r w:rsidR="00A23BF9">
        <w:rPr>
          <w:lang w:eastAsia="en-US"/>
        </w:rPr>
        <w:t xml:space="preserve">,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le dégel</w:t>
      </w:r>
      <w:r w:rsidR="00A23BF9">
        <w:rPr>
          <w:lang w:eastAsia="en-US"/>
        </w:rPr>
        <w:t xml:space="preserve">,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est-à-dire la délivrance</w:t>
      </w:r>
      <w:r w:rsidR="00A23BF9">
        <w:rPr>
          <w:lang w:eastAsia="en-US"/>
        </w:rPr>
        <w:t>.</w:t>
      </w:r>
    </w:p>
    <w:p w14:paraId="027769F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Suivant la logique des pensées ayant cours obligé dans la cuisine du </w:t>
      </w:r>
      <w:proofErr w:type="spellStart"/>
      <w:r>
        <w:rPr>
          <w:lang w:eastAsia="en-US"/>
        </w:rPr>
        <w:t>Ceuil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 xml:space="preserve">il y avait mille à parier contre un que la première parole après </w:t>
      </w:r>
      <w:r>
        <w:rPr>
          <w:i/>
          <w:iCs/>
        </w:rPr>
        <w:t>bonne pluie</w:t>
      </w:r>
      <w:r>
        <w:rPr>
          <w:lang w:eastAsia="en-US"/>
        </w:rPr>
        <w:t xml:space="preserve"> serait</w:t>
      </w:r>
      <w:r w:rsidR="00A23BF9">
        <w:rPr>
          <w:lang w:eastAsia="en-US"/>
        </w:rPr>
        <w:t xml:space="preserve"> : </w:t>
      </w:r>
      <w:r>
        <w:rPr>
          <w:lang w:eastAsia="en-US"/>
        </w:rPr>
        <w:t>Il y aura des pommes cette année</w:t>
      </w:r>
      <w:r w:rsidR="00A23BF9">
        <w:rPr>
          <w:lang w:eastAsia="en-US"/>
        </w:rPr>
        <w:t>.</w:t>
      </w:r>
    </w:p>
    <w:p w14:paraId="3DAB5AA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À quoi </w:t>
      </w:r>
      <w:proofErr w:type="spellStart"/>
      <w:r>
        <w:rPr>
          <w:lang w:eastAsia="en-US"/>
        </w:rPr>
        <w:t>Mérieul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 xml:space="preserve">Yvon ou </w:t>
      </w:r>
      <w:proofErr w:type="spellStart"/>
      <w:r>
        <w:rPr>
          <w:lang w:eastAsia="en-US"/>
        </w:rPr>
        <w:t>Fancin</w:t>
      </w:r>
      <w:proofErr w:type="spellEnd"/>
      <w:r>
        <w:rPr>
          <w:lang w:eastAsia="en-US"/>
        </w:rPr>
        <w:t xml:space="preserve"> devaient répondre</w:t>
      </w:r>
      <w:r w:rsidR="00A23BF9">
        <w:rPr>
          <w:lang w:eastAsia="en-US"/>
        </w:rPr>
        <w:t> :</w:t>
      </w:r>
    </w:p>
    <w:p w14:paraId="48445BA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Ça se pourrait bien</w:t>
      </w:r>
      <w:r>
        <w:rPr>
          <w:lang w:eastAsia="en-US"/>
        </w:rPr>
        <w:t xml:space="preserve">, </w:t>
      </w:r>
      <w:r w:rsidR="00BB5C58">
        <w:rPr>
          <w:lang w:eastAsia="en-US"/>
        </w:rPr>
        <w:t>tout de même</w:t>
      </w:r>
      <w:r>
        <w:rPr>
          <w:lang w:eastAsia="en-US"/>
        </w:rPr>
        <w:t> !</w:t>
      </w:r>
    </w:p>
    <w:p w14:paraId="39F8B87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Afin que Mathurin Houin et </w:t>
      </w:r>
      <w:proofErr w:type="spellStart"/>
      <w:r>
        <w:rPr>
          <w:lang w:eastAsia="en-US"/>
        </w:rPr>
        <w:t>Mèchet</w:t>
      </w:r>
      <w:proofErr w:type="spellEnd"/>
      <w:r>
        <w:rPr>
          <w:lang w:eastAsia="en-US"/>
        </w:rPr>
        <w:t xml:space="preserve"> eussent occasion d</w:t>
      </w:r>
      <w:r w:rsidR="00A23BF9">
        <w:rPr>
          <w:lang w:eastAsia="en-US"/>
        </w:rPr>
        <w:t>’</w:t>
      </w:r>
      <w:r>
        <w:rPr>
          <w:lang w:eastAsia="en-US"/>
        </w:rPr>
        <w:t>ajouter</w:t>
      </w:r>
      <w:r w:rsidR="00A23BF9">
        <w:rPr>
          <w:lang w:eastAsia="en-US"/>
        </w:rPr>
        <w:t> :</w:t>
      </w:r>
    </w:p>
    <w:p w14:paraId="475C26D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Ah dame</w:t>
      </w:r>
      <w:r>
        <w:rPr>
          <w:lang w:eastAsia="en-US"/>
        </w:rPr>
        <w:t xml:space="preserve">, 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dame</w:t>
      </w:r>
      <w:r>
        <w:rPr>
          <w:lang w:eastAsia="en-US"/>
        </w:rPr>
        <w:t> !</w:t>
      </w:r>
    </w:p>
    <w:p w14:paraId="71EB86C7" w14:textId="6CAB8514" w:rsidR="00A23BF9" w:rsidRDefault="00BB5C58" w:rsidP="00A23BF9">
      <w:pPr>
        <w:rPr>
          <w:lang w:eastAsia="en-US"/>
        </w:rPr>
      </w:pPr>
      <w:r>
        <w:rPr>
          <w:lang w:eastAsia="en-US"/>
        </w:rPr>
        <w:t>Mais la porte qui donnait dans l</w:t>
      </w:r>
      <w:r w:rsidR="00A23BF9">
        <w:rPr>
          <w:lang w:eastAsia="en-US"/>
        </w:rPr>
        <w:t>’</w:t>
      </w:r>
      <w:r>
        <w:rPr>
          <w:lang w:eastAsia="en-US"/>
        </w:rPr>
        <w:t>intérieur du manoir s</w:t>
      </w:r>
      <w:r w:rsidR="00A23BF9">
        <w:rPr>
          <w:lang w:eastAsia="en-US"/>
        </w:rPr>
        <w:t>’</w:t>
      </w:r>
      <w:r>
        <w:rPr>
          <w:lang w:eastAsia="en-US"/>
        </w:rPr>
        <w:t>ouvrit doucement et livra passage à une jeune fille moitié paysanne</w:t>
      </w:r>
      <w:r w:rsidR="00A23BF9">
        <w:rPr>
          <w:lang w:eastAsia="en-US"/>
        </w:rPr>
        <w:t xml:space="preserve">, </w:t>
      </w:r>
      <w:r>
        <w:rPr>
          <w:lang w:eastAsia="en-US"/>
        </w:rPr>
        <w:t>moitié soubrette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air un peu plus fûté qu</w:t>
      </w:r>
      <w:r w:rsidR="00A23BF9">
        <w:rPr>
          <w:lang w:eastAsia="en-US"/>
        </w:rPr>
        <w:t>’</w:t>
      </w:r>
      <w:r>
        <w:rPr>
          <w:lang w:eastAsia="en-US"/>
        </w:rPr>
        <w:t>il ne faut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entra d</w:t>
      </w:r>
      <w:r w:rsidR="00A23BF9">
        <w:rPr>
          <w:lang w:eastAsia="en-US"/>
        </w:rPr>
        <w:t>’</w:t>
      </w:r>
      <w:r>
        <w:rPr>
          <w:lang w:eastAsia="en-US"/>
        </w:rPr>
        <w:t>un pied furtif et s</w:t>
      </w:r>
      <w:r w:rsidR="00A23BF9">
        <w:rPr>
          <w:lang w:eastAsia="en-US"/>
        </w:rPr>
        <w:t>’</w:t>
      </w:r>
      <w:r>
        <w:rPr>
          <w:lang w:eastAsia="en-US"/>
        </w:rPr>
        <w:t>en alla occuper un billot vide</w:t>
      </w:r>
      <w:r w:rsidR="00A23BF9">
        <w:rPr>
          <w:lang w:eastAsia="en-US"/>
        </w:rPr>
        <w:t>.</w:t>
      </w:r>
    </w:p>
    <w:p w14:paraId="21360B29" w14:textId="7A7D4D30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 xml:space="preserve">Cette jeune fille échangea en passant un petit signe de tête avec </w:t>
      </w:r>
      <w:proofErr w:type="spellStart"/>
      <w:r>
        <w:rPr>
          <w:lang w:eastAsia="en-US"/>
        </w:rPr>
        <w:t>Yaume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le pâtour</w:t>
      </w:r>
      <w:r w:rsidR="00A23BF9"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Son arrivée produisit un mouvement manifeste de curiosité</w:t>
      </w:r>
      <w:r w:rsidR="00A23BF9">
        <w:rPr>
          <w:lang w:eastAsia="en-US"/>
        </w:rPr>
        <w:t>.</w:t>
      </w:r>
    </w:p>
    <w:p w14:paraId="6F3FFEC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La vieille </w:t>
      </w:r>
      <w:proofErr w:type="spellStart"/>
      <w:r>
        <w:rPr>
          <w:lang w:eastAsia="en-US"/>
        </w:rPr>
        <w:t>Renotte</w:t>
      </w:r>
      <w:proofErr w:type="spellEnd"/>
      <w:r>
        <w:rPr>
          <w:lang w:eastAsia="en-US"/>
        </w:rPr>
        <w:t xml:space="preserve"> arrêta son rouet</w:t>
      </w:r>
      <w:r w:rsidR="00A23BF9">
        <w:rPr>
          <w:lang w:eastAsia="en-US"/>
        </w:rPr>
        <w:t>.</w:t>
      </w:r>
    </w:p>
    <w:p w14:paraId="56356B0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 ben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la fille Olivette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dit-elle</w:t>
      </w:r>
      <w:r>
        <w:rPr>
          <w:lang w:eastAsia="en-US"/>
        </w:rPr>
        <w:t>.</w:t>
      </w:r>
    </w:p>
    <w:p w14:paraId="03C93F2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Olivette ne trouva peut-être pas à son gré cette façon d</w:t>
      </w:r>
      <w:r w:rsidR="00A23BF9">
        <w:rPr>
          <w:lang w:eastAsia="en-US"/>
        </w:rPr>
        <w:t>’</w:t>
      </w:r>
      <w:r>
        <w:rPr>
          <w:lang w:eastAsia="en-US"/>
        </w:rPr>
        <w:t>interroger</w:t>
      </w:r>
      <w:r w:rsidR="00A23BF9">
        <w:rPr>
          <w:lang w:eastAsia="en-US"/>
        </w:rPr>
        <w:t xml:space="preserve">, </w:t>
      </w:r>
      <w:r>
        <w:rPr>
          <w:lang w:eastAsia="en-US"/>
        </w:rPr>
        <w:t>car elle pinça les lèvres et ne répondit point</w:t>
      </w:r>
      <w:r w:rsidR="00A23BF9">
        <w:rPr>
          <w:lang w:eastAsia="en-US"/>
        </w:rPr>
        <w:t>.</w:t>
      </w:r>
    </w:p>
    <w:p w14:paraId="4BBC8F58" w14:textId="11800CD0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 ben</w:t>
      </w:r>
      <w:r>
        <w:rPr>
          <w:lang w:eastAsia="en-US"/>
        </w:rPr>
        <w:t xml:space="preserve"> ! </w:t>
      </w:r>
      <w:proofErr w:type="spellStart"/>
      <w:r w:rsidR="00BB5C58">
        <w:rPr>
          <w:lang w:eastAsia="en-US"/>
        </w:rPr>
        <w:t>mamselle</w:t>
      </w:r>
      <w:proofErr w:type="spellEnd"/>
      <w:r w:rsidR="00BB5C58">
        <w:rPr>
          <w:lang w:eastAsia="en-US"/>
        </w:rPr>
        <w:t xml:space="preserve"> Olivette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demanda Pierre </w:t>
      </w:r>
      <w:proofErr w:type="spellStart"/>
      <w:r w:rsidR="00BB5C58">
        <w:rPr>
          <w:lang w:eastAsia="en-US"/>
        </w:rPr>
        <w:t>Mèchet</w:t>
      </w:r>
      <w:proofErr w:type="spellEnd"/>
      <w:r w:rsidR="00BB5C58">
        <w:rPr>
          <w:lang w:eastAsia="en-US"/>
        </w:rPr>
        <w:t xml:space="preserve"> à son tour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quelles nouvelles de monsieur</w:t>
      </w:r>
      <w:r>
        <w:rPr>
          <w:lang w:eastAsia="en-US"/>
        </w:rPr>
        <w:t> ?</w:t>
      </w:r>
    </w:p>
    <w:p w14:paraId="316DA22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jeune fille hocha la tête avec importance</w:t>
      </w:r>
      <w:r w:rsidR="00A23BF9">
        <w:rPr>
          <w:lang w:eastAsia="en-US"/>
        </w:rPr>
        <w:t>.</w:t>
      </w:r>
    </w:p>
    <w:p w14:paraId="53DB26F1" w14:textId="419C81BA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Mauvaises nouvelles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répliqua-t-elle enfin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notre monsieur est couché tout babillé</w:t>
      </w:r>
      <w:r>
        <w:rPr>
          <w:lang w:eastAsia="en-US"/>
        </w:rPr>
        <w:t>… M. </w:t>
      </w:r>
      <w:r w:rsidR="00BB5C58">
        <w:rPr>
          <w:lang w:eastAsia="en-US"/>
        </w:rPr>
        <w:t>Fargeau lui fait une lecture qu</w:t>
      </w:r>
      <w:r>
        <w:rPr>
          <w:lang w:eastAsia="en-US"/>
        </w:rPr>
        <w:t>’</w:t>
      </w:r>
      <w:r w:rsidR="00BB5C58">
        <w:rPr>
          <w:lang w:eastAsia="en-US"/>
        </w:rPr>
        <w:t>il n</w:t>
      </w:r>
      <w:r>
        <w:rPr>
          <w:lang w:eastAsia="en-US"/>
        </w:rPr>
        <w:t>’</w:t>
      </w:r>
      <w:r w:rsidR="00BB5C58">
        <w:rPr>
          <w:lang w:eastAsia="en-US"/>
        </w:rPr>
        <w:t>écoute pas</w:t>
      </w:r>
      <w:r>
        <w:rPr>
          <w:lang w:eastAsia="en-US"/>
        </w:rPr>
        <w:t>… M. </w:t>
      </w:r>
      <w:r w:rsidR="00BB5C58">
        <w:rPr>
          <w:lang w:eastAsia="en-US"/>
        </w:rPr>
        <w:t>Lucien le regarde sans faire semblant de rien</w:t>
      </w:r>
      <w:r>
        <w:rPr>
          <w:lang w:eastAsia="en-US"/>
        </w:rPr>
        <w:t xml:space="preserve">, </w:t>
      </w:r>
      <w:r w:rsidR="00BB5C58">
        <w:rPr>
          <w:lang w:eastAsia="en-US"/>
        </w:rPr>
        <w:t>et on voit bien qu</w:t>
      </w:r>
      <w:r>
        <w:rPr>
          <w:lang w:eastAsia="en-US"/>
        </w:rPr>
        <w:t>’</w:t>
      </w:r>
      <w:r w:rsidR="00BB5C58">
        <w:rPr>
          <w:lang w:eastAsia="en-US"/>
        </w:rPr>
        <w:t xml:space="preserve">il a </w:t>
      </w:r>
      <w:proofErr w:type="spellStart"/>
      <w:r w:rsidR="00BB5C58">
        <w:rPr>
          <w:lang w:eastAsia="en-US"/>
        </w:rPr>
        <w:t>grand</w:t>
      </w:r>
      <w:r>
        <w:rPr>
          <w:lang w:eastAsia="en-US"/>
        </w:rPr>
        <w:t>’</w:t>
      </w:r>
      <w:r w:rsidR="00BB5C58">
        <w:rPr>
          <w:lang w:eastAsia="en-US"/>
        </w:rPr>
        <w:t>peur</w:t>
      </w:r>
      <w:proofErr w:type="spellEnd"/>
      <w:r>
        <w:rPr>
          <w:lang w:eastAsia="en-US"/>
        </w:rPr>
        <w:t xml:space="preserve">…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Mademoiselle Berthe est toute seule auprès du feu</w:t>
      </w:r>
      <w:r>
        <w:rPr>
          <w:lang w:eastAsia="en-US"/>
        </w:rPr>
        <w:t xml:space="preserve"> ; </w:t>
      </w:r>
      <w:r w:rsidR="00BB5C58">
        <w:rPr>
          <w:lang w:eastAsia="en-US"/>
        </w:rPr>
        <w:t>elle sent un malheur</w:t>
      </w:r>
      <w:r>
        <w:rPr>
          <w:lang w:eastAsia="en-US"/>
        </w:rPr>
        <w:t xml:space="preserve">, </w:t>
      </w:r>
      <w:r w:rsidR="00BB5C58">
        <w:rPr>
          <w:lang w:eastAsia="en-US"/>
        </w:rPr>
        <w:t>car</w:t>
      </w:r>
      <w:r>
        <w:rPr>
          <w:lang w:eastAsia="en-US"/>
        </w:rPr>
        <w:t xml:space="preserve">, </w:t>
      </w:r>
      <w:r w:rsidR="00BB5C58">
        <w:rPr>
          <w:lang w:eastAsia="en-US"/>
        </w:rPr>
        <w:t>elle qui n</w:t>
      </w:r>
      <w:r>
        <w:rPr>
          <w:lang w:eastAsia="en-US"/>
        </w:rPr>
        <w:t>’</w:t>
      </w:r>
      <w:r w:rsidR="00BB5C58">
        <w:rPr>
          <w:lang w:eastAsia="en-US"/>
        </w:rPr>
        <w:t>y voit pas</w:t>
      </w:r>
      <w:r>
        <w:rPr>
          <w:lang w:eastAsia="en-US"/>
        </w:rPr>
        <w:t xml:space="preserve">, </w:t>
      </w:r>
      <w:r w:rsidR="00BB5C58">
        <w:rPr>
          <w:lang w:eastAsia="en-US"/>
        </w:rPr>
        <w:t>ses yeux sont pleins de larmes</w:t>
      </w:r>
      <w:r>
        <w:rPr>
          <w:lang w:eastAsia="en-US"/>
        </w:rPr>
        <w:t>.</w:t>
      </w:r>
    </w:p>
    <w:p w14:paraId="3F0723F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Cette dernière circonstance fit sur l</w:t>
      </w:r>
      <w:r w:rsidR="00A23BF9">
        <w:rPr>
          <w:lang w:eastAsia="en-US"/>
        </w:rPr>
        <w:t>’</w:t>
      </w:r>
      <w:r>
        <w:rPr>
          <w:lang w:eastAsia="en-US"/>
        </w:rPr>
        <w:t>auditoire un très grand effet</w:t>
      </w:r>
      <w:r w:rsidR="00A23BF9">
        <w:rPr>
          <w:lang w:eastAsia="en-US"/>
        </w:rPr>
        <w:t>.</w:t>
      </w:r>
    </w:p>
    <w:p w14:paraId="4A55B0E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 xml:space="preserve">est un </w:t>
      </w:r>
      <w:r w:rsidR="00BB5C58">
        <w:rPr>
          <w:i/>
          <w:iCs/>
        </w:rPr>
        <w:t>signe</w:t>
      </w:r>
      <w:r>
        <w:rPr>
          <w:i/>
          <w:iCs/>
        </w:rPr>
        <w:t xml:space="preserve">, </w:t>
      </w:r>
      <w:r w:rsidR="00BB5C58">
        <w:rPr>
          <w:lang w:eastAsia="en-US"/>
        </w:rPr>
        <w:t>ça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dit </w:t>
      </w:r>
      <w:proofErr w:type="spellStart"/>
      <w:r w:rsidR="00BB5C58">
        <w:rPr>
          <w:lang w:eastAsia="en-US"/>
        </w:rPr>
        <w:t>Mérieul</w:t>
      </w:r>
      <w:proofErr w:type="spellEnd"/>
      <w:r>
        <w:rPr>
          <w:lang w:eastAsia="en-US"/>
        </w:rPr>
        <w:t>.</w:t>
      </w:r>
    </w:p>
    <w:p w14:paraId="2219C20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on en a vu censément d</w:t>
      </w:r>
      <w:r>
        <w:rPr>
          <w:lang w:eastAsia="en-US"/>
        </w:rPr>
        <w:t>’</w:t>
      </w:r>
      <w:r w:rsidR="00BB5C58">
        <w:rPr>
          <w:lang w:eastAsia="en-US"/>
        </w:rPr>
        <w:t>autres</w:t>
      </w:r>
      <w:r>
        <w:rPr>
          <w:lang w:eastAsia="en-US"/>
        </w:rPr>
        <w:t xml:space="preserve">, </w:t>
      </w:r>
      <w:r w:rsidR="00BB5C58">
        <w:rPr>
          <w:lang w:eastAsia="en-US"/>
        </w:rPr>
        <w:t>des signes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ajouta </w:t>
      </w:r>
      <w:proofErr w:type="spellStart"/>
      <w:r w:rsidR="00BB5C58">
        <w:rPr>
          <w:lang w:eastAsia="en-US"/>
        </w:rPr>
        <w:t>Yaume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le pâtour</w:t>
      </w:r>
      <w:r>
        <w:rPr>
          <w:lang w:eastAsia="en-US"/>
        </w:rPr>
        <w:t>.</w:t>
      </w:r>
    </w:p>
    <w:p w14:paraId="09FB678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Jean-de-la-Mer aura quatre-vingt-deux ans vienne la Saint-Gilles</w:t>
      </w:r>
      <w:r>
        <w:rPr>
          <w:lang w:eastAsia="en-US"/>
        </w:rPr>
        <w:t xml:space="preserve">, </w:t>
      </w:r>
      <w:r w:rsidR="00BB5C58">
        <w:rPr>
          <w:lang w:eastAsia="en-US"/>
        </w:rPr>
        <w:t>fit observer Mathurin Houin</w:t>
      </w:r>
      <w:r>
        <w:rPr>
          <w:lang w:eastAsia="en-US"/>
        </w:rPr>
        <w:t>.</w:t>
      </w:r>
    </w:p>
    <w:p w14:paraId="389D05DE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Renotte</w:t>
      </w:r>
      <w:proofErr w:type="spellEnd"/>
      <w:r>
        <w:rPr>
          <w:lang w:eastAsia="en-US"/>
        </w:rPr>
        <w:t xml:space="preserve"> imprima un mouvement plus vif à son rouet</w:t>
      </w:r>
      <w:r w:rsidR="00A23BF9">
        <w:rPr>
          <w:lang w:eastAsia="en-US"/>
        </w:rPr>
        <w:t>.</w:t>
      </w:r>
    </w:p>
    <w:p w14:paraId="6AA82A1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Il est mon aîné de sept ans</w:t>
      </w:r>
      <w:r>
        <w:rPr>
          <w:lang w:eastAsia="en-US"/>
        </w:rPr>
        <w:t xml:space="preserve">, </w:t>
      </w:r>
      <w:r w:rsidR="00BB5C58">
        <w:rPr>
          <w:lang w:eastAsia="en-US"/>
        </w:rPr>
        <w:t>grommela-t-elle</w:t>
      </w:r>
      <w:r>
        <w:rPr>
          <w:lang w:eastAsia="en-US"/>
        </w:rPr>
        <w:t xml:space="preserve">, </w:t>
      </w:r>
      <w:r w:rsidR="00BB5C58">
        <w:rPr>
          <w:lang w:eastAsia="en-US"/>
        </w:rPr>
        <w:t>comme pour se rassurer elle-même</w:t>
      </w:r>
      <w:r>
        <w:rPr>
          <w:lang w:eastAsia="en-US"/>
        </w:rPr>
        <w:t>.</w:t>
      </w:r>
    </w:p>
    <w:p w14:paraId="38419F0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était tout de même un fier homme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reprit Pierre </w:t>
      </w:r>
      <w:proofErr w:type="spellStart"/>
      <w:r w:rsidR="00BB5C58">
        <w:rPr>
          <w:lang w:eastAsia="en-US"/>
        </w:rPr>
        <w:t>Mèchet</w:t>
      </w:r>
      <w:proofErr w:type="spellEnd"/>
      <w:r>
        <w:rPr>
          <w:lang w:eastAsia="en-US"/>
        </w:rPr>
        <w:t>.</w:t>
      </w:r>
    </w:p>
    <w:p w14:paraId="2946D757" w14:textId="52598D5E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la vieille qui rêvait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un fier homme</w:t>
      </w:r>
      <w:r>
        <w:rPr>
          <w:lang w:eastAsia="en-US"/>
        </w:rPr>
        <w:t> !</w:t>
      </w:r>
    </w:p>
    <w:p w14:paraId="6519208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une fois sur cette pente</w:t>
      </w:r>
      <w:r w:rsidR="00A23BF9">
        <w:rPr>
          <w:lang w:eastAsia="en-US"/>
        </w:rPr>
        <w:t xml:space="preserve">, </w:t>
      </w:r>
      <w:r>
        <w:rPr>
          <w:lang w:eastAsia="en-US"/>
        </w:rPr>
        <w:t>on se prit à parler de Jean-de-la-Mer comme s</w:t>
      </w:r>
      <w:r w:rsidR="00A23BF9">
        <w:rPr>
          <w:lang w:eastAsia="en-US"/>
        </w:rPr>
        <w:t>’</w:t>
      </w:r>
      <w:r>
        <w:rPr>
          <w:lang w:eastAsia="en-US"/>
        </w:rPr>
        <w:t>il eût été déjà mort</w:t>
      </w:r>
      <w:r w:rsidR="00A23BF9">
        <w:rPr>
          <w:lang w:eastAsia="en-US"/>
        </w:rPr>
        <w:t>.</w:t>
      </w:r>
    </w:p>
    <w:p w14:paraId="5907932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tout</w:t>
      </w:r>
      <w:r w:rsidR="00A23BF9">
        <w:rPr>
          <w:lang w:eastAsia="en-US"/>
        </w:rPr>
        <w:t xml:space="preserve">, </w:t>
      </w:r>
      <w:r>
        <w:rPr>
          <w:lang w:eastAsia="en-US"/>
        </w:rPr>
        <w:t>parce qu</w:t>
      </w:r>
      <w:r w:rsidR="00A23BF9">
        <w:rPr>
          <w:lang w:eastAsia="en-US"/>
        </w:rPr>
        <w:t>’</w:t>
      </w:r>
      <w:r>
        <w:rPr>
          <w:lang w:eastAsia="en-US"/>
        </w:rPr>
        <w:t xml:space="preserve">il y avait eu des </w:t>
      </w:r>
      <w:r>
        <w:rPr>
          <w:i/>
          <w:iCs/>
        </w:rPr>
        <w:t>signes</w:t>
      </w:r>
      <w:r w:rsidR="00A23BF9">
        <w:rPr>
          <w:lang w:eastAsia="en-US"/>
        </w:rPr>
        <w:t>.</w:t>
      </w:r>
    </w:p>
    <w:p w14:paraId="3B7637C8" w14:textId="6D76713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triste</w:t>
      </w:r>
      <w:r>
        <w:rPr>
          <w:lang w:eastAsia="en-US"/>
        </w:rPr>
        <w:t xml:space="preserve">, </w:t>
      </w:r>
      <w:r w:rsidR="00BB5C58">
        <w:rPr>
          <w:lang w:eastAsia="en-US"/>
        </w:rPr>
        <w:t>là-haut</w:t>
      </w:r>
      <w:r>
        <w:rPr>
          <w:lang w:eastAsia="en-US"/>
        </w:rPr>
        <w:t xml:space="preserve">, </w:t>
      </w:r>
      <w:r w:rsidR="00BB5C58">
        <w:rPr>
          <w:lang w:eastAsia="en-US"/>
        </w:rPr>
        <w:t>cette chambre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Olivette en frissonnant exprès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triste à donner la chair de poule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Il est pâle sur son lit</w:t>
      </w:r>
      <w:r>
        <w:rPr>
          <w:lang w:eastAsia="en-US"/>
        </w:rPr>
        <w:t xml:space="preserve">… </w:t>
      </w:r>
      <w:r w:rsidR="00BB5C58">
        <w:rPr>
          <w:lang w:eastAsia="en-US"/>
        </w:rPr>
        <w:t>La sueur colle ses cheveux gris à son front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ses yeux ont grandi</w:t>
      </w:r>
      <w:r>
        <w:rPr>
          <w:lang w:eastAsia="en-US"/>
        </w:rPr>
        <w:t xml:space="preserve">, </w:t>
      </w:r>
      <w:r w:rsidR="00BB5C58">
        <w:rPr>
          <w:lang w:eastAsia="en-US"/>
        </w:rPr>
        <w:t>grandi</w:t>
      </w:r>
      <w:r>
        <w:rPr>
          <w:lang w:eastAsia="en-US"/>
        </w:rPr>
        <w:t>…</w:t>
      </w:r>
    </w:p>
    <w:p w14:paraId="52D6635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Encore un signe</w:t>
      </w:r>
      <w:r>
        <w:rPr>
          <w:lang w:eastAsia="en-US"/>
        </w:rPr>
        <w:t xml:space="preserve"> ! </w:t>
      </w:r>
      <w:r w:rsidR="00BB5C58">
        <w:rPr>
          <w:lang w:eastAsia="en-US"/>
        </w:rPr>
        <w:t>murmura-t-on à la ronde</w:t>
      </w:r>
      <w:r>
        <w:rPr>
          <w:lang w:eastAsia="en-US"/>
        </w:rPr>
        <w:t>.</w:t>
      </w:r>
    </w:p>
    <w:p w14:paraId="1A9F5D21" w14:textId="49E42D69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Quand on parle de médecin</w:t>
      </w:r>
      <w:r>
        <w:rPr>
          <w:lang w:eastAsia="en-US"/>
        </w:rPr>
        <w:t xml:space="preserve">, </w:t>
      </w:r>
      <w:r w:rsidR="00BB5C58">
        <w:rPr>
          <w:lang w:eastAsia="en-US"/>
        </w:rPr>
        <w:t>il se fâche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d</w:t>
      </w:r>
      <w:r>
        <w:rPr>
          <w:lang w:eastAsia="en-US"/>
        </w:rPr>
        <w:t>’</w:t>
      </w:r>
      <w:r w:rsidR="00BB5C58">
        <w:rPr>
          <w:lang w:eastAsia="en-US"/>
        </w:rPr>
        <w:t>ailleurs</w:t>
      </w:r>
      <w:r>
        <w:rPr>
          <w:lang w:eastAsia="en-US"/>
        </w:rPr>
        <w:t xml:space="preserve">, </w:t>
      </w:r>
      <w:r w:rsidR="00BB5C58">
        <w:rPr>
          <w:lang w:eastAsia="en-US"/>
        </w:rPr>
        <w:t>un médecin</w:t>
      </w:r>
      <w:r>
        <w:rPr>
          <w:lang w:eastAsia="en-US"/>
        </w:rPr>
        <w:t xml:space="preserve">, </w:t>
      </w:r>
      <w:r w:rsidR="00BB5C58">
        <w:rPr>
          <w:lang w:eastAsia="en-US"/>
        </w:rPr>
        <w:t>où le prendre</w:t>
      </w:r>
      <w:r>
        <w:rPr>
          <w:lang w:eastAsia="en-US"/>
        </w:rPr>
        <w:t xml:space="preserve"> ?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En vingt-quatre heures</w:t>
      </w:r>
      <w:r>
        <w:rPr>
          <w:lang w:eastAsia="en-US"/>
        </w:rPr>
        <w:t xml:space="preserve">, </w:t>
      </w:r>
      <w:r w:rsidR="00BB5C58">
        <w:rPr>
          <w:lang w:eastAsia="en-US"/>
        </w:rPr>
        <w:t>il a vieilli de dix ans</w:t>
      </w:r>
      <w:r>
        <w:rPr>
          <w:lang w:eastAsia="en-US"/>
        </w:rPr>
        <w:t>.</w:t>
      </w:r>
    </w:p>
    <w:p w14:paraId="0302038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Son père est mort debout</w:t>
      </w:r>
      <w:r>
        <w:rPr>
          <w:lang w:eastAsia="en-US"/>
        </w:rPr>
        <w:t xml:space="preserve">, </w:t>
      </w:r>
      <w:r w:rsidR="00BB5C58">
        <w:rPr>
          <w:lang w:eastAsia="en-US"/>
        </w:rPr>
        <w:t>prononça la vieille femme à voix basse</w:t>
      </w:r>
      <w:r>
        <w:rPr>
          <w:lang w:eastAsia="en-US"/>
        </w:rPr>
        <w:t xml:space="preserve"> ; </w:t>
      </w:r>
      <w:r w:rsidR="00BB5C58">
        <w:rPr>
          <w:lang w:eastAsia="en-US"/>
        </w:rPr>
        <w:t xml:space="preserve">comme un </w:t>
      </w:r>
      <w:proofErr w:type="spellStart"/>
      <w:r w:rsidR="00BB5C58">
        <w:rPr>
          <w:lang w:eastAsia="en-US"/>
        </w:rPr>
        <w:t>Crébu</w:t>
      </w:r>
      <w:proofErr w:type="spellEnd"/>
      <w:r w:rsidR="00BB5C58">
        <w:rPr>
          <w:lang w:eastAsia="en-US"/>
        </w:rPr>
        <w:t xml:space="preserve"> doit mourir</w:t>
      </w:r>
      <w:r>
        <w:rPr>
          <w:lang w:eastAsia="en-US"/>
        </w:rPr>
        <w:t xml:space="preserve">… </w:t>
      </w:r>
      <w:r w:rsidR="00BB5C58">
        <w:rPr>
          <w:lang w:eastAsia="en-US"/>
        </w:rPr>
        <w:t>sans médecin et sans prêtre</w:t>
      </w:r>
      <w:r>
        <w:rPr>
          <w:lang w:eastAsia="en-US"/>
        </w:rPr>
        <w:t> !</w:t>
      </w:r>
    </w:p>
    <w:p w14:paraId="1CD8836A" w14:textId="3DD119B4" w:rsidR="00A23BF9" w:rsidRDefault="00BB5C58" w:rsidP="00A23BF9">
      <w:pPr>
        <w:rPr>
          <w:lang w:eastAsia="en-US"/>
        </w:rPr>
      </w:pPr>
      <w:r>
        <w:rPr>
          <w:lang w:eastAsia="en-US"/>
        </w:rPr>
        <w:t>Tout le monde se signa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les billots reçurent comme une seule et même secousse</w:t>
      </w:r>
      <w:r w:rsidR="00A23BF9">
        <w:rPr>
          <w:lang w:eastAsia="en-US"/>
        </w:rPr>
        <w:t xml:space="preserve">, </w:t>
      </w:r>
      <w:r>
        <w:rPr>
          <w:lang w:eastAsia="en-US"/>
        </w:rPr>
        <w:t>chacun voulant s</w:t>
      </w:r>
      <w:r w:rsidR="00A23BF9">
        <w:rPr>
          <w:lang w:eastAsia="en-US"/>
        </w:rPr>
        <w:t>’</w:t>
      </w:r>
      <w:r>
        <w:rPr>
          <w:lang w:eastAsia="en-US"/>
        </w:rPr>
        <w:t xml:space="preserve">éloigner de </w:t>
      </w:r>
      <w:proofErr w:type="spellStart"/>
      <w:r>
        <w:rPr>
          <w:lang w:eastAsia="en-US"/>
        </w:rPr>
        <w:t>Renotte</w:t>
      </w:r>
      <w:proofErr w:type="spellEnd"/>
      <w:r w:rsidR="00A23BF9">
        <w:rPr>
          <w:lang w:eastAsia="en-US"/>
        </w:rPr>
        <w:t>.</w:t>
      </w:r>
    </w:p>
    <w:p w14:paraId="6E90CF68" w14:textId="719DAFCF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Après</w:t>
      </w:r>
      <w:r>
        <w:rPr>
          <w:lang w:eastAsia="en-US"/>
        </w:rPr>
        <w:t xml:space="preserve"> ? </w:t>
      </w:r>
      <w:r w:rsidR="00BB5C58">
        <w:rPr>
          <w:lang w:eastAsia="en-US"/>
        </w:rPr>
        <w:t>fit-elle en jetant autour d</w:t>
      </w:r>
      <w:r>
        <w:rPr>
          <w:lang w:eastAsia="en-US"/>
        </w:rPr>
        <w:t>’</w:t>
      </w:r>
      <w:r w:rsidR="00BB5C58">
        <w:rPr>
          <w:lang w:eastAsia="en-US"/>
        </w:rPr>
        <w:t>elle un regard de défi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il n</w:t>
      </w:r>
      <w:r>
        <w:rPr>
          <w:lang w:eastAsia="en-US"/>
        </w:rPr>
        <w:t>’</w:t>
      </w:r>
      <w:r w:rsidR="00BB5C58">
        <w:rPr>
          <w:lang w:eastAsia="en-US"/>
        </w:rPr>
        <w:t>y avait pas de prêtres</w:t>
      </w:r>
      <w:r>
        <w:rPr>
          <w:lang w:eastAsia="en-US"/>
        </w:rPr>
        <w:t xml:space="preserve">, </w:t>
      </w:r>
      <w:r w:rsidR="00BB5C58">
        <w:rPr>
          <w:lang w:eastAsia="en-US"/>
        </w:rPr>
        <w:t>il n</w:t>
      </w:r>
      <w:r>
        <w:rPr>
          <w:lang w:eastAsia="en-US"/>
        </w:rPr>
        <w:t>’</w:t>
      </w:r>
      <w:r w:rsidR="00BB5C58">
        <w:rPr>
          <w:lang w:eastAsia="en-US"/>
        </w:rPr>
        <w:t>y aurait pas de péché</w:t>
      </w:r>
      <w:r>
        <w:rPr>
          <w:lang w:eastAsia="en-US"/>
        </w:rPr>
        <w:t> !…</w:t>
      </w:r>
    </w:p>
    <w:p w14:paraId="59415F6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La paix</w:t>
      </w:r>
      <w:r>
        <w:rPr>
          <w:lang w:eastAsia="en-US"/>
        </w:rPr>
        <w:t xml:space="preserve">, </w:t>
      </w:r>
      <w:r w:rsidR="00BB5C58">
        <w:rPr>
          <w:lang w:eastAsia="en-US"/>
        </w:rPr>
        <w:t>vieille femme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 Mathurin Houin avec autorité</w:t>
      </w:r>
      <w:r>
        <w:rPr>
          <w:lang w:eastAsia="en-US"/>
        </w:rPr>
        <w:t xml:space="preserve"> ; </w:t>
      </w:r>
      <w:r w:rsidR="00BB5C58">
        <w:rPr>
          <w:lang w:eastAsia="en-US"/>
        </w:rPr>
        <w:t>excepté vous</w:t>
      </w:r>
      <w:r>
        <w:rPr>
          <w:lang w:eastAsia="en-US"/>
        </w:rPr>
        <w:t xml:space="preserve">, </w:t>
      </w:r>
      <w:r w:rsidR="00BB5C58">
        <w:rPr>
          <w:lang w:eastAsia="en-US"/>
        </w:rPr>
        <w:t>il n</w:t>
      </w:r>
      <w:r>
        <w:rPr>
          <w:lang w:eastAsia="en-US"/>
        </w:rPr>
        <w:t>’</w:t>
      </w:r>
      <w:r w:rsidR="00BB5C58">
        <w:rPr>
          <w:lang w:eastAsia="en-US"/>
        </w:rPr>
        <w:t>y a ici que des chrétiens</w:t>
      </w:r>
      <w:r>
        <w:rPr>
          <w:lang w:eastAsia="en-US"/>
        </w:rPr>
        <w:t>.</w:t>
      </w:r>
    </w:p>
    <w:p w14:paraId="10B2BCE3" w14:textId="325AFEDB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un rosaire dans ma poche</w:t>
      </w:r>
      <w:r>
        <w:rPr>
          <w:lang w:eastAsia="en-US"/>
        </w:rPr>
        <w:t xml:space="preserve">, </w:t>
      </w:r>
      <w:r w:rsidR="00BB5C58">
        <w:rPr>
          <w:lang w:eastAsia="en-US"/>
        </w:rPr>
        <w:t>Mathurin Houin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et je suis meilleure chrétienne que toi qui voles sur le blé à ton moulin</w:t>
      </w:r>
      <w:r>
        <w:rPr>
          <w:lang w:eastAsia="en-US"/>
        </w:rPr>
        <w:t xml:space="preserve">, </w:t>
      </w:r>
      <w:r w:rsidR="00BB5C58">
        <w:rPr>
          <w:lang w:eastAsia="en-US"/>
        </w:rPr>
        <w:t>et qui battais ta femme avant de l</w:t>
      </w:r>
      <w:r>
        <w:rPr>
          <w:lang w:eastAsia="en-US"/>
        </w:rPr>
        <w:t>’</w:t>
      </w:r>
      <w:r w:rsidR="00BB5C58">
        <w:rPr>
          <w:lang w:eastAsia="en-US"/>
        </w:rPr>
        <w:t>avoir tuée</w:t>
      </w:r>
      <w:r>
        <w:rPr>
          <w:lang w:eastAsia="en-US"/>
        </w:rPr>
        <w:t>…</w:t>
      </w:r>
    </w:p>
    <w:p w14:paraId="3EBFEE5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Allons</w:t>
      </w:r>
      <w:r>
        <w:rPr>
          <w:lang w:eastAsia="en-US"/>
        </w:rPr>
        <w:t xml:space="preserve"> ! </w:t>
      </w:r>
      <w:r w:rsidR="00BB5C58">
        <w:rPr>
          <w:lang w:eastAsia="en-US"/>
        </w:rPr>
        <w:t>allons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firent quelques voix conciliatrices</w:t>
      </w:r>
      <w:r>
        <w:rPr>
          <w:lang w:eastAsia="en-US"/>
        </w:rPr>
        <w:t>.</w:t>
      </w:r>
    </w:p>
    <w:p w14:paraId="0135DA8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d</w:t>
      </w:r>
      <w:r w:rsidR="00A23BF9">
        <w:rPr>
          <w:lang w:eastAsia="en-US"/>
        </w:rPr>
        <w:t>’</w:t>
      </w:r>
      <w:r>
        <w:rPr>
          <w:lang w:eastAsia="en-US"/>
        </w:rPr>
        <w:t>autres ajoutèrent pour détourner adroitement la conversation</w:t>
      </w:r>
      <w:r w:rsidR="00A23BF9">
        <w:rPr>
          <w:lang w:eastAsia="en-US"/>
        </w:rPr>
        <w:t> :</w:t>
      </w:r>
    </w:p>
    <w:p w14:paraId="4289200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la bonne pluie</w:t>
      </w:r>
      <w:r>
        <w:rPr>
          <w:lang w:eastAsia="en-US"/>
        </w:rPr>
        <w:t xml:space="preserve"> ! </w:t>
      </w:r>
      <w:r w:rsidR="00BB5C58">
        <w:rPr>
          <w:lang w:eastAsia="en-US"/>
        </w:rPr>
        <w:t>la bonne pluie</w:t>
      </w:r>
      <w:r>
        <w:rPr>
          <w:lang w:eastAsia="en-US"/>
        </w:rPr>
        <w:t xml:space="preserve"> ! </w:t>
      </w:r>
      <w:r w:rsidR="00BB5C58">
        <w:rPr>
          <w:lang w:eastAsia="en-US"/>
        </w:rPr>
        <w:t>Demain la prairie sera découverte</w:t>
      </w:r>
      <w:r>
        <w:rPr>
          <w:lang w:eastAsia="en-US"/>
        </w:rPr>
        <w:t>.</w:t>
      </w:r>
    </w:p>
    <w:p w14:paraId="44EE8D2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Un silence se fit</w:t>
      </w:r>
      <w:r w:rsidR="00A23BF9">
        <w:rPr>
          <w:lang w:eastAsia="en-US"/>
        </w:rPr>
        <w:t xml:space="preserve">, </w:t>
      </w:r>
      <w:r>
        <w:rPr>
          <w:lang w:eastAsia="en-US"/>
        </w:rPr>
        <w:t>pendant lequel on n</w:t>
      </w:r>
      <w:r w:rsidR="00A23BF9">
        <w:rPr>
          <w:lang w:eastAsia="en-US"/>
        </w:rPr>
        <w:t>’</w:t>
      </w:r>
      <w:r>
        <w:rPr>
          <w:lang w:eastAsia="en-US"/>
        </w:rPr>
        <w:t>entendit que la résine crépiter sous le manteau de la cheminée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l</w:t>
      </w:r>
      <w:r w:rsidR="00A23BF9">
        <w:rPr>
          <w:lang w:eastAsia="en-US"/>
        </w:rPr>
        <w:t>’</w:t>
      </w:r>
      <w:r>
        <w:rPr>
          <w:lang w:eastAsia="en-US"/>
        </w:rPr>
        <w:t>averse battre contre les carreaux</w:t>
      </w:r>
      <w:r w:rsidR="00A23BF9">
        <w:rPr>
          <w:lang w:eastAsia="en-US"/>
        </w:rPr>
        <w:t>.</w:t>
      </w:r>
    </w:p>
    <w:p w14:paraId="080AE99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En voilà un homme qui a gagné de l</w:t>
      </w:r>
      <w:r>
        <w:rPr>
          <w:lang w:eastAsia="en-US"/>
        </w:rPr>
        <w:t>’</w:t>
      </w:r>
      <w:r w:rsidR="00BB5C58">
        <w:rPr>
          <w:lang w:eastAsia="en-US"/>
        </w:rPr>
        <w:t>argent dans sa vie</w:t>
      </w:r>
      <w:r>
        <w:rPr>
          <w:lang w:eastAsia="en-US"/>
        </w:rPr>
        <w:t xml:space="preserve"> ! </w:t>
      </w:r>
      <w:r w:rsidR="00BB5C58">
        <w:rPr>
          <w:lang w:eastAsia="en-US"/>
        </w:rPr>
        <w:t>reprit Olivette au bout de quelques secondes</w:t>
      </w:r>
      <w:r>
        <w:rPr>
          <w:lang w:eastAsia="en-US"/>
        </w:rPr>
        <w:t>.</w:t>
      </w:r>
    </w:p>
    <w:p w14:paraId="624C27A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qui a roulé sa bosse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ajouta </w:t>
      </w:r>
      <w:proofErr w:type="spellStart"/>
      <w:r w:rsidR="00BB5C58">
        <w:rPr>
          <w:lang w:eastAsia="en-US"/>
        </w:rPr>
        <w:t>Mérieul</w:t>
      </w:r>
      <w:proofErr w:type="spellEnd"/>
      <w:r>
        <w:rPr>
          <w:lang w:eastAsia="en-US"/>
        </w:rPr>
        <w:t>.</w:t>
      </w:r>
    </w:p>
    <w:p w14:paraId="11BC055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On dit</w:t>
      </w:r>
      <w:r>
        <w:rPr>
          <w:lang w:eastAsia="en-US"/>
        </w:rPr>
        <w:t xml:space="preserve">, </w:t>
      </w:r>
      <w:r w:rsidR="00BB5C58">
        <w:rPr>
          <w:lang w:eastAsia="en-US"/>
        </w:rPr>
        <w:t>poursuivit Olivette</w:t>
      </w:r>
      <w:r>
        <w:rPr>
          <w:lang w:eastAsia="en-US"/>
        </w:rPr>
        <w:t xml:space="preserve">, </w:t>
      </w:r>
      <w:r w:rsidR="00BB5C58">
        <w:rPr>
          <w:lang w:eastAsia="en-US"/>
        </w:rPr>
        <w:t>qu</w:t>
      </w:r>
      <w:r>
        <w:rPr>
          <w:lang w:eastAsia="en-US"/>
        </w:rPr>
        <w:t>’</w:t>
      </w:r>
      <w:r w:rsidR="00BB5C58">
        <w:rPr>
          <w:lang w:eastAsia="en-US"/>
        </w:rPr>
        <w:t>il était dans son temps le plus beau garçon du pays</w:t>
      </w:r>
      <w:r>
        <w:rPr>
          <w:lang w:eastAsia="en-US"/>
        </w:rPr>
        <w:t>.</w:t>
      </w:r>
    </w:p>
    <w:p w14:paraId="23F7EB1D" w14:textId="7A744E94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On dit vrai</w:t>
      </w:r>
      <w:r>
        <w:rPr>
          <w:lang w:eastAsia="en-US"/>
        </w:rPr>
        <w:t xml:space="preserve">, </w:t>
      </w:r>
      <w:r w:rsidR="00BB5C58">
        <w:rPr>
          <w:lang w:eastAsia="en-US"/>
        </w:rPr>
        <w:t>la fille Olivette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repartit aigrement </w:t>
      </w:r>
      <w:proofErr w:type="spellStart"/>
      <w:r w:rsidR="00BB5C58">
        <w:rPr>
          <w:lang w:eastAsia="en-US"/>
        </w:rPr>
        <w:t>Renotte</w:t>
      </w:r>
      <w:proofErr w:type="spellEnd"/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ce n</w:t>
      </w:r>
      <w:r>
        <w:rPr>
          <w:lang w:eastAsia="en-US"/>
        </w:rPr>
        <w:t>’</w:t>
      </w:r>
      <w:r w:rsidR="00BB5C58">
        <w:rPr>
          <w:lang w:eastAsia="en-US"/>
        </w:rPr>
        <w:t>est pas à présent qu</w:t>
      </w:r>
      <w:r>
        <w:rPr>
          <w:lang w:eastAsia="en-US"/>
        </w:rPr>
        <w:t>’</w:t>
      </w:r>
      <w:r w:rsidR="00BB5C58">
        <w:rPr>
          <w:lang w:eastAsia="en-US"/>
        </w:rPr>
        <w:t>on trouverait un homme comme Jean-de-la-Mer</w:t>
      </w:r>
      <w:r>
        <w:rPr>
          <w:lang w:eastAsia="en-US"/>
        </w:rPr>
        <w:t> !</w:t>
      </w:r>
    </w:p>
    <w:p w14:paraId="156C09E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Ni une femme comme la maman </w:t>
      </w:r>
      <w:proofErr w:type="spellStart"/>
      <w:r w:rsidR="00BB5C58">
        <w:rPr>
          <w:lang w:eastAsia="en-US"/>
        </w:rPr>
        <w:t>Renotte</w:t>
      </w:r>
      <w:proofErr w:type="spellEnd"/>
      <w:r w:rsidR="00BB5C58">
        <w:rPr>
          <w:lang w:eastAsia="en-US"/>
        </w:rPr>
        <w:t xml:space="preserve"> quand elle avait seize ans</w:t>
      </w:r>
      <w:r>
        <w:rPr>
          <w:lang w:eastAsia="en-US"/>
        </w:rPr>
        <w:t xml:space="preserve">, </w:t>
      </w:r>
      <w:r w:rsidR="00BB5C58">
        <w:rPr>
          <w:lang w:eastAsia="en-US"/>
        </w:rPr>
        <w:t>murmura Mathurin Houin en riant tout bas</w:t>
      </w:r>
      <w:r>
        <w:rPr>
          <w:lang w:eastAsia="en-US"/>
        </w:rPr>
        <w:t>.</w:t>
      </w:r>
    </w:p>
    <w:p w14:paraId="49F612F4" w14:textId="62BA07D8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fit Olivette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 xml:space="preserve">il y a </w:t>
      </w:r>
      <w:r>
        <w:rPr>
          <w:lang w:eastAsia="en-US"/>
        </w:rPr>
        <w:t>M. </w:t>
      </w:r>
      <w:r w:rsidR="00BB5C58">
        <w:rPr>
          <w:lang w:eastAsia="en-US"/>
        </w:rPr>
        <w:t>Lucien</w:t>
      </w:r>
      <w:r>
        <w:rPr>
          <w:lang w:eastAsia="en-US"/>
        </w:rPr>
        <w:t>…</w:t>
      </w:r>
    </w:p>
    <w:p w14:paraId="7DA8E037" w14:textId="47ED7E65" w:rsidR="00A23BF9" w:rsidRDefault="00BB5C58" w:rsidP="00A23BF9">
      <w:pPr>
        <w:rPr>
          <w:lang w:eastAsia="en-US"/>
        </w:rPr>
      </w:pPr>
      <w:r>
        <w:rPr>
          <w:lang w:eastAsia="en-US"/>
        </w:rPr>
        <w:t>La vieille haussa les épaules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proofErr w:type="spellStart"/>
      <w:r>
        <w:rPr>
          <w:lang w:eastAsia="en-US"/>
        </w:rPr>
        <w:t>Yaume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le pâtour</w:t>
      </w:r>
      <w:r w:rsidR="00A23BF9">
        <w:rPr>
          <w:lang w:eastAsia="en-US"/>
        </w:rPr>
        <w:t xml:space="preserve">, </w:t>
      </w:r>
      <w:r>
        <w:rPr>
          <w:lang w:eastAsia="en-US"/>
        </w:rPr>
        <w:t>devint rouge comme un coquelicot</w:t>
      </w:r>
      <w:r w:rsidR="00A23BF9">
        <w:rPr>
          <w:lang w:eastAsia="en-US"/>
        </w:rPr>
        <w:t>.</w:t>
      </w:r>
    </w:p>
    <w:p w14:paraId="0D622EF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Il y a encore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reprit Olivette</w:t>
      </w:r>
      <w:r>
        <w:rPr>
          <w:lang w:eastAsia="en-US"/>
        </w:rPr>
        <w:t>.</w:t>
      </w:r>
    </w:p>
    <w:p w14:paraId="206DD0C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Mais elle n</w:t>
      </w:r>
      <w:r w:rsidR="00A23BF9">
        <w:rPr>
          <w:lang w:eastAsia="en-US"/>
        </w:rPr>
        <w:t>’</w:t>
      </w:r>
      <w:r>
        <w:rPr>
          <w:lang w:eastAsia="en-US"/>
        </w:rPr>
        <w:t>acheva pas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une nuance rosée monta à ses joues</w:t>
      </w:r>
      <w:r w:rsidR="00A23BF9">
        <w:rPr>
          <w:lang w:eastAsia="en-US"/>
        </w:rPr>
        <w:t xml:space="preserve">, </w:t>
      </w:r>
      <w:r>
        <w:rPr>
          <w:lang w:eastAsia="en-US"/>
        </w:rPr>
        <w:t>tandis que son regard glissait</w:t>
      </w:r>
      <w:r w:rsidR="00A23BF9">
        <w:rPr>
          <w:lang w:eastAsia="en-US"/>
        </w:rPr>
        <w:t xml:space="preserve">, </w:t>
      </w:r>
      <w:r>
        <w:rPr>
          <w:lang w:eastAsia="en-US"/>
        </w:rPr>
        <w:t>brillant et furtif</w:t>
      </w:r>
      <w:r w:rsidR="00A23BF9">
        <w:rPr>
          <w:lang w:eastAsia="en-US"/>
        </w:rPr>
        <w:t xml:space="preserve">, </w:t>
      </w:r>
      <w:r>
        <w:rPr>
          <w:lang w:eastAsia="en-US"/>
        </w:rPr>
        <w:t>vers le premier des trois lits à double étage</w:t>
      </w:r>
      <w:r w:rsidR="00A23BF9">
        <w:rPr>
          <w:lang w:eastAsia="en-US"/>
        </w:rPr>
        <w:t>.</w:t>
      </w:r>
    </w:p>
    <w:p w14:paraId="0B832C4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D</w:t>
      </w:r>
      <w:r w:rsidR="00A23BF9">
        <w:rPr>
          <w:lang w:eastAsia="en-US"/>
        </w:rPr>
        <w:t>’</w:t>
      </w:r>
      <w:r>
        <w:rPr>
          <w:lang w:eastAsia="en-US"/>
        </w:rPr>
        <w:t>écarlate qu</w:t>
      </w:r>
      <w:r w:rsidR="00A23BF9">
        <w:rPr>
          <w:lang w:eastAsia="en-US"/>
        </w:rPr>
        <w:t>’</w:t>
      </w:r>
      <w:r>
        <w:rPr>
          <w:lang w:eastAsia="en-US"/>
        </w:rPr>
        <w:t>il était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devint tout blême</w:t>
      </w:r>
      <w:r w:rsidR="00A23BF9">
        <w:rPr>
          <w:lang w:eastAsia="en-US"/>
        </w:rPr>
        <w:t>.</w:t>
      </w:r>
    </w:p>
    <w:p w14:paraId="7E2329C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À l</w:t>
      </w:r>
      <w:r w:rsidR="00A23BF9">
        <w:rPr>
          <w:lang w:eastAsia="en-US"/>
        </w:rPr>
        <w:t>’</w:t>
      </w:r>
      <w:r>
        <w:rPr>
          <w:lang w:eastAsia="en-US"/>
        </w:rPr>
        <w:t>endroit précis où s</w:t>
      </w:r>
      <w:r w:rsidR="00A23BF9">
        <w:rPr>
          <w:lang w:eastAsia="en-US"/>
        </w:rPr>
        <w:t>’</w:t>
      </w:r>
      <w:r>
        <w:rPr>
          <w:lang w:eastAsia="en-US"/>
        </w:rPr>
        <w:t>était arrêté le regard d</w:t>
      </w:r>
      <w:r w:rsidR="00A23BF9">
        <w:rPr>
          <w:lang w:eastAsia="en-US"/>
        </w:rPr>
        <w:t>’</w:t>
      </w:r>
      <w:r>
        <w:rPr>
          <w:lang w:eastAsia="en-US"/>
        </w:rPr>
        <w:t>Olivette</w:t>
      </w:r>
      <w:r w:rsidR="00A23BF9">
        <w:rPr>
          <w:lang w:eastAsia="en-US"/>
        </w:rPr>
        <w:t xml:space="preserve">, </w:t>
      </w:r>
      <w:r>
        <w:rPr>
          <w:lang w:eastAsia="en-US"/>
        </w:rPr>
        <w:t>au beau milieu de sa phrase interrompue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y avait un personnage dont nous n</w:t>
      </w:r>
      <w:r w:rsidR="00A23BF9">
        <w:rPr>
          <w:lang w:eastAsia="en-US"/>
        </w:rPr>
        <w:t>’</w:t>
      </w:r>
      <w:r>
        <w:rPr>
          <w:lang w:eastAsia="en-US"/>
        </w:rPr>
        <w:t>avons point encore entretenu le lecteur</w:t>
      </w:r>
      <w:r w:rsidR="00A23BF9">
        <w:rPr>
          <w:lang w:eastAsia="en-US"/>
        </w:rPr>
        <w:t>.</w:t>
      </w:r>
    </w:p>
    <w:p w14:paraId="48220369" w14:textId="6ADEA7D9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était amoureux d</w:t>
      </w:r>
      <w:r w:rsidR="00A23BF9">
        <w:rPr>
          <w:lang w:eastAsia="en-US"/>
        </w:rPr>
        <w:t>’</w:t>
      </w:r>
      <w:r>
        <w:rPr>
          <w:lang w:eastAsia="en-US"/>
        </w:rPr>
        <w:t>Olivette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censément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pour dire comme lui</w:t>
      </w:r>
      <w:r w:rsidR="00A23BF9">
        <w:rPr>
          <w:lang w:eastAsia="en-US"/>
        </w:rPr>
        <w:t>.</w:t>
      </w:r>
    </w:p>
    <w:p w14:paraId="30729C2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Celui qu</w:t>
      </w:r>
      <w:r w:rsidR="00A23BF9">
        <w:rPr>
          <w:lang w:eastAsia="en-US"/>
        </w:rPr>
        <w:t>’</w:t>
      </w:r>
      <w:r>
        <w:rPr>
          <w:lang w:eastAsia="en-US"/>
        </w:rPr>
        <w:t>Olivette regardait et que son regard semblait désigner comme le plus beau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le seul digne d</w:t>
      </w:r>
      <w:r w:rsidR="00A23BF9">
        <w:rPr>
          <w:lang w:eastAsia="en-US"/>
        </w:rPr>
        <w:t>’</w:t>
      </w:r>
      <w:r>
        <w:rPr>
          <w:lang w:eastAsia="en-US"/>
        </w:rPr>
        <w:t>être comparé à Jean-de-la-Mer dans sa jeunesse</w:t>
      </w:r>
      <w:r w:rsidR="00A23BF9">
        <w:rPr>
          <w:lang w:eastAsia="en-US"/>
        </w:rPr>
        <w:t xml:space="preserve">, </w:t>
      </w:r>
      <w:r>
        <w:rPr>
          <w:lang w:eastAsia="en-US"/>
        </w:rPr>
        <w:t>n</w:t>
      </w:r>
      <w:r w:rsidR="00A23BF9">
        <w:rPr>
          <w:lang w:eastAsia="en-US"/>
        </w:rPr>
        <w:t>’</w:t>
      </w:r>
      <w:r>
        <w:rPr>
          <w:lang w:eastAsia="en-US"/>
        </w:rPr>
        <w:t>avait pas prononcé une parole depuis le commencement de la veillée</w:t>
      </w:r>
      <w:r w:rsidR="00A23BF9">
        <w:rPr>
          <w:lang w:eastAsia="en-US"/>
        </w:rPr>
        <w:t>.</w:t>
      </w:r>
    </w:p>
    <w:p w14:paraId="2E2D8D9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était assis sur un billot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tous les autres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il s</w:t>
      </w:r>
      <w:r w:rsidR="00A23BF9">
        <w:rPr>
          <w:lang w:eastAsia="en-US"/>
        </w:rPr>
        <w:t>’</w:t>
      </w:r>
      <w:r>
        <w:rPr>
          <w:lang w:eastAsia="en-US"/>
        </w:rPr>
        <w:t>adossait au lit</w:t>
      </w:r>
      <w:r w:rsidR="00A23BF9">
        <w:rPr>
          <w:lang w:eastAsia="en-US"/>
        </w:rPr>
        <w:t xml:space="preserve">, </w:t>
      </w:r>
      <w:r>
        <w:rPr>
          <w:lang w:eastAsia="en-US"/>
        </w:rPr>
        <w:t>et sa tête</w:t>
      </w:r>
      <w:r w:rsidR="00A23BF9">
        <w:rPr>
          <w:lang w:eastAsia="en-US"/>
        </w:rPr>
        <w:t xml:space="preserve">, </w:t>
      </w:r>
      <w:r>
        <w:rPr>
          <w:lang w:eastAsia="en-US"/>
        </w:rPr>
        <w:t>appuyée contre la couverture brune</w:t>
      </w:r>
      <w:r w:rsidR="00A23BF9">
        <w:rPr>
          <w:lang w:eastAsia="en-US"/>
        </w:rPr>
        <w:t xml:space="preserve">, </w:t>
      </w:r>
      <w:r>
        <w:rPr>
          <w:lang w:eastAsia="en-US"/>
        </w:rPr>
        <w:t>reposait parmi ses grands cheveux épars</w:t>
      </w:r>
      <w:r w:rsidR="00A23BF9">
        <w:rPr>
          <w:lang w:eastAsia="en-US"/>
        </w:rPr>
        <w:t>.</w:t>
      </w:r>
    </w:p>
    <w:p w14:paraId="381EC40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avait les yeux fermés</w:t>
      </w:r>
      <w:r w:rsidR="00A23BF9">
        <w:rPr>
          <w:lang w:eastAsia="en-US"/>
        </w:rPr>
        <w:t>.</w:t>
      </w:r>
    </w:p>
    <w:p w14:paraId="25783C8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lumière vacillante de la résine</w:t>
      </w:r>
      <w:r w:rsidR="00A23BF9">
        <w:rPr>
          <w:lang w:eastAsia="en-US"/>
        </w:rPr>
        <w:t xml:space="preserve">, </w:t>
      </w:r>
      <w:r>
        <w:rPr>
          <w:lang w:eastAsia="en-US"/>
        </w:rPr>
        <w:t>tantôt le laissait dans l</w:t>
      </w:r>
      <w:r w:rsidR="00A23BF9">
        <w:rPr>
          <w:lang w:eastAsia="en-US"/>
        </w:rPr>
        <w:t>’</w:t>
      </w:r>
      <w:r>
        <w:rPr>
          <w:lang w:eastAsia="en-US"/>
        </w:rPr>
        <w:t>ombre</w:t>
      </w:r>
      <w:r w:rsidR="00A23BF9">
        <w:rPr>
          <w:lang w:eastAsia="en-US"/>
        </w:rPr>
        <w:t xml:space="preserve">, </w:t>
      </w:r>
      <w:r>
        <w:rPr>
          <w:lang w:eastAsia="en-US"/>
        </w:rPr>
        <w:t>tantôt envoyait à son visage de vagues et tremblantes lueurs</w:t>
      </w:r>
      <w:r w:rsidR="00A23BF9">
        <w:rPr>
          <w:lang w:eastAsia="en-US"/>
        </w:rPr>
        <w:t>.</w:t>
      </w:r>
    </w:p>
    <w:p w14:paraId="6AB49D36" w14:textId="4F7CB1F5" w:rsidR="00A23BF9" w:rsidRDefault="00BB5C58" w:rsidP="00A23BF9">
      <w:pPr>
        <w:rPr>
          <w:lang w:eastAsia="en-US"/>
        </w:rPr>
      </w:pPr>
      <w:r>
        <w:rPr>
          <w:lang w:eastAsia="en-US"/>
        </w:rPr>
        <w:t>En ces moments</w:t>
      </w:r>
      <w:r w:rsidR="00A23BF9">
        <w:rPr>
          <w:lang w:eastAsia="en-US"/>
        </w:rPr>
        <w:t xml:space="preserve">, </w:t>
      </w:r>
      <w:r>
        <w:rPr>
          <w:lang w:eastAsia="en-US"/>
        </w:rPr>
        <w:t>on distinguait sous un costume de paysan</w:t>
      </w:r>
      <w:r w:rsidR="00A23BF9">
        <w:rPr>
          <w:lang w:eastAsia="en-US"/>
        </w:rPr>
        <w:t xml:space="preserve">, </w:t>
      </w:r>
      <w:r>
        <w:rPr>
          <w:lang w:eastAsia="en-US"/>
        </w:rPr>
        <w:t>disposé avec une sorte de coquetterie</w:t>
      </w:r>
      <w:r w:rsidR="00A23BF9">
        <w:rPr>
          <w:lang w:eastAsia="en-US"/>
        </w:rPr>
        <w:t xml:space="preserve">, </w:t>
      </w:r>
      <w:r>
        <w:rPr>
          <w:lang w:eastAsia="en-US"/>
        </w:rPr>
        <w:t>un jeune gars de quinze à seize ans tout au plus</w:t>
      </w:r>
      <w:r w:rsidR="00A23BF9">
        <w:rPr>
          <w:lang w:eastAsia="en-US"/>
        </w:rPr>
        <w:t xml:space="preserve"> :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tête d</w:t>
      </w:r>
      <w:r w:rsidR="00A23BF9">
        <w:rPr>
          <w:lang w:eastAsia="en-US"/>
        </w:rPr>
        <w:t>’</w:t>
      </w:r>
      <w:r>
        <w:rPr>
          <w:lang w:eastAsia="en-US"/>
        </w:rPr>
        <w:t>Antinoüs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corps d</w:t>
      </w:r>
      <w:r w:rsidR="00A23BF9">
        <w:rPr>
          <w:lang w:eastAsia="en-US"/>
        </w:rPr>
        <w:t>’</w:t>
      </w:r>
      <w:r>
        <w:rPr>
          <w:lang w:eastAsia="en-US"/>
        </w:rPr>
        <w:t>athlète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gracieux et charmant dans son sommeil</w:t>
      </w:r>
      <w:r w:rsidR="00A23BF9">
        <w:rPr>
          <w:lang w:eastAsia="en-US"/>
        </w:rPr>
        <w:t>…</w:t>
      </w:r>
    </w:p>
    <w:p w14:paraId="093913F5" w14:textId="10B77FF5" w:rsidR="00BB5C58" w:rsidRDefault="00BB5C58" w:rsidP="007700B9">
      <w:pPr>
        <w:pStyle w:val="Titre2"/>
        <w:rPr>
          <w:lang w:eastAsia="en-US"/>
        </w:rPr>
      </w:pPr>
      <w:bookmarkStart w:id="8" w:name="_Toc231743387"/>
      <w:bookmarkStart w:id="9" w:name="_Toc237577455"/>
      <w:bookmarkStart w:id="10" w:name="_Toc202192403"/>
      <w:r>
        <w:rPr>
          <w:lang w:eastAsia="en-US"/>
        </w:rPr>
        <w:lastRenderedPageBreak/>
        <w:t>LE CIERGE</w:t>
      </w:r>
      <w:bookmarkEnd w:id="8"/>
      <w:bookmarkEnd w:id="9"/>
      <w:bookmarkEnd w:id="10"/>
      <w:r>
        <w:rPr>
          <w:lang w:eastAsia="en-US"/>
        </w:rPr>
        <w:br/>
      </w:r>
    </w:p>
    <w:p w14:paraId="55EBEA2C" w14:textId="336F4B9B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le pâtour</w:t>
      </w:r>
      <w:r w:rsidR="00A23BF9">
        <w:rPr>
          <w:lang w:eastAsia="en-US"/>
        </w:rPr>
        <w:t xml:space="preserve"> (</w:t>
      </w:r>
      <w:r>
        <w:rPr>
          <w:lang w:eastAsia="en-US"/>
        </w:rPr>
        <w:t>berger</w:t>
      </w:r>
      <w:r w:rsidR="00A23BF9">
        <w:rPr>
          <w:lang w:eastAsia="en-US"/>
        </w:rPr>
        <w:t xml:space="preserve">) </w:t>
      </w:r>
      <w:r>
        <w:rPr>
          <w:lang w:eastAsia="en-US"/>
        </w:rPr>
        <w:t xml:space="preserve">avait vingt-trois ou </w:t>
      </w:r>
      <w:proofErr w:type="spellStart"/>
      <w:r>
        <w:rPr>
          <w:lang w:eastAsia="en-US"/>
        </w:rPr>
        <w:t>vingt quatre</w:t>
      </w:r>
      <w:proofErr w:type="spellEnd"/>
      <w:r>
        <w:rPr>
          <w:lang w:eastAsia="en-US"/>
        </w:rPr>
        <w:t xml:space="preserve"> ans</w:t>
      </w:r>
      <w:r w:rsidR="00A23BF9">
        <w:rPr>
          <w:lang w:eastAsia="en-US"/>
        </w:rPr>
        <w:t xml:space="preserve">, </w:t>
      </w:r>
      <w:r>
        <w:rPr>
          <w:lang w:eastAsia="en-US"/>
        </w:rPr>
        <w:t>juste l</w:t>
      </w:r>
      <w:r w:rsidR="00A23BF9">
        <w:rPr>
          <w:lang w:eastAsia="en-US"/>
        </w:rPr>
        <w:t>’</w:t>
      </w:r>
      <w:r>
        <w:rPr>
          <w:lang w:eastAsia="en-US"/>
        </w:rPr>
        <w:t>âge qu</w:t>
      </w:r>
      <w:r w:rsidR="00A23BF9">
        <w:rPr>
          <w:lang w:eastAsia="en-US"/>
        </w:rPr>
        <w:t>’</w:t>
      </w:r>
      <w:r>
        <w:rPr>
          <w:lang w:eastAsia="en-US"/>
        </w:rPr>
        <w:t>il fallait pour épouser les dix-huit ans d</w:t>
      </w:r>
      <w:r w:rsidR="00A23BF9">
        <w:rPr>
          <w:lang w:eastAsia="en-US"/>
        </w:rPr>
        <w:t>’</w:t>
      </w:r>
      <w:r>
        <w:rPr>
          <w:lang w:eastAsia="en-US"/>
        </w:rPr>
        <w:t>Olivette</w:t>
      </w:r>
      <w:r w:rsidR="00A23BF9">
        <w:rPr>
          <w:lang w:eastAsia="en-US"/>
        </w:rPr>
        <w:t xml:space="preserve">.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un bon garçon</w:t>
      </w:r>
      <w:r w:rsidR="00A23BF9">
        <w:rPr>
          <w:lang w:eastAsia="en-US"/>
        </w:rPr>
        <w:t xml:space="preserve">, </w:t>
      </w:r>
      <w:r>
        <w:rPr>
          <w:lang w:eastAsia="en-US"/>
        </w:rPr>
        <w:t>honnête</w:t>
      </w:r>
      <w:r w:rsidR="00A23BF9">
        <w:rPr>
          <w:lang w:eastAsia="en-US"/>
        </w:rPr>
        <w:t xml:space="preserve">, </w:t>
      </w:r>
      <w:r>
        <w:rPr>
          <w:lang w:eastAsia="en-US"/>
        </w:rPr>
        <w:t>dévoué</w:t>
      </w:r>
      <w:r w:rsidR="00A23BF9">
        <w:rPr>
          <w:lang w:eastAsia="en-US"/>
        </w:rPr>
        <w:t xml:space="preserve">, </w:t>
      </w:r>
      <w:r>
        <w:rPr>
          <w:lang w:eastAsia="en-US"/>
        </w:rPr>
        <w:t>sachant tresser aussi bien qu</w:t>
      </w:r>
      <w:r w:rsidR="00A23BF9">
        <w:rPr>
          <w:lang w:eastAsia="en-US"/>
        </w:rPr>
        <w:t>’</w:t>
      </w:r>
      <w:r>
        <w:rPr>
          <w:lang w:eastAsia="en-US"/>
        </w:rPr>
        <w:t>un autre un chapeau de paille à cinq et même à sept brins</w:t>
      </w:r>
      <w:r w:rsidR="00A23BF9">
        <w:rPr>
          <w:lang w:eastAsia="en-US"/>
        </w:rPr>
        <w:t xml:space="preserve">, </w:t>
      </w:r>
      <w:r>
        <w:rPr>
          <w:lang w:eastAsia="en-US"/>
        </w:rPr>
        <w:t>sachant graduer la corde d</w:t>
      </w:r>
      <w:r w:rsidR="00A23BF9">
        <w:rPr>
          <w:lang w:eastAsia="en-US"/>
        </w:rPr>
        <w:t>’</w:t>
      </w:r>
      <w:r>
        <w:rPr>
          <w:lang w:eastAsia="en-US"/>
        </w:rPr>
        <w:t>un fouet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tailler un </w:t>
      </w:r>
      <w:r>
        <w:rPr>
          <w:lang w:eastAsia="en-US"/>
        </w:rPr>
        <w:t xml:space="preserve">sifflet </w:t>
      </w:r>
      <w:r>
        <w:rPr>
          <w:lang w:eastAsia="en-US"/>
        </w:rPr>
        <w:t>et boire une pleine écuellée</w:t>
      </w:r>
      <w:r w:rsidR="00A23BF9">
        <w:rPr>
          <w:lang w:eastAsia="en-US"/>
        </w:rPr>
        <w:t>.</w:t>
      </w:r>
    </w:p>
    <w:p w14:paraId="0E693B8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Au physique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n</w:t>
      </w:r>
      <w:r w:rsidR="00A23BF9">
        <w:rPr>
          <w:lang w:eastAsia="en-US"/>
        </w:rPr>
        <w:t>’</w:t>
      </w:r>
      <w:r>
        <w:rPr>
          <w:lang w:eastAsia="en-US"/>
        </w:rPr>
        <w:t>était pas trop mal bâti</w:t>
      </w:r>
      <w:r w:rsidR="00A23BF9">
        <w:rPr>
          <w:lang w:eastAsia="en-US"/>
        </w:rPr>
        <w:t xml:space="preserve">, </w:t>
      </w:r>
      <w:r>
        <w:rPr>
          <w:lang w:eastAsia="en-US"/>
        </w:rPr>
        <w:t>et sa ronde figure s</w:t>
      </w:r>
      <w:r w:rsidR="00A23BF9">
        <w:rPr>
          <w:lang w:eastAsia="en-US"/>
        </w:rPr>
        <w:t>’</w:t>
      </w:r>
      <w:r>
        <w:rPr>
          <w:lang w:eastAsia="en-US"/>
        </w:rPr>
        <w:t>encadrait bonnement dans ses cheveux coupés à la Jean-Gilles</w:t>
      </w:r>
      <w:r w:rsidR="00A23BF9">
        <w:rPr>
          <w:lang w:eastAsia="en-US"/>
        </w:rPr>
        <w:t>.</w:t>
      </w:r>
    </w:p>
    <w:p w14:paraId="593BB251" w14:textId="5F646AA8" w:rsidR="00A23BF9" w:rsidRDefault="00BB5C58" w:rsidP="00A23BF9">
      <w:pPr>
        <w:rPr>
          <w:lang w:eastAsia="en-US"/>
        </w:rPr>
      </w:pPr>
      <w:r>
        <w:rPr>
          <w:lang w:eastAsia="en-US"/>
        </w:rPr>
        <w:t>Plus d</w:t>
      </w:r>
      <w:r w:rsidR="00A23BF9">
        <w:rPr>
          <w:lang w:eastAsia="en-US"/>
        </w:rPr>
        <w:t>’</w:t>
      </w:r>
      <w:r>
        <w:rPr>
          <w:lang w:eastAsia="en-US"/>
        </w:rPr>
        <w:t xml:space="preserve">une fille de </w:t>
      </w:r>
      <w:proofErr w:type="spellStart"/>
      <w:r>
        <w:rPr>
          <w:lang w:eastAsia="en-US"/>
        </w:rPr>
        <w:t>Vesvron</w:t>
      </w:r>
      <w:proofErr w:type="spellEnd"/>
      <w:r>
        <w:rPr>
          <w:lang w:eastAsia="en-US"/>
        </w:rPr>
        <w:t xml:space="preserve"> avait pensé à lui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pourtant</w:t>
      </w:r>
      <w:r w:rsidR="00A23BF9">
        <w:rPr>
          <w:lang w:eastAsia="en-US"/>
        </w:rPr>
        <w:t xml:space="preserve">, </w:t>
      </w:r>
      <w:r>
        <w:rPr>
          <w:lang w:eastAsia="en-US"/>
        </w:rPr>
        <w:t>il avait raison de trembler en suivant le regard qu</w:t>
      </w:r>
      <w:r w:rsidR="00A23BF9">
        <w:rPr>
          <w:lang w:eastAsia="en-US"/>
        </w:rPr>
        <w:t>’</w:t>
      </w:r>
      <w:r>
        <w:rPr>
          <w:lang w:eastAsia="en-US"/>
        </w:rPr>
        <w:t>Olivette jetait au beau dormeur</w:t>
      </w:r>
      <w:r w:rsidR="00A23BF9">
        <w:rPr>
          <w:lang w:eastAsia="en-US"/>
        </w:rPr>
        <w:t>.</w:t>
      </w:r>
    </w:p>
    <w:p w14:paraId="186C341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Olivette avait la prétention d</w:t>
      </w:r>
      <w:r w:rsidR="00A23BF9">
        <w:rPr>
          <w:lang w:eastAsia="en-US"/>
        </w:rPr>
        <w:t>’</w:t>
      </w:r>
      <w:r>
        <w:rPr>
          <w:lang w:eastAsia="en-US"/>
        </w:rPr>
        <w:t>être un peu plus qu</w:t>
      </w:r>
      <w:r w:rsidR="00A23BF9">
        <w:rPr>
          <w:lang w:eastAsia="en-US"/>
        </w:rPr>
        <w:t>’</w:t>
      </w:r>
      <w:r>
        <w:rPr>
          <w:lang w:eastAsia="en-US"/>
        </w:rPr>
        <w:t>une paysanne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par le fait son frais minois ne ressemblait guère aux faces larges et hâlées de ses compagnes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portait d</w:t>
      </w:r>
      <w:r w:rsidR="00A23BF9">
        <w:rPr>
          <w:lang w:eastAsia="en-US"/>
        </w:rPr>
        <w:t>’</w:t>
      </w:r>
      <w:r>
        <w:rPr>
          <w:lang w:eastAsia="en-US"/>
        </w:rPr>
        <w:t>ailleurs des robes d</w:t>
      </w:r>
      <w:r w:rsidR="00A23BF9">
        <w:rPr>
          <w:lang w:eastAsia="en-US"/>
        </w:rPr>
        <w:t>’</w:t>
      </w:r>
      <w:r>
        <w:rPr>
          <w:lang w:eastAsia="en-US"/>
        </w:rPr>
        <w:t>indienne l</w:t>
      </w:r>
      <w:r w:rsidR="00A23BF9">
        <w:rPr>
          <w:lang w:eastAsia="en-US"/>
        </w:rPr>
        <w:t>’</w:t>
      </w:r>
      <w:r>
        <w:rPr>
          <w:lang w:eastAsia="en-US"/>
        </w:rPr>
        <w:t>été</w:t>
      </w:r>
      <w:r w:rsidR="00A23BF9">
        <w:rPr>
          <w:lang w:eastAsia="en-US"/>
        </w:rPr>
        <w:t xml:space="preserve">, </w:t>
      </w:r>
      <w:r>
        <w:rPr>
          <w:lang w:eastAsia="en-US"/>
        </w:rPr>
        <w:t>des robes de mérinos lisse l</w:t>
      </w:r>
      <w:r w:rsidR="00A23BF9">
        <w:rPr>
          <w:lang w:eastAsia="en-US"/>
        </w:rPr>
        <w:t>’</w:t>
      </w:r>
      <w:r>
        <w:rPr>
          <w:lang w:eastAsia="en-US"/>
        </w:rPr>
        <w:t>hiver</w:t>
      </w:r>
      <w:r w:rsidR="00A23BF9">
        <w:rPr>
          <w:lang w:eastAsia="en-US"/>
        </w:rPr>
        <w:t xml:space="preserve">, </w:t>
      </w:r>
      <w:r>
        <w:rPr>
          <w:lang w:eastAsia="en-US"/>
        </w:rPr>
        <w:t>ce qui la mettait tout à fait au-dessus du commun</w:t>
      </w:r>
      <w:r w:rsidR="00A23BF9">
        <w:rPr>
          <w:lang w:eastAsia="en-US"/>
        </w:rPr>
        <w:t>.</w:t>
      </w:r>
    </w:p>
    <w:p w14:paraId="456D5562" w14:textId="3AC22745" w:rsidR="00A23BF9" w:rsidRDefault="00BB5C58" w:rsidP="00A23BF9">
      <w:pPr>
        <w:rPr>
          <w:lang w:eastAsia="en-US"/>
        </w:rPr>
      </w:pPr>
      <w:r>
        <w:rPr>
          <w:lang w:eastAsia="en-US"/>
        </w:rPr>
        <w:t>Pour une personne distinguée comme l</w:t>
      </w:r>
      <w:r w:rsidR="00A23BF9">
        <w:rPr>
          <w:lang w:eastAsia="en-US"/>
        </w:rPr>
        <w:t>’</w:t>
      </w:r>
      <w:r>
        <w:rPr>
          <w:lang w:eastAsia="en-US"/>
        </w:rPr>
        <w:t>était Olivette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était peut-être un peu bas placé sur les degrés de l</w:t>
      </w:r>
      <w:r w:rsidR="00A23BF9">
        <w:rPr>
          <w:lang w:eastAsia="en-US"/>
        </w:rPr>
        <w:t>’</w:t>
      </w:r>
      <w:r>
        <w:rPr>
          <w:lang w:eastAsia="en-US"/>
        </w:rPr>
        <w:t>échelle sociale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Olivette aurait pu demander que son futur portât au moins la livrée</w:t>
      </w:r>
      <w:r w:rsidR="00A23BF9">
        <w:rPr>
          <w:lang w:eastAsia="en-US"/>
        </w:rPr>
        <w:t>.</w:t>
      </w:r>
    </w:p>
    <w:p w14:paraId="326327D3" w14:textId="3C795303" w:rsidR="00A23BF9" w:rsidRDefault="00BB5C58" w:rsidP="00A23BF9">
      <w:pPr>
        <w:rPr>
          <w:lang w:eastAsia="en-US"/>
        </w:rPr>
      </w:pPr>
      <w:r>
        <w:rPr>
          <w:lang w:eastAsia="en-US"/>
        </w:rPr>
        <w:t>Mais sa fantaisie n</w:t>
      </w:r>
      <w:r w:rsidR="00A23BF9">
        <w:rPr>
          <w:lang w:eastAsia="en-US"/>
        </w:rPr>
        <w:t>’</w:t>
      </w:r>
      <w:r>
        <w:rPr>
          <w:lang w:eastAsia="en-US"/>
        </w:rPr>
        <w:t>allait point de ce côté-là</w:t>
      </w:r>
      <w:r w:rsidR="00A23BF9">
        <w:rPr>
          <w:lang w:eastAsia="en-US"/>
        </w:rPr>
        <w:t xml:space="preserve">. </w:t>
      </w:r>
      <w:r>
        <w:rPr>
          <w:lang w:eastAsia="en-US"/>
        </w:rPr>
        <w:t xml:space="preserve">Le valet de chambre de Jean </w:t>
      </w:r>
      <w:proofErr w:type="spellStart"/>
      <w:r>
        <w:rPr>
          <w:lang w:eastAsia="en-US"/>
        </w:rPr>
        <w:t>Crébu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lequel avait un vieil habit gris à galons pelés</w:t>
      </w:r>
      <w:r w:rsidR="00A23BF9">
        <w:rPr>
          <w:lang w:eastAsia="en-US"/>
        </w:rPr>
        <w:t xml:space="preserve">, </w:t>
      </w:r>
      <w:r>
        <w:rPr>
          <w:lang w:eastAsia="en-US"/>
        </w:rPr>
        <w:t>pour les jours où l</w:t>
      </w:r>
      <w:r w:rsidR="00A23BF9">
        <w:rPr>
          <w:lang w:eastAsia="en-US"/>
        </w:rPr>
        <w:t>’</w:t>
      </w:r>
      <w:r>
        <w:rPr>
          <w:lang w:eastAsia="en-US"/>
        </w:rPr>
        <w:t>on allait à Vitré</w:t>
      </w:r>
      <w:r w:rsidR="00A23BF9">
        <w:rPr>
          <w:lang w:eastAsia="en-US"/>
        </w:rPr>
        <w:t xml:space="preserve">, </w:t>
      </w:r>
      <w:r>
        <w:rPr>
          <w:lang w:eastAsia="en-US"/>
        </w:rPr>
        <w:t>ne séduisait en aucune façon la jolie fille</w:t>
      </w:r>
      <w:r w:rsidR="00A23BF9">
        <w:rPr>
          <w:lang w:eastAsia="en-US"/>
        </w:rPr>
        <w:t xml:space="preserve">.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heureux mortel qui donnait de petits battements à son cœur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nous disons petits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parce que </w:t>
      </w:r>
      <w:r>
        <w:rPr>
          <w:lang w:eastAsia="en-US"/>
        </w:rPr>
        <w:lastRenderedPageBreak/>
        <w:t>le cœur d</w:t>
      </w:r>
      <w:r w:rsidR="00A23BF9">
        <w:rPr>
          <w:lang w:eastAsia="en-US"/>
        </w:rPr>
        <w:t>’</w:t>
      </w:r>
      <w:r>
        <w:rPr>
          <w:lang w:eastAsia="en-US"/>
        </w:rPr>
        <w:t>Olivette ne battait qu</w:t>
      </w:r>
      <w:r w:rsidR="00A23BF9">
        <w:rPr>
          <w:lang w:eastAsia="en-US"/>
        </w:rPr>
        <w:t>’</w:t>
      </w:r>
      <w:r>
        <w:rPr>
          <w:lang w:eastAsia="en-US"/>
        </w:rPr>
        <w:t>à bon escient et pas beaucoup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cet heureux </w:t>
      </w:r>
      <w:r>
        <w:rPr>
          <w:lang w:eastAsia="en-US"/>
        </w:rPr>
        <w:t xml:space="preserve">mortel </w:t>
      </w:r>
      <w:r>
        <w:rPr>
          <w:lang w:eastAsia="en-US"/>
        </w:rPr>
        <w:t>n</w:t>
      </w:r>
      <w:r w:rsidR="00A23BF9">
        <w:rPr>
          <w:lang w:eastAsia="en-US"/>
        </w:rPr>
        <w:t>’</w:t>
      </w:r>
      <w:r>
        <w:rPr>
          <w:lang w:eastAsia="en-US"/>
        </w:rPr>
        <w:t>avait ni galons rouges ni chapeau bordé</w:t>
      </w:r>
      <w:r w:rsidR="00A23BF9">
        <w:rPr>
          <w:lang w:eastAsia="en-US"/>
        </w:rPr>
        <w:t>.</w:t>
      </w:r>
    </w:p>
    <w:p w14:paraId="6EB0C1FB" w14:textId="37DB6F6D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 xml:space="preserve">était </w:t>
      </w:r>
      <w:proofErr w:type="spellStart"/>
      <w:r>
        <w:rPr>
          <w:lang w:eastAsia="en-US"/>
        </w:rPr>
        <w:t>Tiennet</w:t>
      </w:r>
      <w:proofErr w:type="spellEnd"/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le beau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le dormeur qui se faisait en ce moment un oreiller de ses grands cheveux noirs</w:t>
      </w:r>
      <w:r w:rsidR="00A23BF9">
        <w:rPr>
          <w:lang w:eastAsia="en-US"/>
        </w:rPr>
        <w:t>.</w:t>
      </w:r>
    </w:p>
    <w:p w14:paraId="636AD83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Ah</w:t>
      </w:r>
      <w:r w:rsidR="00A23BF9">
        <w:rPr>
          <w:lang w:eastAsia="en-US"/>
        </w:rPr>
        <w:t xml:space="preserve"> ! </w:t>
      </w:r>
      <w:r>
        <w:rPr>
          <w:lang w:eastAsia="en-US"/>
        </w:rPr>
        <w:t xml:space="preserve">si </w:t>
      </w:r>
      <w:proofErr w:type="spellStart"/>
      <w:r>
        <w:rPr>
          <w:lang w:eastAsia="en-US"/>
        </w:rPr>
        <w:t>Tienne</w:t>
      </w:r>
      <w:r>
        <w:rPr>
          <w:lang w:eastAsia="en-US"/>
        </w:rPr>
        <w:t>t</w:t>
      </w:r>
      <w:proofErr w:type="spellEnd"/>
      <w:r>
        <w:rPr>
          <w:lang w:eastAsia="en-US"/>
        </w:rPr>
        <w:t xml:space="preserve"> avait voulu</w:t>
      </w:r>
      <w:r w:rsidR="00A23BF9">
        <w:rPr>
          <w:lang w:eastAsia="en-US"/>
        </w:rPr>
        <w:t> !…</w:t>
      </w:r>
    </w:p>
    <w:p w14:paraId="4599B19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Mais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avait</w:t>
      </w:r>
      <w:r w:rsidR="00A23BF9">
        <w:rPr>
          <w:lang w:eastAsia="en-US"/>
        </w:rPr>
        <w:t xml:space="preserve">, </w:t>
      </w:r>
      <w:r>
        <w:rPr>
          <w:lang w:eastAsia="en-US"/>
        </w:rPr>
        <w:t>ma foi</w:t>
      </w:r>
      <w:r w:rsidR="00A23BF9">
        <w:rPr>
          <w:lang w:eastAsia="en-US"/>
        </w:rPr>
        <w:t xml:space="preserve">, </w:t>
      </w:r>
      <w:r>
        <w:rPr>
          <w:lang w:eastAsia="en-US"/>
        </w:rPr>
        <w:t>bien autre chose en tête</w:t>
      </w:r>
      <w:r w:rsidR="00A23BF9">
        <w:rPr>
          <w:lang w:eastAsia="en-US"/>
        </w:rPr>
        <w:t> !</w:t>
      </w:r>
    </w:p>
    <w:p w14:paraId="4C84601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En attendant le pauvre </w:t>
      </w: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était jaloux à faire pitié</w:t>
      </w:r>
      <w:r w:rsidR="00A23BF9">
        <w:rPr>
          <w:lang w:eastAsia="en-US"/>
        </w:rPr>
        <w:t>.</w:t>
      </w:r>
    </w:p>
    <w:p w14:paraId="61CB5AD4" w14:textId="73489E63" w:rsidR="00A23BF9" w:rsidRDefault="00BB5C58" w:rsidP="00A23BF9">
      <w:pPr>
        <w:rPr>
          <w:lang w:eastAsia="en-US"/>
        </w:rPr>
      </w:pPr>
      <w:r>
        <w:rPr>
          <w:lang w:eastAsia="en-US"/>
        </w:rPr>
        <w:t>Son œil avait suivi l</w:t>
      </w:r>
      <w:r w:rsidR="00A23BF9">
        <w:rPr>
          <w:lang w:eastAsia="en-US"/>
        </w:rPr>
        <w:t>’</w:t>
      </w:r>
      <w:r>
        <w:rPr>
          <w:lang w:eastAsia="en-US"/>
        </w:rPr>
        <w:t>œil d</w:t>
      </w:r>
      <w:r w:rsidR="00A23BF9">
        <w:rPr>
          <w:lang w:eastAsia="en-US"/>
        </w:rPr>
        <w:t>’</w:t>
      </w:r>
      <w:r>
        <w:rPr>
          <w:lang w:eastAsia="en-US"/>
        </w:rPr>
        <w:t>Olivette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Dieu sait que ce n</w:t>
      </w:r>
      <w:r w:rsidR="00A23BF9">
        <w:rPr>
          <w:lang w:eastAsia="en-US"/>
        </w:rPr>
        <w:t>’</w:t>
      </w:r>
      <w:r>
        <w:rPr>
          <w:lang w:eastAsia="en-US"/>
        </w:rPr>
        <w:t>était pas la première fois que l</w:t>
      </w:r>
      <w:r w:rsidR="00A23BF9">
        <w:rPr>
          <w:lang w:eastAsia="en-US"/>
        </w:rPr>
        <w:t>’</w:t>
      </w:r>
      <w:r>
        <w:rPr>
          <w:lang w:eastAsia="en-US"/>
        </w:rPr>
        <w:t>œil fripon de la soubrette allait où il n</w:t>
      </w:r>
      <w:r w:rsidR="00A23BF9">
        <w:rPr>
          <w:lang w:eastAsia="en-US"/>
        </w:rPr>
        <w:t>’</w:t>
      </w:r>
      <w:r>
        <w:rPr>
          <w:lang w:eastAsia="en-US"/>
        </w:rPr>
        <w:t>avait que faire</w:t>
      </w:r>
      <w:r w:rsidR="00A23BF9">
        <w:rPr>
          <w:lang w:eastAsia="en-US"/>
        </w:rPr>
        <w:t>.</w:t>
      </w:r>
    </w:p>
    <w:p w14:paraId="2B37849E" w14:textId="180E55D6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Pauvre </w:t>
      </w:r>
      <w:proofErr w:type="spellStart"/>
      <w:r>
        <w:rPr>
          <w:lang w:eastAsia="en-US"/>
        </w:rPr>
        <w:t>Yaume</w:t>
      </w:r>
      <w:proofErr w:type="spellEnd"/>
      <w:r w:rsidR="00A23BF9">
        <w:rPr>
          <w:lang w:eastAsia="en-US"/>
        </w:rPr>
        <w:t xml:space="preserve"> ! </w:t>
      </w:r>
      <w:r>
        <w:rPr>
          <w:lang w:eastAsia="en-US"/>
        </w:rPr>
        <w:t>cette figure brune et pâle</w:t>
      </w:r>
      <w:r w:rsidR="00A23BF9">
        <w:rPr>
          <w:lang w:eastAsia="en-US"/>
        </w:rPr>
        <w:t xml:space="preserve">, </w:t>
      </w:r>
      <w:r>
        <w:rPr>
          <w:lang w:eastAsia="en-US"/>
        </w:rPr>
        <w:t>cette taille svelte dans sa vigueur</w:t>
      </w:r>
      <w:r w:rsidR="00A23BF9">
        <w:rPr>
          <w:lang w:eastAsia="en-US"/>
        </w:rPr>
        <w:t xml:space="preserve">, </w:t>
      </w:r>
      <w:r>
        <w:rPr>
          <w:lang w:eastAsia="en-US"/>
        </w:rPr>
        <w:t>toute cette grâce juvénile du dormeur</w:t>
      </w:r>
      <w:r w:rsidR="00A23BF9">
        <w:rPr>
          <w:lang w:eastAsia="en-US"/>
        </w:rPr>
        <w:t xml:space="preserve">, </w:t>
      </w:r>
      <w:r>
        <w:rPr>
          <w:lang w:eastAsia="en-US"/>
        </w:rPr>
        <w:t>il l</w:t>
      </w:r>
      <w:r w:rsidR="00A23BF9">
        <w:rPr>
          <w:lang w:eastAsia="en-US"/>
        </w:rPr>
        <w:t>’</w:t>
      </w:r>
      <w:r>
        <w:rPr>
          <w:lang w:eastAsia="en-US"/>
        </w:rPr>
        <w:t>appréciait</w:t>
      </w:r>
      <w:r w:rsidR="00A23BF9">
        <w:rPr>
          <w:lang w:eastAsia="en-US"/>
        </w:rPr>
        <w:t xml:space="preserve">, </w:t>
      </w:r>
      <w:r>
        <w:rPr>
          <w:lang w:eastAsia="en-US"/>
        </w:rPr>
        <w:t>il l</w:t>
      </w:r>
      <w:r w:rsidR="00A23BF9">
        <w:rPr>
          <w:lang w:eastAsia="en-US"/>
        </w:rPr>
        <w:t>’</w:t>
      </w:r>
      <w:r>
        <w:rPr>
          <w:lang w:eastAsia="en-US"/>
        </w:rPr>
        <w:t>exagérait même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c</w:t>
      </w:r>
      <w:r w:rsidR="00A23BF9">
        <w:rPr>
          <w:lang w:eastAsia="en-US"/>
        </w:rPr>
        <w:t>’</w:t>
      </w:r>
      <w:r>
        <w:rPr>
          <w:lang w:eastAsia="en-US"/>
        </w:rPr>
        <w:t>étaient de gros soupirs timides</w:t>
      </w:r>
      <w:r w:rsidR="00A23BF9">
        <w:rPr>
          <w:lang w:eastAsia="en-US"/>
        </w:rPr>
        <w:t> !…</w:t>
      </w:r>
    </w:p>
    <w:p w14:paraId="49924EC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dormeur</w:t>
      </w:r>
      <w:r w:rsidR="00A23BF9">
        <w:rPr>
          <w:lang w:eastAsia="en-US"/>
        </w:rPr>
        <w:t xml:space="preserve">, </w:t>
      </w:r>
      <w:r>
        <w:rPr>
          <w:lang w:eastAsia="en-US"/>
        </w:rPr>
        <w:t>lui</w:t>
      </w:r>
      <w:r w:rsidR="00A23BF9">
        <w:rPr>
          <w:lang w:eastAsia="en-US"/>
        </w:rPr>
        <w:t xml:space="preserve">, </w:t>
      </w:r>
      <w:r>
        <w:rPr>
          <w:lang w:eastAsia="en-US"/>
        </w:rPr>
        <w:t>n</w:t>
      </w:r>
      <w:r w:rsidR="00A23BF9">
        <w:rPr>
          <w:lang w:eastAsia="en-US"/>
        </w:rPr>
        <w:t>’</w:t>
      </w:r>
      <w:r>
        <w:rPr>
          <w:lang w:eastAsia="en-US"/>
        </w:rPr>
        <w:t>avait point souci de ce qui se passait à la veillée</w:t>
      </w:r>
      <w:r w:rsidR="00A23BF9">
        <w:rPr>
          <w:lang w:eastAsia="en-US"/>
        </w:rPr>
        <w:t xml:space="preserve"> : </w:t>
      </w:r>
      <w:r>
        <w:rPr>
          <w:lang w:eastAsia="en-US"/>
        </w:rPr>
        <w:t>ses yeux fermés couchaient leurs longs cils sur sa joue légèrement amaigrie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autour de sa bouche entr</w:t>
      </w:r>
      <w:r w:rsidR="00A23BF9">
        <w:rPr>
          <w:lang w:eastAsia="en-US"/>
        </w:rPr>
        <w:t>’</w:t>
      </w:r>
      <w:r>
        <w:rPr>
          <w:lang w:eastAsia="en-US"/>
        </w:rPr>
        <w:t>ouverte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y avait un vague sourire</w:t>
      </w:r>
      <w:r w:rsidR="00A23BF9">
        <w:rPr>
          <w:lang w:eastAsia="en-US"/>
        </w:rPr>
        <w:t>.</w:t>
      </w:r>
    </w:p>
    <w:p w14:paraId="5B4D2C2D" w14:textId="05B4C032" w:rsidR="00A23BF9" w:rsidRDefault="00BB5C58" w:rsidP="00A23BF9">
      <w:pPr>
        <w:rPr>
          <w:lang w:eastAsia="en-US"/>
        </w:rPr>
      </w:pPr>
      <w:r>
        <w:rPr>
          <w:lang w:eastAsia="en-US"/>
        </w:rPr>
        <w:t>Ses lèvres remuaient parfois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sans produire aucun son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Il parlait sans doute à son rêve</w:t>
      </w:r>
      <w:r w:rsidR="00A23BF9">
        <w:rPr>
          <w:lang w:eastAsia="en-US"/>
        </w:rPr>
        <w:t>…</w:t>
      </w:r>
    </w:p>
    <w:p w14:paraId="5ADDB8A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Beau ou laid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Mathurin Houin</w:t>
      </w:r>
      <w:r>
        <w:rPr>
          <w:lang w:eastAsia="en-US"/>
        </w:rPr>
        <w:t xml:space="preserve">, </w:t>
      </w:r>
      <w:r w:rsidR="00BB5C58">
        <w:rPr>
          <w:lang w:eastAsia="en-US"/>
        </w:rPr>
        <w:t>qui était très laid</w:t>
      </w:r>
      <w:r>
        <w:rPr>
          <w:lang w:eastAsia="en-US"/>
        </w:rPr>
        <w:t xml:space="preserve">, </w:t>
      </w:r>
      <w:r w:rsidR="00BB5C58">
        <w:rPr>
          <w:lang w:eastAsia="en-US"/>
        </w:rPr>
        <w:t>ça ne fait rien</w:t>
      </w:r>
      <w:r>
        <w:rPr>
          <w:lang w:eastAsia="en-US"/>
        </w:rPr>
        <w:t xml:space="preserve">… </w:t>
      </w:r>
      <w:r w:rsidR="00BB5C58">
        <w:rPr>
          <w:lang w:eastAsia="en-US"/>
        </w:rPr>
        <w:t>On vit et on meurt</w:t>
      </w:r>
      <w:r>
        <w:rPr>
          <w:lang w:eastAsia="en-US"/>
        </w:rPr>
        <w:t xml:space="preserve">, </w:t>
      </w:r>
      <w:r w:rsidR="00BB5C58">
        <w:rPr>
          <w:lang w:eastAsia="en-US"/>
        </w:rPr>
        <w:t>voilà</w:t>
      </w:r>
      <w:r>
        <w:rPr>
          <w:lang w:eastAsia="en-US"/>
        </w:rPr>
        <w:t>.</w:t>
      </w:r>
    </w:p>
    <w:p w14:paraId="12BE1955" w14:textId="1EC4E2BC" w:rsidR="00A23BF9" w:rsidRDefault="00BB5C58" w:rsidP="00A23BF9">
      <w:pPr>
        <w:rPr>
          <w:lang w:eastAsia="en-US"/>
        </w:rPr>
      </w:pPr>
      <w:r>
        <w:rPr>
          <w:lang w:eastAsia="en-US"/>
        </w:rPr>
        <w:t>Et le Chœur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le terrible chœur de la campagne bretonne</w:t>
      </w:r>
      <w:r w:rsidR="00A23BF9">
        <w:rPr>
          <w:lang w:eastAsia="en-US"/>
        </w:rPr>
        <w:t xml:space="preserve">, </w:t>
      </w:r>
      <w:r>
        <w:rPr>
          <w:lang w:eastAsia="en-US"/>
        </w:rPr>
        <w:t>de répéter son éternel</w:t>
      </w:r>
      <w:r w:rsidR="00A23BF9">
        <w:rPr>
          <w:lang w:eastAsia="en-US"/>
        </w:rPr>
        <w:t> :</w:t>
      </w:r>
    </w:p>
    <w:p w14:paraId="749438D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Ça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vrai</w:t>
      </w:r>
      <w:r>
        <w:rPr>
          <w:lang w:eastAsia="en-US"/>
        </w:rPr>
        <w:t xml:space="preserve">, </w:t>
      </w:r>
      <w:r w:rsidR="00BB5C58">
        <w:rPr>
          <w:lang w:eastAsia="en-US"/>
        </w:rPr>
        <w:t>tout de même</w:t>
      </w:r>
      <w:r>
        <w:rPr>
          <w:lang w:eastAsia="en-US"/>
        </w:rPr>
        <w:t> !</w:t>
      </w:r>
    </w:p>
    <w:p w14:paraId="7E26A4B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N</w:t>
      </w:r>
      <w:r>
        <w:rPr>
          <w:lang w:eastAsia="en-US"/>
        </w:rPr>
        <w:t>’</w:t>
      </w:r>
      <w:r w:rsidR="00BB5C58">
        <w:rPr>
          <w:lang w:eastAsia="en-US"/>
        </w:rPr>
        <w:t>empêche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 Mathurin Houin</w:t>
      </w:r>
      <w:r>
        <w:rPr>
          <w:lang w:eastAsia="en-US"/>
        </w:rPr>
        <w:t xml:space="preserve">, </w:t>
      </w:r>
      <w:r w:rsidR="00BB5C58">
        <w:rPr>
          <w:lang w:eastAsia="en-US"/>
        </w:rPr>
        <w:t>que la petite demoiselle va être riche comme une bossue</w:t>
      </w:r>
      <w:r>
        <w:rPr>
          <w:lang w:eastAsia="en-US"/>
        </w:rPr>
        <w:t> !</w:t>
      </w:r>
    </w:p>
    <w:p w14:paraId="03C5CEBC" w14:textId="2C1CC324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Ah dame</w:t>
      </w:r>
      <w:r>
        <w:rPr>
          <w:lang w:eastAsia="en-US"/>
        </w:rPr>
        <w:t xml:space="preserve"> ! </w:t>
      </w:r>
      <w:r w:rsidR="00BB5C58">
        <w:rPr>
          <w:lang w:eastAsia="en-US"/>
        </w:rPr>
        <w:t>fit-on à la ronde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tout de même</w:t>
      </w:r>
      <w:r>
        <w:rPr>
          <w:lang w:eastAsia="en-US"/>
        </w:rPr>
        <w:t xml:space="preserve">, </w:t>
      </w:r>
      <w:r w:rsidR="00BB5C58">
        <w:rPr>
          <w:lang w:eastAsia="en-US"/>
        </w:rPr>
        <w:t>ça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vrai</w:t>
      </w:r>
      <w:r>
        <w:rPr>
          <w:lang w:eastAsia="en-US"/>
        </w:rPr>
        <w:t> !</w:t>
      </w:r>
    </w:p>
    <w:p w14:paraId="3CAA514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Olivette pinça ses lèvres pleines et rouges comme deux cerises</w:t>
      </w:r>
      <w:r w:rsidR="00A23BF9">
        <w:rPr>
          <w:lang w:eastAsia="en-US"/>
        </w:rPr>
        <w:t>.</w:t>
      </w:r>
    </w:p>
    <w:p w14:paraId="4311BD5A" w14:textId="14C84EFD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On ne sait pas</w:t>
      </w:r>
      <w:r>
        <w:rPr>
          <w:lang w:eastAsia="en-US"/>
        </w:rPr>
        <w:t xml:space="preserve">, </w:t>
      </w:r>
      <w:r w:rsidR="00BB5C58">
        <w:rPr>
          <w:lang w:eastAsia="en-US"/>
        </w:rPr>
        <w:t>murmura-t-elle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on ne sait pas</w:t>
      </w:r>
      <w:r>
        <w:rPr>
          <w:lang w:eastAsia="en-US"/>
        </w:rPr>
        <w:t> !</w:t>
      </w:r>
    </w:p>
    <w:p w14:paraId="21F5708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Comment</w:t>
      </w:r>
      <w:r>
        <w:rPr>
          <w:lang w:eastAsia="en-US"/>
        </w:rPr>
        <w:t xml:space="preserve">, </w:t>
      </w:r>
      <w:r w:rsidR="00BB5C58">
        <w:rPr>
          <w:lang w:eastAsia="en-US"/>
        </w:rPr>
        <w:t>on ne sait pas</w:t>
      </w:r>
      <w:r>
        <w:rPr>
          <w:lang w:eastAsia="en-US"/>
        </w:rPr>
        <w:t> !…</w:t>
      </w:r>
    </w:p>
    <w:p w14:paraId="642A13E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Il y a d</w:t>
      </w:r>
      <w:r>
        <w:rPr>
          <w:lang w:eastAsia="en-US"/>
        </w:rPr>
        <w:t>’</w:t>
      </w:r>
      <w:r w:rsidR="00BB5C58">
        <w:rPr>
          <w:lang w:eastAsia="en-US"/>
        </w:rPr>
        <w:t>autres héritiers que mademoiselle Berthe</w:t>
      </w:r>
      <w:r>
        <w:rPr>
          <w:lang w:eastAsia="en-US"/>
        </w:rPr>
        <w:t>…</w:t>
      </w:r>
    </w:p>
    <w:p w14:paraId="12742E3B" w14:textId="06C266CB" w:rsidR="00A23BF9" w:rsidRDefault="00A23BF9">
      <w:pPr>
        <w:numPr>
          <w:ins w:id="11" w:author="Alain" w:date="2009-11-02T09:24:00Z"/>
        </w:num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Sans doute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dit Pierre </w:t>
      </w:r>
      <w:proofErr w:type="spellStart"/>
      <w:r w:rsidR="00BB5C58">
        <w:rPr>
          <w:lang w:eastAsia="en-US"/>
        </w:rPr>
        <w:t>Mèchet</w:t>
      </w:r>
      <w:proofErr w:type="spellEnd"/>
      <w:r w:rsidR="007F299C">
        <w:rPr>
          <w:lang w:eastAsia="en-US"/>
        </w:rPr>
        <w:t xml:space="preserve">, </w:t>
      </w:r>
      <w:r w:rsidR="00F67FCF">
        <w:rPr>
          <w:lang w:eastAsia="en-US"/>
        </w:rPr>
        <w:t>—</w:t>
      </w:r>
      <w:r w:rsidR="007F299C">
        <w:rPr>
          <w:lang w:eastAsia="en-US"/>
        </w:rPr>
        <w:t xml:space="preserve"> </w:t>
      </w:r>
      <w:r>
        <w:rPr>
          <w:lang w:eastAsia="en-US"/>
        </w:rPr>
        <w:t>M. </w:t>
      </w:r>
      <w:r w:rsidR="00BB5C58">
        <w:rPr>
          <w:lang w:eastAsia="en-US"/>
        </w:rPr>
        <w:t>Lucien</w:t>
      </w:r>
      <w:r>
        <w:rPr>
          <w:lang w:eastAsia="en-US"/>
        </w:rPr>
        <w:t>… M. </w:t>
      </w:r>
      <w:r w:rsidR="00BB5C58">
        <w:rPr>
          <w:lang w:eastAsia="en-US"/>
        </w:rPr>
        <w:t>Fargeau</w:t>
      </w:r>
      <w:r>
        <w:rPr>
          <w:lang w:eastAsia="en-US"/>
        </w:rPr>
        <w:t>…</w:t>
      </w:r>
      <w:r w:rsidR="007F299C">
        <w:rPr>
          <w:lang w:eastAsia="en-US"/>
        </w:rPr>
        <w:t xml:space="preserve"> mais…</w:t>
      </w:r>
    </w:p>
    <w:p w14:paraId="3D8F8F9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interrompit la vieille </w:t>
      </w:r>
      <w:proofErr w:type="spellStart"/>
      <w:r w:rsidR="00BB5C58">
        <w:rPr>
          <w:lang w:eastAsia="en-US"/>
        </w:rPr>
        <w:t>Renotte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tu as raison de dire mais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gars</w:t>
      </w:r>
      <w:r>
        <w:rPr>
          <w:lang w:eastAsia="en-US"/>
        </w:rPr>
        <w:t xml:space="preserve">… </w:t>
      </w:r>
      <w:r w:rsidR="00BB5C58">
        <w:rPr>
          <w:lang w:eastAsia="en-US"/>
        </w:rPr>
        <w:t>On ne sait pas d</w:t>
      </w:r>
      <w:r>
        <w:rPr>
          <w:lang w:eastAsia="en-US"/>
        </w:rPr>
        <w:t>’</w:t>
      </w:r>
      <w:r w:rsidR="00BB5C58">
        <w:rPr>
          <w:lang w:eastAsia="en-US"/>
        </w:rPr>
        <w:t>où elle vient</w:t>
      </w:r>
      <w:r>
        <w:rPr>
          <w:lang w:eastAsia="en-US"/>
        </w:rPr>
        <w:t xml:space="preserve">, </w:t>
      </w:r>
      <w:r w:rsidR="00BB5C58">
        <w:rPr>
          <w:lang w:eastAsia="en-US"/>
        </w:rPr>
        <w:t>celle-là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Et quand un homme comme Jean-de-la-Mer apporte dans sa maison un enfant</w:t>
      </w:r>
      <w:r>
        <w:rPr>
          <w:lang w:eastAsia="en-US"/>
        </w:rPr>
        <w:t xml:space="preserve">, </w:t>
      </w:r>
      <w:r w:rsidR="00BB5C58">
        <w:rPr>
          <w:lang w:eastAsia="en-US"/>
        </w:rPr>
        <w:t>voyez-vous bien</w:t>
      </w:r>
      <w:r>
        <w:rPr>
          <w:lang w:eastAsia="en-US"/>
        </w:rPr>
        <w:t xml:space="preserve">, </w:t>
      </w:r>
      <w:r w:rsidR="00BB5C58">
        <w:rPr>
          <w:lang w:eastAsia="en-US"/>
        </w:rPr>
        <w:t>on peut dire qu</w:t>
      </w:r>
      <w:r>
        <w:rPr>
          <w:lang w:eastAsia="en-US"/>
        </w:rPr>
        <w:t>’</w:t>
      </w:r>
      <w:r w:rsidR="00BB5C58">
        <w:rPr>
          <w:lang w:eastAsia="en-US"/>
        </w:rPr>
        <w:t>il ne l</w:t>
      </w:r>
      <w:r>
        <w:rPr>
          <w:lang w:eastAsia="en-US"/>
        </w:rPr>
        <w:t>’</w:t>
      </w:r>
      <w:r w:rsidR="00BB5C58">
        <w:rPr>
          <w:lang w:eastAsia="en-US"/>
        </w:rPr>
        <w:t>a pas ramassé sur la route pour l</w:t>
      </w:r>
      <w:r>
        <w:rPr>
          <w:lang w:eastAsia="en-US"/>
        </w:rPr>
        <w:t>’</w:t>
      </w:r>
      <w:r w:rsidR="00BB5C58">
        <w:rPr>
          <w:lang w:eastAsia="en-US"/>
        </w:rPr>
        <w:t>amour du bon Dieu</w:t>
      </w:r>
      <w:r>
        <w:rPr>
          <w:lang w:eastAsia="en-US"/>
        </w:rPr>
        <w:t xml:space="preserve">. </w:t>
      </w:r>
      <w:r w:rsidR="00BB5C58">
        <w:rPr>
          <w:lang w:eastAsia="en-US"/>
        </w:rPr>
        <w:t xml:space="preserve">Les </w:t>
      </w:r>
      <w:proofErr w:type="spellStart"/>
      <w:r w:rsidR="00BB5C58">
        <w:rPr>
          <w:i/>
          <w:iCs/>
        </w:rPr>
        <w:t>grous</w:t>
      </w:r>
      <w:proofErr w:type="spellEnd"/>
      <w:r w:rsidR="00BB5C58">
        <w:rPr>
          <w:lang w:eastAsia="en-US"/>
        </w:rPr>
        <w:t xml:space="preserve"> sont cuits</w:t>
      </w:r>
      <w:r>
        <w:rPr>
          <w:lang w:eastAsia="en-US"/>
        </w:rPr>
        <w:t xml:space="preserve"> ; </w:t>
      </w:r>
      <w:r w:rsidR="00BB5C58">
        <w:rPr>
          <w:lang w:eastAsia="en-US"/>
        </w:rPr>
        <w:t>attirez vos écuelles</w:t>
      </w:r>
      <w:r>
        <w:rPr>
          <w:lang w:eastAsia="en-US"/>
        </w:rPr>
        <w:t>.</w:t>
      </w:r>
    </w:p>
    <w:p w14:paraId="20A9EE4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Nous ne savons si c</w:t>
      </w:r>
      <w:r w:rsidR="00A23BF9">
        <w:rPr>
          <w:lang w:eastAsia="en-US"/>
        </w:rPr>
        <w:t>’</w:t>
      </w:r>
      <w:r>
        <w:rPr>
          <w:lang w:eastAsia="en-US"/>
        </w:rPr>
        <w:t>est le voisinage du Maine et de la Basse Normandie</w:t>
      </w:r>
      <w:r w:rsidR="00A23BF9">
        <w:rPr>
          <w:lang w:eastAsia="en-US"/>
        </w:rPr>
        <w:t xml:space="preserve">, </w:t>
      </w:r>
      <w:r>
        <w:rPr>
          <w:lang w:eastAsia="en-US"/>
        </w:rPr>
        <w:t>terres classiques des restrictions mentales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il est certain que les paysans d</w:t>
      </w:r>
      <w:r w:rsidR="00A23BF9">
        <w:rPr>
          <w:lang w:eastAsia="en-US"/>
        </w:rPr>
        <w:t>’</w:t>
      </w:r>
      <w:r>
        <w:rPr>
          <w:lang w:eastAsia="en-US"/>
        </w:rPr>
        <w:t>Ille-et-Vilaine lâchent rarement leur dernier mot</w:t>
      </w:r>
      <w:r w:rsidR="00A23BF9">
        <w:rPr>
          <w:lang w:eastAsia="en-US"/>
        </w:rPr>
        <w:t xml:space="preserve">. </w:t>
      </w:r>
      <w:r>
        <w:rPr>
          <w:lang w:eastAsia="en-US"/>
        </w:rPr>
        <w:t>Ils sous-entendent bien plus qu</w:t>
      </w:r>
      <w:r w:rsidR="00A23BF9">
        <w:rPr>
          <w:lang w:eastAsia="en-US"/>
        </w:rPr>
        <w:t>’</w:t>
      </w:r>
      <w:r>
        <w:rPr>
          <w:lang w:eastAsia="en-US"/>
        </w:rPr>
        <w:t>ils n</w:t>
      </w:r>
      <w:r w:rsidR="00A23BF9">
        <w:rPr>
          <w:lang w:eastAsia="en-US"/>
        </w:rPr>
        <w:t>’</w:t>
      </w:r>
      <w:r>
        <w:rPr>
          <w:lang w:eastAsia="en-US"/>
        </w:rPr>
        <w:t>expriment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et pour trouver le fond de leur pensée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faut sortir du sens précis de leurs paroles</w:t>
      </w:r>
      <w:r w:rsidR="00A23BF9">
        <w:rPr>
          <w:lang w:eastAsia="en-US"/>
        </w:rPr>
        <w:t>.</w:t>
      </w:r>
    </w:p>
    <w:p w14:paraId="489D9657" w14:textId="64F2AB46" w:rsidR="00A23BF9" w:rsidRDefault="00BB5C58" w:rsidP="00A23BF9">
      <w:pPr>
        <w:rPr>
          <w:lang w:eastAsia="en-US"/>
        </w:rPr>
      </w:pPr>
      <w:r>
        <w:rPr>
          <w:lang w:eastAsia="en-US"/>
        </w:rPr>
        <w:t>Personne ne demanda d</w:t>
      </w:r>
      <w:r w:rsidR="00A23BF9">
        <w:rPr>
          <w:lang w:eastAsia="en-US"/>
        </w:rPr>
        <w:t>’</w:t>
      </w:r>
      <w:r>
        <w:rPr>
          <w:lang w:eastAsia="en-US"/>
        </w:rPr>
        <w:t>explication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Les écuelles s</w:t>
      </w:r>
      <w:r w:rsidR="00A23BF9">
        <w:rPr>
          <w:lang w:eastAsia="en-US"/>
        </w:rPr>
        <w:t>’</w:t>
      </w:r>
      <w:r>
        <w:rPr>
          <w:lang w:eastAsia="en-US"/>
        </w:rPr>
        <w:t>alignèrent sur la table</w:t>
      </w:r>
      <w:r w:rsidR="00A23BF9">
        <w:rPr>
          <w:lang w:eastAsia="en-US"/>
        </w:rPr>
        <w:t xml:space="preserve">. </w:t>
      </w:r>
      <w:r>
        <w:rPr>
          <w:lang w:eastAsia="en-US"/>
        </w:rPr>
        <w:t>Tout le monde avait compris que</w:t>
      </w:r>
      <w:r w:rsidR="00A23BF9">
        <w:rPr>
          <w:lang w:eastAsia="en-US"/>
        </w:rPr>
        <w:t xml:space="preserve">, </w:t>
      </w:r>
      <w:r>
        <w:rPr>
          <w:lang w:eastAsia="en-US"/>
        </w:rPr>
        <w:t>dans la croyance de la vieille</w:t>
      </w:r>
      <w:r w:rsidR="00A23BF9">
        <w:rPr>
          <w:lang w:eastAsia="en-US"/>
        </w:rPr>
        <w:t xml:space="preserve">, </w:t>
      </w:r>
      <w:r>
        <w:rPr>
          <w:lang w:eastAsia="en-US"/>
        </w:rPr>
        <w:t>Jean-de-la-Mer avait une fille</w:t>
      </w:r>
      <w:r w:rsidR="00A23BF9">
        <w:rPr>
          <w:lang w:eastAsia="en-US"/>
        </w:rPr>
        <w:t>.</w:t>
      </w:r>
    </w:p>
    <w:p w14:paraId="11231EEB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lastRenderedPageBreak/>
        <w:t>Renotte</w:t>
      </w:r>
      <w:proofErr w:type="spellEnd"/>
      <w:r>
        <w:rPr>
          <w:lang w:eastAsia="en-US"/>
        </w:rPr>
        <w:t xml:space="preserve"> avait-elle deviné juste</w:t>
      </w:r>
      <w:r w:rsidR="00A23BF9">
        <w:rPr>
          <w:lang w:eastAsia="en-US"/>
        </w:rPr>
        <w:t xml:space="preserve"> ? </w:t>
      </w:r>
      <w:r>
        <w:rPr>
          <w:lang w:eastAsia="en-US"/>
        </w:rPr>
        <w:t>Jean-de-la-Mer tout seul aurait pu le dire</w:t>
      </w:r>
      <w:r w:rsidR="00A23BF9">
        <w:rPr>
          <w:lang w:eastAsia="en-US"/>
        </w:rPr>
        <w:t>.</w:t>
      </w:r>
    </w:p>
    <w:p w14:paraId="5A43BAF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En voilà une</w:t>
      </w:r>
      <w:r>
        <w:rPr>
          <w:lang w:eastAsia="en-US"/>
        </w:rPr>
        <w:t xml:space="preserve">,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 xml:space="preserve">écria </w:t>
      </w:r>
      <w:proofErr w:type="spellStart"/>
      <w:r w:rsidR="00BB5C58">
        <w:rPr>
          <w:lang w:eastAsia="en-US"/>
        </w:rPr>
        <w:t>Yaume</w:t>
      </w:r>
      <w:proofErr w:type="spellEnd"/>
      <w:r w:rsidR="00BB5C58">
        <w:rPr>
          <w:lang w:eastAsia="en-US"/>
        </w:rPr>
        <w:t xml:space="preserve"> qui avait besoin de se venger par une comparaison</w:t>
      </w:r>
      <w:r>
        <w:rPr>
          <w:lang w:eastAsia="en-US"/>
        </w:rPr>
        <w:t xml:space="preserve">, </w:t>
      </w:r>
      <w:r w:rsidR="00BB5C58">
        <w:rPr>
          <w:lang w:eastAsia="en-US"/>
        </w:rPr>
        <w:t>en voilà une qui est douce et bonne censément comme les anges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Si elle est riche</w:t>
      </w:r>
      <w:r>
        <w:rPr>
          <w:lang w:eastAsia="en-US"/>
        </w:rPr>
        <w:t xml:space="preserve">, </w:t>
      </w:r>
      <w:r w:rsidR="00BB5C58">
        <w:rPr>
          <w:lang w:eastAsia="en-US"/>
        </w:rPr>
        <w:t>tant mieux</w:t>
      </w:r>
      <w:r>
        <w:rPr>
          <w:lang w:eastAsia="en-US"/>
        </w:rPr>
        <w:t xml:space="preserve"> ! </w:t>
      </w:r>
      <w:r w:rsidR="00BB5C58">
        <w:rPr>
          <w:lang w:eastAsia="en-US"/>
        </w:rPr>
        <w:t>si tous les autres sont pauvres pour qu</w:t>
      </w:r>
      <w:r>
        <w:rPr>
          <w:lang w:eastAsia="en-US"/>
        </w:rPr>
        <w:t>’</w:t>
      </w:r>
      <w:r w:rsidR="00BB5C58">
        <w:rPr>
          <w:lang w:eastAsia="en-US"/>
        </w:rPr>
        <w:t>elle soit plus riche</w:t>
      </w:r>
      <w:r>
        <w:rPr>
          <w:lang w:eastAsia="en-US"/>
        </w:rPr>
        <w:t xml:space="preserve">, </w:t>
      </w:r>
      <w:r w:rsidR="00BB5C58">
        <w:rPr>
          <w:lang w:eastAsia="en-US"/>
        </w:rPr>
        <w:t>tant mieux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Les autres</w:t>
      </w:r>
      <w:r>
        <w:rPr>
          <w:lang w:eastAsia="en-US"/>
        </w:rPr>
        <w:t xml:space="preserve">, </w:t>
      </w:r>
      <w:r w:rsidR="00BB5C58">
        <w:rPr>
          <w:lang w:eastAsia="en-US"/>
        </w:rPr>
        <w:t>ça m</w:t>
      </w:r>
      <w:r>
        <w:rPr>
          <w:lang w:eastAsia="en-US"/>
        </w:rPr>
        <w:t>’</w:t>
      </w:r>
      <w:r w:rsidR="00BB5C58">
        <w:rPr>
          <w:lang w:eastAsia="en-US"/>
        </w:rPr>
        <w:t>est encore censément égal</w:t>
      </w:r>
      <w:r>
        <w:rPr>
          <w:lang w:eastAsia="en-US"/>
        </w:rPr>
        <w:t xml:space="preserve"> ; </w:t>
      </w:r>
      <w:r w:rsidR="00BB5C58">
        <w:rPr>
          <w:lang w:eastAsia="en-US"/>
        </w:rPr>
        <w:t>mais mademoiselle Berthe</w:t>
      </w:r>
      <w:r>
        <w:rPr>
          <w:lang w:eastAsia="en-US"/>
        </w:rPr>
        <w:t xml:space="preserve"> !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mademoiselle Berthe</w:t>
      </w:r>
      <w:r>
        <w:rPr>
          <w:lang w:eastAsia="en-US"/>
        </w:rPr>
        <w:t> !…</w:t>
      </w:r>
    </w:p>
    <w:p w14:paraId="601557CD" w14:textId="7A68C739" w:rsidR="00A23BF9" w:rsidRDefault="00BB5C58" w:rsidP="00A23BF9">
      <w:pPr>
        <w:rPr>
          <w:lang w:eastAsia="en-US"/>
        </w:rPr>
      </w:pPr>
      <w:r>
        <w:rPr>
          <w:lang w:eastAsia="en-US"/>
        </w:rPr>
        <w:t>Il fallut une pleine cuillerée de bouillie de blé noir pour arrêter ce flux d</w:t>
      </w:r>
      <w:r w:rsidR="00A23BF9">
        <w:rPr>
          <w:lang w:eastAsia="en-US"/>
        </w:rPr>
        <w:t>’</w:t>
      </w:r>
      <w:r>
        <w:rPr>
          <w:lang w:eastAsia="en-US"/>
        </w:rPr>
        <w:t>enthousiasme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Personne ne protesta</w:t>
      </w:r>
      <w:r w:rsidR="00A23BF9">
        <w:rPr>
          <w:lang w:eastAsia="en-US"/>
        </w:rPr>
        <w:t xml:space="preserve">, </w:t>
      </w:r>
      <w:r>
        <w:rPr>
          <w:lang w:eastAsia="en-US"/>
        </w:rPr>
        <w:t>du reste</w:t>
      </w:r>
      <w:r w:rsidR="00A23BF9">
        <w:rPr>
          <w:lang w:eastAsia="en-US"/>
        </w:rPr>
        <w:t xml:space="preserve">, </w:t>
      </w:r>
      <w:r>
        <w:rPr>
          <w:lang w:eastAsia="en-US"/>
        </w:rPr>
        <w:t>autour de la cheminée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Olivette seule laissa échapper un imperceptible mouvement d</w:t>
      </w:r>
      <w:r w:rsidR="00A23BF9">
        <w:rPr>
          <w:lang w:eastAsia="en-US"/>
        </w:rPr>
        <w:t>’</w:t>
      </w:r>
      <w:r>
        <w:rPr>
          <w:lang w:eastAsia="en-US"/>
        </w:rPr>
        <w:t>épaules</w:t>
      </w:r>
      <w:r w:rsidR="00A23BF9">
        <w:rPr>
          <w:lang w:eastAsia="en-US"/>
        </w:rPr>
        <w:t>.</w:t>
      </w:r>
    </w:p>
    <w:p w14:paraId="0D641E6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Dans un instant chacun fut occupé à mélanger ses </w:t>
      </w:r>
      <w:proofErr w:type="spellStart"/>
      <w:r>
        <w:rPr>
          <w:lang w:eastAsia="en-US"/>
        </w:rPr>
        <w:t>grous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soit avec du beurre</w:t>
      </w:r>
      <w:r w:rsidR="00A23BF9">
        <w:rPr>
          <w:lang w:eastAsia="en-US"/>
        </w:rPr>
        <w:t xml:space="preserve">, </w:t>
      </w:r>
      <w:r>
        <w:rPr>
          <w:lang w:eastAsia="en-US"/>
        </w:rPr>
        <w:t>soit avec du lait pesé</w:t>
      </w:r>
      <w:r w:rsidR="00A23BF9">
        <w:rPr>
          <w:lang w:eastAsia="en-US"/>
        </w:rPr>
        <w:t>.</w:t>
      </w:r>
    </w:p>
    <w:p w14:paraId="15292CC4" w14:textId="1189419B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ne mange pas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dit Olivette</w:t>
      </w:r>
      <w:r>
        <w:rPr>
          <w:lang w:eastAsia="en-US"/>
        </w:rPr>
        <w:t xml:space="preserve">, </w:t>
      </w:r>
      <w:r w:rsidR="00BB5C58">
        <w:rPr>
          <w:lang w:eastAsia="en-US"/>
        </w:rPr>
        <w:t>dont la voix prit une expression toute particulière pour prononcer ces simples mots</w:t>
      </w:r>
      <w:r>
        <w:rPr>
          <w:lang w:eastAsia="en-US"/>
        </w:rPr>
        <w:t>.</w:t>
      </w:r>
    </w:p>
    <w:p w14:paraId="0F0D7956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oublia de souffler sur sa cuillère pleine et se brûla cruellement</w:t>
      </w:r>
      <w:r w:rsidR="00A23BF9">
        <w:rPr>
          <w:lang w:eastAsia="en-US"/>
        </w:rPr>
        <w:t>.</w:t>
      </w:r>
    </w:p>
    <w:p w14:paraId="48E6376E" w14:textId="2561C34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Bah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fit Mathurin Houin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rêve</w:t>
      </w:r>
      <w:r>
        <w:rPr>
          <w:lang w:eastAsia="en-US"/>
        </w:rPr>
        <w:t xml:space="preserve"> : </w:t>
      </w:r>
      <w:r w:rsidR="00BB5C58">
        <w:rPr>
          <w:lang w:eastAsia="en-US"/>
        </w:rPr>
        <w:t>ça le nourrit</w:t>
      </w:r>
      <w:r>
        <w:rPr>
          <w:lang w:eastAsia="en-US"/>
        </w:rPr>
        <w:t xml:space="preserve">… </w:t>
      </w:r>
      <w:r w:rsidR="00BB5C58">
        <w:rPr>
          <w:lang w:eastAsia="en-US"/>
        </w:rPr>
        <w:t>Il rêve qu</w:t>
      </w:r>
      <w:r>
        <w:rPr>
          <w:lang w:eastAsia="en-US"/>
        </w:rPr>
        <w:t>’</w:t>
      </w:r>
      <w:r w:rsidR="00BB5C58">
        <w:rPr>
          <w:lang w:eastAsia="en-US"/>
        </w:rPr>
        <w:t>il va sur la mer comme notre maître</w:t>
      </w:r>
      <w:r>
        <w:rPr>
          <w:lang w:eastAsia="en-US"/>
        </w:rPr>
        <w:t xml:space="preserve">, </w:t>
      </w:r>
      <w:r w:rsidR="00BB5C58">
        <w:rPr>
          <w:lang w:eastAsia="en-US"/>
        </w:rPr>
        <w:t>et qu</w:t>
      </w:r>
      <w:r>
        <w:rPr>
          <w:lang w:eastAsia="en-US"/>
        </w:rPr>
        <w:t>’</w:t>
      </w:r>
      <w:r w:rsidR="00BB5C58">
        <w:rPr>
          <w:lang w:eastAsia="en-US"/>
        </w:rPr>
        <w:t>il en rapporte assez d</w:t>
      </w:r>
      <w:r>
        <w:rPr>
          <w:lang w:eastAsia="en-US"/>
        </w:rPr>
        <w:t>’</w:t>
      </w:r>
      <w:r w:rsidR="00BB5C58">
        <w:rPr>
          <w:lang w:eastAsia="en-US"/>
        </w:rPr>
        <w:t xml:space="preserve">argent pour acheter le château du </w:t>
      </w:r>
      <w:proofErr w:type="spellStart"/>
      <w:r w:rsidR="00BB5C58">
        <w:rPr>
          <w:lang w:eastAsia="en-US"/>
        </w:rPr>
        <w:t>Ceuil</w:t>
      </w:r>
      <w:proofErr w:type="spellEnd"/>
      <w:r w:rsidR="00BB5C58">
        <w:rPr>
          <w:lang w:eastAsia="en-US"/>
        </w:rPr>
        <w:t xml:space="preserve"> avec la forêt</w:t>
      </w:r>
      <w:r>
        <w:rPr>
          <w:lang w:eastAsia="en-US"/>
        </w:rPr>
        <w:t xml:space="preserve">, </w:t>
      </w:r>
      <w:r w:rsidR="00BB5C58">
        <w:rPr>
          <w:lang w:eastAsia="en-US"/>
        </w:rPr>
        <w:t>les moulins et l</w:t>
      </w:r>
      <w:r>
        <w:rPr>
          <w:lang w:eastAsia="en-US"/>
        </w:rPr>
        <w:t>’</w:t>
      </w:r>
      <w:r w:rsidR="00BB5C58">
        <w:rPr>
          <w:lang w:eastAsia="en-US"/>
        </w:rPr>
        <w:t xml:space="preserve">étang de </w:t>
      </w:r>
      <w:proofErr w:type="spellStart"/>
      <w:r w:rsidR="00BB5C58">
        <w:rPr>
          <w:lang w:eastAsia="en-US"/>
        </w:rPr>
        <w:t>Bréhaim</w:t>
      </w:r>
      <w:proofErr w:type="spellEnd"/>
      <w:r w:rsidR="00BB5C58">
        <w:rPr>
          <w:lang w:eastAsia="en-US"/>
        </w:rPr>
        <w:t xml:space="preserve"> par-dessus le marché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Ohé</w:t>
      </w:r>
      <w:r>
        <w:rPr>
          <w:lang w:eastAsia="en-US"/>
        </w:rPr>
        <w:t xml:space="preserve"> !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> !</w:t>
      </w:r>
    </w:p>
    <w:p w14:paraId="0EDB76F9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tressaillit légèrement et ouvrit les yeux à demi</w:t>
      </w:r>
      <w:r w:rsidR="00A23BF9">
        <w:rPr>
          <w:lang w:eastAsia="en-US"/>
        </w:rPr>
        <w:t>.</w:t>
      </w:r>
    </w:p>
    <w:p w14:paraId="21E82EC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Tous les gars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excepté </w:t>
      </w:r>
      <w:proofErr w:type="spellStart"/>
      <w:r>
        <w:rPr>
          <w:lang w:eastAsia="en-US"/>
        </w:rPr>
        <w:t>Yaume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éclatèrent de rire</w:t>
      </w:r>
      <w:r w:rsidR="00A23BF9">
        <w:rPr>
          <w:lang w:eastAsia="en-US"/>
        </w:rPr>
        <w:t>.</w:t>
      </w:r>
    </w:p>
    <w:p w14:paraId="0BAF655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</w:t>
      </w:r>
      <w:r>
        <w:rPr>
          <w:lang w:eastAsia="en-US"/>
        </w:rPr>
        <w:t>’</w:t>
      </w:r>
      <w:r w:rsidR="00BB5C58">
        <w:rPr>
          <w:lang w:eastAsia="en-US"/>
        </w:rPr>
        <w:t>est-ce pas que tu rêvais</w:t>
      </w:r>
      <w:r>
        <w:rPr>
          <w:lang w:eastAsia="en-US"/>
        </w:rPr>
        <w:t xml:space="preserve"> ? </w:t>
      </w:r>
      <w:r w:rsidR="00BB5C58">
        <w:rPr>
          <w:lang w:eastAsia="en-US"/>
        </w:rPr>
        <w:t>reprit Mathurin</w:t>
      </w:r>
      <w:r>
        <w:rPr>
          <w:lang w:eastAsia="en-US"/>
        </w:rPr>
        <w:t>.</w:t>
      </w:r>
    </w:p>
    <w:p w14:paraId="532ACC4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répliqua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>.</w:t>
      </w:r>
    </w:p>
    <w:p w14:paraId="331CC21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De quoi rêvais-tu</w:t>
      </w:r>
      <w:r>
        <w:rPr>
          <w:lang w:eastAsia="en-US"/>
        </w:rPr>
        <w:t> ?</w:t>
      </w:r>
    </w:p>
    <w:p w14:paraId="6F1A4E46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n</w:t>
      </w:r>
      <w:r w:rsidR="00A23BF9">
        <w:rPr>
          <w:lang w:eastAsia="en-US"/>
        </w:rPr>
        <w:t>’</w:t>
      </w:r>
      <w:r>
        <w:rPr>
          <w:lang w:eastAsia="en-US"/>
        </w:rPr>
        <w:t>hésita pas</w:t>
      </w:r>
      <w:r w:rsidR="00A23BF9">
        <w:rPr>
          <w:lang w:eastAsia="en-US"/>
        </w:rPr>
        <w:t>.</w:t>
      </w:r>
    </w:p>
    <w:p w14:paraId="47594C8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</w:t>
      </w:r>
      <w:r>
        <w:rPr>
          <w:lang w:eastAsia="en-US"/>
        </w:rPr>
        <w:t>’</w:t>
      </w:r>
      <w:r w:rsidR="00BB5C58">
        <w:rPr>
          <w:lang w:eastAsia="en-US"/>
        </w:rPr>
        <w:t>Olivette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répondit-il</w:t>
      </w:r>
      <w:r>
        <w:rPr>
          <w:lang w:eastAsia="en-US"/>
        </w:rPr>
        <w:t>.</w:t>
      </w:r>
    </w:p>
    <w:p w14:paraId="0AA20362" w14:textId="72CF3E34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</w:t>
      </w:r>
      <w:r>
        <w:rPr>
          <w:lang w:eastAsia="en-US"/>
        </w:rPr>
        <w:t>’</w:t>
      </w:r>
      <w:r w:rsidR="00BB5C58">
        <w:rPr>
          <w:lang w:eastAsia="en-US"/>
        </w:rPr>
        <w:t>Olivette</w:t>
      </w:r>
      <w:r>
        <w:rPr>
          <w:lang w:eastAsia="en-US"/>
        </w:rPr>
        <w:t xml:space="preserve"> !…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Toi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 xml:space="preserve">écria </w:t>
      </w:r>
      <w:proofErr w:type="spellStart"/>
      <w:r w:rsidR="00BB5C58">
        <w:rPr>
          <w:lang w:eastAsia="en-US"/>
        </w:rPr>
        <w:t>Yaume</w:t>
      </w:r>
      <w:proofErr w:type="spellEnd"/>
      <w:r w:rsidR="00BB5C58">
        <w:rPr>
          <w:lang w:eastAsia="en-US"/>
        </w:rPr>
        <w:t xml:space="preserve"> en se levant</w:t>
      </w:r>
      <w:r>
        <w:rPr>
          <w:lang w:eastAsia="en-US"/>
        </w:rPr>
        <w:t>.</w:t>
      </w:r>
    </w:p>
    <w:p w14:paraId="361A8EB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après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fit la coquette de village</w:t>
      </w:r>
      <w:r>
        <w:rPr>
          <w:lang w:eastAsia="en-US"/>
        </w:rPr>
        <w:t xml:space="preserve">, </w:t>
      </w:r>
      <w:r w:rsidR="00BB5C58">
        <w:rPr>
          <w:lang w:eastAsia="en-US"/>
        </w:rPr>
        <w:t>qui était toute rouge de plaisir</w:t>
      </w:r>
      <w:r>
        <w:rPr>
          <w:lang w:eastAsia="en-US"/>
        </w:rPr>
        <w:t>.</w:t>
      </w:r>
    </w:p>
    <w:p w14:paraId="6DF2BB89" w14:textId="68D52975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rêvais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reprit tranquillement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qu</w:t>
      </w:r>
      <w:r>
        <w:rPr>
          <w:lang w:eastAsia="en-US"/>
        </w:rPr>
        <w:t>’</w:t>
      </w:r>
      <w:r w:rsidR="00BB5C58">
        <w:rPr>
          <w:lang w:eastAsia="en-US"/>
        </w:rPr>
        <w:t xml:space="preserve">Olivette donnait rendez-vous à </w:t>
      </w:r>
      <w:r>
        <w:rPr>
          <w:lang w:eastAsia="en-US"/>
        </w:rPr>
        <w:t>M. </w:t>
      </w:r>
      <w:r w:rsidR="00BB5C58">
        <w:rPr>
          <w:lang w:eastAsia="en-US"/>
        </w:rPr>
        <w:t xml:space="preserve">Fargeau au grand chêne creux de la </w:t>
      </w:r>
      <w:proofErr w:type="spellStart"/>
      <w:r w:rsidR="00BB5C58">
        <w:rPr>
          <w:lang w:eastAsia="en-US"/>
        </w:rPr>
        <w:t>Mestivière</w:t>
      </w:r>
      <w:proofErr w:type="spellEnd"/>
      <w:r>
        <w:rPr>
          <w:lang w:eastAsia="en-US"/>
        </w:rPr>
        <w:t>.</w:t>
      </w:r>
    </w:p>
    <w:p w14:paraId="7CF9E10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Nouvel et plus bruyant éclat de rire des paysans</w:t>
      </w:r>
      <w:r w:rsidR="00A23BF9">
        <w:rPr>
          <w:lang w:eastAsia="en-US"/>
        </w:rPr>
        <w:t>.</w:t>
      </w:r>
    </w:p>
    <w:p w14:paraId="039BE533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se rassit en fermant les poings</w:t>
      </w:r>
      <w:r w:rsidR="00A23BF9">
        <w:rPr>
          <w:lang w:eastAsia="en-US"/>
        </w:rPr>
        <w:t>.</w:t>
      </w:r>
    </w:p>
    <w:p w14:paraId="3CE4F4F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ce qui fut plus étrange</w:t>
      </w:r>
      <w:r w:rsidR="00A23BF9">
        <w:rPr>
          <w:lang w:eastAsia="en-US"/>
        </w:rPr>
        <w:t xml:space="preserve">, </w:t>
      </w:r>
      <w:r>
        <w:rPr>
          <w:lang w:eastAsia="en-US"/>
        </w:rPr>
        <w:t>ce fut l</w:t>
      </w:r>
      <w:r w:rsidR="00A23BF9">
        <w:rPr>
          <w:lang w:eastAsia="en-US"/>
        </w:rPr>
        <w:t>’</w:t>
      </w:r>
      <w:r>
        <w:rPr>
          <w:lang w:eastAsia="en-US"/>
        </w:rPr>
        <w:t>effet produit par ces paroles sur Olivette elle-même</w:t>
      </w:r>
      <w:r w:rsidR="00A23BF9">
        <w:rPr>
          <w:lang w:eastAsia="en-US"/>
        </w:rPr>
        <w:t>.</w:t>
      </w:r>
    </w:p>
    <w:p w14:paraId="4069BB1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devint extrêmement pâle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ses lèvres se prirent à trembler</w:t>
      </w:r>
      <w:r w:rsidR="00A23BF9">
        <w:rPr>
          <w:lang w:eastAsia="en-US"/>
        </w:rPr>
        <w:t>.</w:t>
      </w:r>
    </w:p>
    <w:p w14:paraId="1CE32D3E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qui la regardait avec des gouttes de sueur au front</w:t>
      </w:r>
      <w:r w:rsidR="00A23BF9">
        <w:rPr>
          <w:lang w:eastAsia="en-US"/>
        </w:rPr>
        <w:t> :</w:t>
      </w:r>
    </w:p>
    <w:p w14:paraId="3032C2B7" w14:textId="6BB46020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Un rendez-vous à </w:t>
      </w:r>
      <w:r>
        <w:rPr>
          <w:lang w:eastAsia="en-US"/>
        </w:rPr>
        <w:t>M. </w:t>
      </w:r>
      <w:r w:rsidR="00BB5C58">
        <w:rPr>
          <w:lang w:eastAsia="en-US"/>
        </w:rPr>
        <w:t>Fargeau</w:t>
      </w:r>
      <w:r>
        <w:rPr>
          <w:lang w:eastAsia="en-US"/>
        </w:rPr>
        <w:t xml:space="preserve"> ! </w:t>
      </w:r>
      <w:r w:rsidR="00BB5C58">
        <w:rPr>
          <w:lang w:eastAsia="en-US"/>
        </w:rPr>
        <w:t>murmura-t-il en posant sa main sur celle d</w:t>
      </w:r>
      <w:r>
        <w:rPr>
          <w:lang w:eastAsia="en-US"/>
        </w:rPr>
        <w:t>’</w:t>
      </w:r>
      <w:r w:rsidR="00BB5C58">
        <w:rPr>
          <w:lang w:eastAsia="en-US"/>
        </w:rPr>
        <w:t>Olivette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censément</w:t>
      </w:r>
      <w:r>
        <w:rPr>
          <w:lang w:eastAsia="en-US"/>
        </w:rPr>
        <w:t xml:space="preserve">… </w:t>
      </w:r>
      <w:r w:rsidR="00BB5C58">
        <w:rPr>
          <w:lang w:eastAsia="en-US"/>
        </w:rPr>
        <w:t>Oh</w:t>
      </w:r>
      <w:r>
        <w:rPr>
          <w:lang w:eastAsia="en-US"/>
        </w:rPr>
        <w:t> !…</w:t>
      </w:r>
    </w:p>
    <w:p w14:paraId="00920E3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main de la jeune fille était glacée</w:t>
      </w:r>
      <w:r w:rsidR="00A23BF9">
        <w:rPr>
          <w:lang w:eastAsia="en-US"/>
        </w:rPr>
        <w:t>.</w:t>
      </w:r>
    </w:p>
    <w:p w14:paraId="49C19FCD" w14:textId="6F44E158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Rassure-toi</w:t>
      </w:r>
      <w:r>
        <w:rPr>
          <w:lang w:eastAsia="en-US"/>
        </w:rPr>
        <w:t xml:space="preserve">, </w:t>
      </w:r>
      <w:r w:rsidR="00BB5C58">
        <w:rPr>
          <w:lang w:eastAsia="en-US"/>
        </w:rPr>
        <w:t>pâtour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reprit encore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dont la voix calme et remarquablement harmonieuse avait comme un accent d</w:t>
      </w:r>
      <w:r>
        <w:rPr>
          <w:lang w:eastAsia="en-US"/>
        </w:rPr>
        <w:t>’</w:t>
      </w:r>
      <w:r w:rsidR="00BB5C58">
        <w:rPr>
          <w:lang w:eastAsia="en-US"/>
        </w:rPr>
        <w:t>amertume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ce n</w:t>
      </w:r>
      <w:r>
        <w:rPr>
          <w:lang w:eastAsia="en-US"/>
        </w:rPr>
        <w:t>’</w:t>
      </w:r>
      <w:r w:rsidR="00BB5C58">
        <w:rPr>
          <w:lang w:eastAsia="en-US"/>
        </w:rPr>
        <w:t>était pas un rendez-vous d</w:t>
      </w:r>
      <w:r>
        <w:rPr>
          <w:lang w:eastAsia="en-US"/>
        </w:rPr>
        <w:t>’</w:t>
      </w:r>
      <w:r w:rsidR="00BB5C58">
        <w:rPr>
          <w:lang w:eastAsia="en-US"/>
        </w:rPr>
        <w:t>amour</w:t>
      </w:r>
      <w:r>
        <w:rPr>
          <w:lang w:eastAsia="en-US"/>
        </w:rPr>
        <w:t>.</w:t>
      </w:r>
    </w:p>
    <w:p w14:paraId="6F6BDF70" w14:textId="77777777" w:rsidR="00A23BF9" w:rsidRDefault="00BB5C58" w:rsidP="00A23BF9">
      <w:pPr>
        <w:numPr>
          <w:ins w:id="12" w:author="Alain" w:date="2009-11-02T09:21:00Z"/>
        </w:num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sentit un frisson courir dans les doigts d</w:t>
      </w:r>
      <w:r w:rsidR="00A23BF9">
        <w:rPr>
          <w:lang w:eastAsia="en-US"/>
        </w:rPr>
        <w:t>’</w:t>
      </w:r>
      <w:r>
        <w:rPr>
          <w:lang w:eastAsia="en-US"/>
        </w:rPr>
        <w:t>Olivette</w:t>
      </w:r>
      <w:r w:rsidR="00A23BF9">
        <w:rPr>
          <w:lang w:eastAsia="en-US"/>
        </w:rPr>
        <w:t>.</w:t>
      </w:r>
    </w:p>
    <w:p w14:paraId="5DE0DFC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Que vous ai-je fait</w:t>
      </w:r>
      <w:r>
        <w:rPr>
          <w:lang w:eastAsia="en-US"/>
        </w:rPr>
        <w:t xml:space="preserve">,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</w:t>
      </w:r>
      <w:proofErr w:type="spellStart"/>
      <w:r w:rsidR="00BB5C58">
        <w:rPr>
          <w:lang w:eastAsia="en-US"/>
        </w:rPr>
        <w:t>Blône</w:t>
      </w:r>
      <w:proofErr w:type="spellEnd"/>
      <w:r>
        <w:rPr>
          <w:lang w:eastAsia="en-US"/>
        </w:rPr>
        <w:t xml:space="preserve"> ? </w:t>
      </w:r>
      <w:r w:rsidR="00BB5C58">
        <w:rPr>
          <w:lang w:eastAsia="en-US"/>
        </w:rPr>
        <w:t>murmura la jeune fille</w:t>
      </w:r>
      <w:r>
        <w:rPr>
          <w:lang w:eastAsia="en-US"/>
        </w:rPr>
        <w:t xml:space="preserve">, </w:t>
      </w:r>
      <w:r w:rsidR="00BB5C58">
        <w:rPr>
          <w:lang w:eastAsia="en-US"/>
        </w:rPr>
        <w:t>dont les yeux étaient pleins de larmes</w:t>
      </w:r>
      <w:r>
        <w:rPr>
          <w:lang w:eastAsia="en-US"/>
        </w:rPr>
        <w:t>.</w:t>
      </w:r>
    </w:p>
    <w:p w14:paraId="7739082B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se prit à sourire doucement</w:t>
      </w:r>
      <w:r w:rsidR="00A23BF9">
        <w:rPr>
          <w:lang w:eastAsia="en-US"/>
        </w:rPr>
        <w:t>.</w:t>
      </w:r>
    </w:p>
    <w:p w14:paraId="7EEED0A5" w14:textId="6C673F8D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Vous ne m</w:t>
      </w:r>
      <w:r>
        <w:rPr>
          <w:lang w:eastAsia="en-US"/>
        </w:rPr>
        <w:t>’</w:t>
      </w:r>
      <w:r w:rsidR="00BB5C58">
        <w:rPr>
          <w:lang w:eastAsia="en-US"/>
        </w:rPr>
        <w:t>avez rien fait</w:t>
      </w:r>
      <w:r>
        <w:rPr>
          <w:lang w:eastAsia="en-US"/>
        </w:rPr>
        <w:t xml:space="preserve">, </w:t>
      </w:r>
      <w:r w:rsidR="00BB5C58">
        <w:rPr>
          <w:lang w:eastAsia="en-US"/>
        </w:rPr>
        <w:t>ma pauvre Olivette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répliqua-t-il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je dis mon rêve</w:t>
      </w:r>
      <w:r>
        <w:rPr>
          <w:lang w:eastAsia="en-US"/>
        </w:rPr>
        <w:t xml:space="preserve">, </w:t>
      </w:r>
      <w:r w:rsidR="00BB5C58">
        <w:rPr>
          <w:lang w:eastAsia="en-US"/>
        </w:rPr>
        <w:t>voilà tout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je n</w:t>
      </w:r>
      <w:r>
        <w:rPr>
          <w:lang w:eastAsia="en-US"/>
        </w:rPr>
        <w:t>’</w:t>
      </w:r>
      <w:r w:rsidR="00BB5C58">
        <w:rPr>
          <w:lang w:eastAsia="en-US"/>
        </w:rPr>
        <w:t>ai pas rêvé que cela</w:t>
      </w:r>
      <w:r>
        <w:rPr>
          <w:lang w:eastAsia="en-US"/>
        </w:rPr>
        <w:t xml:space="preserve">. </w:t>
      </w:r>
      <w:r w:rsidR="00BB5C58">
        <w:rPr>
          <w:lang w:eastAsia="en-US"/>
        </w:rPr>
        <w:t>Les gars</w:t>
      </w:r>
      <w:r>
        <w:rPr>
          <w:lang w:eastAsia="en-US"/>
        </w:rPr>
        <w:t xml:space="preserve"> ! </w:t>
      </w:r>
      <w:r w:rsidR="00BB5C58">
        <w:rPr>
          <w:lang w:eastAsia="en-US"/>
        </w:rPr>
        <w:t>il y a un malheur dans la maison</w:t>
      </w:r>
      <w:r>
        <w:rPr>
          <w:lang w:eastAsia="en-US"/>
        </w:rPr>
        <w:t xml:space="preserve">.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vu le diable</w:t>
      </w:r>
      <w:r>
        <w:rPr>
          <w:lang w:eastAsia="en-US"/>
        </w:rPr>
        <w:t>.</w:t>
      </w:r>
    </w:p>
    <w:p w14:paraId="3A4EE0F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Le diable</w:t>
      </w:r>
      <w:r>
        <w:rPr>
          <w:lang w:eastAsia="en-US"/>
        </w:rPr>
        <w:t xml:space="preserve"> ! </w:t>
      </w:r>
      <w:r w:rsidR="00BB5C58">
        <w:rPr>
          <w:lang w:eastAsia="en-US"/>
        </w:rPr>
        <w:t>répétèrent toutes les bouches béantes</w:t>
      </w:r>
      <w:r>
        <w:rPr>
          <w:lang w:eastAsia="en-US"/>
        </w:rPr>
        <w:t>.</w:t>
      </w:r>
    </w:p>
    <w:p w14:paraId="682A577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Un signe de croix fit le tour du cercle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et la vieille </w:t>
      </w:r>
      <w:proofErr w:type="spellStart"/>
      <w:r>
        <w:rPr>
          <w:lang w:eastAsia="en-US"/>
        </w:rPr>
        <w:t>Renotte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toute païenne qu</w:t>
      </w:r>
      <w:r w:rsidR="00A23BF9">
        <w:rPr>
          <w:lang w:eastAsia="en-US"/>
        </w:rPr>
        <w:t>’</w:t>
      </w:r>
      <w:r>
        <w:rPr>
          <w:lang w:eastAsia="en-US"/>
        </w:rPr>
        <w:t>on la supposait</w:t>
      </w:r>
      <w:r w:rsidR="00A23BF9">
        <w:rPr>
          <w:lang w:eastAsia="en-US"/>
        </w:rPr>
        <w:t xml:space="preserve">, </w:t>
      </w:r>
      <w:r>
        <w:rPr>
          <w:lang w:eastAsia="en-US"/>
        </w:rPr>
        <w:t>glissa sa main ridée au fin fond de sa poche pour toucher furtivement un grain de son rosaire</w:t>
      </w:r>
      <w:r w:rsidR="00A23BF9">
        <w:rPr>
          <w:lang w:eastAsia="en-US"/>
        </w:rPr>
        <w:t>.</w:t>
      </w:r>
    </w:p>
    <w:p w14:paraId="7C87EE15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avait prononcé ses dernières paroles avec une certaine emphase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</w:t>
      </w:r>
      <w:r w:rsidR="00A23BF9">
        <w:rPr>
          <w:lang w:eastAsia="en-US"/>
        </w:rPr>
        <w:t xml:space="preserve">, </w:t>
      </w:r>
      <w:r>
        <w:rPr>
          <w:lang w:eastAsia="en-US"/>
        </w:rPr>
        <w:t>en voyant la détresse générale</w:t>
      </w:r>
      <w:r w:rsidR="00A23BF9">
        <w:rPr>
          <w:lang w:eastAsia="en-US"/>
        </w:rPr>
        <w:t xml:space="preserve">, </w:t>
      </w:r>
      <w:r>
        <w:rPr>
          <w:lang w:eastAsia="en-US"/>
        </w:rPr>
        <w:t>ses grands yeux noirs prirent une expression railleuse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un auditoire moins troublé aurait désormais deviné la moquerie sous sa solennité d</w:t>
      </w:r>
      <w:r w:rsidR="00A23BF9">
        <w:rPr>
          <w:lang w:eastAsia="en-US"/>
        </w:rPr>
        <w:t>’</w:t>
      </w:r>
      <w:r>
        <w:rPr>
          <w:lang w:eastAsia="en-US"/>
        </w:rPr>
        <w:t>emprunt</w:t>
      </w:r>
      <w:r w:rsidR="00A23BF9">
        <w:rPr>
          <w:lang w:eastAsia="en-US"/>
        </w:rPr>
        <w:t>.</w:t>
      </w:r>
    </w:p>
    <w:p w14:paraId="0554B608" w14:textId="7F8F3A5D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Le diable en personne</w:t>
      </w:r>
      <w:r>
        <w:rPr>
          <w:lang w:eastAsia="en-US"/>
        </w:rPr>
        <w:t xml:space="preserve">, </w:t>
      </w:r>
      <w:r w:rsidR="00BB5C58">
        <w:rPr>
          <w:lang w:eastAsia="en-US"/>
        </w:rPr>
        <w:t>mes gars</w:t>
      </w:r>
      <w:r>
        <w:rPr>
          <w:lang w:eastAsia="en-US"/>
        </w:rPr>
        <w:t xml:space="preserve">, </w:t>
      </w:r>
      <w:r w:rsidR="00BB5C58">
        <w:rPr>
          <w:lang w:eastAsia="en-US"/>
        </w:rPr>
        <w:t>poursuivit-il</w:t>
      </w:r>
      <w:r>
        <w:rPr>
          <w:lang w:eastAsia="en-US"/>
        </w:rPr>
        <w:t xml:space="preserve"> ; </w:t>
      </w:r>
      <w:r w:rsidR="00BB5C58">
        <w:rPr>
          <w:lang w:eastAsia="en-US"/>
        </w:rPr>
        <w:t>et vous ne savez pas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 xml:space="preserve">Le diable ressemble à </w:t>
      </w:r>
      <w:r>
        <w:rPr>
          <w:lang w:eastAsia="en-US"/>
        </w:rPr>
        <w:t>M. </w:t>
      </w:r>
      <w:r w:rsidR="00BB5C58">
        <w:rPr>
          <w:lang w:eastAsia="en-US"/>
        </w:rPr>
        <w:t>Fargeau</w:t>
      </w:r>
      <w:r>
        <w:rPr>
          <w:lang w:eastAsia="en-US"/>
        </w:rPr>
        <w:t>.</w:t>
      </w:r>
    </w:p>
    <w:p w14:paraId="030796F5" w14:textId="5DA68AA8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fit-on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si c</w:t>
      </w:r>
      <w:r>
        <w:rPr>
          <w:lang w:eastAsia="en-US"/>
        </w:rPr>
        <w:t>’</w:t>
      </w:r>
      <w:r w:rsidR="00BB5C58">
        <w:rPr>
          <w:lang w:eastAsia="en-US"/>
        </w:rPr>
        <w:t>est possible</w:t>
      </w:r>
      <w:r>
        <w:rPr>
          <w:lang w:eastAsia="en-US"/>
        </w:rPr>
        <w:t> !…</w:t>
      </w:r>
    </w:p>
    <w:p w14:paraId="38B7CEE2" w14:textId="1C9151B2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Tu n</w:t>
      </w:r>
      <w:r>
        <w:rPr>
          <w:lang w:eastAsia="en-US"/>
        </w:rPr>
        <w:t>’</w:t>
      </w:r>
      <w:r w:rsidR="00BB5C58">
        <w:rPr>
          <w:lang w:eastAsia="en-US"/>
        </w:rPr>
        <w:t xml:space="preserve">aimes pas </w:t>
      </w:r>
      <w:r>
        <w:rPr>
          <w:lang w:eastAsia="en-US"/>
        </w:rPr>
        <w:t>M. </w:t>
      </w:r>
      <w:r w:rsidR="00BB5C58">
        <w:rPr>
          <w:lang w:eastAsia="en-US"/>
        </w:rPr>
        <w:t>Fargeau</w:t>
      </w:r>
      <w:r>
        <w:rPr>
          <w:lang w:eastAsia="en-US"/>
        </w:rPr>
        <w:t xml:space="preserve">,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dit Mathurin</w:t>
      </w:r>
      <w:r>
        <w:rPr>
          <w:lang w:eastAsia="en-US"/>
        </w:rPr>
        <w:t>.</w:t>
      </w:r>
    </w:p>
    <w:p w14:paraId="546D0E3E" w14:textId="12F6319A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Non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Mais cela ne fait rien au diable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Jean-de-la-Mer est-il plus malade</w:t>
      </w:r>
      <w:r>
        <w:rPr>
          <w:lang w:eastAsia="en-US"/>
        </w:rPr>
        <w:t> ?</w:t>
      </w:r>
    </w:p>
    <w:p w14:paraId="7DBB2DB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Olivette dit qu</w:t>
      </w:r>
      <w:r>
        <w:rPr>
          <w:lang w:eastAsia="en-US"/>
        </w:rPr>
        <w:t>’</w:t>
      </w:r>
      <w:r w:rsidR="00BB5C58">
        <w:rPr>
          <w:lang w:eastAsia="en-US"/>
        </w:rPr>
        <w:t>il est bien changé</w:t>
      </w:r>
      <w:r>
        <w:rPr>
          <w:lang w:eastAsia="en-US"/>
        </w:rPr>
        <w:t>.</w:t>
      </w:r>
    </w:p>
    <w:p w14:paraId="4F674271" w14:textId="7E53000B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en étais sûr</w:t>
      </w:r>
      <w:r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Le diable avait une fiole et un verre</w:t>
      </w:r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Il faisait boire </w:t>
      </w:r>
      <w:r>
        <w:rPr>
          <w:lang w:eastAsia="en-US"/>
        </w:rPr>
        <w:t>M. </w:t>
      </w:r>
      <w:r w:rsidR="00BB5C58">
        <w:rPr>
          <w:lang w:eastAsia="en-US"/>
        </w:rPr>
        <w:t xml:space="preserve">Jean </w:t>
      </w:r>
      <w:proofErr w:type="spellStart"/>
      <w:r w:rsidR="00BB5C58">
        <w:rPr>
          <w:lang w:eastAsia="en-US"/>
        </w:rPr>
        <w:t>Crébu</w:t>
      </w:r>
      <w:proofErr w:type="spellEnd"/>
      <w:r>
        <w:rPr>
          <w:lang w:eastAsia="en-US"/>
        </w:rPr>
        <w:t>…</w:t>
      </w:r>
    </w:p>
    <w:p w14:paraId="314FA415" w14:textId="145ACBA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Mais c</w:t>
      </w:r>
      <w:r>
        <w:rPr>
          <w:lang w:eastAsia="en-US"/>
        </w:rPr>
        <w:t>’</w:t>
      </w:r>
      <w:r w:rsidR="00BB5C58">
        <w:rPr>
          <w:lang w:eastAsia="en-US"/>
        </w:rPr>
        <w:t xml:space="preserve">est un </w:t>
      </w:r>
      <w:r w:rsidR="00BB5C58">
        <w:rPr>
          <w:i/>
          <w:iCs/>
          <w:lang w:eastAsia="en-US"/>
        </w:rPr>
        <w:t>signe</w:t>
      </w:r>
      <w:r>
        <w:rPr>
          <w:lang w:eastAsia="en-US"/>
        </w:rPr>
        <w:t xml:space="preserve">, </w:t>
      </w:r>
      <w:r w:rsidR="00BB5C58">
        <w:rPr>
          <w:lang w:eastAsia="en-US"/>
        </w:rPr>
        <w:t>ça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interrompit Pierre </w:t>
      </w:r>
      <w:proofErr w:type="spellStart"/>
      <w:r w:rsidR="00BB5C58">
        <w:rPr>
          <w:lang w:eastAsia="en-US"/>
        </w:rPr>
        <w:t>Mèchet</w:t>
      </w:r>
      <w:proofErr w:type="spellEnd"/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 xml:space="preserve">et quand on pense à ce que disait tantôt </w:t>
      </w:r>
      <w:proofErr w:type="spellStart"/>
      <w:r w:rsidR="00BB5C58">
        <w:rPr>
          <w:lang w:eastAsia="en-US"/>
        </w:rPr>
        <w:t>Mérieul</w:t>
      </w:r>
      <w:proofErr w:type="spellEnd"/>
      <w:r>
        <w:rPr>
          <w:lang w:eastAsia="en-US"/>
        </w:rPr>
        <w:t>…</w:t>
      </w:r>
    </w:p>
    <w:p w14:paraId="2B2E44C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Que disait </w:t>
      </w:r>
      <w:proofErr w:type="spellStart"/>
      <w:r w:rsidR="00BB5C58">
        <w:rPr>
          <w:lang w:eastAsia="en-US"/>
        </w:rPr>
        <w:t>Mérieul</w:t>
      </w:r>
      <w:proofErr w:type="spellEnd"/>
      <w:r>
        <w:rPr>
          <w:lang w:eastAsia="en-US"/>
        </w:rPr>
        <w:t xml:space="preserve"> ? </w:t>
      </w:r>
      <w:r w:rsidR="00BB5C58">
        <w:rPr>
          <w:lang w:eastAsia="en-US"/>
        </w:rPr>
        <w:t xml:space="preserve">demanda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>.</w:t>
      </w:r>
    </w:p>
    <w:p w14:paraId="053260E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proofErr w:type="spellStart"/>
      <w:r w:rsidR="00BB5C58">
        <w:rPr>
          <w:lang w:eastAsia="en-US"/>
        </w:rPr>
        <w:t>Mérieul</w:t>
      </w:r>
      <w:proofErr w:type="spellEnd"/>
      <w:r w:rsidR="00BB5C58">
        <w:rPr>
          <w:lang w:eastAsia="en-US"/>
        </w:rPr>
        <w:t xml:space="preserve"> disait que de l</w:t>
      </w:r>
      <w:r>
        <w:rPr>
          <w:lang w:eastAsia="en-US"/>
        </w:rPr>
        <w:t>’</w:t>
      </w:r>
      <w:r w:rsidR="00BB5C58">
        <w:rPr>
          <w:lang w:eastAsia="en-US"/>
        </w:rPr>
        <w:t>autre côté de l</w:t>
      </w:r>
      <w:r>
        <w:rPr>
          <w:lang w:eastAsia="en-US"/>
        </w:rPr>
        <w:t>’</w:t>
      </w:r>
      <w:r w:rsidR="00BB5C58">
        <w:rPr>
          <w:lang w:eastAsia="en-US"/>
        </w:rPr>
        <w:t>eau</w:t>
      </w:r>
      <w:r>
        <w:rPr>
          <w:lang w:eastAsia="en-US"/>
        </w:rPr>
        <w:t xml:space="preserve">, </w:t>
      </w:r>
      <w:r w:rsidR="00BB5C58">
        <w:rPr>
          <w:lang w:eastAsia="en-US"/>
        </w:rPr>
        <w:t>hier soir</w:t>
      </w:r>
      <w:r>
        <w:rPr>
          <w:lang w:eastAsia="en-US"/>
        </w:rPr>
        <w:t xml:space="preserve">, </w:t>
      </w:r>
      <w:r w:rsidR="00BB5C58">
        <w:rPr>
          <w:lang w:eastAsia="en-US"/>
        </w:rPr>
        <w:t>on a vu le cierge</w:t>
      </w:r>
      <w:r w:rsidR="00BB5C58">
        <w:rPr>
          <w:rStyle w:val="Appelnotedebasdep"/>
          <w:lang w:eastAsia="en-US"/>
        </w:rPr>
        <w:footnoteReference w:id="2"/>
      </w:r>
      <w:r>
        <w:rPr>
          <w:lang w:eastAsia="en-US"/>
        </w:rPr>
        <w:t>.</w:t>
      </w:r>
    </w:p>
    <w:p w14:paraId="7292992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 xml:space="preserve">fit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non sans un certain accent sceptique</w:t>
      </w:r>
      <w:r>
        <w:rPr>
          <w:lang w:eastAsia="en-US"/>
        </w:rPr>
        <w:t>.</w:t>
      </w:r>
    </w:p>
    <w:p w14:paraId="3B98E00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Pierre </w:t>
      </w:r>
      <w:proofErr w:type="spellStart"/>
      <w:r>
        <w:rPr>
          <w:lang w:eastAsia="en-US"/>
        </w:rPr>
        <w:t>Mèchet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gros gars robuste et plus épais que les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grous</w:t>
      </w:r>
      <w:proofErr w:type="spellEnd"/>
      <w:r>
        <w:rPr>
          <w:lang w:eastAsia="en-US"/>
        </w:rPr>
        <w:t xml:space="preserve"> qu</w:t>
      </w:r>
      <w:r w:rsidR="00A23BF9">
        <w:rPr>
          <w:lang w:eastAsia="en-US"/>
        </w:rPr>
        <w:t>’</w:t>
      </w:r>
      <w:r>
        <w:rPr>
          <w:lang w:eastAsia="en-US"/>
        </w:rPr>
        <w:t>il avalait à prodigieuses gorgées</w:t>
      </w:r>
      <w:r w:rsidR="00A23BF9">
        <w:rPr>
          <w:lang w:eastAsia="en-US"/>
        </w:rPr>
        <w:t xml:space="preserve">, </w:t>
      </w:r>
      <w:r>
        <w:rPr>
          <w:lang w:eastAsia="en-US"/>
        </w:rPr>
        <w:t>ne fut pas scandalisé</w:t>
      </w:r>
      <w:r w:rsidR="00A23BF9">
        <w:rPr>
          <w:lang w:eastAsia="en-US"/>
        </w:rPr>
        <w:t xml:space="preserve">, </w:t>
      </w:r>
      <w:r>
        <w:rPr>
          <w:lang w:eastAsia="en-US"/>
        </w:rPr>
        <w:t>parce qu</w:t>
      </w:r>
      <w:r w:rsidR="00A23BF9">
        <w:rPr>
          <w:lang w:eastAsia="en-US"/>
        </w:rPr>
        <w:t>’</w:t>
      </w:r>
      <w:r>
        <w:rPr>
          <w:lang w:eastAsia="en-US"/>
        </w:rPr>
        <w:t>il ne comprit point le sens de l</w:t>
      </w:r>
      <w:r w:rsidR="00A23BF9">
        <w:rPr>
          <w:lang w:eastAsia="en-US"/>
        </w:rPr>
        <w:t>’</w:t>
      </w:r>
      <w:r>
        <w:rPr>
          <w:lang w:eastAsia="en-US"/>
        </w:rPr>
        <w:t xml:space="preserve">exclamation de </w:t>
      </w:r>
      <w:proofErr w:type="spellStart"/>
      <w:r>
        <w:rPr>
          <w:lang w:eastAsia="en-US"/>
        </w:rPr>
        <w:t>Tiennet</w:t>
      </w:r>
      <w:proofErr w:type="spellEnd"/>
      <w:r w:rsidR="00A23BF9">
        <w:rPr>
          <w:lang w:eastAsia="en-US"/>
        </w:rPr>
        <w:t>.</w:t>
      </w:r>
    </w:p>
    <w:p w14:paraId="4DB8A9F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Le cierge est descendu</w:t>
      </w:r>
      <w:r>
        <w:rPr>
          <w:lang w:eastAsia="en-US"/>
        </w:rPr>
        <w:t xml:space="preserve">, </w:t>
      </w:r>
      <w:r w:rsidR="00BB5C58">
        <w:rPr>
          <w:lang w:eastAsia="en-US"/>
        </w:rPr>
        <w:t>acheva-t-il</w:t>
      </w:r>
      <w:r>
        <w:rPr>
          <w:lang w:eastAsia="en-US"/>
        </w:rPr>
        <w:t xml:space="preserve">, </w:t>
      </w:r>
      <w:r w:rsidR="00BB5C58">
        <w:rPr>
          <w:lang w:eastAsia="en-US"/>
        </w:rPr>
        <w:t>la flamme en bas</w:t>
      </w:r>
      <w:r>
        <w:rPr>
          <w:lang w:eastAsia="en-US"/>
        </w:rPr>
        <w:t xml:space="preserve">, </w:t>
      </w:r>
      <w:r w:rsidR="00BB5C58">
        <w:rPr>
          <w:lang w:eastAsia="en-US"/>
        </w:rPr>
        <w:t>et il est entré au château par la cheminée</w:t>
      </w:r>
      <w:r>
        <w:rPr>
          <w:lang w:eastAsia="en-US"/>
        </w:rPr>
        <w:t>.</w:t>
      </w:r>
    </w:p>
    <w:p w14:paraId="45F1D7F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Alors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une affaire arrangée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dit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sérieusement</w:t>
      </w:r>
      <w:r>
        <w:rPr>
          <w:lang w:eastAsia="en-US"/>
        </w:rPr>
        <w:t>.</w:t>
      </w:r>
    </w:p>
    <w:p w14:paraId="1BA8CBF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Puis</w:t>
      </w:r>
      <w:r w:rsidR="00A23BF9">
        <w:rPr>
          <w:lang w:eastAsia="en-US"/>
        </w:rPr>
        <w:t xml:space="preserve">, </w:t>
      </w:r>
      <w:r>
        <w:rPr>
          <w:lang w:eastAsia="en-US"/>
        </w:rPr>
        <w:t>se reprenant tout à coup</w:t>
      </w:r>
      <w:r w:rsidR="00A23BF9">
        <w:rPr>
          <w:lang w:eastAsia="en-US"/>
        </w:rPr>
        <w:t xml:space="preserve">, </w:t>
      </w:r>
      <w:r>
        <w:rPr>
          <w:lang w:eastAsia="en-US"/>
        </w:rPr>
        <w:t>il ajouta</w:t>
      </w:r>
      <w:r w:rsidR="00A23BF9">
        <w:rPr>
          <w:lang w:eastAsia="en-US"/>
        </w:rPr>
        <w:t> :</w:t>
      </w:r>
    </w:p>
    <w:p w14:paraId="50EFC60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Vous êtes tous des ânes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n</w:t>
      </w:r>
      <w:r>
        <w:rPr>
          <w:lang w:eastAsia="en-US"/>
        </w:rPr>
        <w:t>’</w:t>
      </w:r>
      <w:r w:rsidR="00BB5C58">
        <w:rPr>
          <w:lang w:eastAsia="en-US"/>
        </w:rPr>
        <w:t>ai rien rêvé</w:t>
      </w:r>
      <w:r>
        <w:rPr>
          <w:lang w:eastAsia="en-US"/>
        </w:rPr>
        <w:t xml:space="preserve">…, </w:t>
      </w:r>
      <w:r w:rsidR="00BB5C58">
        <w:rPr>
          <w:lang w:eastAsia="en-US"/>
        </w:rPr>
        <w:t>le diable aurait honte de s</w:t>
      </w:r>
      <w:r>
        <w:rPr>
          <w:lang w:eastAsia="en-US"/>
        </w:rPr>
        <w:t>’</w:t>
      </w:r>
      <w:r w:rsidR="00BB5C58">
        <w:rPr>
          <w:lang w:eastAsia="en-US"/>
        </w:rPr>
        <w:t>occuper de vous</w:t>
      </w:r>
      <w:r>
        <w:rPr>
          <w:lang w:eastAsia="en-US"/>
        </w:rPr>
        <w:t> !</w:t>
      </w:r>
    </w:p>
    <w:p w14:paraId="5F0F5B3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se renversa de nouveau</w:t>
      </w:r>
      <w:r w:rsidR="00A23BF9">
        <w:rPr>
          <w:lang w:eastAsia="en-US"/>
        </w:rPr>
        <w:t xml:space="preserve">, </w:t>
      </w:r>
      <w:r>
        <w:rPr>
          <w:lang w:eastAsia="en-US"/>
        </w:rPr>
        <w:t>croisa ses mains derrière la tête et ferma les yeux pour se rendormir</w:t>
      </w:r>
      <w:r w:rsidR="00A23BF9">
        <w:rPr>
          <w:lang w:eastAsia="en-US"/>
        </w:rPr>
        <w:t>.</w:t>
      </w:r>
    </w:p>
    <w:p w14:paraId="522F0085" w14:textId="0896FD1C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Olivette s</w:t>
      </w:r>
      <w:r w:rsidR="00A23BF9">
        <w:rPr>
          <w:lang w:eastAsia="en-US"/>
        </w:rPr>
        <w:t>’</w:t>
      </w:r>
      <w:r>
        <w:rPr>
          <w:lang w:eastAsia="en-US"/>
        </w:rPr>
        <w:t>était glissée inaperçue derrière le lit à double étage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Elle avait gardé toute sa pâleur</w:t>
      </w:r>
      <w:r w:rsidR="00A23BF9">
        <w:rPr>
          <w:lang w:eastAsia="en-US"/>
        </w:rPr>
        <w:t>.</w:t>
      </w:r>
    </w:p>
    <w:p w14:paraId="105B582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Monsieur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murmura-t-elle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répondez-moi bien bas comme je vous parle</w:t>
      </w:r>
      <w:r>
        <w:rPr>
          <w:lang w:eastAsia="en-US"/>
        </w:rPr>
        <w:t xml:space="preserve">… </w:t>
      </w:r>
      <w:r w:rsidR="00BB5C58">
        <w:rPr>
          <w:lang w:eastAsia="en-US"/>
        </w:rPr>
        <w:t>Si vous n</w:t>
      </w:r>
      <w:r>
        <w:rPr>
          <w:lang w:eastAsia="en-US"/>
        </w:rPr>
        <w:t>’</w:t>
      </w:r>
      <w:r w:rsidR="00BB5C58">
        <w:rPr>
          <w:lang w:eastAsia="en-US"/>
        </w:rPr>
        <w:t>avez rien rêvé</w:t>
      </w:r>
      <w:r>
        <w:rPr>
          <w:lang w:eastAsia="en-US"/>
        </w:rPr>
        <w:t xml:space="preserve">, </w:t>
      </w:r>
      <w:r w:rsidR="00BB5C58">
        <w:rPr>
          <w:lang w:eastAsia="en-US"/>
        </w:rPr>
        <w:t>pourquoi dire que j</w:t>
      </w:r>
      <w:r>
        <w:rPr>
          <w:lang w:eastAsia="en-US"/>
        </w:rPr>
        <w:t>’</w:t>
      </w:r>
      <w:r w:rsidR="00BB5C58">
        <w:rPr>
          <w:lang w:eastAsia="en-US"/>
        </w:rPr>
        <w:t xml:space="preserve">ai un rendez-vous au chêne creux de la </w:t>
      </w:r>
      <w:proofErr w:type="spellStart"/>
      <w:r w:rsidR="00BB5C58">
        <w:rPr>
          <w:lang w:eastAsia="en-US"/>
        </w:rPr>
        <w:t>Mestivière</w:t>
      </w:r>
      <w:proofErr w:type="spellEnd"/>
      <w:r>
        <w:rPr>
          <w:lang w:eastAsia="en-US"/>
        </w:rPr>
        <w:t> ?</w:t>
      </w:r>
    </w:p>
    <w:p w14:paraId="067AD66A" w14:textId="06C5D60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Avec </w:t>
      </w:r>
      <w:r>
        <w:rPr>
          <w:lang w:eastAsia="en-US"/>
        </w:rPr>
        <w:t>M. </w:t>
      </w:r>
      <w:r w:rsidR="00BB5C58">
        <w:rPr>
          <w:lang w:eastAsia="en-US"/>
        </w:rPr>
        <w:t>Fargeau</w:t>
      </w:r>
      <w:r>
        <w:rPr>
          <w:lang w:eastAsia="en-US"/>
        </w:rPr>
        <w:t xml:space="preserve">, </w:t>
      </w:r>
      <w:r w:rsidR="00BB5C58">
        <w:rPr>
          <w:lang w:eastAsia="en-US"/>
        </w:rPr>
        <w:t>mademoiselle Olivette</w:t>
      </w:r>
      <w:r>
        <w:rPr>
          <w:lang w:eastAsia="en-US"/>
        </w:rPr>
        <w:t> ?</w:t>
      </w:r>
    </w:p>
    <w:p w14:paraId="2123133E" w14:textId="02108C50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Avec </w:t>
      </w:r>
      <w:r>
        <w:rPr>
          <w:lang w:eastAsia="en-US"/>
        </w:rPr>
        <w:t>M. </w:t>
      </w:r>
      <w:r w:rsidR="00BB5C58">
        <w:rPr>
          <w:lang w:eastAsia="en-US"/>
        </w:rPr>
        <w:t>Fargeau</w:t>
      </w:r>
      <w:r>
        <w:rPr>
          <w:lang w:eastAsia="en-US"/>
        </w:rPr>
        <w:t>.</w:t>
      </w:r>
    </w:p>
    <w:p w14:paraId="4CEFFB6E" w14:textId="693708EC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Pourquoi</w:t>
      </w:r>
      <w:r>
        <w:rPr>
          <w:lang w:eastAsia="en-US"/>
        </w:rPr>
        <w:t xml:space="preserve">, </w:t>
      </w:r>
      <w:r w:rsidR="00BB5C58">
        <w:rPr>
          <w:lang w:eastAsia="en-US"/>
        </w:rPr>
        <w:t>mademoiselle Olivette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donnez-vous des rendez-vous à </w:t>
      </w:r>
      <w:r>
        <w:rPr>
          <w:lang w:eastAsia="en-US"/>
        </w:rPr>
        <w:t>M. </w:t>
      </w:r>
      <w:r w:rsidR="00BB5C58">
        <w:rPr>
          <w:lang w:eastAsia="en-US"/>
        </w:rPr>
        <w:t xml:space="preserve">Fargeau au chêne creux de la </w:t>
      </w:r>
      <w:proofErr w:type="spellStart"/>
      <w:r w:rsidR="00BB5C58">
        <w:rPr>
          <w:lang w:eastAsia="en-US"/>
        </w:rPr>
        <w:t>Mestivière</w:t>
      </w:r>
      <w:proofErr w:type="spellEnd"/>
      <w:r>
        <w:rPr>
          <w:lang w:eastAsia="en-US"/>
        </w:rPr>
        <w:t> ?</w:t>
      </w:r>
    </w:p>
    <w:p w14:paraId="29043FF5" w14:textId="0662EAA5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Ceci fut </w:t>
      </w:r>
      <w:r>
        <w:rPr>
          <w:lang w:eastAsia="en-US"/>
        </w:rPr>
        <w:t xml:space="preserve">prononcé </w:t>
      </w:r>
      <w:r>
        <w:rPr>
          <w:lang w:eastAsia="en-US"/>
        </w:rPr>
        <w:t>d</w:t>
      </w:r>
      <w:r w:rsidR="00A23BF9">
        <w:rPr>
          <w:lang w:eastAsia="en-US"/>
        </w:rPr>
        <w:t>’</w:t>
      </w:r>
      <w:r>
        <w:rPr>
          <w:lang w:eastAsia="en-US"/>
        </w:rPr>
        <w:t>un ton sec</w:t>
      </w:r>
      <w:r w:rsidR="00A23BF9">
        <w:rPr>
          <w:lang w:eastAsia="en-US"/>
        </w:rPr>
        <w:t>.</w:t>
      </w:r>
    </w:p>
    <w:p w14:paraId="2C7B98C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Olivette se tut</w:t>
      </w:r>
      <w:r w:rsidR="00A23BF9">
        <w:rPr>
          <w:lang w:eastAsia="en-US"/>
        </w:rPr>
        <w:t>.</w:t>
      </w:r>
    </w:p>
    <w:p w14:paraId="51A4CA19" w14:textId="6D4EBFF5" w:rsidR="00A23BF9" w:rsidRDefault="00BB5C58" w:rsidP="00A23BF9">
      <w:pPr>
        <w:rPr>
          <w:lang w:eastAsia="en-US"/>
        </w:rPr>
      </w:pPr>
      <w:r>
        <w:rPr>
          <w:lang w:eastAsia="en-US"/>
        </w:rPr>
        <w:t>Elle cherchait évidemment un biais pour renouer l</w:t>
      </w:r>
      <w:r w:rsidR="00A23BF9">
        <w:rPr>
          <w:lang w:eastAsia="en-US"/>
        </w:rPr>
        <w:t>’</w:t>
      </w:r>
      <w:r>
        <w:rPr>
          <w:lang w:eastAsia="en-US"/>
        </w:rPr>
        <w:t>entretien brisé et pour questionner encore</w:t>
      </w:r>
      <w:r w:rsidR="00A23BF9">
        <w:rPr>
          <w:lang w:eastAsia="en-US"/>
        </w:rPr>
        <w:t xml:space="preserve">, </w:t>
      </w:r>
      <w:r>
        <w:rPr>
          <w:lang w:eastAsia="en-US"/>
        </w:rPr>
        <w:t>lorsqu</w:t>
      </w:r>
      <w:r w:rsidR="00A23BF9">
        <w:rPr>
          <w:lang w:eastAsia="en-US"/>
        </w:rPr>
        <w:t>’</w:t>
      </w:r>
      <w:r>
        <w:rPr>
          <w:lang w:eastAsia="en-US"/>
        </w:rPr>
        <w:t>un bruit lointain se fit à l</w:t>
      </w:r>
      <w:r w:rsidR="00A23BF9">
        <w:rPr>
          <w:lang w:eastAsia="en-US"/>
        </w:rPr>
        <w:t>’</w:t>
      </w:r>
      <w:r>
        <w:rPr>
          <w:lang w:eastAsia="en-US"/>
        </w:rPr>
        <w:t>intérieur du château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On entendit comme un cri étouffé</w:t>
      </w:r>
      <w:r w:rsidR="00A23BF9">
        <w:rPr>
          <w:lang w:eastAsia="en-US"/>
        </w:rPr>
        <w:t>.</w:t>
      </w:r>
    </w:p>
    <w:p w14:paraId="632BE04C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bondit sur ses pieds</w:t>
      </w:r>
      <w:r w:rsidR="00A23BF9">
        <w:rPr>
          <w:lang w:eastAsia="en-US"/>
        </w:rPr>
        <w:t>.</w:t>
      </w:r>
    </w:p>
    <w:p w14:paraId="709BB61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se tenait droit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muscles tendus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oreille et le regard au guet</w:t>
      </w:r>
      <w:r w:rsidR="00A23BF9">
        <w:rPr>
          <w:lang w:eastAsia="en-US"/>
        </w:rPr>
        <w:t xml:space="preserve">, </w:t>
      </w:r>
      <w:r>
        <w:rPr>
          <w:lang w:eastAsia="en-US"/>
        </w:rPr>
        <w:t>développant sans le savoir toute la richesse de sa merveilleuse stature</w:t>
      </w:r>
      <w:r w:rsidR="00A23BF9">
        <w:rPr>
          <w:lang w:eastAsia="en-US"/>
        </w:rPr>
        <w:t>.</w:t>
      </w:r>
    </w:p>
    <w:p w14:paraId="2DE9799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Tout le monde faisait silence et attendait</w:t>
      </w:r>
      <w:r w:rsidR="00A23BF9">
        <w:rPr>
          <w:lang w:eastAsia="en-US"/>
        </w:rPr>
        <w:t>.</w:t>
      </w:r>
    </w:p>
    <w:p w14:paraId="0E83ECF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n</w:t>
      </w:r>
      <w:r w:rsidR="00A23BF9">
        <w:rPr>
          <w:lang w:eastAsia="en-US"/>
        </w:rPr>
        <w:t>’</w:t>
      </w:r>
      <w:r>
        <w:rPr>
          <w:lang w:eastAsia="en-US"/>
        </w:rPr>
        <w:t>y eut point de second cri</w:t>
      </w:r>
      <w:r w:rsidR="00A23BF9">
        <w:rPr>
          <w:lang w:eastAsia="en-US"/>
        </w:rPr>
        <w:t>.</w:t>
      </w:r>
    </w:p>
    <w:p w14:paraId="49EE2AD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la voix de Jean-de-la-Mer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dit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</w:t>
      </w:r>
      <w:proofErr w:type="spellStart"/>
      <w:r w:rsidR="00BB5C58">
        <w:rPr>
          <w:lang w:eastAsia="en-US"/>
        </w:rPr>
        <w:t>Blône</w:t>
      </w:r>
      <w:proofErr w:type="spellEnd"/>
      <w:r>
        <w:rPr>
          <w:lang w:eastAsia="en-US"/>
        </w:rPr>
        <w:t>.</w:t>
      </w:r>
    </w:p>
    <w:p w14:paraId="78473D0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Avant que personne pût répondre</w:t>
      </w:r>
      <w:r w:rsidR="00A23BF9">
        <w:rPr>
          <w:lang w:eastAsia="en-US"/>
        </w:rPr>
        <w:t xml:space="preserve">, </w:t>
      </w:r>
      <w:r>
        <w:rPr>
          <w:lang w:eastAsia="en-US"/>
        </w:rPr>
        <w:t>des pas précipités retentirent dans la chambre voisine et un grand homme</w:t>
      </w:r>
      <w:r w:rsidR="00A23BF9">
        <w:rPr>
          <w:lang w:eastAsia="en-US"/>
        </w:rPr>
        <w:t xml:space="preserve">, </w:t>
      </w:r>
      <w:r>
        <w:rPr>
          <w:lang w:eastAsia="en-US"/>
        </w:rPr>
        <w:t>frêle et presque chauve déjà</w:t>
      </w:r>
      <w:r w:rsidR="00A23BF9">
        <w:rPr>
          <w:lang w:eastAsia="en-US"/>
        </w:rPr>
        <w:t xml:space="preserve">, </w:t>
      </w:r>
      <w:r>
        <w:rPr>
          <w:lang w:eastAsia="en-US"/>
        </w:rPr>
        <w:t>montra sa figure effrayée à la porte de la cuisine</w:t>
      </w:r>
      <w:r w:rsidR="00A23BF9">
        <w:rPr>
          <w:lang w:eastAsia="en-US"/>
        </w:rPr>
        <w:t>.</w:t>
      </w:r>
    </w:p>
    <w:p w14:paraId="19EB0012" w14:textId="5E210032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M. </w:t>
      </w:r>
      <w:r w:rsidR="00BB5C58">
        <w:rPr>
          <w:lang w:eastAsia="en-US"/>
        </w:rPr>
        <w:t>Fargeau</w:t>
      </w:r>
      <w:r>
        <w:rPr>
          <w:lang w:eastAsia="en-US"/>
        </w:rPr>
        <w:t xml:space="preserve"> ! </w:t>
      </w:r>
      <w:r w:rsidR="00BB5C58">
        <w:rPr>
          <w:lang w:eastAsia="en-US"/>
        </w:rPr>
        <w:t>murmura-t-on</w:t>
      </w:r>
      <w:r>
        <w:rPr>
          <w:lang w:eastAsia="en-US"/>
        </w:rPr>
        <w:t>.</w:t>
      </w:r>
    </w:p>
    <w:p w14:paraId="13BC3D1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personne n</w:t>
      </w:r>
      <w:r w:rsidR="00A23BF9">
        <w:rPr>
          <w:lang w:eastAsia="en-US"/>
        </w:rPr>
        <w:t>’</w:t>
      </w:r>
      <w:r>
        <w:rPr>
          <w:lang w:eastAsia="en-US"/>
        </w:rPr>
        <w:t>osait l</w:t>
      </w:r>
      <w:r w:rsidR="00A23BF9">
        <w:rPr>
          <w:lang w:eastAsia="en-US"/>
        </w:rPr>
        <w:t>’</w:t>
      </w:r>
      <w:r>
        <w:rPr>
          <w:lang w:eastAsia="en-US"/>
        </w:rPr>
        <w:t>interroger</w:t>
      </w:r>
      <w:r w:rsidR="00A23BF9">
        <w:rPr>
          <w:lang w:eastAsia="en-US"/>
        </w:rPr>
        <w:t>.</w:t>
      </w:r>
    </w:p>
    <w:p w14:paraId="2C0455A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À la vue du nouvel arrivant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s</w:t>
      </w:r>
      <w:r w:rsidR="00A23BF9">
        <w:rPr>
          <w:lang w:eastAsia="en-US"/>
        </w:rPr>
        <w:t>’</w:t>
      </w:r>
      <w:r>
        <w:rPr>
          <w:lang w:eastAsia="en-US"/>
        </w:rPr>
        <w:t>était reculé dans l</w:t>
      </w:r>
      <w:r w:rsidR="00A23BF9">
        <w:rPr>
          <w:lang w:eastAsia="en-US"/>
        </w:rPr>
        <w:t>’</w:t>
      </w:r>
      <w:r>
        <w:rPr>
          <w:lang w:eastAsia="en-US"/>
        </w:rPr>
        <w:t>ombre</w:t>
      </w:r>
      <w:r w:rsidR="00A23BF9">
        <w:rPr>
          <w:lang w:eastAsia="en-US"/>
        </w:rPr>
        <w:t xml:space="preserve"> ; </w:t>
      </w:r>
      <w:r>
        <w:rPr>
          <w:lang w:eastAsia="en-US"/>
        </w:rPr>
        <w:t>il s</w:t>
      </w:r>
      <w:r w:rsidR="00A23BF9">
        <w:rPr>
          <w:lang w:eastAsia="en-US"/>
        </w:rPr>
        <w:t>’</w:t>
      </w:r>
      <w:r>
        <w:rPr>
          <w:lang w:eastAsia="en-US"/>
        </w:rPr>
        <w:t>appuyait à la colonne grossièrement sculpté de l</w:t>
      </w:r>
      <w:r w:rsidR="00A23BF9">
        <w:rPr>
          <w:lang w:eastAsia="en-US"/>
        </w:rPr>
        <w:t>’</w:t>
      </w:r>
      <w:r>
        <w:rPr>
          <w:lang w:eastAsia="en-US"/>
        </w:rPr>
        <w:t>un des lits</w:t>
      </w:r>
      <w:r w:rsidR="00A23BF9">
        <w:rPr>
          <w:lang w:eastAsia="en-US"/>
        </w:rPr>
        <w:t>.</w:t>
      </w:r>
    </w:p>
    <w:p w14:paraId="6AE20D67" w14:textId="3CDF9F39" w:rsidR="00A23BF9" w:rsidRDefault="00A23BF9" w:rsidP="00A23BF9">
      <w:pPr>
        <w:rPr>
          <w:lang w:eastAsia="en-US"/>
        </w:rPr>
      </w:pPr>
      <w:r>
        <w:rPr>
          <w:lang w:eastAsia="en-US"/>
        </w:rPr>
        <w:t>M. </w:t>
      </w:r>
      <w:r w:rsidR="00BB5C58">
        <w:rPr>
          <w:lang w:eastAsia="en-US"/>
        </w:rPr>
        <w:t>Fargeau s</w:t>
      </w:r>
      <w:r>
        <w:rPr>
          <w:lang w:eastAsia="en-US"/>
        </w:rPr>
        <w:t>’</w:t>
      </w:r>
      <w:r w:rsidR="00BB5C58">
        <w:rPr>
          <w:lang w:eastAsia="en-US"/>
        </w:rPr>
        <w:t>était arrêté sur le seuil</w:t>
      </w:r>
      <w:r>
        <w:rPr>
          <w:lang w:eastAsia="en-US"/>
        </w:rPr>
        <w:t>.</w:t>
      </w:r>
    </w:p>
    <w:p w14:paraId="2DC35C33" w14:textId="23D875FB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Mes bons amis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dit-il avec hésitation</w:t>
      </w:r>
      <w:r>
        <w:rPr>
          <w:lang w:eastAsia="en-US"/>
        </w:rPr>
        <w:t>, M. </w:t>
      </w:r>
      <w:proofErr w:type="spellStart"/>
      <w:r w:rsidR="00BB5C58">
        <w:rPr>
          <w:lang w:eastAsia="en-US"/>
        </w:rPr>
        <w:t>Crébu</w:t>
      </w:r>
      <w:proofErr w:type="spellEnd"/>
      <w:r w:rsidR="00BB5C58">
        <w:rPr>
          <w:lang w:eastAsia="en-US"/>
        </w:rPr>
        <w:t xml:space="preserve"> de la </w:t>
      </w:r>
      <w:proofErr w:type="spellStart"/>
      <w:r w:rsidR="00BB5C58">
        <w:rPr>
          <w:lang w:eastAsia="en-US"/>
        </w:rPr>
        <w:t>Saulays</w:t>
      </w:r>
      <w:proofErr w:type="spellEnd"/>
      <w:r w:rsidR="00BB5C58">
        <w:rPr>
          <w:lang w:eastAsia="en-US"/>
        </w:rPr>
        <w:t xml:space="preserve"> est bien malade</w:t>
      </w:r>
      <w:r>
        <w:rPr>
          <w:lang w:eastAsia="en-US"/>
        </w:rPr>
        <w:t xml:space="preserve">, </w:t>
      </w:r>
      <w:r w:rsidR="00BB5C58">
        <w:rPr>
          <w:lang w:eastAsia="en-US"/>
        </w:rPr>
        <w:t>il nous faudrait</w:t>
      </w:r>
      <w:r>
        <w:rPr>
          <w:lang w:eastAsia="en-US"/>
        </w:rPr>
        <w:t xml:space="preserve">… </w:t>
      </w:r>
      <w:r w:rsidR="00BB5C58">
        <w:rPr>
          <w:lang w:eastAsia="en-US"/>
        </w:rPr>
        <w:t>peut-être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un médecin</w:t>
      </w:r>
      <w:r>
        <w:rPr>
          <w:lang w:eastAsia="en-US"/>
        </w:rPr>
        <w:t>.</w:t>
      </w:r>
    </w:p>
    <w:p w14:paraId="46A48B7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Peut-être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 xml:space="preserve">répéta mentalement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</w:t>
      </w:r>
      <w:proofErr w:type="spellStart"/>
      <w:r w:rsidR="00BB5C58">
        <w:rPr>
          <w:lang w:eastAsia="en-US"/>
        </w:rPr>
        <w:t>Blône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dont le regard fixe et froid couvrait Fargeau</w:t>
      </w:r>
      <w:r>
        <w:rPr>
          <w:lang w:eastAsia="en-US"/>
        </w:rPr>
        <w:t>.</w:t>
      </w:r>
    </w:p>
    <w:p w14:paraId="0CC7CAB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Personne ne répondit à l</w:t>
      </w:r>
      <w:r w:rsidR="00A23BF9">
        <w:rPr>
          <w:lang w:eastAsia="en-US"/>
        </w:rPr>
        <w:t>’</w:t>
      </w:r>
      <w:r>
        <w:rPr>
          <w:lang w:eastAsia="en-US"/>
        </w:rPr>
        <w:t>appel de ce dernier</w:t>
      </w:r>
      <w:r w:rsidR="00A23BF9">
        <w:rPr>
          <w:lang w:eastAsia="en-US"/>
        </w:rPr>
        <w:t>.</w:t>
      </w:r>
    </w:p>
    <w:p w14:paraId="34FE025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 silence</w:t>
      </w:r>
      <w:r w:rsidR="00A23BF9">
        <w:rPr>
          <w:lang w:eastAsia="en-US"/>
        </w:rPr>
        <w:t xml:space="preserve">, </w:t>
      </w:r>
      <w:r>
        <w:rPr>
          <w:lang w:eastAsia="en-US"/>
        </w:rPr>
        <w:t>loin de le déconcerter</w:t>
      </w:r>
      <w:r w:rsidR="00A23BF9">
        <w:rPr>
          <w:lang w:eastAsia="en-US"/>
        </w:rPr>
        <w:t xml:space="preserve">, </w:t>
      </w:r>
      <w:r>
        <w:rPr>
          <w:lang w:eastAsia="en-US"/>
        </w:rPr>
        <w:t>parut lui plaire</w:t>
      </w:r>
      <w:r w:rsidR="00A23BF9">
        <w:rPr>
          <w:lang w:eastAsia="en-US"/>
        </w:rPr>
        <w:t xml:space="preserve">, </w:t>
      </w:r>
      <w:r>
        <w:rPr>
          <w:lang w:eastAsia="en-US"/>
        </w:rPr>
        <w:t>car ses sourcils froncés se détendirent et sa voix devint plus assurée</w:t>
      </w:r>
      <w:r w:rsidR="00A23BF9">
        <w:rPr>
          <w:lang w:eastAsia="en-US"/>
        </w:rPr>
        <w:t>.</w:t>
      </w:r>
    </w:p>
    <w:p w14:paraId="002EC91D" w14:textId="5048617D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sais bien qu</w:t>
      </w:r>
      <w:r>
        <w:rPr>
          <w:lang w:eastAsia="en-US"/>
        </w:rPr>
        <w:t>’</w:t>
      </w:r>
      <w:r w:rsidR="00BB5C58">
        <w:rPr>
          <w:lang w:eastAsia="en-US"/>
        </w:rPr>
        <w:t>il y a des difficultés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reprit-il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la nuit est noire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Le bateau a été emporté de l</w:t>
      </w:r>
      <w:r>
        <w:rPr>
          <w:lang w:eastAsia="en-US"/>
        </w:rPr>
        <w:t>’</w:t>
      </w:r>
      <w:r w:rsidR="00BB5C58">
        <w:rPr>
          <w:lang w:eastAsia="en-US"/>
        </w:rPr>
        <w:t xml:space="preserve">autre côté de la </w:t>
      </w:r>
      <w:proofErr w:type="spellStart"/>
      <w:r w:rsidR="00BB5C58">
        <w:rPr>
          <w:lang w:eastAsia="en-US"/>
        </w:rPr>
        <w:t>Vesvre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et ce serait un hardi compagnon que celui qui essaierait de traverser à cheval la prairie inondée</w:t>
      </w:r>
      <w:r>
        <w:rPr>
          <w:lang w:eastAsia="en-US"/>
        </w:rPr>
        <w:t>…</w:t>
      </w:r>
    </w:p>
    <w:p w14:paraId="1EEAE8F9" w14:textId="7DD3D63C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Oui-fait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 Mathurin Houin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faudrait pas avoir froid aux yeux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Fargeau</w:t>
      </w:r>
      <w:r>
        <w:rPr>
          <w:lang w:eastAsia="en-US"/>
        </w:rPr>
        <w:t> !</w:t>
      </w:r>
    </w:p>
    <w:p w14:paraId="34DC1D9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Censément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appuya le pâtour </w:t>
      </w:r>
      <w:proofErr w:type="spellStart"/>
      <w:r w:rsidR="00BB5C58">
        <w:rPr>
          <w:lang w:eastAsia="en-US"/>
        </w:rPr>
        <w:t>Yaume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qui cherchait du regard Olivette et qui ne l</w:t>
      </w:r>
      <w:r>
        <w:rPr>
          <w:lang w:eastAsia="en-US"/>
        </w:rPr>
        <w:t>’</w:t>
      </w:r>
      <w:r w:rsidR="00BB5C58">
        <w:rPr>
          <w:lang w:eastAsia="en-US"/>
        </w:rPr>
        <w:t>apercevait point</w:t>
      </w:r>
      <w:r>
        <w:rPr>
          <w:lang w:eastAsia="en-US"/>
        </w:rPr>
        <w:t>.</w:t>
      </w:r>
    </w:p>
    <w:p w14:paraId="0747D55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Faudrait être en ribotte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murmura Pierre </w:t>
      </w:r>
      <w:proofErr w:type="spellStart"/>
      <w:r w:rsidR="00BB5C58">
        <w:rPr>
          <w:lang w:eastAsia="en-US"/>
        </w:rPr>
        <w:t>Mèchet</w:t>
      </w:r>
      <w:proofErr w:type="spellEnd"/>
      <w:r>
        <w:rPr>
          <w:lang w:eastAsia="en-US"/>
        </w:rPr>
        <w:t xml:space="preserve">. </w:t>
      </w:r>
      <w:r w:rsidR="00BB5C58">
        <w:rPr>
          <w:lang w:eastAsia="en-US"/>
        </w:rPr>
        <w:t>Ou bien innocent</w:t>
      </w:r>
      <w:r>
        <w:rPr>
          <w:lang w:eastAsia="en-US"/>
        </w:rPr>
        <w:t>…</w:t>
      </w:r>
    </w:p>
    <w:p w14:paraId="06715C3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Ou bien fou</w:t>
      </w:r>
      <w:r>
        <w:rPr>
          <w:lang w:eastAsia="en-US"/>
        </w:rPr>
        <w:t> !</w:t>
      </w:r>
    </w:p>
    <w:p w14:paraId="62AC0D1C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lastRenderedPageBreak/>
        <w:t>Mérieul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Yvon</w:t>
      </w:r>
      <w:r w:rsidR="00A23BF9">
        <w:rPr>
          <w:lang w:eastAsia="en-US"/>
        </w:rPr>
        <w:t xml:space="preserve"> ; </w:t>
      </w:r>
      <w:proofErr w:type="spellStart"/>
      <w:r>
        <w:rPr>
          <w:lang w:eastAsia="en-US"/>
        </w:rPr>
        <w:t>Fancin</w:t>
      </w:r>
      <w:proofErr w:type="spellEnd"/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Renotte</w:t>
      </w:r>
      <w:proofErr w:type="spellEnd"/>
      <w:r>
        <w:rPr>
          <w:lang w:eastAsia="en-US"/>
        </w:rPr>
        <w:t xml:space="preserve"> et autres opinèrent dans le même sens</w:t>
      </w:r>
      <w:r w:rsidR="00A23BF9">
        <w:rPr>
          <w:lang w:eastAsia="en-US"/>
        </w:rPr>
        <w:t xml:space="preserve">, </w:t>
      </w:r>
      <w:r>
        <w:rPr>
          <w:lang w:eastAsia="en-US"/>
        </w:rPr>
        <w:t>après quoi tout le monde s</w:t>
      </w:r>
      <w:r w:rsidR="00A23BF9">
        <w:rPr>
          <w:lang w:eastAsia="en-US"/>
        </w:rPr>
        <w:t>’</w:t>
      </w:r>
      <w:r>
        <w:rPr>
          <w:lang w:eastAsia="en-US"/>
        </w:rPr>
        <w:t>unit pour frapper en chœur la conclusion sacramentelle</w:t>
      </w:r>
      <w:r w:rsidR="00A23BF9">
        <w:rPr>
          <w:lang w:eastAsia="en-US"/>
        </w:rPr>
        <w:t> !</w:t>
      </w:r>
    </w:p>
    <w:p w14:paraId="2A84CC7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Tout de même</w:t>
      </w:r>
      <w:r>
        <w:rPr>
          <w:lang w:eastAsia="en-US"/>
        </w:rPr>
        <w:t xml:space="preserve">, </w:t>
      </w:r>
      <w:r w:rsidR="00BB5C58">
        <w:rPr>
          <w:lang w:eastAsia="en-US"/>
        </w:rPr>
        <w:t>ça c</w:t>
      </w:r>
      <w:r>
        <w:rPr>
          <w:lang w:eastAsia="en-US"/>
        </w:rPr>
        <w:t>’</w:t>
      </w:r>
      <w:r w:rsidR="00BB5C58">
        <w:rPr>
          <w:lang w:eastAsia="en-US"/>
        </w:rPr>
        <w:t>est vrai</w:t>
      </w:r>
      <w:r>
        <w:rPr>
          <w:lang w:eastAsia="en-US"/>
        </w:rPr>
        <w:t> !</w:t>
      </w:r>
    </w:p>
    <w:p w14:paraId="0E8BBB01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écoutait et ne disait mot</w:t>
      </w:r>
      <w:r w:rsidR="00A23BF9">
        <w:rPr>
          <w:lang w:eastAsia="en-US"/>
        </w:rPr>
        <w:t xml:space="preserve">. </w:t>
      </w:r>
      <w:r>
        <w:rPr>
          <w:lang w:eastAsia="en-US"/>
        </w:rPr>
        <w:t>Fargeau avait autour de la lèvre comme un méchant sourire</w:t>
      </w:r>
      <w:r w:rsidR="00A23BF9">
        <w:rPr>
          <w:lang w:eastAsia="en-US"/>
        </w:rPr>
        <w:t>.</w:t>
      </w:r>
    </w:p>
    <w:p w14:paraId="6FB8FE7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Olivette se pencha en travers du lit pour mettre sa bouche tout près de l</w:t>
      </w:r>
      <w:r w:rsidR="00A23BF9">
        <w:rPr>
          <w:lang w:eastAsia="en-US"/>
        </w:rPr>
        <w:t>’</w:t>
      </w:r>
      <w:r>
        <w:rPr>
          <w:lang w:eastAsia="en-US"/>
        </w:rPr>
        <w:t xml:space="preserve">oreille de </w:t>
      </w:r>
      <w:proofErr w:type="spellStart"/>
      <w:r>
        <w:rPr>
          <w:lang w:eastAsia="en-US"/>
        </w:rPr>
        <w:t>Tiennet</w:t>
      </w:r>
      <w:proofErr w:type="spellEnd"/>
      <w:r w:rsidR="00A23BF9">
        <w:rPr>
          <w:lang w:eastAsia="en-US"/>
        </w:rPr>
        <w:t>.</w:t>
      </w:r>
    </w:p>
    <w:p w14:paraId="3CEC6C01" w14:textId="558005E6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Entendez-vous</w:t>
      </w:r>
      <w:r>
        <w:rPr>
          <w:lang w:eastAsia="en-US"/>
        </w:rPr>
        <w:t xml:space="preserve">, </w:t>
      </w:r>
      <w:r w:rsidR="00BB5C58">
        <w:rPr>
          <w:lang w:eastAsia="en-US"/>
        </w:rPr>
        <w:t>prononça-t-elle bien bas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pour traverser la plaine inondée à cheval</w:t>
      </w:r>
      <w:r>
        <w:rPr>
          <w:lang w:eastAsia="en-US"/>
        </w:rPr>
        <w:t xml:space="preserve">, </w:t>
      </w:r>
      <w:r w:rsidR="00BB5C58">
        <w:rPr>
          <w:lang w:eastAsia="en-US"/>
        </w:rPr>
        <w:t>il faut être ivre ou fou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pourtant je connais quelqu</w:t>
      </w:r>
      <w:r>
        <w:rPr>
          <w:lang w:eastAsia="en-US"/>
        </w:rPr>
        <w:t>’</w:t>
      </w:r>
      <w:r w:rsidR="00BB5C58">
        <w:rPr>
          <w:lang w:eastAsia="en-US"/>
        </w:rPr>
        <w:t>un qui l</w:t>
      </w:r>
      <w:r>
        <w:rPr>
          <w:lang w:eastAsia="en-US"/>
        </w:rPr>
        <w:t>’</w:t>
      </w:r>
      <w:r w:rsidR="00BB5C58">
        <w:rPr>
          <w:lang w:eastAsia="en-US"/>
        </w:rPr>
        <w:t xml:space="preserve">a traversée à </w:t>
      </w:r>
      <w:r w:rsidR="00BB5C58">
        <w:rPr>
          <w:lang w:eastAsia="en-US"/>
        </w:rPr>
        <w:t xml:space="preserve">cheval </w:t>
      </w:r>
      <w:r w:rsidR="00BB5C58">
        <w:rPr>
          <w:lang w:eastAsia="en-US"/>
        </w:rPr>
        <w:t>la nuit dernière</w:t>
      </w:r>
      <w:r>
        <w:rPr>
          <w:lang w:eastAsia="en-US"/>
        </w:rPr>
        <w:t>.</w:t>
      </w:r>
    </w:p>
    <w:p w14:paraId="5113951B" w14:textId="09D669D1" w:rsidR="00A23BF9" w:rsidRDefault="00BB5C58" w:rsidP="00A23BF9">
      <w:pPr>
        <w:rPr>
          <w:lang w:eastAsia="en-US"/>
        </w:rPr>
      </w:pPr>
      <w:r>
        <w:rPr>
          <w:lang w:eastAsia="en-US"/>
        </w:rPr>
        <w:t>Olivette avait cru frapper un grand coup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le jeune gars se borna à lever sur elle son regard perçant et hardi jusqu</w:t>
      </w:r>
      <w:r w:rsidR="00A23BF9">
        <w:rPr>
          <w:lang w:eastAsia="en-US"/>
        </w:rPr>
        <w:t>’</w:t>
      </w:r>
      <w:r>
        <w:rPr>
          <w:lang w:eastAsia="en-US"/>
        </w:rPr>
        <w:t>à l</w:t>
      </w:r>
      <w:r w:rsidR="00A23BF9">
        <w:rPr>
          <w:lang w:eastAsia="en-US"/>
        </w:rPr>
        <w:t>’</w:t>
      </w:r>
      <w:r>
        <w:rPr>
          <w:lang w:eastAsia="en-US"/>
        </w:rPr>
        <w:t>effronterie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Olivette baissa les yeux</w:t>
      </w:r>
      <w:r w:rsidR="00A23BF9">
        <w:rPr>
          <w:lang w:eastAsia="en-US"/>
        </w:rPr>
        <w:t xml:space="preserve">, </w:t>
      </w:r>
      <w:r>
        <w:rPr>
          <w:lang w:eastAsia="en-US"/>
        </w:rPr>
        <w:t>car elle se sentait faible et vaincue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Ce fut alors seulement et quand elle ne pouvait plus le voir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que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courba la tête à son tour</w:t>
      </w:r>
      <w:r w:rsidR="00A23BF9">
        <w:rPr>
          <w:lang w:eastAsia="en-US"/>
        </w:rPr>
        <w:t>.</w:t>
      </w:r>
    </w:p>
    <w:p w14:paraId="3D00A4F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Un nuage de tristesse amère venait de passer sur son front</w:t>
      </w:r>
      <w:r w:rsidR="00A23BF9">
        <w:rPr>
          <w:lang w:eastAsia="en-US"/>
        </w:rPr>
        <w:t>.</w:t>
      </w:r>
    </w:p>
    <w:p w14:paraId="03FD6718" w14:textId="36A723C5" w:rsidR="00A23BF9" w:rsidRDefault="00A23BF9" w:rsidP="00A23BF9">
      <w:pPr>
        <w:rPr>
          <w:lang w:eastAsia="en-US"/>
        </w:rPr>
      </w:pPr>
      <w:r>
        <w:rPr>
          <w:lang w:eastAsia="en-US"/>
        </w:rPr>
        <w:t>M. </w:t>
      </w:r>
      <w:r w:rsidR="00BB5C58">
        <w:rPr>
          <w:lang w:eastAsia="en-US"/>
        </w:rPr>
        <w:t>Fargeau continuait d</w:t>
      </w:r>
      <w:r>
        <w:rPr>
          <w:lang w:eastAsia="en-US"/>
        </w:rPr>
        <w:t>’</w:t>
      </w:r>
      <w:r w:rsidR="00BB5C58">
        <w:rPr>
          <w:lang w:eastAsia="en-US"/>
        </w:rPr>
        <w:t>un ton paterne</w:t>
      </w:r>
      <w:r>
        <w:rPr>
          <w:lang w:eastAsia="en-US"/>
        </w:rPr>
        <w:t> :</w:t>
      </w:r>
    </w:p>
    <w:p w14:paraId="6D3CF455" w14:textId="2BFA847E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Mes pauvres enfants</w:t>
      </w:r>
      <w:r>
        <w:rPr>
          <w:lang w:eastAsia="en-US"/>
        </w:rPr>
        <w:t xml:space="preserve">, </w:t>
      </w:r>
      <w:r w:rsidR="00BB5C58">
        <w:rPr>
          <w:lang w:eastAsia="en-US"/>
        </w:rPr>
        <w:t>comment faire</w:t>
      </w:r>
      <w:r>
        <w:rPr>
          <w:lang w:eastAsia="en-US"/>
        </w:rPr>
        <w:t> ? M. </w:t>
      </w:r>
      <w:r w:rsidR="00BB5C58">
        <w:rPr>
          <w:lang w:eastAsia="en-US"/>
        </w:rPr>
        <w:t xml:space="preserve">Jean </w:t>
      </w:r>
      <w:proofErr w:type="spellStart"/>
      <w:r w:rsidR="00BB5C58">
        <w:rPr>
          <w:lang w:eastAsia="en-US"/>
        </w:rPr>
        <w:t>Crébu</w:t>
      </w:r>
      <w:proofErr w:type="spellEnd"/>
      <w:r w:rsidR="00BB5C58">
        <w:rPr>
          <w:lang w:eastAsia="en-US"/>
        </w:rPr>
        <w:t xml:space="preserve"> est pourtant bien malade</w:t>
      </w:r>
      <w:r>
        <w:rPr>
          <w:lang w:eastAsia="en-US"/>
        </w:rPr>
        <w:t> !…</w:t>
      </w:r>
    </w:p>
    <w:p w14:paraId="126C62F0" w14:textId="5E5C6719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Avec la pluie qui tombe depuis l</w:t>
      </w:r>
      <w:r>
        <w:rPr>
          <w:lang w:eastAsia="en-US"/>
        </w:rPr>
        <w:t>’</w:t>
      </w:r>
      <w:r w:rsidR="00BB5C58">
        <w:rPr>
          <w:lang w:eastAsia="en-US"/>
        </w:rPr>
        <w:t>après-dîner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répliqua Mathurin Houin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l</w:t>
      </w:r>
      <w:r>
        <w:rPr>
          <w:lang w:eastAsia="en-US"/>
        </w:rPr>
        <w:t>’</w:t>
      </w:r>
      <w:r w:rsidR="00BB5C58">
        <w:rPr>
          <w:lang w:eastAsia="en-US"/>
        </w:rPr>
        <w:t xml:space="preserve">étang de </w:t>
      </w:r>
      <w:proofErr w:type="spellStart"/>
      <w:r w:rsidR="00BB5C58">
        <w:rPr>
          <w:lang w:eastAsia="en-US"/>
        </w:rPr>
        <w:t>Bréhaim</w:t>
      </w:r>
      <w:proofErr w:type="spellEnd"/>
      <w:r w:rsidR="00BB5C58">
        <w:rPr>
          <w:lang w:eastAsia="en-US"/>
        </w:rPr>
        <w:t xml:space="preserve"> doit être dégelé</w:t>
      </w:r>
      <w:r>
        <w:rPr>
          <w:lang w:eastAsia="en-US"/>
        </w:rPr>
        <w:t xml:space="preserve">… </w:t>
      </w:r>
      <w:r w:rsidR="00BB5C58">
        <w:rPr>
          <w:lang w:eastAsia="en-US"/>
        </w:rPr>
        <w:t>M</w:t>
      </w:r>
      <w:r>
        <w:rPr>
          <w:lang w:eastAsia="en-US"/>
        </w:rPr>
        <w:t>’</w:t>
      </w:r>
      <w:r w:rsidR="00BB5C58">
        <w:rPr>
          <w:lang w:eastAsia="en-US"/>
        </w:rPr>
        <w:t>est avis que l</w:t>
      </w:r>
      <w:r>
        <w:rPr>
          <w:lang w:eastAsia="en-US"/>
        </w:rPr>
        <w:t>’</w:t>
      </w:r>
      <w:r w:rsidR="00BB5C58">
        <w:rPr>
          <w:lang w:eastAsia="en-US"/>
        </w:rPr>
        <w:t>éclusier aura pu ouvrir ses portes dès ce soir</w:t>
      </w:r>
      <w:r>
        <w:rPr>
          <w:lang w:eastAsia="en-US"/>
        </w:rPr>
        <w:t xml:space="preserve">… </w:t>
      </w:r>
      <w:r w:rsidR="00BB5C58">
        <w:rPr>
          <w:lang w:eastAsia="en-US"/>
        </w:rPr>
        <w:t>Au petit jour</w:t>
      </w:r>
      <w:r>
        <w:rPr>
          <w:lang w:eastAsia="en-US"/>
        </w:rPr>
        <w:t xml:space="preserve">, </w:t>
      </w:r>
      <w:r w:rsidR="00BB5C58">
        <w:rPr>
          <w:lang w:eastAsia="en-US"/>
        </w:rPr>
        <w:t>on pourra passer</w:t>
      </w:r>
      <w:r>
        <w:rPr>
          <w:lang w:eastAsia="en-US"/>
        </w:rPr>
        <w:t>.</w:t>
      </w:r>
    </w:p>
    <w:p w14:paraId="4D9A29E8" w14:textId="1033DCCB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Censément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dit </w:t>
      </w:r>
      <w:proofErr w:type="spellStart"/>
      <w:r w:rsidR="00BB5C58">
        <w:rPr>
          <w:lang w:eastAsia="en-US"/>
        </w:rPr>
        <w:t>Yaume</w:t>
      </w:r>
      <w:proofErr w:type="spellEnd"/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quelle heure est-il</w:t>
      </w:r>
      <w:r>
        <w:rPr>
          <w:lang w:eastAsia="en-US"/>
        </w:rPr>
        <w:t> ?</w:t>
      </w:r>
    </w:p>
    <w:p w14:paraId="6058027F" w14:textId="213FBAF8" w:rsidR="00A23BF9" w:rsidRDefault="00A23BF9" w:rsidP="00A23BF9">
      <w:pPr>
        <w:rPr>
          <w:lang w:eastAsia="en-US"/>
        </w:rPr>
      </w:pPr>
      <w:r>
        <w:rPr>
          <w:lang w:eastAsia="en-US"/>
        </w:rPr>
        <w:t>M. </w:t>
      </w:r>
      <w:r w:rsidR="00BB5C58">
        <w:rPr>
          <w:lang w:eastAsia="en-US"/>
        </w:rPr>
        <w:t>Fargeau tira sa montre</w:t>
      </w:r>
      <w:r>
        <w:rPr>
          <w:lang w:eastAsia="en-US"/>
        </w:rPr>
        <w:t>.</w:t>
      </w:r>
    </w:p>
    <w:p w14:paraId="4E2532F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Deux heures après minuit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répondit-il</w:t>
      </w:r>
      <w:r>
        <w:rPr>
          <w:lang w:eastAsia="en-US"/>
        </w:rPr>
        <w:t>.</w:t>
      </w:r>
    </w:p>
    <w:p w14:paraId="037C8E9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 xml:space="preserve">écria </w:t>
      </w:r>
      <w:proofErr w:type="spellStart"/>
      <w:r w:rsidR="00BB5C58">
        <w:rPr>
          <w:lang w:eastAsia="en-US"/>
        </w:rPr>
        <w:t>Yaume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à six heures on partira censément</w:t>
      </w:r>
      <w:r>
        <w:rPr>
          <w:lang w:eastAsia="en-US"/>
        </w:rPr>
        <w:t>.</w:t>
      </w:r>
    </w:p>
    <w:p w14:paraId="4FF3192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Deux heures</w:t>
      </w:r>
      <w:r>
        <w:rPr>
          <w:lang w:eastAsia="en-US"/>
        </w:rPr>
        <w:t xml:space="preserve"> ! </w:t>
      </w:r>
      <w:r w:rsidR="00BB5C58">
        <w:rPr>
          <w:lang w:eastAsia="en-US"/>
        </w:rPr>
        <w:t>ajouta-t-il à part lui</w:t>
      </w:r>
      <w:r>
        <w:rPr>
          <w:lang w:eastAsia="en-US"/>
        </w:rPr>
        <w:t xml:space="preserve"> ; </w:t>
      </w:r>
      <w:r w:rsidR="00BB5C58">
        <w:rPr>
          <w:lang w:eastAsia="en-US"/>
        </w:rPr>
        <w:t xml:space="preserve">Olivette </w:t>
      </w:r>
      <w:proofErr w:type="gramStart"/>
      <w:r w:rsidR="00BB5C58">
        <w:rPr>
          <w:lang w:eastAsia="en-US"/>
        </w:rPr>
        <w:t>aura été</w:t>
      </w:r>
      <w:proofErr w:type="gramEnd"/>
      <w:r w:rsidR="00BB5C58">
        <w:rPr>
          <w:lang w:eastAsia="en-US"/>
        </w:rPr>
        <w:t xml:space="preserve"> censément se coucher</w:t>
      </w:r>
      <w:r>
        <w:rPr>
          <w:lang w:eastAsia="en-US"/>
        </w:rPr>
        <w:t> !</w:t>
      </w:r>
    </w:p>
    <w:p w14:paraId="3F77C339" w14:textId="543A59BD" w:rsidR="00A23BF9" w:rsidRDefault="00A23BF9" w:rsidP="00A23BF9">
      <w:pPr>
        <w:rPr>
          <w:lang w:eastAsia="en-US"/>
        </w:rPr>
      </w:pPr>
      <w:r>
        <w:rPr>
          <w:lang w:eastAsia="en-US"/>
        </w:rPr>
        <w:t>M. </w:t>
      </w:r>
      <w:r w:rsidR="00BB5C58">
        <w:rPr>
          <w:lang w:eastAsia="en-US"/>
        </w:rPr>
        <w:t>Fargeau semblait tout à fait guéri de cette vague inquiétude que son visage exprimait naguère</w:t>
      </w:r>
      <w:r>
        <w:rPr>
          <w:lang w:eastAsia="en-US"/>
        </w:rPr>
        <w:t>.</w:t>
      </w:r>
    </w:p>
    <w:p w14:paraId="5B25E26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fit quelques pas à l</w:t>
      </w:r>
      <w:r w:rsidR="00A23BF9">
        <w:rPr>
          <w:lang w:eastAsia="en-US"/>
        </w:rPr>
        <w:t>’</w:t>
      </w:r>
      <w:r>
        <w:rPr>
          <w:lang w:eastAsia="en-US"/>
        </w:rPr>
        <w:t>intérieur de la cuisine</w:t>
      </w:r>
      <w:r w:rsidR="00A23BF9">
        <w:rPr>
          <w:lang w:eastAsia="en-US"/>
        </w:rPr>
        <w:t>.</w:t>
      </w:r>
    </w:p>
    <w:p w14:paraId="34FB0A7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Comme ça</w:t>
      </w:r>
      <w:r>
        <w:rPr>
          <w:lang w:eastAsia="en-US"/>
        </w:rPr>
        <w:t xml:space="preserve">, </w:t>
      </w:r>
      <w:r w:rsidR="00BB5C58">
        <w:rPr>
          <w:lang w:eastAsia="en-US"/>
        </w:rPr>
        <w:t>mes bons amis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dit-il</w:t>
      </w:r>
      <w:r>
        <w:rPr>
          <w:lang w:eastAsia="en-US"/>
        </w:rPr>
        <w:t xml:space="preserve">, </w:t>
      </w:r>
      <w:r w:rsidR="00BB5C58">
        <w:rPr>
          <w:lang w:eastAsia="en-US"/>
        </w:rPr>
        <w:t>personne ne veut se charger de la commission tout de suite</w:t>
      </w:r>
      <w:r>
        <w:rPr>
          <w:lang w:eastAsia="en-US"/>
        </w:rPr>
        <w:t> ?</w:t>
      </w:r>
    </w:p>
    <w:p w14:paraId="5F6B5BC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Chacun regarda son voisin en disant</w:t>
      </w:r>
      <w:r w:rsidR="00A23BF9">
        <w:rPr>
          <w:lang w:eastAsia="en-US"/>
        </w:rPr>
        <w:t> :</w:t>
      </w:r>
    </w:p>
    <w:p w14:paraId="5EB9B9D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Dame</w:t>
      </w:r>
      <w:r>
        <w:rPr>
          <w:lang w:eastAsia="en-US"/>
        </w:rPr>
        <w:t> !…</w:t>
      </w:r>
    </w:p>
    <w:p w14:paraId="5F0DDFC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pas un ne bougea</w:t>
      </w:r>
      <w:r w:rsidR="00A23BF9">
        <w:rPr>
          <w:lang w:eastAsia="en-US"/>
        </w:rPr>
        <w:t>.</w:t>
      </w:r>
    </w:p>
    <w:p w14:paraId="7857C93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Pour la seconde fois</w:t>
      </w:r>
      <w:r w:rsidR="00A23BF9">
        <w:rPr>
          <w:lang w:eastAsia="en-US"/>
        </w:rPr>
        <w:t xml:space="preserve">, </w:t>
      </w:r>
      <w:r>
        <w:rPr>
          <w:lang w:eastAsia="en-US"/>
        </w:rPr>
        <w:t>des pas se firent entendre dans le corridor</w:t>
      </w:r>
      <w:r w:rsidR="00A23BF9">
        <w:rPr>
          <w:lang w:eastAsia="en-US"/>
        </w:rPr>
        <w:t>.</w:t>
      </w:r>
    </w:p>
    <w:p w14:paraId="034D72CE" w14:textId="080A0989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cria une voix franche et jeune au dehors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est-on parti</w:t>
      </w:r>
      <w:r>
        <w:rPr>
          <w:lang w:eastAsia="en-US"/>
        </w:rPr>
        <w:t xml:space="preserve">, </w:t>
      </w:r>
      <w:r w:rsidR="00BB5C58">
        <w:rPr>
          <w:lang w:eastAsia="en-US"/>
        </w:rPr>
        <w:t>Fargeau</w:t>
      </w:r>
      <w:r>
        <w:rPr>
          <w:lang w:eastAsia="en-US"/>
        </w:rPr>
        <w:t> ?</w:t>
      </w:r>
    </w:p>
    <w:p w14:paraId="45B96D6B" w14:textId="556237B2" w:rsidR="00A23BF9" w:rsidRDefault="00BB5C58" w:rsidP="00A23BF9">
      <w:pPr>
        <w:rPr>
          <w:lang w:eastAsia="en-US"/>
        </w:rPr>
      </w:pPr>
      <w:r>
        <w:rPr>
          <w:lang w:eastAsia="en-US"/>
        </w:rPr>
        <w:t>Les figures changèrent autour du foyer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tandis que le nom de </w:t>
      </w:r>
      <w:r w:rsidR="00A23BF9">
        <w:rPr>
          <w:lang w:eastAsia="en-US"/>
        </w:rPr>
        <w:t>M. </w:t>
      </w:r>
      <w:r>
        <w:rPr>
          <w:lang w:eastAsia="en-US"/>
        </w:rPr>
        <w:t>Lucien courait de bouche en bouche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Chaque physionomie semblait dire</w:t>
      </w:r>
      <w:r w:rsidR="00A23BF9">
        <w:rPr>
          <w:lang w:eastAsia="en-US"/>
        </w:rPr>
        <w:t xml:space="preserve"> : </w:t>
      </w:r>
      <w:r>
        <w:rPr>
          <w:lang w:eastAsia="en-US"/>
        </w:rPr>
        <w:t>Voilà l</w:t>
      </w:r>
      <w:r w:rsidR="00A23BF9">
        <w:rPr>
          <w:lang w:eastAsia="en-US"/>
        </w:rPr>
        <w:t>’</w:t>
      </w:r>
      <w:r>
        <w:rPr>
          <w:lang w:eastAsia="en-US"/>
        </w:rPr>
        <w:t>affaire qui va prendre une autre tournure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bon gré</w:t>
      </w:r>
      <w:r w:rsidR="00A23BF9">
        <w:rPr>
          <w:lang w:eastAsia="en-US"/>
        </w:rPr>
        <w:t xml:space="preserve">, </w:t>
      </w:r>
      <w:r>
        <w:rPr>
          <w:lang w:eastAsia="en-US"/>
        </w:rPr>
        <w:t>mal gré</w:t>
      </w:r>
      <w:r w:rsidR="00A23BF9">
        <w:rPr>
          <w:lang w:eastAsia="en-US"/>
        </w:rPr>
        <w:t xml:space="preserve">, </w:t>
      </w:r>
      <w:r>
        <w:rPr>
          <w:lang w:eastAsia="en-US"/>
        </w:rPr>
        <w:t>il va falloir en découdre</w:t>
      </w:r>
      <w:r w:rsidR="00A23BF9">
        <w:rPr>
          <w:lang w:eastAsia="en-US"/>
        </w:rPr>
        <w:t> !</w:t>
      </w:r>
    </w:p>
    <w:p w14:paraId="3284665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Et personne n</w:t>
      </w:r>
      <w:r w:rsidR="00A23BF9">
        <w:rPr>
          <w:lang w:eastAsia="en-US"/>
        </w:rPr>
        <w:t>’</w:t>
      </w:r>
      <w:r>
        <w:rPr>
          <w:lang w:eastAsia="en-US"/>
        </w:rPr>
        <w:t>était bien rassuré</w:t>
      </w:r>
      <w:r w:rsidR="00A23BF9">
        <w:rPr>
          <w:lang w:eastAsia="en-US"/>
        </w:rPr>
        <w:t xml:space="preserve">, </w:t>
      </w:r>
      <w:r>
        <w:rPr>
          <w:lang w:eastAsia="en-US"/>
        </w:rPr>
        <w:t>parce que dans cette nuit noire et sans lune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y avait danger réel à traverser la prairie inondée</w:t>
      </w:r>
      <w:r w:rsidR="00A23BF9">
        <w:rPr>
          <w:lang w:eastAsia="en-US"/>
        </w:rPr>
        <w:t>.</w:t>
      </w:r>
    </w:p>
    <w:p w14:paraId="5564246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 retourna vers la porte</w:t>
      </w:r>
      <w:r w:rsidR="00A23BF9">
        <w:rPr>
          <w:lang w:eastAsia="en-US"/>
        </w:rPr>
        <w:t>.</w:t>
      </w:r>
    </w:p>
    <w:p w14:paraId="1917FFB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fait ce que j</w:t>
      </w:r>
      <w:r>
        <w:rPr>
          <w:lang w:eastAsia="en-US"/>
        </w:rPr>
        <w:t>’</w:t>
      </w:r>
      <w:r w:rsidR="00BB5C58">
        <w:rPr>
          <w:lang w:eastAsia="en-US"/>
        </w:rPr>
        <w:t>ai pu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répondit-il</w:t>
      </w:r>
      <w:r>
        <w:rPr>
          <w:lang w:eastAsia="en-US"/>
        </w:rPr>
        <w:t xml:space="preserve">, </w:t>
      </w:r>
      <w:r w:rsidR="00BB5C58">
        <w:rPr>
          <w:lang w:eastAsia="en-US"/>
        </w:rPr>
        <w:t>mais ces bonnes gens ne veulent pas</w:t>
      </w:r>
      <w:r>
        <w:rPr>
          <w:lang w:eastAsia="en-US"/>
        </w:rPr>
        <w:t>…</w:t>
      </w:r>
    </w:p>
    <w:p w14:paraId="36B631E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Ils ne veulent pas</w:t>
      </w:r>
      <w:r>
        <w:rPr>
          <w:lang w:eastAsia="en-US"/>
        </w:rPr>
        <w:t xml:space="preserve"> ! </w:t>
      </w:r>
      <w:r w:rsidR="00BB5C58">
        <w:rPr>
          <w:lang w:eastAsia="en-US"/>
        </w:rPr>
        <w:t>répéta la voix du corridor</w:t>
      </w:r>
      <w:r>
        <w:rPr>
          <w:lang w:eastAsia="en-US"/>
        </w:rPr>
        <w:t xml:space="preserve">, </w:t>
      </w:r>
      <w:r w:rsidR="00BB5C58">
        <w:rPr>
          <w:lang w:eastAsia="en-US"/>
        </w:rPr>
        <w:t>avec un accent de colère</w:t>
      </w:r>
      <w:r>
        <w:rPr>
          <w:lang w:eastAsia="en-US"/>
        </w:rPr>
        <w:t>.</w:t>
      </w:r>
    </w:p>
    <w:p w14:paraId="1A4C426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En même temps</w:t>
      </w:r>
      <w:r w:rsidR="00A23BF9">
        <w:rPr>
          <w:lang w:eastAsia="en-US"/>
        </w:rPr>
        <w:t xml:space="preserve">, </w:t>
      </w:r>
      <w:r>
        <w:rPr>
          <w:lang w:eastAsia="en-US"/>
        </w:rPr>
        <w:t>une lumière plus vive que celle de la résine éclaira la porte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le plus jeune des neveux de Jean-de-la-Mer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Lucien </w:t>
      </w:r>
      <w:proofErr w:type="spellStart"/>
      <w:r>
        <w:rPr>
          <w:lang w:eastAsia="en-US"/>
        </w:rPr>
        <w:t>Crébu</w:t>
      </w:r>
      <w:proofErr w:type="spellEnd"/>
      <w:r>
        <w:rPr>
          <w:lang w:eastAsia="en-US"/>
        </w:rPr>
        <w:t xml:space="preserve"> de la </w:t>
      </w:r>
      <w:proofErr w:type="spellStart"/>
      <w:r>
        <w:rPr>
          <w:lang w:eastAsia="en-US"/>
        </w:rPr>
        <w:t>Saulays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passa le seuil</w:t>
      </w:r>
      <w:r w:rsidR="00A23BF9">
        <w:rPr>
          <w:lang w:eastAsia="en-US"/>
        </w:rPr>
        <w:t xml:space="preserve">, </w:t>
      </w:r>
      <w:r>
        <w:rPr>
          <w:lang w:eastAsia="en-US"/>
        </w:rPr>
        <w:t>un flambeau à la main</w:t>
      </w:r>
      <w:r w:rsidR="00A23BF9">
        <w:rPr>
          <w:lang w:eastAsia="en-US"/>
        </w:rPr>
        <w:t>.</w:t>
      </w:r>
    </w:p>
    <w:p w14:paraId="4437EE3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un gracieux et beau jeune homme</w:t>
      </w:r>
      <w:r w:rsidR="00A23BF9">
        <w:rPr>
          <w:lang w:eastAsia="en-US"/>
        </w:rPr>
        <w:t xml:space="preserve">, </w:t>
      </w:r>
      <w:r>
        <w:rPr>
          <w:lang w:eastAsia="en-US"/>
        </w:rPr>
        <w:t>au visage doux et presque féminin</w:t>
      </w:r>
      <w:r w:rsidR="00A23BF9">
        <w:rPr>
          <w:lang w:eastAsia="en-US"/>
        </w:rPr>
        <w:t xml:space="preserve">. </w:t>
      </w:r>
      <w:r>
        <w:rPr>
          <w:lang w:eastAsia="en-US"/>
        </w:rPr>
        <w:t>Il était moins grand que Fargeau</w:t>
      </w:r>
      <w:r w:rsidR="00A23BF9">
        <w:rPr>
          <w:lang w:eastAsia="en-US"/>
        </w:rPr>
        <w:t xml:space="preserve"> ; </w:t>
      </w:r>
      <w:r>
        <w:rPr>
          <w:lang w:eastAsia="en-US"/>
        </w:rPr>
        <w:t>mais sa taille</w:t>
      </w:r>
      <w:r w:rsidR="00A23BF9">
        <w:rPr>
          <w:lang w:eastAsia="en-US"/>
        </w:rPr>
        <w:t xml:space="preserve">, </w:t>
      </w:r>
      <w:r>
        <w:rPr>
          <w:lang w:eastAsia="en-US"/>
        </w:rPr>
        <w:t>sans être remarquablement robuste</w:t>
      </w:r>
      <w:r w:rsidR="00A23BF9">
        <w:rPr>
          <w:lang w:eastAsia="en-US"/>
        </w:rPr>
        <w:t xml:space="preserve">, </w:t>
      </w:r>
      <w:r>
        <w:rPr>
          <w:lang w:eastAsia="en-US"/>
        </w:rPr>
        <w:t>avait tant de souplesse et des proportions si heureuses</w:t>
      </w:r>
      <w:r w:rsidR="00A23BF9">
        <w:rPr>
          <w:lang w:eastAsia="en-US"/>
        </w:rPr>
        <w:t xml:space="preserve">, </w:t>
      </w:r>
      <w:r>
        <w:rPr>
          <w:lang w:eastAsia="en-US"/>
        </w:rPr>
        <w:t>qu</w:t>
      </w:r>
      <w:r w:rsidR="00A23BF9">
        <w:rPr>
          <w:lang w:eastAsia="en-US"/>
        </w:rPr>
        <w:t>’</w:t>
      </w:r>
      <w:r>
        <w:rPr>
          <w:lang w:eastAsia="en-US"/>
        </w:rPr>
        <w:t>il semblait porter en réalité la tête plus haut que son cousin</w:t>
      </w:r>
      <w:r w:rsidR="00A23BF9">
        <w:rPr>
          <w:lang w:eastAsia="en-US"/>
        </w:rPr>
        <w:t>.</w:t>
      </w:r>
    </w:p>
    <w:p w14:paraId="5F4F7A0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En entrant</w:t>
      </w:r>
      <w:r w:rsidR="00A23BF9">
        <w:rPr>
          <w:lang w:eastAsia="en-US"/>
        </w:rPr>
        <w:t xml:space="preserve">, </w:t>
      </w:r>
      <w:r>
        <w:rPr>
          <w:lang w:eastAsia="en-US"/>
        </w:rPr>
        <w:t>il rejeta en arrière les boucles de ses cheveux blonds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et parcourut du regard les rangs des domestiques et fermiers du </w:t>
      </w:r>
      <w:proofErr w:type="spellStart"/>
      <w:r>
        <w:rPr>
          <w:lang w:eastAsia="en-US"/>
        </w:rPr>
        <w:t>Ceuil</w:t>
      </w:r>
      <w:proofErr w:type="spellEnd"/>
      <w:r w:rsidR="00A23BF9">
        <w:rPr>
          <w:lang w:eastAsia="en-US"/>
        </w:rPr>
        <w:t>.</w:t>
      </w:r>
    </w:p>
    <w:p w14:paraId="683784AD" w14:textId="6BE445DC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Ils ne veulent pas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dit-il encore</w:t>
      </w:r>
      <w:r>
        <w:rPr>
          <w:lang w:eastAsia="en-US"/>
        </w:rPr>
        <w:t xml:space="preserve">, </w:t>
      </w:r>
      <w:r w:rsidR="00BB5C58">
        <w:rPr>
          <w:lang w:eastAsia="en-US"/>
        </w:rPr>
        <w:t>en élevant son flambeau</w:t>
      </w:r>
      <w:r>
        <w:rPr>
          <w:lang w:eastAsia="en-US"/>
        </w:rPr>
        <w:t xml:space="preserve">, </w:t>
      </w:r>
      <w:r w:rsidR="00BB5C58">
        <w:rPr>
          <w:lang w:eastAsia="en-US"/>
        </w:rPr>
        <w:t>comme pour mieux voir les récalcitrants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quand leur maître est en danger de mort</w:t>
      </w:r>
      <w:r>
        <w:rPr>
          <w:lang w:eastAsia="en-US"/>
        </w:rPr>
        <w:t> !…</w:t>
      </w:r>
    </w:p>
    <w:p w14:paraId="0A858BBF" w14:textId="41C54B01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interrompit le doux Fargeau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aime à penser que tu vas beaucoup trop loin</w:t>
      </w:r>
      <w:r>
        <w:rPr>
          <w:lang w:eastAsia="en-US"/>
        </w:rPr>
        <w:t> !…</w:t>
      </w:r>
    </w:p>
    <w:p w14:paraId="286EB8A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Lucien se retourna vers lui et lui tendit la main</w:t>
      </w:r>
      <w:r w:rsidR="00A23BF9">
        <w:rPr>
          <w:lang w:eastAsia="en-US"/>
        </w:rPr>
        <w:t>.</w:t>
      </w:r>
    </w:p>
    <w:p w14:paraId="3F07F18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Mon pauvre Fargeau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dit-il</w:t>
      </w:r>
      <w:r>
        <w:rPr>
          <w:lang w:eastAsia="en-US"/>
        </w:rPr>
        <w:t xml:space="preserve">, </w:t>
      </w:r>
      <w:r w:rsidR="00BB5C58">
        <w:rPr>
          <w:lang w:eastAsia="en-US"/>
        </w:rPr>
        <w:t>tu ne peux pas t</w:t>
      </w:r>
      <w:r>
        <w:rPr>
          <w:lang w:eastAsia="en-US"/>
        </w:rPr>
        <w:t>’</w:t>
      </w:r>
      <w:r w:rsidR="00BB5C58">
        <w:rPr>
          <w:lang w:eastAsia="en-US"/>
        </w:rPr>
        <w:t>accoutumer à cette idée</w:t>
      </w:r>
      <w:r>
        <w:rPr>
          <w:lang w:eastAsia="en-US"/>
        </w:rPr>
        <w:t xml:space="preserve"> ; </w:t>
      </w:r>
      <w:r w:rsidR="00BB5C58">
        <w:rPr>
          <w:lang w:eastAsia="en-US"/>
        </w:rPr>
        <w:t>mais notre oncle est bien changé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</w:t>
      </w:r>
      <w:r>
        <w:rPr>
          <w:lang w:eastAsia="en-US"/>
        </w:rPr>
        <w:t xml:space="preserve">, </w:t>
      </w:r>
      <w:r w:rsidR="00BB5C58">
        <w:rPr>
          <w:lang w:eastAsia="en-US"/>
        </w:rPr>
        <w:t>depuis une heure</w:t>
      </w:r>
      <w:r>
        <w:rPr>
          <w:lang w:eastAsia="en-US"/>
        </w:rPr>
        <w:t xml:space="preserve">, </w:t>
      </w:r>
      <w:r w:rsidR="00BB5C58">
        <w:rPr>
          <w:lang w:eastAsia="en-US"/>
        </w:rPr>
        <w:t>son mal augmente d</w:t>
      </w:r>
      <w:r>
        <w:rPr>
          <w:lang w:eastAsia="en-US"/>
        </w:rPr>
        <w:t>’</w:t>
      </w:r>
      <w:r w:rsidR="00BB5C58">
        <w:rPr>
          <w:lang w:eastAsia="en-US"/>
        </w:rPr>
        <w:t>une façon si terrible</w:t>
      </w:r>
      <w:r>
        <w:rPr>
          <w:lang w:eastAsia="en-US"/>
        </w:rPr>
        <w:t>…</w:t>
      </w:r>
    </w:p>
    <w:p w14:paraId="042C9CA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s</w:t>
      </w:r>
      <w:r w:rsidR="00A23BF9">
        <w:rPr>
          <w:lang w:eastAsia="en-US"/>
        </w:rPr>
        <w:t>’</w:t>
      </w:r>
      <w:r>
        <w:rPr>
          <w:lang w:eastAsia="en-US"/>
        </w:rPr>
        <w:t>interrompit pour reprendre d</w:t>
      </w:r>
      <w:r w:rsidR="00A23BF9">
        <w:rPr>
          <w:lang w:eastAsia="en-US"/>
        </w:rPr>
        <w:t>’</w:t>
      </w:r>
      <w:r>
        <w:rPr>
          <w:lang w:eastAsia="en-US"/>
        </w:rPr>
        <w:t>un ton de commandement</w:t>
      </w:r>
      <w:r w:rsidR="00A23BF9">
        <w:rPr>
          <w:lang w:eastAsia="en-US"/>
        </w:rPr>
        <w:t>.</w:t>
      </w:r>
    </w:p>
    <w:p w14:paraId="079009FF" w14:textId="1FE62A9D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Holà</w:t>
      </w:r>
      <w:r>
        <w:rPr>
          <w:lang w:eastAsia="en-US"/>
        </w:rPr>
        <w:t xml:space="preserve"> ! </w:t>
      </w:r>
      <w:proofErr w:type="spellStart"/>
      <w:r w:rsidR="00BB5C58">
        <w:rPr>
          <w:lang w:eastAsia="en-US"/>
        </w:rPr>
        <w:t>Mérieul</w:t>
      </w:r>
      <w:proofErr w:type="spellEnd"/>
      <w:r>
        <w:rPr>
          <w:lang w:eastAsia="en-US"/>
        </w:rPr>
        <w:t xml:space="preserve"> ! </w:t>
      </w:r>
      <w:r w:rsidR="00BB5C58">
        <w:rPr>
          <w:lang w:eastAsia="en-US"/>
        </w:rPr>
        <w:t>selle mon cheval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Puisqu</w:t>
      </w:r>
      <w:r>
        <w:rPr>
          <w:lang w:eastAsia="en-US"/>
        </w:rPr>
        <w:t>’</w:t>
      </w:r>
      <w:r w:rsidR="00BB5C58">
        <w:rPr>
          <w:lang w:eastAsia="en-US"/>
        </w:rPr>
        <w:t>il n</w:t>
      </w:r>
      <w:r>
        <w:rPr>
          <w:lang w:eastAsia="en-US"/>
        </w:rPr>
        <w:t>’</w:t>
      </w:r>
      <w:r w:rsidR="00BB5C58">
        <w:rPr>
          <w:lang w:eastAsia="en-US"/>
        </w:rPr>
        <w:t>y a pas un homme ici</w:t>
      </w:r>
      <w:r>
        <w:rPr>
          <w:lang w:eastAsia="en-US"/>
        </w:rPr>
        <w:t xml:space="preserve">,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irai moi-même</w:t>
      </w:r>
      <w:r>
        <w:rPr>
          <w:lang w:eastAsia="en-US"/>
        </w:rPr>
        <w:t>.</w:t>
      </w:r>
    </w:p>
    <w:p w14:paraId="06B817D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Vous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Lucien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écria-t-on de toutes parts</w:t>
      </w:r>
      <w:r>
        <w:rPr>
          <w:lang w:eastAsia="en-US"/>
        </w:rPr>
        <w:t>.</w:t>
      </w:r>
    </w:p>
    <w:p w14:paraId="0FC74566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quitta la position qu</w:t>
      </w:r>
      <w:r w:rsidR="00A23BF9">
        <w:rPr>
          <w:lang w:eastAsia="en-US"/>
        </w:rPr>
        <w:t>’</w:t>
      </w:r>
      <w:r>
        <w:rPr>
          <w:lang w:eastAsia="en-US"/>
        </w:rPr>
        <w:t>il avait gardée jusqu</w:t>
      </w:r>
      <w:r w:rsidR="00A23BF9">
        <w:rPr>
          <w:lang w:eastAsia="en-US"/>
        </w:rPr>
        <w:t>’</w:t>
      </w:r>
      <w:r>
        <w:rPr>
          <w:lang w:eastAsia="en-US"/>
        </w:rPr>
        <w:t>alors auprès du lit à double étage et s</w:t>
      </w:r>
      <w:r w:rsidR="00A23BF9">
        <w:rPr>
          <w:lang w:eastAsia="en-US"/>
        </w:rPr>
        <w:t>’</w:t>
      </w:r>
      <w:r>
        <w:rPr>
          <w:lang w:eastAsia="en-US"/>
        </w:rPr>
        <w:t>avança au centre du cercle</w:t>
      </w:r>
      <w:r w:rsidR="00A23BF9">
        <w:rPr>
          <w:lang w:eastAsia="en-US"/>
        </w:rPr>
        <w:t>.</w:t>
      </w:r>
    </w:p>
    <w:p w14:paraId="1B390821" w14:textId="29FCD8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Reste</w:t>
      </w:r>
      <w:r>
        <w:rPr>
          <w:lang w:eastAsia="en-US"/>
        </w:rPr>
        <w:t xml:space="preserve">, </w:t>
      </w:r>
      <w:proofErr w:type="spellStart"/>
      <w:r w:rsidR="00BB5C58">
        <w:rPr>
          <w:lang w:eastAsia="en-US"/>
        </w:rPr>
        <w:t>Mérieul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dit-il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Il y a un homme ici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j</w:t>
      </w:r>
      <w:r>
        <w:rPr>
          <w:lang w:eastAsia="en-US"/>
        </w:rPr>
        <w:t>’</w:t>
      </w:r>
      <w:r w:rsidR="00BB5C58">
        <w:rPr>
          <w:lang w:eastAsia="en-US"/>
        </w:rPr>
        <w:t>aime à seller moi-même le cheval que je monte</w:t>
      </w:r>
      <w:r>
        <w:rPr>
          <w:lang w:eastAsia="en-US"/>
        </w:rPr>
        <w:t>.</w:t>
      </w:r>
    </w:p>
    <w:p w14:paraId="026CD7A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 avait involontairement froncé le sourcil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sa physionomie reprit tout de suite son expression bénigne</w:t>
      </w:r>
      <w:r w:rsidR="00A23BF9">
        <w:rPr>
          <w:lang w:eastAsia="en-US"/>
        </w:rPr>
        <w:t xml:space="preserve">. </w:t>
      </w:r>
      <w:r>
        <w:rPr>
          <w:lang w:eastAsia="en-US"/>
        </w:rPr>
        <w:t xml:space="preserve">Les paysans regardaient </w:t>
      </w:r>
      <w:proofErr w:type="spellStart"/>
      <w:r>
        <w:rPr>
          <w:lang w:eastAsia="en-US"/>
        </w:rPr>
        <w:t>Tiennet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la bouche ouverte</w:t>
      </w:r>
      <w:r w:rsidR="00A23BF9">
        <w:rPr>
          <w:lang w:eastAsia="en-US"/>
        </w:rPr>
        <w:t xml:space="preserve">. </w:t>
      </w:r>
      <w:r>
        <w:rPr>
          <w:lang w:eastAsia="en-US"/>
        </w:rPr>
        <w:t>Olivette</w:t>
      </w:r>
      <w:r w:rsidR="00A23BF9">
        <w:rPr>
          <w:lang w:eastAsia="en-US"/>
        </w:rPr>
        <w:t xml:space="preserve">, </w:t>
      </w:r>
      <w:r>
        <w:rPr>
          <w:lang w:eastAsia="en-US"/>
        </w:rPr>
        <w:t>toujours cachée</w:t>
      </w:r>
      <w:r w:rsidR="00A23BF9">
        <w:rPr>
          <w:lang w:eastAsia="en-US"/>
        </w:rPr>
        <w:t xml:space="preserve">, </w:t>
      </w:r>
      <w:r>
        <w:rPr>
          <w:lang w:eastAsia="en-US"/>
        </w:rPr>
        <w:t>le contemplait avec admiration</w:t>
      </w:r>
      <w:r w:rsidR="00A23BF9">
        <w:rPr>
          <w:lang w:eastAsia="en-US"/>
        </w:rPr>
        <w:t>.</w:t>
      </w:r>
    </w:p>
    <w:p w14:paraId="1AC0C3A6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avait la figure aussi calme que s</w:t>
      </w:r>
      <w:r w:rsidR="00A23BF9">
        <w:rPr>
          <w:lang w:eastAsia="en-US"/>
        </w:rPr>
        <w:t>’</w:t>
      </w:r>
      <w:r>
        <w:rPr>
          <w:lang w:eastAsia="en-US"/>
        </w:rPr>
        <w:t>il se fût agi d</w:t>
      </w:r>
      <w:r w:rsidR="00A23BF9">
        <w:rPr>
          <w:lang w:eastAsia="en-US"/>
        </w:rPr>
        <w:t>’</w:t>
      </w:r>
      <w:r>
        <w:rPr>
          <w:lang w:eastAsia="en-US"/>
        </w:rPr>
        <w:t>aller au bout de l</w:t>
      </w:r>
      <w:r w:rsidR="00A23BF9">
        <w:rPr>
          <w:lang w:eastAsia="en-US"/>
        </w:rPr>
        <w:t>’</w:t>
      </w:r>
      <w:r>
        <w:rPr>
          <w:lang w:eastAsia="en-US"/>
        </w:rPr>
        <w:t>avenue</w:t>
      </w:r>
      <w:r w:rsidR="00A23BF9">
        <w:rPr>
          <w:lang w:eastAsia="en-US"/>
        </w:rPr>
        <w:t>.</w:t>
      </w:r>
    </w:p>
    <w:p w14:paraId="5AC522E3" w14:textId="4CCDFEFD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Voilà qui est bien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jeune ami</w:t>
      </w:r>
      <w:r>
        <w:rPr>
          <w:lang w:eastAsia="en-US"/>
        </w:rPr>
        <w:t xml:space="preserve">, </w:t>
      </w:r>
      <w:r w:rsidR="00BB5C58">
        <w:rPr>
          <w:lang w:eastAsia="en-US"/>
        </w:rPr>
        <w:t>lui dit Fargeau avec une chaleur affectée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Voilà qui est très bien</w:t>
      </w:r>
      <w:r>
        <w:rPr>
          <w:lang w:eastAsia="en-US"/>
        </w:rPr>
        <w:t> !</w:t>
      </w:r>
    </w:p>
    <w:p w14:paraId="1DCF502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il ajouta plus bas en se penchant à son oreille</w:t>
      </w:r>
      <w:r w:rsidR="00A23BF9">
        <w:rPr>
          <w:lang w:eastAsia="en-US"/>
        </w:rPr>
        <w:t> :</w:t>
      </w:r>
    </w:p>
    <w:p w14:paraId="0455148A" w14:textId="6A58D636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Vous irez chez le docteur Morin</w:t>
      </w:r>
      <w:r>
        <w:rPr>
          <w:lang w:eastAsia="en-US"/>
        </w:rPr>
        <w:t xml:space="preserve">, </w:t>
      </w:r>
      <w:r w:rsidR="00BB5C58">
        <w:rPr>
          <w:lang w:eastAsia="en-US"/>
        </w:rPr>
        <w:t>n</w:t>
      </w:r>
      <w:r>
        <w:rPr>
          <w:lang w:eastAsia="en-US"/>
        </w:rPr>
        <w:t>’</w:t>
      </w:r>
      <w:r w:rsidR="00BB5C58">
        <w:rPr>
          <w:lang w:eastAsia="en-US"/>
        </w:rPr>
        <w:t>est-ce pas</w:t>
      </w:r>
      <w:r>
        <w:rPr>
          <w:lang w:eastAsia="en-US"/>
        </w:rPr>
        <w:t xml:space="preserve"> ?…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Notre respectable oncle n</w:t>
      </w:r>
      <w:r>
        <w:rPr>
          <w:lang w:eastAsia="en-US"/>
        </w:rPr>
        <w:t>’</w:t>
      </w:r>
      <w:r w:rsidR="00BB5C58">
        <w:rPr>
          <w:lang w:eastAsia="en-US"/>
        </w:rPr>
        <w:t>a confiance que dans le docteur Morin</w:t>
      </w:r>
      <w:r>
        <w:rPr>
          <w:lang w:eastAsia="en-US"/>
        </w:rPr>
        <w:t> !</w:t>
      </w:r>
    </w:p>
    <w:p w14:paraId="0B413A1C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s</w:t>
      </w:r>
      <w:r w:rsidR="00A23BF9">
        <w:rPr>
          <w:lang w:eastAsia="en-US"/>
        </w:rPr>
        <w:t>’</w:t>
      </w:r>
      <w:r>
        <w:rPr>
          <w:lang w:eastAsia="en-US"/>
        </w:rPr>
        <w:t>inclina</w:t>
      </w:r>
      <w:r w:rsidR="00A23BF9">
        <w:rPr>
          <w:lang w:eastAsia="en-US"/>
        </w:rPr>
        <w:t>.</w:t>
      </w:r>
    </w:p>
    <w:p w14:paraId="35B433F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Lucien lui donna la main en disant</w:t>
      </w:r>
      <w:r w:rsidR="00A23BF9">
        <w:rPr>
          <w:lang w:eastAsia="en-US"/>
        </w:rPr>
        <w:t> :</w:t>
      </w:r>
    </w:p>
    <w:p w14:paraId="1D3AD6E5" w14:textId="52067615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Merci</w:t>
      </w:r>
      <w:r>
        <w:rPr>
          <w:lang w:eastAsia="en-US"/>
        </w:rPr>
        <w:t xml:space="preserve">,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Si j</w:t>
      </w:r>
      <w:r>
        <w:rPr>
          <w:lang w:eastAsia="en-US"/>
        </w:rPr>
        <w:t>’</w:t>
      </w:r>
      <w:r w:rsidR="00BB5C58">
        <w:rPr>
          <w:lang w:eastAsia="en-US"/>
        </w:rPr>
        <w:t>avais su que tu étais là</w:t>
      </w:r>
      <w:r>
        <w:rPr>
          <w:lang w:eastAsia="en-US"/>
        </w:rPr>
        <w:t xml:space="preserve">, </w:t>
      </w:r>
      <w:r w:rsidR="00BB5C58">
        <w:rPr>
          <w:lang w:eastAsia="en-US"/>
        </w:rPr>
        <w:t>je t</w:t>
      </w:r>
      <w:r>
        <w:rPr>
          <w:lang w:eastAsia="en-US"/>
        </w:rPr>
        <w:t>’</w:t>
      </w:r>
      <w:r w:rsidR="00BB5C58">
        <w:rPr>
          <w:lang w:eastAsia="en-US"/>
        </w:rPr>
        <w:t>aurais dit tout bonnement</w:t>
      </w:r>
      <w:r>
        <w:rPr>
          <w:lang w:eastAsia="en-US"/>
        </w:rPr>
        <w:t xml:space="preserve"> : </w:t>
      </w:r>
      <w:r w:rsidR="00BB5C58">
        <w:rPr>
          <w:lang w:eastAsia="en-US"/>
        </w:rPr>
        <w:t>Prends mon cheval et pars</w:t>
      </w:r>
      <w:r>
        <w:rPr>
          <w:lang w:eastAsia="en-US"/>
        </w:rPr>
        <w:t>.</w:t>
      </w:r>
    </w:p>
    <w:p w14:paraId="066704BE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serra la main qu</w:t>
      </w:r>
      <w:r w:rsidR="00A23BF9">
        <w:rPr>
          <w:lang w:eastAsia="en-US"/>
        </w:rPr>
        <w:t>’</w:t>
      </w:r>
      <w:r>
        <w:rPr>
          <w:lang w:eastAsia="en-US"/>
        </w:rPr>
        <w:t>on lui tendait</w:t>
      </w:r>
      <w:r w:rsidR="00A23BF9">
        <w:rPr>
          <w:lang w:eastAsia="en-US"/>
        </w:rPr>
        <w:t xml:space="preserve">, </w:t>
      </w:r>
      <w:r>
        <w:rPr>
          <w:lang w:eastAsia="en-US"/>
        </w:rPr>
        <w:t>et son œil eut comme un éclair de fierté</w:t>
      </w:r>
      <w:r w:rsidR="00A23BF9">
        <w:rPr>
          <w:lang w:eastAsia="en-US"/>
        </w:rPr>
        <w:t>.</w:t>
      </w:r>
    </w:p>
    <w:p w14:paraId="23D83E2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Lucien ajouta</w:t>
      </w:r>
      <w:r w:rsidR="00A23BF9">
        <w:rPr>
          <w:lang w:eastAsia="en-US"/>
        </w:rPr>
        <w:t> :</w:t>
      </w:r>
    </w:p>
    <w:p w14:paraId="65CCAF0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Tu iras chez le docteur </w:t>
      </w:r>
      <w:proofErr w:type="spellStart"/>
      <w:r w:rsidR="00BB5C58">
        <w:rPr>
          <w:lang w:eastAsia="en-US"/>
        </w:rPr>
        <w:t>Méaulle</w:t>
      </w:r>
      <w:proofErr w:type="spellEnd"/>
      <w:r>
        <w:rPr>
          <w:lang w:eastAsia="en-US"/>
        </w:rPr>
        <w:t>.</w:t>
      </w:r>
    </w:p>
    <w:p w14:paraId="48CAE93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irai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Lucien</w:t>
      </w:r>
      <w:r>
        <w:rPr>
          <w:lang w:eastAsia="en-US"/>
        </w:rPr>
        <w:t>.</w:t>
      </w:r>
    </w:p>
    <w:p w14:paraId="5906E17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aussi vite que ton cheval pourra te porter</w:t>
      </w:r>
      <w:r>
        <w:rPr>
          <w:lang w:eastAsia="en-US"/>
        </w:rPr>
        <w:t> !</w:t>
      </w:r>
    </w:p>
    <w:p w14:paraId="7D99054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Si quelque glaçon ne lui défonce pas le poitrail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Lucien</w:t>
      </w:r>
      <w:r>
        <w:rPr>
          <w:lang w:eastAsia="en-US"/>
        </w:rPr>
        <w:t xml:space="preserve">, </w:t>
      </w:r>
      <w:r w:rsidR="00BB5C58">
        <w:rPr>
          <w:lang w:eastAsia="en-US"/>
        </w:rPr>
        <w:t>je serai à Vitré dans trois quarts d</w:t>
      </w:r>
      <w:r>
        <w:rPr>
          <w:lang w:eastAsia="en-US"/>
        </w:rPr>
        <w:t>’</w:t>
      </w:r>
      <w:r w:rsidR="00BB5C58">
        <w:rPr>
          <w:lang w:eastAsia="en-US"/>
        </w:rPr>
        <w:t>heure</w:t>
      </w:r>
      <w:r>
        <w:rPr>
          <w:lang w:eastAsia="en-US"/>
        </w:rPr>
        <w:t>.</w:t>
      </w:r>
    </w:p>
    <w:p w14:paraId="4CF55A2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quitta la salle basse</w:t>
      </w:r>
      <w:r w:rsidR="00A23BF9">
        <w:rPr>
          <w:lang w:eastAsia="en-US"/>
        </w:rPr>
        <w:t>.</w:t>
      </w:r>
    </w:p>
    <w:p w14:paraId="4FC0474D" w14:textId="07468744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Censément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dit </w:t>
      </w:r>
      <w:proofErr w:type="spellStart"/>
      <w:r w:rsidR="00BB5C58">
        <w:rPr>
          <w:lang w:eastAsia="en-US"/>
        </w:rPr>
        <w:t>Yaume</w:t>
      </w:r>
      <w:proofErr w:type="spellEnd"/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 xml:space="preserve">le gars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pourrait bien ne pas revenir</w:t>
      </w:r>
      <w:r>
        <w:rPr>
          <w:lang w:eastAsia="en-US"/>
        </w:rPr>
        <w:t> !</w:t>
      </w:r>
    </w:p>
    <w:p w14:paraId="1E02A8E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Olivette pâlit dans sa cachette</w:t>
      </w:r>
      <w:r w:rsidR="00A23BF9">
        <w:rPr>
          <w:lang w:eastAsia="en-US"/>
        </w:rPr>
        <w:t>.</w:t>
      </w:r>
    </w:p>
    <w:p w14:paraId="5075B5E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Mes garçons prononça gravement Mathurin Houin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faut dire un </w:t>
      </w:r>
      <w:r w:rsidR="00BB5C58">
        <w:rPr>
          <w:i/>
          <w:iCs/>
        </w:rPr>
        <w:t xml:space="preserve">Pater </w:t>
      </w:r>
      <w:r w:rsidR="00BB5C58">
        <w:t xml:space="preserve">et un </w:t>
      </w:r>
      <w:r w:rsidR="00BB5C58">
        <w:rPr>
          <w:i/>
          <w:iCs/>
        </w:rPr>
        <w:t>Ave</w:t>
      </w:r>
      <w:r w:rsidR="00BB5C58">
        <w:rPr>
          <w:lang w:eastAsia="en-US"/>
        </w:rPr>
        <w:t xml:space="preserve"> pour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</w:t>
      </w:r>
      <w:proofErr w:type="spellStart"/>
      <w:r w:rsidR="00BB5C58">
        <w:rPr>
          <w:lang w:eastAsia="en-US"/>
        </w:rPr>
        <w:t>Blône</w:t>
      </w:r>
      <w:proofErr w:type="spellEnd"/>
      <w:r>
        <w:rPr>
          <w:lang w:eastAsia="en-US"/>
        </w:rPr>
        <w:t>.</w:t>
      </w:r>
    </w:p>
    <w:p w14:paraId="0A08F41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ôta son bonnet de laine et se leva</w:t>
      </w:r>
      <w:r w:rsidR="00A23BF9">
        <w:rPr>
          <w:lang w:eastAsia="en-US"/>
        </w:rPr>
        <w:t>.</w:t>
      </w:r>
    </w:p>
    <w:p w14:paraId="59783E51" w14:textId="5C4FA6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La vieille </w:t>
      </w:r>
      <w:proofErr w:type="spellStart"/>
      <w:r>
        <w:rPr>
          <w:lang w:eastAsia="en-US"/>
        </w:rPr>
        <w:t>Renotte</w:t>
      </w:r>
      <w:proofErr w:type="spellEnd"/>
      <w:r>
        <w:rPr>
          <w:lang w:eastAsia="en-US"/>
        </w:rPr>
        <w:t xml:space="preserve"> retourna sa chaise</w:t>
      </w:r>
      <w:r w:rsidR="00A23BF9">
        <w:rPr>
          <w:lang w:eastAsia="en-US"/>
        </w:rPr>
        <w:t xml:space="preserve">, </w:t>
      </w:r>
      <w:r>
        <w:rPr>
          <w:lang w:eastAsia="en-US"/>
        </w:rPr>
        <w:t>la seule qui fût dans la cuisine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se mit à genoux</w:t>
      </w:r>
      <w:r w:rsidR="00A23BF9">
        <w:rPr>
          <w:lang w:eastAsia="en-US"/>
        </w:rPr>
        <w:t>.</w:t>
      </w:r>
    </w:p>
    <w:p w14:paraId="702C964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On récita le </w:t>
      </w:r>
      <w:r>
        <w:rPr>
          <w:i/>
          <w:iCs/>
        </w:rPr>
        <w:t>Pater</w:t>
      </w:r>
      <w:r>
        <w:t xml:space="preserve"> et l</w:t>
      </w:r>
      <w:r w:rsidR="00A23BF9">
        <w:t>’</w:t>
      </w:r>
      <w:r>
        <w:rPr>
          <w:i/>
          <w:iCs/>
        </w:rPr>
        <w:t>Ave</w:t>
      </w:r>
      <w:r>
        <w:rPr>
          <w:lang w:eastAsia="en-US"/>
        </w:rPr>
        <w:t xml:space="preserve"> avec lenteur</w:t>
      </w:r>
      <w:r w:rsidR="00A23BF9">
        <w:rPr>
          <w:lang w:eastAsia="en-US"/>
        </w:rPr>
        <w:t>.</w:t>
      </w:r>
    </w:p>
    <w:p w14:paraId="4DDD309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vent et la pluie</w:t>
      </w:r>
      <w:r w:rsidR="00A23BF9">
        <w:rPr>
          <w:lang w:eastAsia="en-US"/>
        </w:rPr>
        <w:t xml:space="preserve">, </w:t>
      </w:r>
      <w:r>
        <w:rPr>
          <w:lang w:eastAsia="en-US"/>
        </w:rPr>
        <w:t>redoublant de violence</w:t>
      </w:r>
      <w:r w:rsidR="00A23BF9">
        <w:rPr>
          <w:lang w:eastAsia="en-US"/>
        </w:rPr>
        <w:t xml:space="preserve">, </w:t>
      </w:r>
      <w:r>
        <w:rPr>
          <w:lang w:eastAsia="en-US"/>
        </w:rPr>
        <w:t>faisaient un tapage d</w:t>
      </w:r>
      <w:r w:rsidR="00A23BF9">
        <w:rPr>
          <w:lang w:eastAsia="en-US"/>
        </w:rPr>
        <w:t>’</w:t>
      </w:r>
      <w:r>
        <w:rPr>
          <w:lang w:eastAsia="en-US"/>
        </w:rPr>
        <w:t>enfer au dehors</w:t>
      </w:r>
      <w:r w:rsidR="00A23BF9">
        <w:rPr>
          <w:lang w:eastAsia="en-US"/>
        </w:rPr>
        <w:t>.</w:t>
      </w:r>
    </w:p>
    <w:p w14:paraId="194A9AE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On entendit le pas d</w:t>
      </w:r>
      <w:r w:rsidR="00A23BF9">
        <w:rPr>
          <w:lang w:eastAsia="en-US"/>
        </w:rPr>
        <w:t>’</w:t>
      </w:r>
      <w:r>
        <w:rPr>
          <w:lang w:eastAsia="en-US"/>
        </w:rPr>
        <w:t>un cheval dans la cour</w:t>
      </w:r>
      <w:r w:rsidR="00A23BF9">
        <w:rPr>
          <w:lang w:eastAsia="en-US"/>
        </w:rPr>
        <w:t>.</w:t>
      </w:r>
    </w:p>
    <w:p w14:paraId="3A45D18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 xml:space="preserve">Tous les paysans se précipitèrent à la porte de la cour et virent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en selle</w:t>
      </w:r>
      <w:r w:rsidR="00A23BF9">
        <w:rPr>
          <w:lang w:eastAsia="en-US"/>
        </w:rPr>
        <w:t>.</w:t>
      </w:r>
    </w:p>
    <w:p w14:paraId="13FF5533" w14:textId="24A3535C" w:rsidR="00A23BF9" w:rsidRDefault="00A23BF9" w:rsidP="00A23BF9">
      <w:pPr>
        <w:rPr>
          <w:lang w:eastAsia="en-US"/>
        </w:rPr>
      </w:pPr>
      <w:r>
        <w:rPr>
          <w:lang w:eastAsia="en-US"/>
        </w:rPr>
        <w:t>M. </w:t>
      </w:r>
      <w:r w:rsidR="00BB5C58">
        <w:rPr>
          <w:lang w:eastAsia="en-US"/>
        </w:rPr>
        <w:t>Lucien lui donnait une dernière poignée de main</w:t>
      </w:r>
      <w:r>
        <w:rPr>
          <w:lang w:eastAsia="en-US"/>
        </w:rPr>
        <w:t>.</w:t>
      </w:r>
    </w:p>
    <w:p w14:paraId="17906378" w14:textId="252F6E3F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Bon voyage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gars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crièrent-ils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et que Dieu te bénisse</w:t>
      </w:r>
      <w:r>
        <w:rPr>
          <w:lang w:eastAsia="en-US"/>
        </w:rPr>
        <w:t> !</w:t>
      </w:r>
    </w:p>
    <w:p w14:paraId="79DD4F9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Olivette</w:t>
      </w:r>
      <w:r w:rsidR="00A23BF9">
        <w:rPr>
          <w:lang w:eastAsia="en-US"/>
        </w:rPr>
        <w:t xml:space="preserve">, </w:t>
      </w:r>
      <w:r>
        <w:rPr>
          <w:lang w:eastAsia="en-US"/>
        </w:rPr>
        <w:t>profitant de ce mouvement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se glissa hors de sa cachette</w:t>
      </w:r>
      <w:r w:rsidR="00A23BF9">
        <w:rPr>
          <w:lang w:eastAsia="en-US"/>
        </w:rPr>
        <w:t xml:space="preserve"> ; </w:t>
      </w:r>
      <w:r>
        <w:rPr>
          <w:lang w:eastAsia="en-US"/>
        </w:rPr>
        <w:t>monta en courant l</w:t>
      </w:r>
      <w:r w:rsidR="00A23BF9">
        <w:rPr>
          <w:lang w:eastAsia="en-US"/>
        </w:rPr>
        <w:t>’</w:t>
      </w:r>
      <w:r>
        <w:rPr>
          <w:lang w:eastAsia="en-US"/>
        </w:rPr>
        <w:t>escalier de sa chambre</w:t>
      </w:r>
      <w:r w:rsidR="00A23BF9">
        <w:rPr>
          <w:lang w:eastAsia="en-US"/>
        </w:rPr>
        <w:t xml:space="preserve"> ; </w:t>
      </w:r>
      <w:r>
        <w:rPr>
          <w:lang w:eastAsia="en-US"/>
        </w:rPr>
        <w:t>et tomba sur ses deux genoux</w:t>
      </w:r>
      <w:r w:rsidR="00A23BF9">
        <w:rPr>
          <w:lang w:eastAsia="en-US"/>
        </w:rPr>
        <w:t xml:space="preserve">, </w:t>
      </w:r>
      <w:r>
        <w:rPr>
          <w:lang w:eastAsia="en-US"/>
        </w:rPr>
        <w:t>au pied de son lit</w:t>
      </w:r>
      <w:r w:rsidR="00A23BF9">
        <w:rPr>
          <w:lang w:eastAsia="en-US"/>
        </w:rPr>
        <w:t>.</w:t>
      </w:r>
    </w:p>
    <w:p w14:paraId="710ECE1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À demain</w:t>
      </w:r>
      <w:r>
        <w:rPr>
          <w:lang w:eastAsia="en-US"/>
        </w:rPr>
        <w:t xml:space="preserve">, </w:t>
      </w:r>
      <w:r w:rsidR="00BB5C58">
        <w:rPr>
          <w:lang w:eastAsia="en-US"/>
        </w:rPr>
        <w:t>les vieux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cria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qui éperonna son cheval</w:t>
      </w:r>
      <w:r>
        <w:rPr>
          <w:lang w:eastAsia="en-US"/>
        </w:rPr>
        <w:t>.</w:t>
      </w:r>
    </w:p>
    <w:p w14:paraId="345E8FB0" w14:textId="2C3D0C3D" w:rsidR="00A23BF9" w:rsidRDefault="00BB5C58" w:rsidP="00A23BF9">
      <w:pPr>
        <w:rPr>
          <w:lang w:eastAsia="en-US"/>
        </w:rPr>
      </w:pPr>
      <w:r>
        <w:rPr>
          <w:lang w:eastAsia="en-US"/>
        </w:rPr>
        <w:t>En passant la porte de la cour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il entendit la voix de </w:t>
      </w:r>
      <w:r w:rsidR="00A23BF9">
        <w:rPr>
          <w:lang w:eastAsia="en-US"/>
        </w:rPr>
        <w:t>M. </w:t>
      </w:r>
      <w:r>
        <w:rPr>
          <w:lang w:eastAsia="en-US"/>
        </w:rPr>
        <w:t>Fargeau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lui disait tout bas par derrière</w:t>
      </w:r>
      <w:r w:rsidR="00A23BF9">
        <w:rPr>
          <w:lang w:eastAsia="en-US"/>
        </w:rPr>
        <w:t> :</w:t>
      </w:r>
    </w:p>
    <w:p w14:paraId="6AABB4B6" w14:textId="08D67B13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Le docteur Morin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mon bon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chez le docteur Morin qu</w:t>
      </w:r>
      <w:r>
        <w:rPr>
          <w:lang w:eastAsia="en-US"/>
        </w:rPr>
        <w:t>’</w:t>
      </w:r>
      <w:r w:rsidR="00BB5C58">
        <w:rPr>
          <w:lang w:eastAsia="en-US"/>
        </w:rPr>
        <w:t>il faut aller</w:t>
      </w:r>
      <w:r>
        <w:rPr>
          <w:lang w:eastAsia="en-US"/>
        </w:rPr>
        <w:t>…</w:t>
      </w:r>
    </w:p>
    <w:p w14:paraId="41C4D521" w14:textId="4BF3CE8D" w:rsidR="00A23BF9" w:rsidRDefault="00BB5C58" w:rsidP="00A23BF9">
      <w:pPr>
        <w:rPr>
          <w:lang w:eastAsia="en-US"/>
        </w:rPr>
      </w:pPr>
      <w:r>
        <w:rPr>
          <w:lang w:eastAsia="en-US"/>
        </w:rPr>
        <w:t>La porte de la cour se referma</w:t>
      </w:r>
      <w:r w:rsidR="00A23BF9"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on entendit un instant les pas du </w:t>
      </w:r>
      <w:r>
        <w:rPr>
          <w:lang w:eastAsia="en-US"/>
        </w:rPr>
        <w:t xml:space="preserve">cheval </w:t>
      </w:r>
      <w:r>
        <w:rPr>
          <w:lang w:eastAsia="en-US"/>
        </w:rPr>
        <w:t>qui clapotaient dans la boue du chemin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Puis le silence</w:t>
      </w:r>
      <w:r w:rsidR="00A23BF9">
        <w:rPr>
          <w:lang w:eastAsia="en-US"/>
        </w:rPr>
        <w:t>.</w:t>
      </w:r>
    </w:p>
    <w:p w14:paraId="2E1C0CAC" w14:textId="58409C9B" w:rsidR="00BB5C58" w:rsidRDefault="00BB5C58" w:rsidP="007700B9">
      <w:pPr>
        <w:pStyle w:val="Titre2"/>
        <w:rPr>
          <w:lang w:eastAsia="en-US"/>
        </w:rPr>
      </w:pPr>
      <w:bookmarkStart w:id="13" w:name="_Toc231743388"/>
      <w:bookmarkStart w:id="14" w:name="_Toc237577456"/>
      <w:bookmarkStart w:id="15" w:name="_Toc202192404"/>
      <w:r>
        <w:rPr>
          <w:lang w:eastAsia="en-US"/>
        </w:rPr>
        <w:lastRenderedPageBreak/>
        <w:t>BERTHE L</w:t>
      </w:r>
      <w:r w:rsidR="00A23BF9">
        <w:rPr>
          <w:lang w:eastAsia="en-US"/>
        </w:rPr>
        <w:t>’</w:t>
      </w:r>
      <w:r>
        <w:rPr>
          <w:lang w:eastAsia="en-US"/>
        </w:rPr>
        <w:t>AVEUGLE</w:t>
      </w:r>
      <w:bookmarkEnd w:id="13"/>
      <w:bookmarkEnd w:id="14"/>
      <w:bookmarkEnd w:id="15"/>
      <w:r>
        <w:rPr>
          <w:lang w:eastAsia="en-US"/>
        </w:rPr>
        <w:br/>
      </w:r>
    </w:p>
    <w:p w14:paraId="112C32AA" w14:textId="407AAB71" w:rsidR="00A23BF9" w:rsidRDefault="00BB5C58" w:rsidP="00A23BF9">
      <w:pPr>
        <w:rPr>
          <w:lang w:eastAsia="en-US"/>
        </w:rPr>
      </w:pPr>
      <w:r>
        <w:rPr>
          <w:lang w:eastAsia="en-US"/>
        </w:rPr>
        <w:t>De longs corridors humides et noirs où le vent s</w:t>
      </w:r>
      <w:r w:rsidR="00A23BF9">
        <w:rPr>
          <w:lang w:eastAsia="en-US"/>
        </w:rPr>
        <w:t>’</w:t>
      </w:r>
      <w:r>
        <w:rPr>
          <w:lang w:eastAsia="en-US"/>
        </w:rPr>
        <w:t>engouffrait en pleurant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des fenêtres aux châssis tremblants qui battaient</w:t>
      </w:r>
      <w:r w:rsidR="00A23BF9">
        <w:rPr>
          <w:lang w:eastAsia="en-US"/>
        </w:rPr>
        <w:t xml:space="preserve">, </w:t>
      </w:r>
      <w:r>
        <w:rPr>
          <w:lang w:eastAsia="en-US"/>
        </w:rPr>
        <w:t>secoués par l</w:t>
      </w:r>
      <w:r w:rsidR="00A23BF9">
        <w:rPr>
          <w:lang w:eastAsia="en-US"/>
        </w:rPr>
        <w:t>’</w:t>
      </w:r>
      <w:r>
        <w:rPr>
          <w:lang w:eastAsia="en-US"/>
        </w:rPr>
        <w:t>orage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un mortel silence partout où le bruit de la veillée ne pouvait être entendu</w:t>
      </w:r>
      <w:r w:rsidR="00A23BF9">
        <w:rPr>
          <w:lang w:eastAsia="en-US"/>
        </w:rPr>
        <w:t>…</w:t>
      </w:r>
    </w:p>
    <w:p w14:paraId="0D002D5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Malgré sa préoccupation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Olivette avait </w:t>
      </w:r>
      <w:proofErr w:type="spellStart"/>
      <w:r>
        <w:rPr>
          <w:lang w:eastAsia="en-US"/>
        </w:rPr>
        <w:t>grand</w:t>
      </w:r>
      <w:r w:rsidR="00A23BF9">
        <w:rPr>
          <w:lang w:eastAsia="en-US"/>
        </w:rPr>
        <w:t>’</w:t>
      </w:r>
      <w:r>
        <w:rPr>
          <w:lang w:eastAsia="en-US"/>
        </w:rPr>
        <w:t>peur</w:t>
      </w:r>
      <w:proofErr w:type="spellEnd"/>
      <w:r>
        <w:rPr>
          <w:lang w:eastAsia="en-US"/>
        </w:rPr>
        <w:t xml:space="preserve"> en montant les escaliers du château pour regagner sa chambre</w:t>
      </w:r>
      <w:r w:rsidR="00A23BF9">
        <w:rPr>
          <w:lang w:eastAsia="en-US"/>
        </w:rPr>
        <w:t>.</w:t>
      </w:r>
    </w:p>
    <w:p w14:paraId="0E5AEB51" w14:textId="7669109A" w:rsidR="00A23BF9" w:rsidRDefault="00BB5C58" w:rsidP="00A23BF9">
      <w:pPr>
        <w:rPr>
          <w:lang w:eastAsia="en-US"/>
        </w:rPr>
      </w:pPr>
      <w:r>
        <w:rPr>
          <w:lang w:eastAsia="en-US"/>
        </w:rPr>
        <w:t>Un instant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eut la pensée de s</w:t>
      </w:r>
      <w:r w:rsidR="00A23BF9">
        <w:rPr>
          <w:lang w:eastAsia="en-US"/>
        </w:rPr>
        <w:t>’</w:t>
      </w:r>
      <w:r>
        <w:rPr>
          <w:lang w:eastAsia="en-US"/>
        </w:rPr>
        <w:t>arrêter sur le palier et d</w:t>
      </w:r>
      <w:r w:rsidR="00A23BF9">
        <w:rPr>
          <w:lang w:eastAsia="en-US"/>
        </w:rPr>
        <w:t>’</w:t>
      </w:r>
      <w:r>
        <w:rPr>
          <w:lang w:eastAsia="en-US"/>
        </w:rPr>
        <w:t xml:space="preserve">attendre </w:t>
      </w:r>
      <w:r w:rsidR="00A23BF9">
        <w:rPr>
          <w:lang w:eastAsia="en-US"/>
        </w:rPr>
        <w:t>M. </w:t>
      </w:r>
      <w:r>
        <w:rPr>
          <w:lang w:eastAsia="en-US"/>
        </w:rPr>
        <w:t>Fargeau pour lui dire</w:t>
      </w:r>
      <w:r w:rsidR="00A23BF9">
        <w:rPr>
          <w:lang w:eastAsia="en-US"/>
        </w:rPr>
        <w:t> :</w:t>
      </w:r>
    </w:p>
    <w:p w14:paraId="5ADB079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On a surpris notre secret</w:t>
      </w:r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Je ne veux plus aller au chêne creux de la </w:t>
      </w:r>
      <w:proofErr w:type="spellStart"/>
      <w:r w:rsidR="00BB5C58">
        <w:rPr>
          <w:lang w:eastAsia="en-US"/>
        </w:rPr>
        <w:t>Mestivière</w:t>
      </w:r>
      <w:proofErr w:type="spellEnd"/>
      <w:r>
        <w:rPr>
          <w:lang w:eastAsia="en-US"/>
        </w:rPr>
        <w:t>…</w:t>
      </w:r>
    </w:p>
    <w:p w14:paraId="1BA9FD06" w14:textId="2176A97D" w:rsidR="00A23BF9" w:rsidRDefault="00BB5C58" w:rsidP="00A23BF9">
      <w:pPr>
        <w:rPr>
          <w:i/>
          <w:iCs/>
          <w:lang w:eastAsia="en-US"/>
        </w:rPr>
      </w:pPr>
      <w:r>
        <w:rPr>
          <w:lang w:eastAsia="en-US"/>
        </w:rPr>
        <w:t>Mais attendre dans cette nuit plaintive</w:t>
      </w:r>
      <w:r w:rsidR="00A23BF9">
        <w:rPr>
          <w:lang w:eastAsia="en-US"/>
        </w:rPr>
        <w:t xml:space="preserve">, </w:t>
      </w:r>
      <w:r>
        <w:rPr>
          <w:lang w:eastAsia="en-US"/>
        </w:rPr>
        <w:t>parmi ces sons étranges</w:t>
      </w:r>
      <w:r w:rsidR="00A23BF9"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Attendre toute seule au milieu des ténèbres</w:t>
      </w:r>
      <w:r w:rsidR="00A23BF9">
        <w:rPr>
          <w:lang w:eastAsia="en-US"/>
        </w:rPr>
        <w:t xml:space="preserve">, </w:t>
      </w:r>
      <w:r>
        <w:rPr>
          <w:lang w:eastAsia="en-US"/>
        </w:rPr>
        <w:t>quand cet homme se mourait là</w:t>
      </w:r>
      <w:r w:rsidR="00A23BF9">
        <w:rPr>
          <w:lang w:eastAsia="en-US"/>
        </w:rPr>
        <w:t xml:space="preserve">, </w:t>
      </w:r>
      <w:r>
        <w:rPr>
          <w:lang w:eastAsia="en-US"/>
        </w:rPr>
        <w:t>tout près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quand on avait vu </w:t>
      </w:r>
      <w:r>
        <w:rPr>
          <w:i/>
          <w:iCs/>
          <w:lang w:eastAsia="en-US"/>
        </w:rPr>
        <w:t>le cierge</w:t>
      </w:r>
      <w:r w:rsidR="00A23BF9">
        <w:rPr>
          <w:i/>
          <w:iCs/>
          <w:lang w:eastAsia="en-US"/>
        </w:rPr>
        <w:t> !…</w:t>
      </w:r>
    </w:p>
    <w:p w14:paraId="6EE4FA83" w14:textId="1F4015E0" w:rsidR="00A23BF9" w:rsidRDefault="00BB5C58" w:rsidP="00A23BF9">
      <w:pPr>
        <w:rPr>
          <w:lang w:eastAsia="en-US"/>
        </w:rPr>
      </w:pPr>
      <w:r>
        <w:rPr>
          <w:lang w:eastAsia="en-US"/>
        </w:rPr>
        <w:t>Olivette n</w:t>
      </w:r>
      <w:r w:rsidR="00A23BF9">
        <w:rPr>
          <w:lang w:eastAsia="en-US"/>
        </w:rPr>
        <w:t>’</w:t>
      </w:r>
      <w:r>
        <w:rPr>
          <w:lang w:eastAsia="en-US"/>
        </w:rPr>
        <w:t>était pas une nature très poétique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le merveilleux ne la gênait guère quand il faisait beau soleil sur la lande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Mais c</w:t>
      </w:r>
      <w:r w:rsidR="00A23BF9">
        <w:rPr>
          <w:lang w:eastAsia="en-US"/>
        </w:rPr>
        <w:t>’</w:t>
      </w:r>
      <w:r>
        <w:rPr>
          <w:lang w:eastAsia="en-US"/>
        </w:rPr>
        <w:t>était une fille de la Bretagne</w:t>
      </w:r>
      <w:r w:rsidR="00A23BF9">
        <w:rPr>
          <w:lang w:eastAsia="en-US"/>
        </w:rPr>
        <w:t xml:space="preserve">, </w:t>
      </w:r>
      <w:r>
        <w:rPr>
          <w:lang w:eastAsia="en-US"/>
        </w:rPr>
        <w:t>après tout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cette lugubre nuit pesait sur l</w:t>
      </w:r>
      <w:r w:rsidR="00A23BF9">
        <w:rPr>
          <w:lang w:eastAsia="en-US"/>
        </w:rPr>
        <w:t>’</w:t>
      </w:r>
      <w:r>
        <w:rPr>
          <w:lang w:eastAsia="en-US"/>
        </w:rPr>
        <w:t>âme comme un linceul glacé</w:t>
      </w:r>
      <w:r w:rsidR="00A23BF9">
        <w:rPr>
          <w:lang w:eastAsia="en-US"/>
        </w:rPr>
        <w:t>.</w:t>
      </w:r>
    </w:p>
    <w:p w14:paraId="6F5AA61D" w14:textId="49E6A966" w:rsidR="00A23BF9" w:rsidRDefault="00BB5C58" w:rsidP="00A23BF9">
      <w:pPr>
        <w:rPr>
          <w:lang w:eastAsia="en-US"/>
        </w:rPr>
      </w:pPr>
      <w:r>
        <w:rPr>
          <w:lang w:eastAsia="en-US"/>
        </w:rPr>
        <w:t>Elle n</w:t>
      </w:r>
      <w:r w:rsidR="00A23BF9">
        <w:rPr>
          <w:lang w:eastAsia="en-US"/>
        </w:rPr>
        <w:t>’</w:t>
      </w:r>
      <w:r>
        <w:rPr>
          <w:lang w:eastAsia="en-US"/>
        </w:rPr>
        <w:t xml:space="preserve">attendit point </w:t>
      </w:r>
      <w:r w:rsidR="00A23BF9">
        <w:rPr>
          <w:lang w:eastAsia="en-US"/>
        </w:rPr>
        <w:t>M. </w:t>
      </w:r>
      <w:r>
        <w:rPr>
          <w:lang w:eastAsia="en-US"/>
        </w:rPr>
        <w:t>Fargeau</w:t>
      </w:r>
      <w:r w:rsidR="00A23BF9">
        <w:rPr>
          <w:lang w:eastAsia="en-US"/>
        </w:rPr>
        <w:t>.</w:t>
      </w:r>
    </w:p>
    <w:p w14:paraId="38D30BE3" w14:textId="094A8E41" w:rsidR="00A23BF9" w:rsidRDefault="00BB5C58" w:rsidP="00A23BF9">
      <w:pPr>
        <w:rPr>
          <w:lang w:eastAsia="en-US"/>
        </w:rPr>
      </w:pPr>
      <w:r>
        <w:rPr>
          <w:lang w:eastAsia="en-US"/>
        </w:rPr>
        <w:t>Curieuse qu</w:t>
      </w:r>
      <w:r w:rsidR="00A23BF9">
        <w:rPr>
          <w:lang w:eastAsia="en-US"/>
        </w:rPr>
        <w:t>’</w:t>
      </w:r>
      <w:r>
        <w:rPr>
          <w:lang w:eastAsia="en-US"/>
        </w:rPr>
        <w:t>elle était</w:t>
      </w:r>
      <w:r w:rsidR="00A23BF9">
        <w:rPr>
          <w:lang w:eastAsia="en-US"/>
        </w:rPr>
        <w:t xml:space="preserve">, </w:t>
      </w:r>
      <w:r>
        <w:rPr>
          <w:lang w:eastAsia="en-US"/>
        </w:rPr>
        <w:t>loin de jeter comme à l</w:t>
      </w:r>
      <w:r w:rsidR="00A23BF9">
        <w:rPr>
          <w:lang w:eastAsia="en-US"/>
        </w:rPr>
        <w:t>’</w:t>
      </w:r>
      <w:r>
        <w:rPr>
          <w:lang w:eastAsia="en-US"/>
        </w:rPr>
        <w:t xml:space="preserve">ordinaire son regard furtif dans la chambre de </w:t>
      </w:r>
      <w:r w:rsidR="00A23BF9">
        <w:rPr>
          <w:lang w:eastAsia="en-US"/>
        </w:rPr>
        <w:t>M. </w:t>
      </w:r>
      <w:r>
        <w:rPr>
          <w:lang w:eastAsia="en-US"/>
        </w:rPr>
        <w:t xml:space="preserve">Jean </w:t>
      </w:r>
      <w:proofErr w:type="spellStart"/>
      <w:r>
        <w:rPr>
          <w:lang w:eastAsia="en-US"/>
        </w:rPr>
        <w:t>Crébu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dont la porte entrebâillée laissait passer une étroite bande de lumière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hâta le pas en frissonnant et fit par trois fois le signe de la croix</w:t>
      </w:r>
      <w:r w:rsidR="00A23BF9">
        <w:rPr>
          <w:lang w:eastAsia="en-US"/>
        </w:rPr>
        <w:t>.</w:t>
      </w:r>
    </w:p>
    <w:p w14:paraId="112AF36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Car</w:t>
      </w:r>
      <w:r w:rsidR="00A23BF9">
        <w:rPr>
          <w:lang w:eastAsia="en-US"/>
        </w:rPr>
        <w:t xml:space="preserve">, </w:t>
      </w:r>
      <w:r>
        <w:rPr>
          <w:lang w:eastAsia="en-US"/>
        </w:rPr>
        <w:t>sous peu</w:t>
      </w:r>
      <w:r w:rsidR="00A23BF9">
        <w:rPr>
          <w:lang w:eastAsia="en-US"/>
        </w:rPr>
        <w:t xml:space="preserve">, </w:t>
      </w:r>
      <w:r>
        <w:rPr>
          <w:lang w:eastAsia="en-US"/>
        </w:rPr>
        <w:t>cette chambre allait être tendue d</w:t>
      </w:r>
      <w:r w:rsidR="00A23BF9">
        <w:rPr>
          <w:lang w:eastAsia="en-US"/>
        </w:rPr>
        <w:t>’</w:t>
      </w:r>
      <w:r>
        <w:rPr>
          <w:lang w:eastAsia="en-US"/>
        </w:rPr>
        <w:t>un drap noir</w:t>
      </w:r>
      <w:r w:rsidR="00A23BF9">
        <w:rPr>
          <w:lang w:eastAsia="en-US"/>
        </w:rPr>
        <w:t xml:space="preserve">, </w:t>
      </w:r>
      <w:r>
        <w:rPr>
          <w:lang w:eastAsia="en-US"/>
        </w:rPr>
        <w:t>semé de tristes larmes d</w:t>
      </w:r>
      <w:r w:rsidR="00A23BF9">
        <w:rPr>
          <w:lang w:eastAsia="en-US"/>
        </w:rPr>
        <w:t>’</w:t>
      </w:r>
      <w:r>
        <w:rPr>
          <w:lang w:eastAsia="en-US"/>
        </w:rPr>
        <w:t>argent</w:t>
      </w:r>
      <w:r w:rsidR="00A23BF9">
        <w:rPr>
          <w:lang w:eastAsia="en-US"/>
        </w:rPr>
        <w:t>.</w:t>
      </w:r>
    </w:p>
    <w:p w14:paraId="356720F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N</w:t>
      </w:r>
      <w:r w:rsidR="00A23BF9">
        <w:rPr>
          <w:lang w:eastAsia="en-US"/>
        </w:rPr>
        <w:t>’</w:t>
      </w:r>
      <w:r>
        <w:rPr>
          <w:lang w:eastAsia="en-US"/>
        </w:rPr>
        <w:t>avait-on pas vu le cierge</w:t>
      </w:r>
      <w:r w:rsidR="00A23BF9">
        <w:rPr>
          <w:lang w:eastAsia="en-US"/>
        </w:rPr>
        <w:t> ?…</w:t>
      </w:r>
    </w:p>
    <w:p w14:paraId="349A214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Si Olivette eût été plus brave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aurait vu la chambre de Jean-de-la-Mer</w:t>
      </w:r>
      <w:r w:rsidR="00A23BF9">
        <w:rPr>
          <w:lang w:eastAsia="en-US"/>
        </w:rPr>
        <w:t xml:space="preserve">, </w:t>
      </w:r>
      <w:r>
        <w:rPr>
          <w:lang w:eastAsia="en-US"/>
        </w:rPr>
        <w:t>silencieuse et morne</w:t>
      </w:r>
      <w:r w:rsidR="00A23BF9">
        <w:rPr>
          <w:lang w:eastAsia="en-US"/>
        </w:rPr>
        <w:t xml:space="preserve">, </w:t>
      </w:r>
      <w:r>
        <w:rPr>
          <w:lang w:eastAsia="en-US"/>
        </w:rPr>
        <w:t>éclairée par une seule lampe</w:t>
      </w:r>
      <w:r w:rsidR="00A23BF9">
        <w:rPr>
          <w:lang w:eastAsia="en-US"/>
        </w:rPr>
        <w:t>.</w:t>
      </w:r>
    </w:p>
    <w:p w14:paraId="42697EC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une vaste pièce</w:t>
      </w:r>
      <w:r w:rsidR="00A23BF9">
        <w:rPr>
          <w:lang w:eastAsia="en-US"/>
        </w:rPr>
        <w:t xml:space="preserve">, </w:t>
      </w:r>
      <w:r>
        <w:rPr>
          <w:lang w:eastAsia="en-US"/>
        </w:rPr>
        <w:t>boisée de chêne brun et ornée çà et là de quelques vieux portraits pendus comme au hasard contre les lambris</w:t>
      </w:r>
      <w:r w:rsidR="00A23BF9">
        <w:rPr>
          <w:lang w:eastAsia="en-US"/>
        </w:rPr>
        <w:t>.</w:t>
      </w:r>
    </w:p>
    <w:p w14:paraId="7D0AC8D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De noirs soliveaux</w:t>
      </w:r>
      <w:r w:rsidR="00A23BF9">
        <w:rPr>
          <w:lang w:eastAsia="en-US"/>
        </w:rPr>
        <w:t xml:space="preserve">, </w:t>
      </w:r>
      <w:r>
        <w:rPr>
          <w:lang w:eastAsia="en-US"/>
        </w:rPr>
        <w:t>soutenus par une maîtresse poutre qui fléchissait à son milieu</w:t>
      </w:r>
      <w:r w:rsidR="00A23BF9">
        <w:rPr>
          <w:lang w:eastAsia="en-US"/>
        </w:rPr>
        <w:t xml:space="preserve">, </w:t>
      </w:r>
      <w:r>
        <w:rPr>
          <w:lang w:eastAsia="en-US"/>
        </w:rPr>
        <w:t>remplaçaient le plafond et absorbaient dans leurs cavités les pâles rayons de la lampe</w:t>
      </w:r>
      <w:r w:rsidR="00A23BF9">
        <w:rPr>
          <w:lang w:eastAsia="en-US"/>
        </w:rPr>
        <w:t>.</w:t>
      </w:r>
    </w:p>
    <w:p w14:paraId="23F3D40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Pour meubles il y avait le grand lit à colonnes de Jean </w:t>
      </w:r>
      <w:proofErr w:type="spellStart"/>
      <w:r>
        <w:rPr>
          <w:lang w:eastAsia="en-US"/>
        </w:rPr>
        <w:t>Crébu</w:t>
      </w:r>
      <w:proofErr w:type="spellEnd"/>
      <w:r>
        <w:rPr>
          <w:lang w:eastAsia="en-US"/>
        </w:rPr>
        <w:t xml:space="preserve"> de la </w:t>
      </w:r>
      <w:proofErr w:type="spellStart"/>
      <w:r>
        <w:rPr>
          <w:lang w:eastAsia="en-US"/>
        </w:rPr>
        <w:t>Saulays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une chaise longue</w:t>
      </w:r>
      <w:r w:rsidR="00A23BF9">
        <w:rPr>
          <w:lang w:eastAsia="en-US"/>
        </w:rPr>
        <w:t xml:space="preserve"> ; </w:t>
      </w:r>
      <w:r>
        <w:rPr>
          <w:lang w:eastAsia="en-US"/>
        </w:rPr>
        <w:t>un coffre sculpté servant de secrétaire et des planches recouvertes de cuir qui s</w:t>
      </w:r>
      <w:r w:rsidR="00A23BF9">
        <w:rPr>
          <w:lang w:eastAsia="en-US"/>
        </w:rPr>
        <w:t>’</w:t>
      </w:r>
      <w:r>
        <w:rPr>
          <w:lang w:eastAsia="en-US"/>
        </w:rPr>
        <w:t>alignaient sur trois côtés de la chambre et supportaient une armée de bouquins</w:t>
      </w:r>
      <w:r w:rsidR="00A23BF9">
        <w:rPr>
          <w:lang w:eastAsia="en-US"/>
        </w:rPr>
        <w:t>.</w:t>
      </w:r>
    </w:p>
    <w:p w14:paraId="4378D674" w14:textId="5F5B318B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Jean-de-la-Mer était </w:t>
      </w:r>
      <w:proofErr w:type="spellStart"/>
      <w:r>
        <w:rPr>
          <w:lang w:eastAsia="en-US"/>
        </w:rPr>
        <w:t>demi-couché</w:t>
      </w:r>
      <w:proofErr w:type="spellEnd"/>
      <w:r>
        <w:rPr>
          <w:lang w:eastAsia="en-US"/>
        </w:rPr>
        <w:t xml:space="preserve"> sur sa chaise longue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loin du foyer et près de la lampe</w:t>
      </w:r>
      <w:r w:rsidR="00A23BF9">
        <w:rPr>
          <w:lang w:eastAsia="en-US"/>
        </w:rPr>
        <w:t>.</w:t>
      </w:r>
    </w:p>
    <w:p w14:paraId="4E772534" w14:textId="399C8523" w:rsidR="00A23BF9" w:rsidRDefault="00BB5C58" w:rsidP="00A23BF9">
      <w:pPr>
        <w:rPr>
          <w:lang w:eastAsia="en-US"/>
        </w:rPr>
      </w:pPr>
      <w:r>
        <w:rPr>
          <w:lang w:eastAsia="en-US"/>
        </w:rPr>
        <w:t>À l</w:t>
      </w:r>
      <w:r w:rsidR="00A23BF9">
        <w:rPr>
          <w:lang w:eastAsia="en-US"/>
        </w:rPr>
        <w:t>’</w:t>
      </w:r>
      <w:r>
        <w:rPr>
          <w:lang w:eastAsia="en-US"/>
        </w:rPr>
        <w:t>autre bout de la chambre</w:t>
      </w:r>
      <w:r w:rsidR="00A23BF9">
        <w:rPr>
          <w:lang w:eastAsia="en-US"/>
        </w:rPr>
        <w:t xml:space="preserve">, </w:t>
      </w:r>
      <w:r>
        <w:rPr>
          <w:lang w:eastAsia="en-US"/>
        </w:rPr>
        <w:t>au coin de la cheminée</w:t>
      </w:r>
      <w:r w:rsidR="00A23BF9">
        <w:rPr>
          <w:lang w:eastAsia="en-US"/>
        </w:rPr>
        <w:t xml:space="preserve">, </w:t>
      </w:r>
      <w:r>
        <w:rPr>
          <w:lang w:eastAsia="en-US"/>
        </w:rPr>
        <w:t>Berthe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aveugle</w:t>
      </w:r>
      <w:r w:rsidR="00A23BF9">
        <w:rPr>
          <w:lang w:eastAsia="en-US"/>
        </w:rPr>
        <w:t xml:space="preserve">, </w:t>
      </w:r>
      <w:r>
        <w:rPr>
          <w:lang w:eastAsia="en-US"/>
        </w:rPr>
        <w:t>était assise</w:t>
      </w:r>
      <w:r w:rsidR="00A23BF9">
        <w:rPr>
          <w:lang w:eastAsia="en-US"/>
        </w:rPr>
        <w:t xml:space="preserve">, </w:t>
      </w:r>
      <w:r>
        <w:rPr>
          <w:lang w:eastAsia="en-US"/>
        </w:rPr>
        <w:t>la tête appuyée contre le marbre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immobile et muette</w:t>
      </w:r>
      <w:r w:rsidR="00A23BF9">
        <w:rPr>
          <w:lang w:eastAsia="en-US"/>
        </w:rPr>
        <w:t>.</w:t>
      </w:r>
    </w:p>
    <w:p w14:paraId="31E8758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n</w:t>
      </w:r>
      <w:r w:rsidR="00A23BF9">
        <w:rPr>
          <w:lang w:eastAsia="en-US"/>
        </w:rPr>
        <w:t>’</w:t>
      </w:r>
      <w:r>
        <w:rPr>
          <w:lang w:eastAsia="en-US"/>
        </w:rPr>
        <w:t>y avait personne autre dans la chambre</w:t>
      </w:r>
      <w:r w:rsidR="00A23BF9">
        <w:rPr>
          <w:lang w:eastAsia="en-US"/>
        </w:rPr>
        <w:t>.</w:t>
      </w:r>
    </w:p>
    <w:p w14:paraId="2558A73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 et Lucien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deux neveux de Jean-de-la-Mer</w:t>
      </w:r>
      <w:r w:rsidR="00A23BF9">
        <w:rPr>
          <w:lang w:eastAsia="en-US"/>
        </w:rPr>
        <w:t xml:space="preserve">, </w:t>
      </w:r>
      <w:r>
        <w:rPr>
          <w:lang w:eastAsia="en-US"/>
        </w:rPr>
        <w:t>étaient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nous l</w:t>
      </w:r>
      <w:r w:rsidR="00A23BF9">
        <w:rPr>
          <w:lang w:eastAsia="en-US"/>
        </w:rPr>
        <w:t>’</w:t>
      </w:r>
      <w:r>
        <w:rPr>
          <w:lang w:eastAsia="en-US"/>
        </w:rPr>
        <w:t>avons vu</w:t>
      </w:r>
      <w:r w:rsidR="00A23BF9">
        <w:rPr>
          <w:lang w:eastAsia="en-US"/>
        </w:rPr>
        <w:t xml:space="preserve">, </w:t>
      </w:r>
      <w:r>
        <w:rPr>
          <w:lang w:eastAsia="en-US"/>
        </w:rPr>
        <w:t>descendus tous les deux à la cuisine</w:t>
      </w:r>
      <w:r w:rsidR="00A23BF9">
        <w:rPr>
          <w:lang w:eastAsia="en-US"/>
        </w:rPr>
        <w:t>.</w:t>
      </w:r>
    </w:p>
    <w:p w14:paraId="5F7F3AC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 xml:space="preserve">Jean </w:t>
      </w:r>
      <w:proofErr w:type="spellStart"/>
      <w:r>
        <w:rPr>
          <w:lang w:eastAsia="en-US"/>
        </w:rPr>
        <w:t>Crébu</w:t>
      </w:r>
      <w:proofErr w:type="spellEnd"/>
      <w:r>
        <w:rPr>
          <w:lang w:eastAsia="en-US"/>
        </w:rPr>
        <w:t xml:space="preserve"> de la </w:t>
      </w:r>
      <w:proofErr w:type="spellStart"/>
      <w:r>
        <w:rPr>
          <w:lang w:eastAsia="en-US"/>
        </w:rPr>
        <w:t>Saulays</w:t>
      </w:r>
      <w:proofErr w:type="spellEnd"/>
      <w:r>
        <w:rPr>
          <w:lang w:eastAsia="en-US"/>
        </w:rPr>
        <w:t xml:space="preserve"> avait les deux yeux ouverts et fixes</w:t>
      </w:r>
      <w:r w:rsidR="00A23BF9">
        <w:rPr>
          <w:lang w:eastAsia="en-US"/>
        </w:rPr>
        <w:t xml:space="preserve">. </w:t>
      </w:r>
      <w:r>
        <w:rPr>
          <w:lang w:eastAsia="en-US"/>
        </w:rPr>
        <w:t>Il regardait le vide</w:t>
      </w:r>
      <w:r w:rsidR="00A23BF9">
        <w:rPr>
          <w:lang w:eastAsia="en-US"/>
        </w:rPr>
        <w:t>.</w:t>
      </w:r>
    </w:p>
    <w:p w14:paraId="74B5B8E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était très pâle et ses membres avaient un tremblement continu</w:t>
      </w:r>
      <w:r w:rsidR="00A23BF9">
        <w:rPr>
          <w:lang w:eastAsia="en-US"/>
        </w:rPr>
        <w:t>.</w:t>
      </w:r>
    </w:p>
    <w:p w14:paraId="20F56DF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un vieillard de haute taille</w:t>
      </w:r>
      <w:r w:rsidR="00A23BF9">
        <w:rPr>
          <w:lang w:eastAsia="en-US"/>
        </w:rPr>
        <w:t xml:space="preserve">, </w:t>
      </w:r>
      <w:r>
        <w:rPr>
          <w:lang w:eastAsia="en-US"/>
        </w:rPr>
        <w:t>le front très élevé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étroit</w:t>
      </w:r>
      <w:r w:rsidR="00A23BF9">
        <w:rPr>
          <w:lang w:eastAsia="en-US"/>
        </w:rPr>
        <w:t xml:space="preserve">, </w:t>
      </w:r>
      <w:r>
        <w:rPr>
          <w:lang w:eastAsia="en-US"/>
        </w:rPr>
        <w:t>la figure longue et maigre</w:t>
      </w:r>
      <w:r w:rsidR="00A23BF9">
        <w:rPr>
          <w:lang w:eastAsia="en-US"/>
        </w:rPr>
        <w:t>.</w:t>
      </w:r>
    </w:p>
    <w:p w14:paraId="5088B10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Ses cheveux qui restaient abondants</w:t>
      </w:r>
      <w:r w:rsidR="00A23BF9">
        <w:rPr>
          <w:lang w:eastAsia="en-US"/>
        </w:rPr>
        <w:t xml:space="preserve">, </w:t>
      </w:r>
      <w:r>
        <w:rPr>
          <w:lang w:eastAsia="en-US"/>
        </w:rPr>
        <w:t>sa barbe touffue et ses sourcils</w:t>
      </w:r>
      <w:r w:rsidR="00A23BF9">
        <w:rPr>
          <w:lang w:eastAsia="en-US"/>
        </w:rPr>
        <w:t xml:space="preserve">, </w:t>
      </w:r>
      <w:r>
        <w:rPr>
          <w:lang w:eastAsia="en-US"/>
        </w:rPr>
        <w:t>faisant saillie au-dessus de ses yeux éteints</w:t>
      </w:r>
      <w:r w:rsidR="00A23BF9">
        <w:rPr>
          <w:lang w:eastAsia="en-US"/>
        </w:rPr>
        <w:t xml:space="preserve">, </w:t>
      </w:r>
      <w:r>
        <w:rPr>
          <w:lang w:eastAsia="en-US"/>
        </w:rPr>
        <w:t>étaient d</w:t>
      </w:r>
      <w:r w:rsidR="00A23BF9">
        <w:rPr>
          <w:lang w:eastAsia="en-US"/>
        </w:rPr>
        <w:t>’</w:t>
      </w:r>
      <w:r>
        <w:rPr>
          <w:lang w:eastAsia="en-US"/>
        </w:rPr>
        <w:t>un blanc éclatant et uniforme</w:t>
      </w:r>
      <w:r w:rsidR="00A23BF9">
        <w:rPr>
          <w:lang w:eastAsia="en-US"/>
        </w:rPr>
        <w:t>.</w:t>
      </w:r>
    </w:p>
    <w:p w14:paraId="1A67898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portait le pantalon de toile grise et la redingote en peau de chèvre</w:t>
      </w:r>
      <w:r w:rsidR="00A23BF9">
        <w:rPr>
          <w:lang w:eastAsia="en-US"/>
        </w:rPr>
        <w:t>.</w:t>
      </w:r>
    </w:p>
    <w:p w14:paraId="1C0B555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La vieille </w:t>
      </w:r>
      <w:proofErr w:type="spellStart"/>
      <w:r>
        <w:rPr>
          <w:lang w:eastAsia="en-US"/>
        </w:rPr>
        <w:t>Renotte</w:t>
      </w:r>
      <w:proofErr w:type="spellEnd"/>
      <w:r>
        <w:rPr>
          <w:lang w:eastAsia="en-US"/>
        </w:rPr>
        <w:t xml:space="preserve"> était assurément mieux informée que nous sur la question de savoir si Jean-de-la-Mer avait été un Adonis dans sa jeunesse</w:t>
      </w:r>
      <w:r w:rsidR="00A23BF9">
        <w:rPr>
          <w:lang w:eastAsia="en-US"/>
        </w:rPr>
        <w:t xml:space="preserve">. </w:t>
      </w:r>
      <w:r>
        <w:rPr>
          <w:lang w:eastAsia="en-US"/>
        </w:rPr>
        <w:t>Maintenant qu</w:t>
      </w:r>
      <w:r w:rsidR="00A23BF9">
        <w:rPr>
          <w:lang w:eastAsia="en-US"/>
        </w:rPr>
        <w:t>’</w:t>
      </w:r>
      <w:r>
        <w:rPr>
          <w:lang w:eastAsia="en-US"/>
        </w:rPr>
        <w:t>il avait plus de quatre-vingts ans et qu</w:t>
      </w:r>
      <w:r w:rsidR="00A23BF9">
        <w:rPr>
          <w:lang w:eastAsia="en-US"/>
        </w:rPr>
        <w:t>’</w:t>
      </w:r>
      <w:r>
        <w:rPr>
          <w:lang w:eastAsia="en-US"/>
        </w:rPr>
        <w:t>une grave maladie le tenait cloué à sa chaise longue</w:t>
      </w:r>
      <w:r w:rsidR="00A23BF9">
        <w:rPr>
          <w:lang w:eastAsia="en-US"/>
        </w:rPr>
        <w:t xml:space="preserve">, </w:t>
      </w:r>
      <w:r>
        <w:rPr>
          <w:lang w:eastAsia="en-US"/>
        </w:rPr>
        <w:t>lui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homme du mouvement et des violentes fatigues</w:t>
      </w:r>
      <w:r w:rsidR="00A23BF9">
        <w:rPr>
          <w:lang w:eastAsia="en-US"/>
        </w:rPr>
        <w:t xml:space="preserve">, </w:t>
      </w:r>
      <w:r>
        <w:rPr>
          <w:lang w:eastAsia="en-US"/>
        </w:rPr>
        <w:t>on ne pouvait plus guère juger</w:t>
      </w:r>
      <w:r w:rsidR="00A23BF9">
        <w:rPr>
          <w:lang w:eastAsia="en-US"/>
        </w:rPr>
        <w:t>.</w:t>
      </w:r>
    </w:p>
    <w:p w14:paraId="42EB16C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impression produite par la vue de ce grand corps étique et tout d</w:t>
      </w:r>
      <w:r w:rsidR="00A23BF9">
        <w:rPr>
          <w:lang w:eastAsia="en-US"/>
        </w:rPr>
        <w:t>’</w:t>
      </w:r>
      <w:r>
        <w:rPr>
          <w:lang w:eastAsia="en-US"/>
        </w:rPr>
        <w:t>une pièce</w:t>
      </w:r>
      <w:r w:rsidR="00A23BF9">
        <w:rPr>
          <w:lang w:eastAsia="en-US"/>
        </w:rPr>
        <w:t xml:space="preserve">, </w:t>
      </w:r>
      <w:r>
        <w:rPr>
          <w:lang w:eastAsia="en-US"/>
        </w:rPr>
        <w:t>par cette figure hâve</w:t>
      </w:r>
      <w:r w:rsidR="00A23BF9">
        <w:rPr>
          <w:lang w:eastAsia="en-US"/>
        </w:rPr>
        <w:t xml:space="preserve">, </w:t>
      </w:r>
      <w:r>
        <w:rPr>
          <w:lang w:eastAsia="en-US"/>
        </w:rPr>
        <w:t>noyée en quelque sorte dans les masses blanches de la barbe</w:t>
      </w:r>
      <w:r w:rsidR="00A23BF9">
        <w:rPr>
          <w:lang w:eastAsia="en-US"/>
        </w:rPr>
        <w:t xml:space="preserve">, </w:t>
      </w:r>
      <w:r>
        <w:rPr>
          <w:lang w:eastAsia="en-US"/>
        </w:rPr>
        <w:t>par ce regard morne qui semblait n</w:t>
      </w:r>
      <w:r w:rsidR="00A23BF9">
        <w:rPr>
          <w:lang w:eastAsia="en-US"/>
        </w:rPr>
        <w:t>’</w:t>
      </w:r>
      <w:r>
        <w:rPr>
          <w:lang w:eastAsia="en-US"/>
        </w:rPr>
        <w:t>avoir plus de vie</w:t>
      </w:r>
      <w:r w:rsidR="00A23BF9">
        <w:rPr>
          <w:lang w:eastAsia="en-US"/>
        </w:rPr>
        <w:t xml:space="preserve">, </w:t>
      </w:r>
      <w:r>
        <w:rPr>
          <w:lang w:eastAsia="en-US"/>
        </w:rPr>
        <w:t>était une sorte de superstitieuse terreur</w:t>
      </w:r>
      <w:r w:rsidR="00A23BF9">
        <w:rPr>
          <w:lang w:eastAsia="en-US"/>
        </w:rPr>
        <w:t>.</w:t>
      </w:r>
    </w:p>
    <w:p w14:paraId="3A2D490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Jean-de-la-Mer était effrayant à voir comme un fantôme</w:t>
      </w:r>
      <w:r w:rsidR="00A23BF9">
        <w:rPr>
          <w:lang w:eastAsia="en-US"/>
        </w:rPr>
        <w:t>.</w:t>
      </w:r>
    </w:p>
    <w:p w14:paraId="3F479F5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lampe qui brûlait près de lui éclairait vivement son visage et n</w:t>
      </w:r>
      <w:r w:rsidR="00A23BF9">
        <w:rPr>
          <w:lang w:eastAsia="en-US"/>
        </w:rPr>
        <w:t>’</w:t>
      </w:r>
      <w:r>
        <w:rPr>
          <w:lang w:eastAsia="en-US"/>
        </w:rPr>
        <w:t>envoyait que de vagues lueurs aux traits de la jeune fille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s</w:t>
      </w:r>
      <w:r w:rsidR="00A23BF9">
        <w:rPr>
          <w:lang w:eastAsia="en-US"/>
        </w:rPr>
        <w:t>’</w:t>
      </w:r>
      <w:r>
        <w:rPr>
          <w:lang w:eastAsia="en-US"/>
        </w:rPr>
        <w:t>asseyait près du foyer</w:t>
      </w:r>
      <w:r w:rsidR="00A23BF9">
        <w:rPr>
          <w:lang w:eastAsia="en-US"/>
        </w:rPr>
        <w:t>.</w:t>
      </w:r>
    </w:p>
    <w:p w14:paraId="23CF68B0" w14:textId="37CF7F5B" w:rsidR="00A23BF9" w:rsidRDefault="00BB5C58" w:rsidP="00A23BF9">
      <w:pPr>
        <w:rPr>
          <w:lang w:eastAsia="en-US"/>
        </w:rPr>
      </w:pPr>
      <w:r>
        <w:rPr>
          <w:lang w:eastAsia="en-US"/>
        </w:rPr>
        <w:t>Dans ces toiles de maîtres que le temps a noircies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le regard étonné distingue parfois et découvre à la longue de </w:t>
      </w:r>
      <w:r>
        <w:rPr>
          <w:lang w:eastAsia="en-US"/>
        </w:rPr>
        <w:lastRenderedPageBreak/>
        <w:t>suaves beautés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des contours exquis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de divines choses que le premier coup d</w:t>
      </w:r>
      <w:r w:rsidR="00A23BF9">
        <w:rPr>
          <w:lang w:eastAsia="en-US"/>
        </w:rPr>
        <w:t>’</w:t>
      </w:r>
      <w:r>
        <w:rPr>
          <w:lang w:eastAsia="en-US"/>
        </w:rPr>
        <w:t>œil n</w:t>
      </w:r>
      <w:r w:rsidR="00A23BF9">
        <w:rPr>
          <w:lang w:eastAsia="en-US"/>
        </w:rPr>
        <w:t>’</w:t>
      </w:r>
      <w:r>
        <w:rPr>
          <w:lang w:eastAsia="en-US"/>
        </w:rPr>
        <w:t>avait point aperçues</w:t>
      </w:r>
      <w:r w:rsidR="00A23BF9">
        <w:rPr>
          <w:lang w:eastAsia="en-US"/>
        </w:rPr>
        <w:t>.</w:t>
      </w:r>
    </w:p>
    <w:p w14:paraId="1E02DDAD" w14:textId="24C49929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est comme une brume qui se dissipe avec lenteur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comme un voile qui peu à peu se soulève et révèle à l</w:t>
      </w:r>
      <w:r w:rsidR="00A23BF9">
        <w:rPr>
          <w:lang w:eastAsia="en-US"/>
        </w:rPr>
        <w:t>’</w:t>
      </w:r>
      <w:r>
        <w:rPr>
          <w:lang w:eastAsia="en-US"/>
        </w:rPr>
        <w:t>artiste</w:t>
      </w:r>
      <w:r w:rsidR="00A23BF9">
        <w:rPr>
          <w:lang w:eastAsia="en-US"/>
        </w:rPr>
        <w:t xml:space="preserve">, </w:t>
      </w:r>
      <w:r>
        <w:rPr>
          <w:lang w:eastAsia="en-US"/>
        </w:rPr>
        <w:t>ému respectueusement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intime pensée du génie</w:t>
      </w:r>
      <w:r w:rsidR="00A23BF9">
        <w:rPr>
          <w:lang w:eastAsia="en-US"/>
        </w:rPr>
        <w:t>…</w:t>
      </w:r>
    </w:p>
    <w:p w14:paraId="49182F79" w14:textId="706FC25D" w:rsidR="00A23BF9" w:rsidRDefault="00BB5C58" w:rsidP="00A23BF9">
      <w:pPr>
        <w:rPr>
          <w:lang w:eastAsia="en-US"/>
        </w:rPr>
      </w:pPr>
      <w:r>
        <w:rPr>
          <w:lang w:eastAsia="en-US"/>
        </w:rPr>
        <w:t>Il y a quelque chose de mystérieux et de timide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de sacré</w:t>
      </w:r>
      <w:r w:rsidR="00A23BF9">
        <w:rPr>
          <w:lang w:eastAsia="en-US"/>
        </w:rPr>
        <w:t xml:space="preserve">, </w:t>
      </w:r>
      <w:r>
        <w:rPr>
          <w:lang w:eastAsia="en-US"/>
        </w:rPr>
        <w:t>dirions-nous presque</w:t>
      </w:r>
      <w:r w:rsidR="00A23BF9">
        <w:rPr>
          <w:lang w:eastAsia="en-US"/>
        </w:rPr>
        <w:t xml:space="preserve">, </w:t>
      </w:r>
      <w:r>
        <w:rPr>
          <w:lang w:eastAsia="en-US"/>
        </w:rPr>
        <w:t>car l</w:t>
      </w:r>
      <w:r w:rsidR="00A23BF9">
        <w:rPr>
          <w:lang w:eastAsia="en-US"/>
        </w:rPr>
        <w:t>’</w:t>
      </w:r>
      <w:r>
        <w:rPr>
          <w:lang w:eastAsia="en-US"/>
        </w:rPr>
        <w:t>art vient du ciel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ces belles émotions dont nous parlons ne sont guère excitées que par les peintres de la croyance catholique</w:t>
      </w:r>
      <w:r w:rsidR="00A23BF9">
        <w:rPr>
          <w:lang w:eastAsia="en-US"/>
        </w:rPr>
        <w:t>.</w:t>
      </w:r>
    </w:p>
    <w:p w14:paraId="5E7578BF" w14:textId="0791C3BE" w:rsidR="00A23BF9" w:rsidRDefault="00BB5C58" w:rsidP="00A23BF9">
      <w:pPr>
        <w:rPr>
          <w:lang w:eastAsia="en-US"/>
        </w:rPr>
      </w:pPr>
      <w:r>
        <w:rPr>
          <w:lang w:eastAsia="en-US"/>
        </w:rPr>
        <w:t>Parce que le catholicisme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cette arche merveilleuse qui relie l</w:t>
      </w:r>
      <w:r w:rsidR="00A23BF9">
        <w:rPr>
          <w:lang w:eastAsia="en-US"/>
        </w:rPr>
        <w:t>’</w:t>
      </w:r>
      <w:r>
        <w:rPr>
          <w:lang w:eastAsia="en-US"/>
        </w:rPr>
        <w:t>homme à l</w:t>
      </w:r>
      <w:r w:rsidR="00A23BF9">
        <w:rPr>
          <w:lang w:eastAsia="en-US"/>
        </w:rPr>
        <w:t>’</w:t>
      </w:r>
      <w:r>
        <w:rPr>
          <w:lang w:eastAsia="en-US"/>
        </w:rPr>
        <w:t>ange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est la religion de l</w:t>
      </w:r>
      <w:r w:rsidR="00A23BF9">
        <w:rPr>
          <w:lang w:eastAsia="en-US"/>
        </w:rPr>
        <w:t>’</w:t>
      </w:r>
      <w:r>
        <w:rPr>
          <w:lang w:eastAsia="en-US"/>
        </w:rPr>
        <w:t>art</w:t>
      </w:r>
      <w:r w:rsidR="00A23BF9">
        <w:rPr>
          <w:lang w:eastAsia="en-US"/>
        </w:rPr>
        <w:t>.</w:t>
      </w:r>
    </w:p>
    <w:p w14:paraId="0DAD673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Majestueux temple où resplendit la poésie</w:t>
      </w:r>
      <w:r w:rsidR="00A23BF9">
        <w:rPr>
          <w:lang w:eastAsia="en-US"/>
        </w:rPr>
        <w:t xml:space="preserve">, </w:t>
      </w:r>
      <w:r>
        <w:rPr>
          <w:lang w:eastAsia="en-US"/>
        </w:rPr>
        <w:t>autel béni qu</w:t>
      </w:r>
      <w:r w:rsidR="00A23BF9">
        <w:rPr>
          <w:lang w:eastAsia="en-US"/>
        </w:rPr>
        <w:t>’</w:t>
      </w:r>
      <w:r>
        <w:rPr>
          <w:lang w:eastAsia="en-US"/>
        </w:rPr>
        <w:t>on encense avec l</w:t>
      </w:r>
      <w:r w:rsidR="00A23BF9">
        <w:rPr>
          <w:lang w:eastAsia="en-US"/>
        </w:rPr>
        <w:t>’</w:t>
      </w:r>
      <w:r>
        <w:rPr>
          <w:lang w:eastAsia="en-US"/>
        </w:rPr>
        <w:t>amour</w:t>
      </w:r>
      <w:r w:rsidR="00A23BF9">
        <w:rPr>
          <w:lang w:eastAsia="en-US"/>
        </w:rPr>
        <w:t> !</w:t>
      </w:r>
    </w:p>
    <w:p w14:paraId="225B8F1E" w14:textId="2AE20075" w:rsidR="00A23BF9" w:rsidRDefault="00BB5C58" w:rsidP="00A23BF9">
      <w:pPr>
        <w:rPr>
          <w:lang w:eastAsia="en-US"/>
        </w:rPr>
      </w:pPr>
      <w:r>
        <w:rPr>
          <w:lang w:eastAsia="en-US"/>
        </w:rPr>
        <w:t>Ces formes célestes qui percent le nuage épaissi par le temps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ces miracles devinés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cette beauté dont la perception est déjà comme une conquête</w:t>
      </w:r>
      <w:r w:rsidR="00A23BF9">
        <w:rPr>
          <w:lang w:eastAsia="en-US"/>
        </w:rPr>
        <w:t xml:space="preserve">, </w:t>
      </w:r>
      <w:r>
        <w:rPr>
          <w:lang w:eastAsia="en-US"/>
        </w:rPr>
        <w:t>impressionnent plus profondément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sinon plus vivement que la beauté en lumière</w:t>
      </w:r>
      <w:r w:rsidR="00A23BF9">
        <w:rPr>
          <w:lang w:eastAsia="en-US"/>
        </w:rPr>
        <w:t xml:space="preserve">, </w:t>
      </w:r>
      <w:r>
        <w:rPr>
          <w:lang w:eastAsia="en-US"/>
        </w:rPr>
        <w:t>que les formes dont la perfection s</w:t>
      </w:r>
      <w:r w:rsidR="00A23BF9">
        <w:rPr>
          <w:lang w:eastAsia="en-US"/>
        </w:rPr>
        <w:t>’</w:t>
      </w:r>
      <w:r>
        <w:rPr>
          <w:lang w:eastAsia="en-US"/>
        </w:rPr>
        <w:t>accuse aux regards profanes du premier venu</w:t>
      </w:r>
      <w:r w:rsidR="00A23BF9">
        <w:rPr>
          <w:lang w:eastAsia="en-US"/>
        </w:rPr>
        <w:t>.</w:t>
      </w:r>
    </w:p>
    <w:p w14:paraId="4489BF86" w14:textId="2B5D6F6F" w:rsidR="00A23BF9" w:rsidRDefault="00BB5C58" w:rsidP="00A23BF9">
      <w:pPr>
        <w:rPr>
          <w:lang w:eastAsia="en-US"/>
        </w:rPr>
      </w:pPr>
      <w:r>
        <w:rPr>
          <w:lang w:eastAsia="en-US"/>
        </w:rPr>
        <w:t>Ceci est un fait que la plume expliquerait comme tout autre fait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Mais à quoi bon expliquer ce qui se sent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qu</w:t>
      </w:r>
      <w:r w:rsidR="00A23BF9">
        <w:rPr>
          <w:lang w:eastAsia="en-US"/>
        </w:rPr>
        <w:t>’</w:t>
      </w:r>
      <w:r>
        <w:rPr>
          <w:lang w:eastAsia="en-US"/>
        </w:rPr>
        <w:t>ajoute</w:t>
      </w:r>
      <w:r w:rsidR="00A23BF9">
        <w:rPr>
          <w:lang w:eastAsia="en-US"/>
        </w:rPr>
        <w:t xml:space="preserve">, </w:t>
      </w:r>
      <w:r>
        <w:rPr>
          <w:lang w:eastAsia="en-US"/>
        </w:rPr>
        <w:t>je vous prie</w:t>
      </w:r>
      <w:r w:rsidR="00A23BF9">
        <w:rPr>
          <w:lang w:eastAsia="en-US"/>
        </w:rPr>
        <w:t xml:space="preserve">, </w:t>
      </w:r>
      <w:r>
        <w:rPr>
          <w:lang w:eastAsia="en-US"/>
        </w:rPr>
        <w:t>la plus habile dissertation au parfum d</w:t>
      </w:r>
      <w:r w:rsidR="00A23BF9">
        <w:rPr>
          <w:lang w:eastAsia="en-US"/>
        </w:rPr>
        <w:t>’</w:t>
      </w:r>
      <w:r>
        <w:rPr>
          <w:lang w:eastAsia="en-US"/>
        </w:rPr>
        <w:t>une rose</w:t>
      </w:r>
      <w:r w:rsidR="00A23BF9">
        <w:rPr>
          <w:lang w:eastAsia="en-US"/>
        </w:rPr>
        <w:t> ?</w:t>
      </w:r>
    </w:p>
    <w:p w14:paraId="5EEB1216" w14:textId="78EEE695" w:rsidR="00A23BF9" w:rsidRDefault="00BB5C58" w:rsidP="00A23BF9">
      <w:pPr>
        <w:rPr>
          <w:lang w:eastAsia="en-US"/>
        </w:rPr>
      </w:pPr>
      <w:r>
        <w:rPr>
          <w:lang w:eastAsia="en-US"/>
        </w:rPr>
        <w:t>Là-bas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dans ces demi-ténèbres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ressortant sur le marbre noir de la haute cheminée</w:t>
      </w:r>
      <w:r w:rsidR="00A23BF9">
        <w:rPr>
          <w:lang w:eastAsia="en-US"/>
        </w:rPr>
        <w:t xml:space="preserve">, </w:t>
      </w:r>
      <w:r>
        <w:rPr>
          <w:lang w:eastAsia="en-US"/>
        </w:rPr>
        <w:t>vous eussiez dit l</w:t>
      </w:r>
      <w:r w:rsidR="00A23BF9">
        <w:rPr>
          <w:lang w:eastAsia="en-US"/>
        </w:rPr>
        <w:t>’</w:t>
      </w:r>
      <w:r>
        <w:rPr>
          <w:lang w:eastAsia="en-US"/>
        </w:rPr>
        <w:t>ange des toiles inspirées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ange mystique qui prie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sourit ou qui pleure à la droite de l</w:t>
      </w:r>
      <w:r w:rsidR="00A23BF9">
        <w:rPr>
          <w:lang w:eastAsia="en-US"/>
        </w:rPr>
        <w:t>’</w:t>
      </w:r>
      <w:r>
        <w:rPr>
          <w:lang w:eastAsia="en-US"/>
        </w:rPr>
        <w:t>âme</w:t>
      </w:r>
      <w:r w:rsidR="00A23BF9">
        <w:rPr>
          <w:lang w:eastAsia="en-US"/>
        </w:rPr>
        <w:t>…</w:t>
      </w:r>
    </w:p>
    <w:p w14:paraId="5A1DA51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était belle</w:t>
      </w:r>
      <w:r w:rsidR="00A23BF9">
        <w:rPr>
          <w:lang w:eastAsia="en-US"/>
        </w:rPr>
        <w:t xml:space="preserve">, </w:t>
      </w:r>
      <w:r>
        <w:rPr>
          <w:lang w:eastAsia="en-US"/>
        </w:rPr>
        <w:t>cette pauvre fille à qui Dieu avait pris la lumière</w:t>
      </w:r>
      <w:r w:rsidR="00A23BF9">
        <w:rPr>
          <w:lang w:eastAsia="en-US"/>
        </w:rPr>
        <w:t xml:space="preserve">, </w:t>
      </w:r>
      <w:r>
        <w:rPr>
          <w:lang w:eastAsia="en-US"/>
        </w:rPr>
        <w:t>belle comme la mélancolie des seize ans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belle </w:t>
      </w:r>
      <w:r>
        <w:rPr>
          <w:lang w:eastAsia="en-US"/>
        </w:rPr>
        <w:lastRenderedPageBreak/>
        <w:t>comme ce premier et triste sourire d</w:t>
      </w:r>
      <w:r w:rsidR="00A23BF9">
        <w:rPr>
          <w:lang w:eastAsia="en-US"/>
        </w:rPr>
        <w:t>’</w:t>
      </w:r>
      <w:r>
        <w:rPr>
          <w:lang w:eastAsia="en-US"/>
        </w:rPr>
        <w:t>amour qui étonne l</w:t>
      </w:r>
      <w:r w:rsidR="00A23BF9">
        <w:rPr>
          <w:lang w:eastAsia="en-US"/>
        </w:rPr>
        <w:t>’</w:t>
      </w:r>
      <w:r>
        <w:rPr>
          <w:lang w:eastAsia="en-US"/>
        </w:rPr>
        <w:t>insouciance de la vierge</w:t>
      </w:r>
      <w:r w:rsidR="00A23BF9">
        <w:rPr>
          <w:lang w:eastAsia="en-US"/>
        </w:rPr>
        <w:t>.</w:t>
      </w:r>
    </w:p>
    <w:p w14:paraId="3EC0D5D2" w14:textId="22744C74" w:rsidR="00A23BF9" w:rsidRDefault="00BB5C58" w:rsidP="00A23BF9">
      <w:pPr>
        <w:rPr>
          <w:lang w:eastAsia="en-US"/>
        </w:rPr>
      </w:pPr>
      <w:r>
        <w:rPr>
          <w:lang w:eastAsia="en-US"/>
        </w:rPr>
        <w:t>Belle et jolie</w:t>
      </w:r>
      <w:r w:rsidR="00A23BF9">
        <w:rPr>
          <w:lang w:eastAsia="en-US"/>
        </w:rPr>
        <w:t xml:space="preserve">, </w:t>
      </w:r>
      <w:r>
        <w:rPr>
          <w:lang w:eastAsia="en-US"/>
        </w:rPr>
        <w:t>car c</w:t>
      </w:r>
      <w:r w:rsidR="00A23BF9">
        <w:rPr>
          <w:lang w:eastAsia="en-US"/>
        </w:rPr>
        <w:t>’</w:t>
      </w:r>
      <w:r>
        <w:rPr>
          <w:lang w:eastAsia="en-US"/>
        </w:rPr>
        <w:t>était une enfant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dans sa nuit</w:t>
      </w:r>
      <w:r w:rsidR="00A23BF9">
        <w:rPr>
          <w:lang w:eastAsia="en-US"/>
        </w:rPr>
        <w:t xml:space="preserve">, </w:t>
      </w:r>
      <w:r>
        <w:rPr>
          <w:lang w:eastAsia="en-US"/>
        </w:rPr>
        <w:t>la pauvre petite aveugle qui n</w:t>
      </w:r>
      <w:r w:rsidR="00A23BF9">
        <w:rPr>
          <w:lang w:eastAsia="en-US"/>
        </w:rPr>
        <w:t>’</w:t>
      </w:r>
      <w:r>
        <w:rPr>
          <w:lang w:eastAsia="en-US"/>
        </w:rPr>
        <w:t>avait point de père et point de mère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souriait souvent</w:t>
      </w:r>
      <w:r w:rsidR="00A23BF9">
        <w:rPr>
          <w:lang w:eastAsia="en-US"/>
        </w:rPr>
        <w:t xml:space="preserve">, </w:t>
      </w:r>
      <w:r>
        <w:rPr>
          <w:lang w:eastAsia="en-US"/>
        </w:rPr>
        <w:t>heureuse</w:t>
      </w:r>
      <w:r w:rsidR="00A23BF9">
        <w:rPr>
          <w:lang w:eastAsia="en-US"/>
        </w:rPr>
        <w:t xml:space="preserve">, </w:t>
      </w:r>
      <w:r>
        <w:rPr>
          <w:lang w:eastAsia="en-US"/>
        </w:rPr>
        <w:t>confiante</w:t>
      </w:r>
      <w:r w:rsidR="00A23BF9">
        <w:rPr>
          <w:lang w:eastAsia="en-US"/>
        </w:rPr>
        <w:t xml:space="preserve">, </w:t>
      </w:r>
      <w:r>
        <w:rPr>
          <w:lang w:eastAsia="en-US"/>
        </w:rPr>
        <w:t>consolée</w:t>
      </w:r>
      <w:r w:rsidR="00A23BF9">
        <w:rPr>
          <w:lang w:eastAsia="en-US"/>
        </w:rPr>
        <w:t>.</w:t>
      </w:r>
    </w:p>
    <w:p w14:paraId="1BA98E8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Hélas</w:t>
      </w:r>
      <w:r w:rsidR="00A23BF9">
        <w:rPr>
          <w:lang w:eastAsia="en-US"/>
        </w:rPr>
        <w:t xml:space="preserve"> ! </w:t>
      </w:r>
      <w:r>
        <w:rPr>
          <w:lang w:eastAsia="en-US"/>
        </w:rPr>
        <w:t>elle pleurait aussi</w:t>
      </w:r>
      <w:r w:rsidR="00A23BF9">
        <w:rPr>
          <w:lang w:eastAsia="en-US"/>
        </w:rPr>
        <w:t xml:space="preserve">, </w:t>
      </w:r>
      <w:r>
        <w:rPr>
          <w:lang w:eastAsia="en-US"/>
        </w:rPr>
        <w:t>et c</w:t>
      </w:r>
      <w:r w:rsidR="00A23BF9">
        <w:rPr>
          <w:lang w:eastAsia="en-US"/>
        </w:rPr>
        <w:t>’</w:t>
      </w:r>
      <w:r>
        <w:rPr>
          <w:lang w:eastAsia="en-US"/>
        </w:rPr>
        <w:t>était navrant de voir briller de grosses larmes dans ses yeux si beaux</w:t>
      </w:r>
      <w:r w:rsidR="00A23BF9">
        <w:rPr>
          <w:lang w:eastAsia="en-US"/>
        </w:rPr>
        <w:t xml:space="preserve">, </w:t>
      </w:r>
      <w:r>
        <w:rPr>
          <w:lang w:eastAsia="en-US"/>
        </w:rPr>
        <w:t>si purs</w:t>
      </w:r>
      <w:r w:rsidR="00A23BF9">
        <w:rPr>
          <w:lang w:eastAsia="en-US"/>
        </w:rPr>
        <w:t xml:space="preserve">, </w:t>
      </w:r>
      <w:r>
        <w:rPr>
          <w:lang w:eastAsia="en-US"/>
        </w:rPr>
        <w:t>si tendres</w:t>
      </w:r>
      <w:r w:rsidR="00A23BF9">
        <w:rPr>
          <w:lang w:eastAsia="en-US"/>
        </w:rPr>
        <w:t xml:space="preserve">, </w:t>
      </w:r>
      <w:r>
        <w:rPr>
          <w:lang w:eastAsia="en-US"/>
        </w:rPr>
        <w:t>dans ces yeux qui ne vivaient pas</w:t>
      </w:r>
      <w:r w:rsidR="00A23BF9">
        <w:rPr>
          <w:lang w:eastAsia="en-US"/>
        </w:rPr>
        <w:t> !</w:t>
      </w:r>
    </w:p>
    <w:p w14:paraId="49971D29" w14:textId="0C4ADACD" w:rsidR="00A23BF9" w:rsidRDefault="00BB5C58" w:rsidP="00A23BF9">
      <w:pPr>
        <w:rPr>
          <w:lang w:eastAsia="en-US"/>
        </w:rPr>
      </w:pPr>
      <w:r>
        <w:rPr>
          <w:lang w:eastAsia="en-US"/>
        </w:rPr>
        <w:t>Berthe avait dix-sept ans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ne se souvenait point d</w:t>
      </w:r>
      <w:r w:rsidR="00A23BF9">
        <w:rPr>
          <w:lang w:eastAsia="en-US"/>
        </w:rPr>
        <w:t>’</w:t>
      </w:r>
      <w:r>
        <w:rPr>
          <w:lang w:eastAsia="en-US"/>
        </w:rPr>
        <w:t>avoir vu jamais les rayons du soleil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Quand Jean-de-la-Mer l</w:t>
      </w:r>
      <w:r w:rsidR="00A23BF9">
        <w:rPr>
          <w:lang w:eastAsia="en-US"/>
        </w:rPr>
        <w:t>’</w:t>
      </w:r>
      <w:r>
        <w:rPr>
          <w:lang w:eastAsia="en-US"/>
        </w:rPr>
        <w:t>avait amenée avec lui</w:t>
      </w:r>
      <w:r w:rsidR="00A23BF9">
        <w:rPr>
          <w:lang w:eastAsia="en-US"/>
        </w:rPr>
        <w:t xml:space="preserve">, </w:t>
      </w:r>
      <w:r>
        <w:rPr>
          <w:lang w:eastAsia="en-US"/>
        </w:rPr>
        <w:t>en 1813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était déjà aveugle</w:t>
      </w:r>
      <w:r w:rsidR="00A23BF9">
        <w:rPr>
          <w:lang w:eastAsia="en-US"/>
        </w:rPr>
        <w:t>.</w:t>
      </w:r>
    </w:p>
    <w:p w14:paraId="400B2F5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était grande et svelte jusqu</w:t>
      </w:r>
      <w:r w:rsidR="00A23BF9">
        <w:rPr>
          <w:lang w:eastAsia="en-US"/>
        </w:rPr>
        <w:t>’</w:t>
      </w:r>
      <w:r>
        <w:rPr>
          <w:lang w:eastAsia="en-US"/>
        </w:rPr>
        <w:t>à paraître frêle</w:t>
      </w:r>
      <w:r w:rsidR="00A23BF9">
        <w:rPr>
          <w:lang w:eastAsia="en-US"/>
        </w:rPr>
        <w:t xml:space="preserve"> ; </w:t>
      </w:r>
      <w:r>
        <w:rPr>
          <w:lang w:eastAsia="en-US"/>
        </w:rPr>
        <w:t>sa taille</w:t>
      </w:r>
      <w:r w:rsidR="00A23BF9">
        <w:rPr>
          <w:lang w:eastAsia="en-US"/>
        </w:rPr>
        <w:t xml:space="preserve">, </w:t>
      </w:r>
      <w:r>
        <w:rPr>
          <w:lang w:eastAsia="en-US"/>
        </w:rPr>
        <w:t>toute gracieuse en sa faiblesse</w:t>
      </w:r>
      <w:r w:rsidR="00A23BF9">
        <w:rPr>
          <w:lang w:eastAsia="en-US"/>
        </w:rPr>
        <w:t xml:space="preserve">, </w:t>
      </w:r>
      <w:r>
        <w:rPr>
          <w:lang w:eastAsia="en-US"/>
        </w:rPr>
        <w:t>cachait ses contours délicats sous une robe de laine sombre</w:t>
      </w:r>
      <w:r w:rsidR="00A23BF9">
        <w:rPr>
          <w:lang w:eastAsia="en-US"/>
        </w:rPr>
        <w:t>.</w:t>
      </w:r>
    </w:p>
    <w:p w14:paraId="0792CA6C" w14:textId="7DB54C3F" w:rsidR="00A23BF9" w:rsidRDefault="00BB5C58" w:rsidP="00A23BF9">
      <w:pPr>
        <w:rPr>
          <w:lang w:eastAsia="en-US"/>
        </w:rPr>
      </w:pPr>
      <w:r>
        <w:rPr>
          <w:lang w:eastAsia="en-US"/>
        </w:rPr>
        <w:t>En ce moment où sa tête s</w:t>
      </w:r>
      <w:r w:rsidR="00A23BF9">
        <w:rPr>
          <w:lang w:eastAsia="en-US"/>
        </w:rPr>
        <w:t>’</w:t>
      </w:r>
      <w:r>
        <w:rPr>
          <w:lang w:eastAsia="en-US"/>
        </w:rPr>
        <w:t>appuyait contre le marbre</w:t>
      </w:r>
      <w:r w:rsidR="00A23BF9">
        <w:rPr>
          <w:lang w:eastAsia="en-US"/>
        </w:rPr>
        <w:t xml:space="preserve">, </w:t>
      </w:r>
      <w:r>
        <w:rPr>
          <w:lang w:eastAsia="en-US"/>
        </w:rPr>
        <w:t>ses grands cheveux noirs</w:t>
      </w:r>
      <w:r w:rsidR="00A23BF9">
        <w:rPr>
          <w:lang w:eastAsia="en-US"/>
        </w:rPr>
        <w:t xml:space="preserve">, </w:t>
      </w:r>
      <w:r>
        <w:rPr>
          <w:lang w:eastAsia="en-US"/>
        </w:rPr>
        <w:t>que nul lien ne rattachait</w:t>
      </w:r>
      <w:r w:rsidR="00A23BF9">
        <w:rPr>
          <w:lang w:eastAsia="en-US"/>
        </w:rPr>
        <w:t xml:space="preserve">, </w:t>
      </w:r>
      <w:r>
        <w:rPr>
          <w:lang w:eastAsia="en-US"/>
        </w:rPr>
        <w:t>tombaient en boucles soyeuses et largement ombrées le long de ses tempes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jusque sur son sein</w:t>
      </w:r>
      <w:r w:rsidR="00A23BF9">
        <w:rPr>
          <w:lang w:eastAsia="en-US"/>
        </w:rPr>
        <w:t>.</w:t>
      </w:r>
    </w:p>
    <w:p w14:paraId="48356D87" w14:textId="44BA8E1A" w:rsidR="00A23BF9" w:rsidRDefault="00BB5C58" w:rsidP="00A23BF9">
      <w:pPr>
        <w:rPr>
          <w:lang w:eastAsia="en-US"/>
        </w:rPr>
      </w:pPr>
      <w:r>
        <w:rPr>
          <w:lang w:eastAsia="en-US"/>
        </w:rPr>
        <w:t>Elle rêvait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Il y avait autour de ses lèvres fraîches et caressantes un vague sourire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Une larme</w:t>
      </w:r>
      <w:r w:rsidR="00A23BF9">
        <w:rPr>
          <w:lang w:eastAsia="en-US"/>
        </w:rPr>
        <w:t xml:space="preserve">, </w:t>
      </w:r>
      <w:r>
        <w:rPr>
          <w:lang w:eastAsia="en-US"/>
        </w:rPr>
        <w:t>au contraire</w:t>
      </w:r>
      <w:r w:rsidR="00A23BF9">
        <w:rPr>
          <w:lang w:eastAsia="en-US"/>
        </w:rPr>
        <w:t xml:space="preserve">, </w:t>
      </w:r>
      <w:r>
        <w:rPr>
          <w:lang w:eastAsia="en-US"/>
        </w:rPr>
        <w:t>tremblait au bout de ses longs sourcils</w:t>
      </w:r>
      <w:r w:rsidR="00A23BF9">
        <w:rPr>
          <w:lang w:eastAsia="en-US"/>
        </w:rPr>
        <w:t>.</w:t>
      </w:r>
    </w:p>
    <w:p w14:paraId="54BC129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Ses yeux</w:t>
      </w:r>
      <w:r w:rsidR="00A23BF9">
        <w:rPr>
          <w:lang w:eastAsia="en-US"/>
        </w:rPr>
        <w:t xml:space="preserve">, </w:t>
      </w:r>
      <w:r>
        <w:rPr>
          <w:lang w:eastAsia="en-US"/>
        </w:rPr>
        <w:t>d</w:t>
      </w:r>
      <w:r w:rsidR="00A23BF9">
        <w:rPr>
          <w:lang w:eastAsia="en-US"/>
        </w:rPr>
        <w:t>’</w:t>
      </w:r>
      <w:r>
        <w:rPr>
          <w:lang w:eastAsia="en-US"/>
        </w:rPr>
        <w:t>un bleu obscur et qui n</w:t>
      </w:r>
      <w:r w:rsidR="00A23BF9">
        <w:rPr>
          <w:lang w:eastAsia="en-US"/>
        </w:rPr>
        <w:t>’</w:t>
      </w:r>
      <w:r>
        <w:rPr>
          <w:lang w:eastAsia="en-US"/>
        </w:rPr>
        <w:t>avaient point la fixité glacée des yeux d</w:t>
      </w:r>
      <w:r w:rsidR="00A23BF9">
        <w:rPr>
          <w:lang w:eastAsia="en-US"/>
        </w:rPr>
        <w:t>’</w:t>
      </w:r>
      <w:r>
        <w:rPr>
          <w:lang w:eastAsia="en-US"/>
        </w:rPr>
        <w:t>aveugle</w:t>
      </w:r>
      <w:r w:rsidR="00A23BF9">
        <w:rPr>
          <w:lang w:eastAsia="en-US"/>
        </w:rPr>
        <w:t xml:space="preserve">, </w:t>
      </w:r>
      <w:r>
        <w:rPr>
          <w:lang w:eastAsia="en-US"/>
        </w:rPr>
        <w:t>semblaient penser</w:t>
      </w:r>
      <w:r w:rsidR="00A23BF9">
        <w:rPr>
          <w:lang w:eastAsia="en-US"/>
        </w:rPr>
        <w:t>…</w:t>
      </w:r>
    </w:p>
    <w:p w14:paraId="1C3A619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Un silence complet régnait dans la chambre</w:t>
      </w:r>
      <w:r w:rsidR="00A23BF9">
        <w:rPr>
          <w:lang w:eastAsia="en-US"/>
        </w:rPr>
        <w:t>.</w:t>
      </w:r>
    </w:p>
    <w:p w14:paraId="725A0A57" w14:textId="0D080387" w:rsidR="00A23BF9" w:rsidRDefault="00BB5C58" w:rsidP="00A23BF9">
      <w:pPr>
        <w:rPr>
          <w:lang w:eastAsia="en-US"/>
        </w:rPr>
      </w:pPr>
      <w:r>
        <w:rPr>
          <w:lang w:eastAsia="en-US"/>
        </w:rPr>
        <w:t>Berthe se prit à écouter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Puis elle étendit sa main blanche et finement modelée dans la direction d</w:t>
      </w:r>
      <w:r w:rsidR="00A23BF9">
        <w:rPr>
          <w:lang w:eastAsia="en-US"/>
        </w:rPr>
        <w:t>’</w:t>
      </w:r>
      <w:r>
        <w:rPr>
          <w:lang w:eastAsia="en-US"/>
        </w:rPr>
        <w:t>une chaise qui était vide à côté d</w:t>
      </w:r>
      <w:r w:rsidR="00A23BF9">
        <w:rPr>
          <w:lang w:eastAsia="en-US"/>
        </w:rPr>
        <w:t>’</w:t>
      </w:r>
      <w:r>
        <w:rPr>
          <w:lang w:eastAsia="en-US"/>
        </w:rPr>
        <w:t>elle</w:t>
      </w:r>
      <w:r w:rsidR="00A23BF9">
        <w:rPr>
          <w:lang w:eastAsia="en-US"/>
        </w:rPr>
        <w:t>.</w:t>
      </w:r>
    </w:p>
    <w:p w14:paraId="0602D8DE" w14:textId="3B069B56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Lucien</w:t>
      </w:r>
      <w:r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monsieur Lucien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murmura-t-elle bien bas</w:t>
      </w:r>
      <w:r>
        <w:rPr>
          <w:lang w:eastAsia="en-US"/>
        </w:rPr>
        <w:t>.</w:t>
      </w:r>
    </w:p>
    <w:p w14:paraId="484838C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Lucien n</w:t>
      </w:r>
      <w:r w:rsidR="00A23BF9">
        <w:rPr>
          <w:lang w:eastAsia="en-US"/>
        </w:rPr>
        <w:t>’</w:t>
      </w:r>
      <w:r>
        <w:rPr>
          <w:lang w:eastAsia="en-US"/>
        </w:rPr>
        <w:t xml:space="preserve">avait </w:t>
      </w:r>
      <w:proofErr w:type="spellStart"/>
      <w:r>
        <w:rPr>
          <w:lang w:eastAsia="en-US"/>
        </w:rPr>
        <w:t>garde</w:t>
      </w:r>
      <w:proofErr w:type="spellEnd"/>
      <w:r>
        <w:rPr>
          <w:lang w:eastAsia="en-US"/>
        </w:rPr>
        <w:t xml:space="preserve"> de répondre</w:t>
      </w:r>
      <w:r w:rsidR="00A23BF9">
        <w:rPr>
          <w:lang w:eastAsia="en-US"/>
        </w:rPr>
        <w:t>.</w:t>
      </w:r>
    </w:p>
    <w:p w14:paraId="2DB56985" w14:textId="20AF2EFB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Il me semble que j</w:t>
      </w:r>
      <w:r>
        <w:rPr>
          <w:lang w:eastAsia="en-US"/>
        </w:rPr>
        <w:t>’</w:t>
      </w:r>
      <w:r w:rsidR="00BB5C58">
        <w:rPr>
          <w:lang w:eastAsia="en-US"/>
        </w:rPr>
        <w:t>ai dormi</w:t>
      </w:r>
      <w:r>
        <w:rPr>
          <w:lang w:eastAsia="en-US"/>
        </w:rPr>
        <w:t xml:space="preserve">, </w:t>
      </w:r>
      <w:r w:rsidR="00BB5C58">
        <w:rPr>
          <w:lang w:eastAsia="en-US"/>
        </w:rPr>
        <w:t>pensa Berthe en se redressant pour dégager son front inondé de cheveux</w:t>
      </w:r>
      <w:r>
        <w:rPr>
          <w:lang w:eastAsia="en-US"/>
        </w:rPr>
        <w:t xml:space="preserve"> :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il doit être bien tard</w:t>
      </w:r>
      <w:r>
        <w:rPr>
          <w:lang w:eastAsia="en-US"/>
        </w:rPr>
        <w:t>…</w:t>
      </w:r>
    </w:p>
    <w:p w14:paraId="7908129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Puis elle appela encore à voix basse</w:t>
      </w:r>
      <w:r w:rsidR="00A23BF9">
        <w:rPr>
          <w:lang w:eastAsia="en-US"/>
        </w:rPr>
        <w:t> :</w:t>
      </w:r>
    </w:p>
    <w:p w14:paraId="221DDC93" w14:textId="44ABD49E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Monsieur Lucien</w:t>
      </w:r>
      <w:r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monsieur Fargeau</w:t>
      </w:r>
      <w:r>
        <w:rPr>
          <w:lang w:eastAsia="en-US"/>
        </w:rPr>
        <w:t> !</w:t>
      </w:r>
    </w:p>
    <w:p w14:paraId="185CAADE" w14:textId="57706235" w:rsidR="00A23BF9" w:rsidRDefault="00BB5C58" w:rsidP="00A23BF9">
      <w:pPr>
        <w:rPr>
          <w:lang w:eastAsia="en-US"/>
        </w:rPr>
      </w:pPr>
      <w:r>
        <w:rPr>
          <w:lang w:eastAsia="en-US"/>
        </w:rPr>
        <w:t>Personne ne répondit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Les yeux de Jean-de-la-Mer restèrent immobiles et mornes comme s</w:t>
      </w:r>
      <w:r w:rsidR="00A23BF9">
        <w:rPr>
          <w:lang w:eastAsia="en-US"/>
        </w:rPr>
        <w:t>’</w:t>
      </w:r>
      <w:r>
        <w:rPr>
          <w:lang w:eastAsia="en-US"/>
        </w:rPr>
        <w:t>il n</w:t>
      </w:r>
      <w:r w:rsidR="00A23BF9">
        <w:rPr>
          <w:lang w:eastAsia="en-US"/>
        </w:rPr>
        <w:t>’</w:t>
      </w:r>
      <w:r>
        <w:rPr>
          <w:lang w:eastAsia="en-US"/>
        </w:rPr>
        <w:t>avait pas entendu</w:t>
      </w:r>
      <w:r w:rsidR="00A23BF9">
        <w:rPr>
          <w:lang w:eastAsia="en-US"/>
        </w:rPr>
        <w:t>.</w:t>
      </w:r>
    </w:p>
    <w:p w14:paraId="311F898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frissonna légèrement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se sentait seule</w:t>
      </w:r>
      <w:r w:rsidR="00A23BF9">
        <w:rPr>
          <w:lang w:eastAsia="en-US"/>
        </w:rPr>
        <w:t xml:space="preserve">.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idée lui vint que le malade dormait</w:t>
      </w:r>
      <w:r w:rsidR="00A23BF9">
        <w:rPr>
          <w:lang w:eastAsia="en-US"/>
        </w:rPr>
        <w:t xml:space="preserve">, </w:t>
      </w:r>
      <w:r>
        <w:rPr>
          <w:lang w:eastAsia="en-US"/>
        </w:rPr>
        <w:t>puis l</w:t>
      </w:r>
      <w:r w:rsidR="00A23BF9">
        <w:rPr>
          <w:lang w:eastAsia="en-US"/>
        </w:rPr>
        <w:t>’</w:t>
      </w:r>
      <w:r>
        <w:rPr>
          <w:lang w:eastAsia="en-US"/>
        </w:rPr>
        <w:t>idée qu</w:t>
      </w:r>
      <w:r w:rsidR="00A23BF9">
        <w:rPr>
          <w:lang w:eastAsia="en-US"/>
        </w:rPr>
        <w:t>’</w:t>
      </w:r>
      <w:r>
        <w:rPr>
          <w:lang w:eastAsia="en-US"/>
        </w:rPr>
        <w:t>il était mort</w:t>
      </w:r>
      <w:r w:rsidR="00A23BF9">
        <w:rPr>
          <w:lang w:eastAsia="en-US"/>
        </w:rPr>
        <w:t>.</w:t>
      </w:r>
    </w:p>
    <w:p w14:paraId="7964596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mit ses deux mains sur son front où la sueur froide venait</w:t>
      </w:r>
      <w:r w:rsidR="00A23BF9">
        <w:rPr>
          <w:lang w:eastAsia="en-US"/>
        </w:rPr>
        <w:t>.</w:t>
      </w:r>
    </w:p>
    <w:p w14:paraId="20B31563" w14:textId="4853B8FD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Monsieur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monsieur</w:t>
      </w:r>
      <w:r>
        <w:rPr>
          <w:lang w:eastAsia="en-US"/>
        </w:rPr>
        <w:t xml:space="preserve"> !…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Mon oncle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monsieur Jean </w:t>
      </w:r>
      <w:proofErr w:type="spellStart"/>
      <w:r w:rsidR="00BB5C58">
        <w:rPr>
          <w:lang w:eastAsia="en-US"/>
        </w:rPr>
        <w:t>Crébu</w:t>
      </w:r>
      <w:proofErr w:type="spellEnd"/>
      <w:r>
        <w:rPr>
          <w:lang w:eastAsia="en-US"/>
        </w:rPr>
        <w:t> !…</w:t>
      </w:r>
    </w:p>
    <w:p w14:paraId="1C25F97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silence</w:t>
      </w:r>
      <w:r w:rsidR="00A23BF9">
        <w:rPr>
          <w:lang w:eastAsia="en-US"/>
        </w:rPr>
        <w:t> !</w:t>
      </w:r>
    </w:p>
    <w:p w14:paraId="70F9487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se laissa glisser sur ses genoux et joignit les mains pour prier</w:t>
      </w:r>
      <w:r w:rsidR="00A23BF9">
        <w:rPr>
          <w:lang w:eastAsia="en-US"/>
        </w:rPr>
        <w:t>.</w:t>
      </w:r>
    </w:p>
    <w:p w14:paraId="1D947AB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avant que le premier mot de la prière fût prononcé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tressaillit</w:t>
      </w:r>
      <w:r w:rsidR="00A23BF9">
        <w:rPr>
          <w:lang w:eastAsia="en-US"/>
        </w:rPr>
        <w:t xml:space="preserve"> : </w:t>
      </w:r>
      <w:r>
        <w:rPr>
          <w:lang w:eastAsia="en-US"/>
        </w:rPr>
        <w:t>et s</w:t>
      </w:r>
      <w:r w:rsidR="00A23BF9">
        <w:rPr>
          <w:lang w:eastAsia="en-US"/>
        </w:rPr>
        <w:t>’</w:t>
      </w:r>
      <w:r>
        <w:rPr>
          <w:lang w:eastAsia="en-US"/>
        </w:rPr>
        <w:t>arrêta</w:t>
      </w:r>
      <w:r w:rsidR="00A23BF9">
        <w:rPr>
          <w:lang w:eastAsia="en-US"/>
        </w:rPr>
        <w:t xml:space="preserve">, </w:t>
      </w:r>
      <w:r>
        <w:rPr>
          <w:lang w:eastAsia="en-US"/>
        </w:rPr>
        <w:t>parce qu</w:t>
      </w:r>
      <w:r w:rsidR="00A23BF9">
        <w:rPr>
          <w:lang w:eastAsia="en-US"/>
        </w:rPr>
        <w:t>’</w:t>
      </w:r>
      <w:r>
        <w:rPr>
          <w:lang w:eastAsia="en-US"/>
        </w:rPr>
        <w:t>une voix venait de s</w:t>
      </w:r>
      <w:r w:rsidR="00A23BF9">
        <w:rPr>
          <w:lang w:eastAsia="en-US"/>
        </w:rPr>
        <w:t>’</w:t>
      </w:r>
      <w:r>
        <w:rPr>
          <w:lang w:eastAsia="en-US"/>
        </w:rPr>
        <w:t>élever enfin dans cette chambre muette</w:t>
      </w:r>
      <w:r w:rsidR="00A23BF9">
        <w:rPr>
          <w:lang w:eastAsia="en-US"/>
        </w:rPr>
        <w:t>.</w:t>
      </w:r>
    </w:p>
    <w:p w14:paraId="558FBC3D" w14:textId="68814B01" w:rsidR="00A23BF9" w:rsidRDefault="00BB5C58" w:rsidP="00A23BF9">
      <w:pPr>
        <w:rPr>
          <w:lang w:eastAsia="en-US"/>
        </w:rPr>
      </w:pPr>
      <w:r>
        <w:rPr>
          <w:lang w:eastAsia="en-US"/>
        </w:rPr>
        <w:t>Voix étrange et changée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que Berthe reconnaissait à peine</w:t>
      </w:r>
      <w:r w:rsidR="00A23BF9">
        <w:rPr>
          <w:lang w:eastAsia="en-US"/>
        </w:rPr>
        <w:t>.</w:t>
      </w:r>
    </w:p>
    <w:p w14:paraId="46140BC8" w14:textId="54ECB156" w:rsidR="00A23BF9" w:rsidRDefault="00BB5C58" w:rsidP="00A23BF9">
      <w:pPr>
        <w:rPr>
          <w:lang w:eastAsia="en-US"/>
        </w:rPr>
      </w:pPr>
      <w:r>
        <w:rPr>
          <w:lang w:eastAsia="en-US"/>
        </w:rPr>
        <w:t>D</w:t>
      </w:r>
      <w:r w:rsidR="00A23BF9">
        <w:rPr>
          <w:lang w:eastAsia="en-US"/>
        </w:rPr>
        <w:t>’</w:t>
      </w:r>
      <w:r>
        <w:rPr>
          <w:lang w:eastAsia="en-US"/>
        </w:rPr>
        <w:t>ordinaire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Jean </w:t>
      </w:r>
      <w:proofErr w:type="spellStart"/>
      <w:r>
        <w:rPr>
          <w:lang w:eastAsia="en-US"/>
        </w:rPr>
        <w:t>Crébu</w:t>
      </w:r>
      <w:proofErr w:type="spellEnd"/>
      <w:r>
        <w:rPr>
          <w:lang w:eastAsia="en-US"/>
        </w:rPr>
        <w:t xml:space="preserve"> avait cet organe vibrant et rude de l</w:t>
      </w:r>
      <w:r w:rsidR="00A23BF9">
        <w:rPr>
          <w:lang w:eastAsia="en-US"/>
        </w:rPr>
        <w:t>’</w:t>
      </w:r>
      <w:r>
        <w:rPr>
          <w:lang w:eastAsia="en-US"/>
        </w:rPr>
        <w:t>homme qui a parlé longtemps au bruit de la tempête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lastRenderedPageBreak/>
        <w:t>Aujourd</w:t>
      </w:r>
      <w:r w:rsidR="00A23BF9">
        <w:rPr>
          <w:lang w:eastAsia="en-US"/>
        </w:rPr>
        <w:t>’</w:t>
      </w:r>
      <w:r>
        <w:rPr>
          <w:lang w:eastAsia="en-US"/>
        </w:rPr>
        <w:t>hui</w:t>
      </w:r>
      <w:r w:rsidR="00A23BF9">
        <w:rPr>
          <w:lang w:eastAsia="en-US"/>
        </w:rPr>
        <w:t xml:space="preserve">,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une voix courte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faible</w:t>
      </w:r>
      <w:r w:rsidR="00A23BF9">
        <w:rPr>
          <w:lang w:eastAsia="en-US"/>
        </w:rPr>
        <w:t xml:space="preserve">, </w:t>
      </w:r>
      <w:r>
        <w:rPr>
          <w:lang w:eastAsia="en-US"/>
        </w:rPr>
        <w:t>presque douce</w:t>
      </w:r>
      <w:r w:rsidR="00A23BF9">
        <w:rPr>
          <w:lang w:eastAsia="en-US"/>
        </w:rPr>
        <w:t>.</w:t>
      </w:r>
    </w:p>
    <w:p w14:paraId="5E36C9F8" w14:textId="41F88DEC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Que fais-tu là</w:t>
      </w:r>
      <w:r>
        <w:rPr>
          <w:lang w:eastAsia="en-US"/>
        </w:rPr>
        <w:t xml:space="preserve">, </w:t>
      </w:r>
      <w:r w:rsidR="00BB5C58">
        <w:rPr>
          <w:lang w:eastAsia="en-US"/>
        </w:rPr>
        <w:t>Berthe</w:t>
      </w:r>
      <w:r>
        <w:rPr>
          <w:lang w:eastAsia="en-US"/>
        </w:rPr>
        <w:t xml:space="preserve"> ? </w:t>
      </w:r>
      <w:r w:rsidR="00BB5C58">
        <w:rPr>
          <w:lang w:eastAsia="en-US"/>
        </w:rPr>
        <w:t>disait le vieillard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et pourquoi es-tu seule</w:t>
      </w:r>
      <w:r>
        <w:rPr>
          <w:lang w:eastAsia="en-US"/>
        </w:rPr>
        <w:t> ?</w:t>
      </w:r>
    </w:p>
    <w:p w14:paraId="4B67684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Dieu soit loué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 Berthe qui voyait ses craintes trompées</w:t>
      </w:r>
      <w:r>
        <w:rPr>
          <w:lang w:eastAsia="en-US"/>
        </w:rPr>
        <w:t>.</w:t>
      </w:r>
    </w:p>
    <w:p w14:paraId="30E4539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longue figure du vieillard eut un sourire funèbre</w:t>
      </w:r>
      <w:r w:rsidR="00A23BF9">
        <w:rPr>
          <w:lang w:eastAsia="en-US"/>
        </w:rPr>
        <w:t>.</w:t>
      </w:r>
    </w:p>
    <w:p w14:paraId="16BF7FE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Tu me croyais mort déjà</w:t>
      </w:r>
      <w:r>
        <w:rPr>
          <w:lang w:eastAsia="en-US"/>
        </w:rPr>
        <w:t xml:space="preserve">, </w:t>
      </w:r>
      <w:r w:rsidR="00BB5C58">
        <w:rPr>
          <w:lang w:eastAsia="en-US"/>
        </w:rPr>
        <w:t>n</w:t>
      </w:r>
      <w:r>
        <w:rPr>
          <w:lang w:eastAsia="en-US"/>
        </w:rPr>
        <w:t>’</w:t>
      </w:r>
      <w:r w:rsidR="00BB5C58">
        <w:rPr>
          <w:lang w:eastAsia="en-US"/>
        </w:rPr>
        <w:t>est-ce pas</w:t>
      </w:r>
      <w:r>
        <w:rPr>
          <w:lang w:eastAsia="en-US"/>
        </w:rPr>
        <w:t xml:space="preserve"> ? </w:t>
      </w:r>
      <w:r w:rsidR="00BB5C58">
        <w:rPr>
          <w:lang w:eastAsia="en-US"/>
        </w:rPr>
        <w:t>murmura-t-il</w:t>
      </w:r>
      <w:r>
        <w:rPr>
          <w:lang w:eastAsia="en-US"/>
        </w:rPr>
        <w:t xml:space="preserve"> ;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quatre-vingt-deux ans</w:t>
      </w:r>
      <w:r>
        <w:rPr>
          <w:lang w:eastAsia="en-US"/>
        </w:rPr>
        <w:t>…</w:t>
      </w:r>
    </w:p>
    <w:p w14:paraId="623E689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Vous resterez longtemps encore avec nous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oncle</w:t>
      </w:r>
      <w:r>
        <w:rPr>
          <w:lang w:eastAsia="en-US"/>
        </w:rPr>
        <w:t xml:space="preserve">, </w:t>
      </w:r>
      <w:r w:rsidR="00BB5C58">
        <w:rPr>
          <w:lang w:eastAsia="en-US"/>
        </w:rPr>
        <w:t>voulut dire la jeune fille</w:t>
      </w:r>
      <w:r>
        <w:rPr>
          <w:lang w:eastAsia="en-US"/>
        </w:rPr>
        <w:t>.</w:t>
      </w:r>
    </w:p>
    <w:p w14:paraId="2750DA6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Jean-de-la-Mer l</w:t>
      </w:r>
      <w:r w:rsidR="00A23BF9">
        <w:rPr>
          <w:lang w:eastAsia="en-US"/>
        </w:rPr>
        <w:t>’</w:t>
      </w:r>
      <w:r>
        <w:rPr>
          <w:lang w:eastAsia="en-US"/>
        </w:rPr>
        <w:t>interrompit</w:t>
      </w:r>
      <w:r w:rsidR="00A23BF9">
        <w:rPr>
          <w:lang w:eastAsia="en-US"/>
        </w:rPr>
        <w:t>.</w:t>
      </w:r>
    </w:p>
    <w:p w14:paraId="3BE25DC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Fais sonner ma montre</w:t>
      </w:r>
      <w:r>
        <w:rPr>
          <w:lang w:eastAsia="en-US"/>
        </w:rPr>
        <w:t xml:space="preserve">, </w:t>
      </w:r>
      <w:r w:rsidR="00BB5C58">
        <w:rPr>
          <w:lang w:eastAsia="en-US"/>
        </w:rPr>
        <w:t>Berthe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reprit-il</w:t>
      </w:r>
      <w:r>
        <w:rPr>
          <w:lang w:eastAsia="en-US"/>
        </w:rPr>
        <w:t>.</w:t>
      </w:r>
    </w:p>
    <w:p w14:paraId="3FD2A49F" w14:textId="206467DB" w:rsidR="00A23BF9" w:rsidRDefault="00BB5C58" w:rsidP="00A23BF9">
      <w:pPr>
        <w:rPr>
          <w:lang w:eastAsia="en-US"/>
        </w:rPr>
      </w:pPr>
      <w:r>
        <w:rPr>
          <w:lang w:eastAsia="en-US"/>
        </w:rPr>
        <w:t>Berthe obéit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La montre sonna deux heures après minuit</w:t>
      </w:r>
      <w:r w:rsidR="00A23BF9">
        <w:rPr>
          <w:lang w:eastAsia="en-US"/>
        </w:rPr>
        <w:t>.</w:t>
      </w:r>
    </w:p>
    <w:p w14:paraId="66676DEC" w14:textId="2765B63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Ferme la porte</w:t>
      </w:r>
      <w:r>
        <w:rPr>
          <w:lang w:eastAsia="en-US"/>
        </w:rPr>
        <w:t xml:space="preserve">, </w:t>
      </w:r>
      <w:r w:rsidR="00BB5C58">
        <w:rPr>
          <w:lang w:eastAsia="en-US"/>
        </w:rPr>
        <w:t>ajouta Jean-de-la-Mer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mets le verrou</w:t>
      </w:r>
      <w:r>
        <w:rPr>
          <w:lang w:eastAsia="en-US"/>
        </w:rPr>
        <w:t xml:space="preserve">… </w:t>
      </w:r>
      <w:r w:rsidR="00BB5C58">
        <w:rPr>
          <w:lang w:eastAsia="en-US"/>
        </w:rPr>
        <w:t>ces deux neveux que j</w:t>
      </w:r>
      <w:r>
        <w:rPr>
          <w:lang w:eastAsia="en-US"/>
        </w:rPr>
        <w:t>’</w:t>
      </w:r>
      <w:r w:rsidR="00BB5C58">
        <w:rPr>
          <w:lang w:eastAsia="en-US"/>
        </w:rPr>
        <w:t>ai nourris m</w:t>
      </w:r>
      <w:r>
        <w:rPr>
          <w:lang w:eastAsia="en-US"/>
        </w:rPr>
        <w:t>’</w:t>
      </w:r>
      <w:r w:rsidR="00BB5C58">
        <w:rPr>
          <w:lang w:eastAsia="en-US"/>
        </w:rPr>
        <w:t>abandonnent</w:t>
      </w:r>
      <w:r>
        <w:rPr>
          <w:lang w:eastAsia="en-US"/>
        </w:rPr>
        <w:t>…</w:t>
      </w:r>
    </w:p>
    <w:p w14:paraId="3E18F40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monsieur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fit Berthe</w:t>
      </w:r>
      <w:r>
        <w:rPr>
          <w:lang w:eastAsia="en-US"/>
        </w:rPr>
        <w:t>.</w:t>
      </w:r>
    </w:p>
    <w:p w14:paraId="5B35999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quand ils m</w:t>
      </w:r>
      <w:r>
        <w:rPr>
          <w:lang w:eastAsia="en-US"/>
        </w:rPr>
        <w:t>’</w:t>
      </w:r>
      <w:r w:rsidR="00BB5C58">
        <w:rPr>
          <w:lang w:eastAsia="en-US"/>
        </w:rPr>
        <w:t>abandonneraient</w:t>
      </w:r>
      <w:r>
        <w:rPr>
          <w:lang w:eastAsia="en-US"/>
        </w:rPr>
        <w:t xml:space="preserve"> ? </w:t>
      </w:r>
      <w:r w:rsidR="00BB5C58">
        <w:rPr>
          <w:lang w:eastAsia="en-US"/>
        </w:rPr>
        <w:t>où serait le mal puisque je vais mourir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Ils ne peuvent plus rien espérer de moi</w:t>
      </w:r>
      <w:r>
        <w:rPr>
          <w:lang w:eastAsia="en-US"/>
        </w:rPr>
        <w:t xml:space="preserve"> ; </w:t>
      </w:r>
      <w:r w:rsidR="00BB5C58">
        <w:rPr>
          <w:lang w:eastAsia="en-US"/>
        </w:rPr>
        <w:t>ils s</w:t>
      </w:r>
      <w:r>
        <w:rPr>
          <w:lang w:eastAsia="en-US"/>
        </w:rPr>
        <w:t>’</w:t>
      </w:r>
      <w:r w:rsidR="00BB5C58">
        <w:rPr>
          <w:lang w:eastAsia="en-US"/>
        </w:rPr>
        <w:t>en vont</w:t>
      </w:r>
      <w:r>
        <w:rPr>
          <w:lang w:eastAsia="en-US"/>
        </w:rPr>
        <w:t xml:space="preserve">… </w:t>
      </w:r>
      <w:r w:rsidR="00BB5C58">
        <w:rPr>
          <w:lang w:eastAsia="en-US"/>
        </w:rPr>
        <w:t>L</w:t>
      </w:r>
      <w:r>
        <w:rPr>
          <w:lang w:eastAsia="en-US"/>
        </w:rPr>
        <w:t>’</w:t>
      </w:r>
      <w:r w:rsidR="00BB5C58">
        <w:rPr>
          <w:lang w:eastAsia="en-US"/>
        </w:rPr>
        <w:t>homme est ainsi fait</w:t>
      </w:r>
      <w:r>
        <w:rPr>
          <w:lang w:eastAsia="en-US"/>
        </w:rPr>
        <w:t xml:space="preserve">, </w:t>
      </w:r>
      <w:r w:rsidR="00BB5C58">
        <w:rPr>
          <w:lang w:eastAsia="en-US"/>
        </w:rPr>
        <w:t>petite fille</w:t>
      </w:r>
      <w:r>
        <w:rPr>
          <w:lang w:eastAsia="en-US"/>
        </w:rPr>
        <w:t xml:space="preserve">… </w:t>
      </w:r>
      <w:r w:rsidR="00BB5C58">
        <w:rPr>
          <w:lang w:eastAsia="en-US"/>
        </w:rPr>
        <w:t>il y a bien longtemps que je le sais</w:t>
      </w:r>
      <w:r>
        <w:rPr>
          <w:lang w:eastAsia="en-US"/>
        </w:rPr>
        <w:t>.</w:t>
      </w:r>
    </w:p>
    <w:p w14:paraId="282A28BD" w14:textId="607CED5C" w:rsidR="00A23BF9" w:rsidRDefault="00BB5C58" w:rsidP="00A23BF9">
      <w:pPr>
        <w:rPr>
          <w:lang w:eastAsia="en-US"/>
        </w:rPr>
      </w:pPr>
      <w:r>
        <w:rPr>
          <w:lang w:eastAsia="en-US"/>
        </w:rPr>
        <w:t>Berthe</w:t>
      </w:r>
      <w:r w:rsidR="00A23BF9">
        <w:rPr>
          <w:lang w:eastAsia="en-US"/>
        </w:rPr>
        <w:t xml:space="preserve">, </w:t>
      </w:r>
      <w:r>
        <w:rPr>
          <w:lang w:eastAsia="en-US"/>
        </w:rPr>
        <w:t>habituée à cette chambre connue</w:t>
      </w:r>
      <w:r w:rsidR="00A23BF9">
        <w:rPr>
          <w:lang w:eastAsia="en-US"/>
        </w:rPr>
        <w:t xml:space="preserve">, </w:t>
      </w:r>
      <w:r>
        <w:rPr>
          <w:lang w:eastAsia="en-US"/>
        </w:rPr>
        <w:t>s</w:t>
      </w:r>
      <w:r w:rsidR="00A23BF9">
        <w:rPr>
          <w:lang w:eastAsia="en-US"/>
        </w:rPr>
        <w:t>’</w:t>
      </w:r>
      <w:r>
        <w:rPr>
          <w:lang w:eastAsia="en-US"/>
        </w:rPr>
        <w:t>était dirigée vers la porte sans tâtonner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La porte fut fermée</w:t>
      </w:r>
      <w:r w:rsidR="00A23BF9">
        <w:rPr>
          <w:lang w:eastAsia="en-US"/>
        </w:rPr>
        <w:t>.</w:t>
      </w:r>
    </w:p>
    <w:p w14:paraId="11A998F1" w14:textId="3B4102C4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Viens ici</w:t>
      </w:r>
      <w:r>
        <w:rPr>
          <w:lang w:eastAsia="en-US"/>
        </w:rPr>
        <w:t xml:space="preserve">, </w:t>
      </w:r>
      <w:r w:rsidR="00BB5C58">
        <w:rPr>
          <w:lang w:eastAsia="en-US"/>
        </w:rPr>
        <w:t>Berthe</w:t>
      </w:r>
      <w:r>
        <w:rPr>
          <w:lang w:eastAsia="en-US"/>
        </w:rPr>
        <w:t xml:space="preserve">, </w:t>
      </w:r>
      <w:r w:rsidR="00BB5C58">
        <w:rPr>
          <w:lang w:eastAsia="en-US"/>
        </w:rPr>
        <w:t>poursuivit Jean-de-la-Mer dont la voix s</w:t>
      </w:r>
      <w:r>
        <w:rPr>
          <w:lang w:eastAsia="en-US"/>
        </w:rPr>
        <w:t>’</w:t>
      </w:r>
      <w:r w:rsidR="00BB5C58">
        <w:rPr>
          <w:lang w:eastAsia="en-US"/>
        </w:rPr>
        <w:t>adoucit encore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assieds-toi là</w:t>
      </w:r>
      <w:r>
        <w:rPr>
          <w:lang w:eastAsia="en-US"/>
        </w:rPr>
        <w:t xml:space="preserve">… </w:t>
      </w:r>
      <w:r w:rsidR="00BB5C58">
        <w:rPr>
          <w:lang w:eastAsia="en-US"/>
        </w:rPr>
        <w:t>tout près de moi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causons</w:t>
      </w:r>
      <w:r>
        <w:rPr>
          <w:lang w:eastAsia="en-US"/>
        </w:rPr>
        <w:t>.</w:t>
      </w:r>
    </w:p>
    <w:p w14:paraId="3527AF1D" w14:textId="40AA7B4E" w:rsidR="00A23BF9" w:rsidRDefault="00BB5C58" w:rsidP="00A23BF9">
      <w:pPr>
        <w:rPr>
          <w:lang w:eastAsia="en-US"/>
        </w:rPr>
      </w:pPr>
      <w:r>
        <w:rPr>
          <w:lang w:eastAsia="en-US"/>
        </w:rPr>
        <w:t>Berthe s</w:t>
      </w:r>
      <w:r w:rsidR="00A23BF9">
        <w:rPr>
          <w:lang w:eastAsia="en-US"/>
        </w:rPr>
        <w:t>’</w:t>
      </w:r>
      <w:r>
        <w:rPr>
          <w:lang w:eastAsia="en-US"/>
        </w:rPr>
        <w:t>assit sur la chaise occup</w:t>
      </w:r>
      <w:r>
        <w:rPr>
          <w:lang w:eastAsia="en-US"/>
        </w:rPr>
        <w:t>é</w:t>
      </w:r>
      <w:r>
        <w:rPr>
          <w:lang w:eastAsia="en-US"/>
        </w:rPr>
        <w:t>e naguère par Fargeau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le plus âgé des neveux de Jean </w:t>
      </w:r>
      <w:proofErr w:type="spellStart"/>
      <w:r>
        <w:rPr>
          <w:lang w:eastAsia="en-US"/>
        </w:rPr>
        <w:t>Crébu</w:t>
      </w:r>
      <w:proofErr w:type="spellEnd"/>
      <w:r w:rsidR="00A23BF9">
        <w:rPr>
          <w:lang w:eastAsia="en-US"/>
        </w:rPr>
        <w:t xml:space="preserve">. </w:t>
      </w:r>
      <w:r>
        <w:rPr>
          <w:lang w:eastAsia="en-US"/>
        </w:rPr>
        <w:t>Le vieillard lui prit les mains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Berthe eut un frisson au contact de ces doigts glacés</w:t>
      </w:r>
      <w:r w:rsidR="00A23BF9">
        <w:rPr>
          <w:lang w:eastAsia="en-US"/>
        </w:rPr>
        <w:t>.</w:t>
      </w:r>
    </w:p>
    <w:p w14:paraId="16640E1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Suis-je bien changé</w:t>
      </w:r>
      <w:r>
        <w:rPr>
          <w:lang w:eastAsia="en-US"/>
        </w:rPr>
        <w:t xml:space="preserve"> ? </w:t>
      </w:r>
      <w:r w:rsidR="00BB5C58">
        <w:rPr>
          <w:lang w:eastAsia="en-US"/>
        </w:rPr>
        <w:t>demanda confidentiellement Jean-de-la-Mer</w:t>
      </w:r>
      <w:r>
        <w:rPr>
          <w:lang w:eastAsia="en-US"/>
        </w:rPr>
        <w:t>.</w:t>
      </w:r>
    </w:p>
    <w:p w14:paraId="3520691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Puis se reprenant vivement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il ajouta en souriant avec amertume</w:t>
      </w:r>
      <w:r w:rsidR="00A23BF9">
        <w:rPr>
          <w:lang w:eastAsia="en-US"/>
        </w:rPr>
        <w:t> :</w:t>
      </w:r>
    </w:p>
    <w:p w14:paraId="5A38EF0E" w14:textId="0042B81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Fou que je suis</w:t>
      </w:r>
      <w:r>
        <w:rPr>
          <w:lang w:eastAsia="en-US"/>
        </w:rPr>
        <w:t xml:space="preserve"> !…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En voyant ces beaux grands yeux bleus</w:t>
      </w:r>
      <w:r>
        <w:rPr>
          <w:lang w:eastAsia="en-US"/>
        </w:rPr>
        <w:t xml:space="preserve">,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oublie toujours qu</w:t>
      </w:r>
      <w:r>
        <w:rPr>
          <w:lang w:eastAsia="en-US"/>
        </w:rPr>
        <w:t>’</w:t>
      </w:r>
      <w:r w:rsidR="00BB5C58">
        <w:rPr>
          <w:lang w:eastAsia="en-US"/>
        </w:rPr>
        <w:t>elle est aveugle</w:t>
      </w:r>
      <w:r>
        <w:rPr>
          <w:lang w:eastAsia="en-US"/>
        </w:rPr>
        <w:t>…</w:t>
      </w:r>
    </w:p>
    <w:p w14:paraId="5777695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avait baissé la tête</w:t>
      </w:r>
      <w:r w:rsidR="00A23BF9">
        <w:rPr>
          <w:lang w:eastAsia="en-US"/>
        </w:rPr>
        <w:t>.</w:t>
      </w:r>
    </w:p>
    <w:p w14:paraId="0F45FD2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Jean-de-la-Mer la contemplait et son regard avait repris un peu de vie</w:t>
      </w:r>
      <w:r w:rsidR="00A23BF9">
        <w:rPr>
          <w:lang w:eastAsia="en-US"/>
        </w:rPr>
        <w:t>.</w:t>
      </w:r>
    </w:p>
    <w:p w14:paraId="43710349" w14:textId="152CD5C3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Oui</w:t>
      </w:r>
      <w:r>
        <w:rPr>
          <w:lang w:eastAsia="en-US"/>
        </w:rPr>
        <w:t xml:space="preserve">… </w:t>
      </w:r>
      <w:r w:rsidR="00BB5C58">
        <w:rPr>
          <w:lang w:eastAsia="en-US"/>
        </w:rPr>
        <w:t>oui</w:t>
      </w:r>
      <w:r>
        <w:rPr>
          <w:lang w:eastAsia="en-US"/>
        </w:rPr>
        <w:t xml:space="preserve">… </w:t>
      </w:r>
      <w:r w:rsidR="00BB5C58">
        <w:rPr>
          <w:lang w:eastAsia="en-US"/>
        </w:rPr>
        <w:t>pensa-t-il tout haut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voilà le monde</w:t>
      </w:r>
      <w:r>
        <w:rPr>
          <w:lang w:eastAsia="en-US"/>
        </w:rPr>
        <w:t xml:space="preserve">, </w:t>
      </w:r>
      <w:r w:rsidR="00BB5C58">
        <w:rPr>
          <w:lang w:eastAsia="en-US"/>
        </w:rPr>
        <w:t>l</w:t>
      </w:r>
      <w:r>
        <w:rPr>
          <w:lang w:eastAsia="en-US"/>
        </w:rPr>
        <w:t>’</w:t>
      </w:r>
      <w:r w:rsidR="00BB5C58">
        <w:rPr>
          <w:lang w:eastAsia="en-US"/>
        </w:rPr>
        <w:t>œuvre de celui qu</w:t>
      </w:r>
      <w:r>
        <w:rPr>
          <w:lang w:eastAsia="en-US"/>
        </w:rPr>
        <w:t>’</w:t>
      </w:r>
      <w:r w:rsidR="00BB5C58">
        <w:rPr>
          <w:lang w:eastAsia="en-US"/>
        </w:rPr>
        <w:t>on appelle Dieu</w:t>
      </w:r>
      <w:r>
        <w:rPr>
          <w:lang w:eastAsia="en-US"/>
        </w:rPr>
        <w:t xml:space="preserve"> ! </w:t>
      </w:r>
      <w:r w:rsidR="00BB5C58">
        <w:rPr>
          <w:lang w:eastAsia="en-US"/>
        </w:rPr>
        <w:t>Dans ce fruit mûr et vermeil qu</w:t>
      </w:r>
      <w:r>
        <w:rPr>
          <w:lang w:eastAsia="en-US"/>
        </w:rPr>
        <w:t>’</w:t>
      </w:r>
      <w:r w:rsidR="00BB5C58">
        <w:rPr>
          <w:lang w:eastAsia="en-US"/>
        </w:rPr>
        <w:t>on va porter à ses lèvres</w:t>
      </w:r>
      <w:r>
        <w:rPr>
          <w:lang w:eastAsia="en-US"/>
        </w:rPr>
        <w:t xml:space="preserve">, </w:t>
      </w:r>
      <w:r w:rsidR="00BB5C58">
        <w:rPr>
          <w:lang w:eastAsia="en-US"/>
        </w:rPr>
        <w:t>il y a un ver impur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cette enfant qui ressemble</w:t>
      </w:r>
      <w:r>
        <w:rPr>
          <w:lang w:eastAsia="en-US"/>
        </w:rPr>
        <w:t xml:space="preserve">, </w:t>
      </w:r>
      <w:r w:rsidR="00BB5C58">
        <w:rPr>
          <w:lang w:eastAsia="en-US"/>
        </w:rPr>
        <w:t>aux anges est frappée d</w:t>
      </w:r>
      <w:r>
        <w:rPr>
          <w:lang w:eastAsia="en-US"/>
        </w:rPr>
        <w:t>’</w:t>
      </w:r>
      <w:r w:rsidR="00BB5C58">
        <w:rPr>
          <w:lang w:eastAsia="en-US"/>
        </w:rPr>
        <w:t>un châtiment horrible</w:t>
      </w:r>
      <w:r>
        <w:rPr>
          <w:lang w:eastAsia="en-US"/>
        </w:rPr>
        <w:t xml:space="preserve">… </w:t>
      </w:r>
      <w:r w:rsidR="00BB5C58">
        <w:rPr>
          <w:lang w:eastAsia="en-US"/>
        </w:rPr>
        <w:t>Elle qui n</w:t>
      </w:r>
      <w:r>
        <w:rPr>
          <w:lang w:eastAsia="en-US"/>
        </w:rPr>
        <w:t>’</w:t>
      </w:r>
      <w:r w:rsidR="00BB5C58">
        <w:rPr>
          <w:lang w:eastAsia="en-US"/>
        </w:rPr>
        <w:t>a jamais péché</w:t>
      </w:r>
      <w:r>
        <w:rPr>
          <w:lang w:eastAsia="en-US"/>
        </w:rPr>
        <w:t> !</w:t>
      </w:r>
    </w:p>
    <w:p w14:paraId="1BDE0A63" w14:textId="55D24182" w:rsidR="00A23BF9" w:rsidRDefault="00BB5C58" w:rsidP="00A23BF9">
      <w:pPr>
        <w:rPr>
          <w:lang w:eastAsia="en-US"/>
        </w:rPr>
      </w:pPr>
      <w:r>
        <w:rPr>
          <w:lang w:eastAsia="en-US"/>
        </w:rPr>
        <w:t>Berthe devint plus pâle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puis un incarnat vif envahit sa joue tout à coup</w:t>
      </w:r>
      <w:r w:rsidR="00A23BF9">
        <w:rPr>
          <w:lang w:eastAsia="en-US"/>
        </w:rPr>
        <w:t>.</w:t>
      </w:r>
    </w:p>
    <w:p w14:paraId="52A1B7E4" w14:textId="61A01841" w:rsidR="00A23BF9" w:rsidRDefault="00BB5C58" w:rsidP="00A23BF9">
      <w:pPr>
        <w:rPr>
          <w:lang w:eastAsia="en-US"/>
        </w:rPr>
      </w:pPr>
      <w:r>
        <w:rPr>
          <w:lang w:eastAsia="en-US"/>
        </w:rPr>
        <w:t>Était-ce qu</w:t>
      </w:r>
      <w:r w:rsidR="00A23BF9">
        <w:rPr>
          <w:lang w:eastAsia="en-US"/>
        </w:rPr>
        <w:t>’</w:t>
      </w:r>
      <w:r>
        <w:rPr>
          <w:lang w:eastAsia="en-US"/>
        </w:rPr>
        <w:t>elle comprenait le sens profondément blasphématoire des paroles du vieillard</w:t>
      </w:r>
      <w:r w:rsidR="00A23BF9">
        <w:rPr>
          <w:lang w:eastAsia="en-US"/>
        </w:rPr>
        <w:t xml:space="preserve"> ?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Était-ce que ce mot</w:t>
      </w:r>
      <w:r w:rsidR="00A23BF9">
        <w:rPr>
          <w:lang w:eastAsia="en-US"/>
        </w:rPr>
        <w:t xml:space="preserve"> : </w:t>
      </w:r>
      <w:r>
        <w:rPr>
          <w:i/>
          <w:iCs/>
        </w:rPr>
        <w:t>elle n</w:t>
      </w:r>
      <w:r w:rsidR="00A23BF9">
        <w:rPr>
          <w:i/>
          <w:iCs/>
        </w:rPr>
        <w:t>’</w:t>
      </w:r>
      <w:r>
        <w:rPr>
          <w:i/>
          <w:iCs/>
        </w:rPr>
        <w:t>a jamais péché</w:t>
      </w:r>
      <w:r>
        <w:rPr>
          <w:lang w:eastAsia="en-US"/>
        </w:rPr>
        <w:t xml:space="preserve"> tombait sur sa conscience comme un reproche</w:t>
      </w:r>
      <w:r w:rsidR="00A23BF9">
        <w:rPr>
          <w:lang w:eastAsia="en-US"/>
        </w:rPr>
        <w:t>.</w:t>
      </w:r>
    </w:p>
    <w:p w14:paraId="4356DB4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Elle garda le silence</w:t>
      </w:r>
      <w:r w:rsidR="00A23BF9">
        <w:rPr>
          <w:lang w:eastAsia="en-US"/>
        </w:rPr>
        <w:t>.</w:t>
      </w:r>
    </w:p>
    <w:p w14:paraId="386EA7C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Jean-de-la-Mer continuait</w:t>
      </w:r>
      <w:r w:rsidR="00A23BF9">
        <w:rPr>
          <w:lang w:eastAsia="en-US"/>
        </w:rPr>
        <w:t>.</w:t>
      </w:r>
    </w:p>
    <w:p w14:paraId="0C1268B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À l</w:t>
      </w:r>
      <w:r>
        <w:rPr>
          <w:lang w:eastAsia="en-US"/>
        </w:rPr>
        <w:t>’</w:t>
      </w:r>
      <w:r w:rsidR="00BB5C58">
        <w:rPr>
          <w:lang w:eastAsia="en-US"/>
        </w:rPr>
        <w:t>âge où les autres jeunes filles s</w:t>
      </w:r>
      <w:r>
        <w:rPr>
          <w:lang w:eastAsia="en-US"/>
        </w:rPr>
        <w:t>’</w:t>
      </w:r>
      <w:r w:rsidR="00BB5C58">
        <w:rPr>
          <w:lang w:eastAsia="en-US"/>
        </w:rPr>
        <w:t>épanouissent comme des fleurs dans le sourire et dans la joie</w:t>
      </w:r>
      <w:r>
        <w:rPr>
          <w:lang w:eastAsia="en-US"/>
        </w:rPr>
        <w:t xml:space="preserve">, </w:t>
      </w:r>
      <w:r w:rsidR="00BB5C58">
        <w:rPr>
          <w:lang w:eastAsia="en-US"/>
        </w:rPr>
        <w:t>tu souffres</w:t>
      </w:r>
      <w:r>
        <w:rPr>
          <w:lang w:eastAsia="en-US"/>
        </w:rPr>
        <w:t xml:space="preserve">, </w:t>
      </w:r>
      <w:r w:rsidR="00BB5C58">
        <w:rPr>
          <w:lang w:eastAsia="en-US"/>
        </w:rPr>
        <w:t>toi</w:t>
      </w:r>
      <w:r>
        <w:rPr>
          <w:lang w:eastAsia="en-US"/>
        </w:rPr>
        <w:t xml:space="preserve">, </w:t>
      </w:r>
      <w:r w:rsidR="00BB5C58">
        <w:rPr>
          <w:lang w:eastAsia="en-US"/>
        </w:rPr>
        <w:t>ma pauvre Berthe</w:t>
      </w:r>
      <w:r>
        <w:rPr>
          <w:lang w:eastAsia="en-US"/>
        </w:rPr>
        <w:t xml:space="preserve">… </w:t>
      </w:r>
      <w:r w:rsidR="00BB5C58">
        <w:rPr>
          <w:lang w:eastAsia="en-US"/>
        </w:rPr>
        <w:t>Tu n</w:t>
      </w:r>
      <w:r>
        <w:rPr>
          <w:lang w:eastAsia="en-US"/>
        </w:rPr>
        <w:t>’</w:t>
      </w:r>
      <w:r w:rsidR="00BB5C58">
        <w:rPr>
          <w:lang w:eastAsia="en-US"/>
        </w:rPr>
        <w:t>aimes pas et tu n</w:t>
      </w:r>
      <w:r>
        <w:rPr>
          <w:lang w:eastAsia="en-US"/>
        </w:rPr>
        <w:t>’</w:t>
      </w:r>
      <w:r w:rsidR="00BB5C58">
        <w:rPr>
          <w:lang w:eastAsia="en-US"/>
        </w:rPr>
        <w:t>es pas aimée</w:t>
      </w:r>
      <w:r>
        <w:rPr>
          <w:lang w:eastAsia="en-US"/>
        </w:rPr>
        <w:t>…</w:t>
      </w:r>
    </w:p>
    <w:p w14:paraId="366145A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lâcha la main de Berthe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son regard</w:t>
      </w:r>
      <w:r w:rsidR="00A23BF9">
        <w:rPr>
          <w:lang w:eastAsia="en-US"/>
        </w:rPr>
        <w:t xml:space="preserve">, </w:t>
      </w:r>
      <w:r>
        <w:rPr>
          <w:lang w:eastAsia="en-US"/>
        </w:rPr>
        <w:t>redevenu morne</w:t>
      </w:r>
      <w:r w:rsidR="00A23BF9">
        <w:rPr>
          <w:lang w:eastAsia="en-US"/>
        </w:rPr>
        <w:t xml:space="preserve">, </w:t>
      </w:r>
      <w:r>
        <w:rPr>
          <w:lang w:eastAsia="en-US"/>
        </w:rPr>
        <w:t>se perdit de nouveau dans le vide</w:t>
      </w:r>
      <w:r w:rsidR="00A23BF9">
        <w:rPr>
          <w:lang w:eastAsia="en-US"/>
        </w:rPr>
        <w:t>.</w:t>
      </w:r>
    </w:p>
    <w:p w14:paraId="4259C937" w14:textId="704258B7" w:rsidR="00A23BF9" w:rsidRDefault="00BB5C58" w:rsidP="00A23BF9">
      <w:pPr>
        <w:rPr>
          <w:lang w:eastAsia="en-US"/>
        </w:rPr>
      </w:pPr>
      <w:r>
        <w:rPr>
          <w:lang w:eastAsia="en-US"/>
        </w:rPr>
        <w:t>Il ne vit pas la paupière de Berthe battre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lutter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puis se fermer sur une larme qu</w:t>
      </w:r>
      <w:r w:rsidR="00A23BF9">
        <w:rPr>
          <w:lang w:eastAsia="en-US"/>
        </w:rPr>
        <w:t>’</w:t>
      </w:r>
      <w:r>
        <w:rPr>
          <w:lang w:eastAsia="en-US"/>
        </w:rPr>
        <w:t>elle voulait cacher</w:t>
      </w:r>
      <w:r w:rsidR="00A23BF9">
        <w:rPr>
          <w:lang w:eastAsia="en-US"/>
        </w:rPr>
        <w:t>.</w:t>
      </w:r>
    </w:p>
    <w:p w14:paraId="6B43400C" w14:textId="3FBF6164" w:rsidR="00A23BF9" w:rsidRDefault="00BB5C58" w:rsidP="00A23BF9">
      <w:pPr>
        <w:rPr>
          <w:lang w:eastAsia="en-US"/>
        </w:rPr>
      </w:pPr>
      <w:r>
        <w:rPr>
          <w:lang w:eastAsia="en-US"/>
        </w:rPr>
        <w:t>La larme glissa entre les cils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roula lentement sur la joue</w:t>
      </w:r>
      <w:r w:rsidR="00A23BF9">
        <w:rPr>
          <w:lang w:eastAsia="en-US"/>
        </w:rPr>
        <w:t>.</w:t>
      </w:r>
    </w:p>
    <w:p w14:paraId="3C346BF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ne disait rien</w:t>
      </w:r>
      <w:r w:rsidR="00A23BF9">
        <w:rPr>
          <w:lang w:eastAsia="en-US"/>
        </w:rPr>
        <w:t>.</w:t>
      </w:r>
    </w:p>
    <w:p w14:paraId="2A4FE29C" w14:textId="62614204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Sais-tu</w:t>
      </w:r>
      <w:r>
        <w:rPr>
          <w:lang w:eastAsia="en-US"/>
        </w:rPr>
        <w:t xml:space="preserve"> ? </w:t>
      </w:r>
      <w:r w:rsidR="00BB5C58">
        <w:rPr>
          <w:lang w:eastAsia="en-US"/>
        </w:rPr>
        <w:t>reprit Jean-de-la-Mer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une fois</w:t>
      </w:r>
      <w:r>
        <w:rPr>
          <w:lang w:eastAsia="en-US"/>
        </w:rPr>
        <w:t xml:space="preserve">,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voulu te tuer</w:t>
      </w:r>
      <w:r>
        <w:rPr>
          <w:lang w:eastAsia="en-US"/>
        </w:rPr>
        <w:t xml:space="preserve">, </w:t>
      </w:r>
      <w:r w:rsidR="00BB5C58">
        <w:rPr>
          <w:lang w:eastAsia="en-US"/>
        </w:rPr>
        <w:t>Berthe</w:t>
      </w:r>
      <w:r>
        <w:rPr>
          <w:lang w:eastAsia="en-US"/>
        </w:rPr>
        <w:t xml:space="preserve">, </w:t>
      </w:r>
      <w:r w:rsidR="00BB5C58">
        <w:rPr>
          <w:lang w:eastAsia="en-US"/>
        </w:rPr>
        <w:t>tant j</w:t>
      </w:r>
      <w:r>
        <w:rPr>
          <w:lang w:eastAsia="en-US"/>
        </w:rPr>
        <w:t>’</w:t>
      </w:r>
      <w:r w:rsidR="00BB5C58">
        <w:rPr>
          <w:lang w:eastAsia="en-US"/>
        </w:rPr>
        <w:t>avais pitié de toi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Tu avais un an</w:t>
      </w:r>
      <w:r>
        <w:rPr>
          <w:lang w:eastAsia="en-US"/>
        </w:rPr>
        <w:t xml:space="preserve">… </w:t>
      </w:r>
      <w:r w:rsidR="00BB5C58">
        <w:rPr>
          <w:lang w:eastAsia="en-US"/>
        </w:rPr>
        <w:t>La veille</w:t>
      </w:r>
      <w:r>
        <w:rPr>
          <w:lang w:eastAsia="en-US"/>
        </w:rPr>
        <w:t xml:space="preserve">,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avais vu tes grands yeux bleus me sourire</w:t>
      </w:r>
      <w:r>
        <w:rPr>
          <w:lang w:eastAsia="en-US"/>
        </w:rPr>
        <w:t xml:space="preserve">, </w:t>
      </w:r>
      <w:r w:rsidR="00BB5C58">
        <w:rPr>
          <w:lang w:eastAsia="en-US"/>
        </w:rPr>
        <w:t>et sourire aussi joyeusement au beau soleil des tropiques qui se levait dans les vapeurs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au loin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sur l</w:t>
      </w:r>
      <w:r>
        <w:rPr>
          <w:lang w:eastAsia="en-US"/>
        </w:rPr>
        <w:t>’</w:t>
      </w:r>
      <w:r w:rsidR="00BB5C58">
        <w:rPr>
          <w:lang w:eastAsia="en-US"/>
        </w:rPr>
        <w:t>Océan</w:t>
      </w:r>
      <w:r>
        <w:rPr>
          <w:lang w:eastAsia="en-US"/>
        </w:rPr>
        <w:t xml:space="preserve">… </w:t>
      </w:r>
      <w:r w:rsidR="00BB5C58">
        <w:rPr>
          <w:lang w:eastAsia="en-US"/>
        </w:rPr>
        <w:t>Car tu n</w:t>
      </w:r>
      <w:r>
        <w:rPr>
          <w:lang w:eastAsia="en-US"/>
        </w:rPr>
        <w:t>’</w:t>
      </w:r>
      <w:r w:rsidR="00BB5C58">
        <w:rPr>
          <w:lang w:eastAsia="en-US"/>
        </w:rPr>
        <w:t>étais pas aveugle</w:t>
      </w:r>
      <w:r>
        <w:rPr>
          <w:lang w:eastAsia="en-US"/>
        </w:rPr>
        <w:t xml:space="preserve">, </w:t>
      </w:r>
      <w:r w:rsidR="00BB5C58">
        <w:rPr>
          <w:lang w:eastAsia="en-US"/>
        </w:rPr>
        <w:t>alors</w:t>
      </w:r>
      <w:r>
        <w:rPr>
          <w:lang w:eastAsia="en-US"/>
        </w:rPr>
        <w:t>.</w:t>
      </w:r>
    </w:p>
    <w:p w14:paraId="24EE8000" w14:textId="39D2D485" w:rsidR="00A23BF9" w:rsidRDefault="00BB5C58" w:rsidP="00A23BF9">
      <w:pPr>
        <w:rPr>
          <w:lang w:eastAsia="en-US"/>
        </w:rPr>
      </w:pPr>
      <w:r>
        <w:rPr>
          <w:lang w:eastAsia="en-US"/>
        </w:rPr>
        <w:t>Berthe se redressa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Vous eussiez dit que ses yeux brillants et inquiets avaient recouvré tout à coup la faculté de voir</w:t>
      </w:r>
      <w:r w:rsidR="00A23BF9">
        <w:rPr>
          <w:lang w:eastAsia="en-US"/>
        </w:rPr>
        <w:t>.</w:t>
      </w:r>
    </w:p>
    <w:p w14:paraId="69D08A49" w14:textId="0BFFF47C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Ce fut ce jour-là</w:t>
      </w:r>
      <w:r>
        <w:rPr>
          <w:lang w:eastAsia="en-US"/>
        </w:rPr>
        <w:t xml:space="preserve">, </w:t>
      </w:r>
      <w:r w:rsidR="00BB5C58">
        <w:rPr>
          <w:lang w:eastAsia="en-US"/>
        </w:rPr>
        <w:t>poursuivit le vieillard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que Dieu te frappa</w:t>
      </w:r>
      <w:r>
        <w:rPr>
          <w:lang w:eastAsia="en-US"/>
        </w:rPr>
        <w:t xml:space="preserve">, </w:t>
      </w:r>
      <w:r w:rsidR="00BB5C58">
        <w:rPr>
          <w:lang w:eastAsia="en-US"/>
        </w:rPr>
        <w:t>toi</w:t>
      </w:r>
      <w:r>
        <w:rPr>
          <w:lang w:eastAsia="en-US"/>
        </w:rPr>
        <w:t xml:space="preserve">, </w:t>
      </w:r>
      <w:r w:rsidR="00BB5C58">
        <w:rPr>
          <w:lang w:eastAsia="en-US"/>
        </w:rPr>
        <w:t>pauvre innocente</w:t>
      </w:r>
      <w:r>
        <w:rPr>
          <w:lang w:eastAsia="en-US"/>
        </w:rPr>
        <w:t xml:space="preserve">… </w:t>
      </w:r>
      <w:r w:rsidR="00BB5C58">
        <w:rPr>
          <w:lang w:eastAsia="en-US"/>
        </w:rPr>
        <w:t>Un orage vint</w:t>
      </w:r>
      <w:r>
        <w:rPr>
          <w:lang w:eastAsia="en-US"/>
        </w:rPr>
        <w:t xml:space="preserve">… </w:t>
      </w:r>
      <w:r w:rsidR="00BB5C58">
        <w:rPr>
          <w:lang w:eastAsia="en-US"/>
        </w:rPr>
        <w:t>Tu jouais sur le gaillard d</w:t>
      </w:r>
      <w:r>
        <w:rPr>
          <w:lang w:eastAsia="en-US"/>
        </w:rPr>
        <w:t>’</w:t>
      </w:r>
      <w:r w:rsidR="00BB5C58">
        <w:rPr>
          <w:lang w:eastAsia="en-US"/>
        </w:rPr>
        <w:t>arrière dans les bras de ta mère</w:t>
      </w:r>
      <w:r>
        <w:rPr>
          <w:lang w:eastAsia="en-US"/>
        </w:rPr>
        <w:t>…</w:t>
      </w:r>
    </w:p>
    <w:p w14:paraId="7E83F29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 mère</w:t>
      </w:r>
      <w:r>
        <w:rPr>
          <w:lang w:eastAsia="en-US"/>
        </w:rPr>
        <w:t xml:space="preserve"> ! </w:t>
      </w:r>
      <w:r w:rsidR="00BB5C58">
        <w:rPr>
          <w:lang w:eastAsia="en-US"/>
        </w:rPr>
        <w:t>répéta Berthe</w:t>
      </w:r>
      <w:r>
        <w:rPr>
          <w:lang w:eastAsia="en-US"/>
        </w:rPr>
        <w:t>.</w:t>
      </w:r>
    </w:p>
    <w:p w14:paraId="3A67210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Une pauvre innocente aussi</w:t>
      </w:r>
      <w:r>
        <w:rPr>
          <w:lang w:eastAsia="en-US"/>
        </w:rPr>
        <w:t xml:space="preserve">, </w:t>
      </w:r>
      <w:r w:rsidR="00BB5C58">
        <w:rPr>
          <w:lang w:eastAsia="en-US"/>
        </w:rPr>
        <w:t>ma fille</w:t>
      </w:r>
      <w:r>
        <w:rPr>
          <w:lang w:eastAsia="en-US"/>
        </w:rPr>
        <w:t xml:space="preserve">, </w:t>
      </w:r>
      <w:r w:rsidR="00BB5C58">
        <w:rPr>
          <w:lang w:eastAsia="en-US"/>
        </w:rPr>
        <w:t>et que Dieu cruel frappa du même coup</w:t>
      </w:r>
      <w:r>
        <w:rPr>
          <w:lang w:eastAsia="en-US"/>
        </w:rPr>
        <w:t xml:space="preserve">… </w:t>
      </w:r>
      <w:r w:rsidR="00BB5C58">
        <w:rPr>
          <w:lang w:eastAsia="en-US"/>
        </w:rPr>
        <w:t>La foudre qui te prit la vue</w:t>
      </w:r>
      <w:r>
        <w:rPr>
          <w:lang w:eastAsia="en-US"/>
        </w:rPr>
        <w:t xml:space="preserve">, </w:t>
      </w:r>
      <w:r w:rsidR="00BB5C58">
        <w:rPr>
          <w:lang w:eastAsia="en-US"/>
        </w:rPr>
        <w:t>Berthe</w:t>
      </w:r>
      <w:r>
        <w:rPr>
          <w:lang w:eastAsia="en-US"/>
        </w:rPr>
        <w:t xml:space="preserve">, </w:t>
      </w:r>
      <w:r w:rsidR="00BB5C58">
        <w:rPr>
          <w:lang w:eastAsia="en-US"/>
        </w:rPr>
        <w:t>prit la vie de ta mère</w:t>
      </w:r>
      <w:r>
        <w:rPr>
          <w:lang w:eastAsia="en-US"/>
        </w:rPr>
        <w:t>…</w:t>
      </w:r>
    </w:p>
    <w:p w14:paraId="2CBEDEB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fit la jeune fille qui mit les deux mains sur son cœur</w:t>
      </w:r>
      <w:r>
        <w:rPr>
          <w:lang w:eastAsia="en-US"/>
        </w:rPr>
        <w:t>.</w:t>
      </w:r>
    </w:p>
    <w:p w14:paraId="7D73CF7B" w14:textId="4371A5C8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Elle était belle comme toi</w:t>
      </w:r>
      <w:r>
        <w:rPr>
          <w:lang w:eastAsia="en-US"/>
        </w:rPr>
        <w:t xml:space="preserve">, </w:t>
      </w:r>
      <w:r w:rsidR="00BB5C58">
        <w:rPr>
          <w:lang w:eastAsia="en-US"/>
        </w:rPr>
        <w:t>jeune</w:t>
      </w:r>
      <w:r>
        <w:rPr>
          <w:lang w:eastAsia="en-US"/>
        </w:rPr>
        <w:t xml:space="preserve">, </w:t>
      </w:r>
      <w:r w:rsidR="00BB5C58">
        <w:rPr>
          <w:lang w:eastAsia="en-US"/>
        </w:rPr>
        <w:t>heureuse plus que toi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On la mit dans un linceul blanc avec un boulet de douze au cou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son tombeau fut la mer</w:t>
      </w:r>
      <w:r>
        <w:rPr>
          <w:lang w:eastAsia="en-US"/>
        </w:rPr>
        <w:t xml:space="preserve">… </w:t>
      </w:r>
      <w:r w:rsidR="00BB5C58">
        <w:rPr>
          <w:lang w:eastAsia="en-US"/>
        </w:rPr>
        <w:t>Toi</w:t>
      </w:r>
      <w:r>
        <w:rPr>
          <w:lang w:eastAsia="en-US"/>
        </w:rPr>
        <w:t xml:space="preserve">, </w:t>
      </w:r>
      <w:r w:rsidR="00BB5C58">
        <w:rPr>
          <w:lang w:eastAsia="en-US"/>
        </w:rPr>
        <w:t>je te pris dans mes bras</w:t>
      </w:r>
      <w:r>
        <w:rPr>
          <w:lang w:eastAsia="en-US"/>
        </w:rPr>
        <w:t xml:space="preserve">, </w:t>
      </w:r>
      <w:r w:rsidR="00BB5C58">
        <w:rPr>
          <w:lang w:eastAsia="en-US"/>
        </w:rPr>
        <w:t>Berthe</w:t>
      </w:r>
      <w:r>
        <w:rPr>
          <w:lang w:eastAsia="en-US"/>
        </w:rPr>
        <w:t xml:space="preserve">, </w:t>
      </w:r>
      <w:r w:rsidR="00BB5C58">
        <w:rPr>
          <w:lang w:eastAsia="en-US"/>
        </w:rPr>
        <w:t>et quand le médecin de bord m</w:t>
      </w:r>
      <w:r>
        <w:rPr>
          <w:lang w:eastAsia="en-US"/>
        </w:rPr>
        <w:t>’</w:t>
      </w:r>
      <w:r w:rsidR="00BB5C58">
        <w:rPr>
          <w:lang w:eastAsia="en-US"/>
        </w:rPr>
        <w:t>eût dit</w:t>
      </w:r>
      <w:r>
        <w:rPr>
          <w:lang w:eastAsia="en-US"/>
        </w:rPr>
        <w:t xml:space="preserve"> : </w:t>
      </w:r>
      <w:r w:rsidR="00BB5C58">
        <w:rPr>
          <w:lang w:eastAsia="en-US"/>
        </w:rPr>
        <w:t>Elle est aveugle pour toute sa vie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je te suspendis un instant au-dessus du gouffre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Le courage me manqua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Pardonne-moi</w:t>
      </w:r>
      <w:r>
        <w:rPr>
          <w:lang w:eastAsia="en-US"/>
        </w:rPr>
        <w:t xml:space="preserve">, </w:t>
      </w:r>
      <w:r w:rsidR="00BB5C58">
        <w:rPr>
          <w:lang w:eastAsia="en-US"/>
        </w:rPr>
        <w:t>pauvre fille</w:t>
      </w:r>
      <w:r>
        <w:rPr>
          <w:lang w:eastAsia="en-US"/>
        </w:rPr>
        <w:t> !…</w:t>
      </w:r>
    </w:p>
    <w:p w14:paraId="102179A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songeait à sa mère qui était morte</w:t>
      </w:r>
      <w:r w:rsidR="00A23BF9">
        <w:rPr>
          <w:lang w:eastAsia="en-US"/>
        </w:rPr>
        <w:t xml:space="preserve">, </w:t>
      </w:r>
      <w:r>
        <w:rPr>
          <w:lang w:eastAsia="en-US"/>
        </w:rPr>
        <w:t>jeune</w:t>
      </w:r>
      <w:r w:rsidR="00A23BF9">
        <w:rPr>
          <w:lang w:eastAsia="en-US"/>
        </w:rPr>
        <w:t xml:space="preserve">, </w:t>
      </w:r>
      <w:r>
        <w:rPr>
          <w:lang w:eastAsia="en-US"/>
        </w:rPr>
        <w:t>belle</w:t>
      </w:r>
      <w:r w:rsidR="00A23BF9">
        <w:rPr>
          <w:lang w:eastAsia="en-US"/>
        </w:rPr>
        <w:t xml:space="preserve">, </w:t>
      </w:r>
      <w:r>
        <w:rPr>
          <w:lang w:eastAsia="en-US"/>
        </w:rPr>
        <w:t>heureuse</w:t>
      </w:r>
      <w:r w:rsidR="00A23BF9">
        <w:rPr>
          <w:lang w:eastAsia="en-US"/>
        </w:rPr>
        <w:t>…</w:t>
      </w:r>
    </w:p>
    <w:p w14:paraId="144B36E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 xml:space="preserve">était la première fois que Jean </w:t>
      </w:r>
      <w:proofErr w:type="spellStart"/>
      <w:r>
        <w:rPr>
          <w:lang w:eastAsia="en-US"/>
        </w:rPr>
        <w:t>Crébu</w:t>
      </w:r>
      <w:proofErr w:type="spellEnd"/>
      <w:r>
        <w:rPr>
          <w:lang w:eastAsia="en-US"/>
        </w:rPr>
        <w:t xml:space="preserve"> lui parlait de tout cela</w:t>
      </w:r>
      <w:r w:rsidR="00A23BF9">
        <w:rPr>
          <w:lang w:eastAsia="en-US"/>
        </w:rPr>
        <w:t>.</w:t>
      </w:r>
    </w:p>
    <w:p w14:paraId="255F485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D</w:t>
      </w:r>
      <w:r w:rsidR="00A23BF9">
        <w:rPr>
          <w:lang w:eastAsia="en-US"/>
        </w:rPr>
        <w:t>’</w:t>
      </w:r>
      <w:r>
        <w:rPr>
          <w:lang w:eastAsia="en-US"/>
        </w:rPr>
        <w:t>ordinaire</w:t>
      </w:r>
      <w:r w:rsidR="00A23BF9">
        <w:rPr>
          <w:lang w:eastAsia="en-US"/>
        </w:rPr>
        <w:t xml:space="preserve">, </w:t>
      </w:r>
      <w:r>
        <w:rPr>
          <w:lang w:eastAsia="en-US"/>
        </w:rPr>
        <w:t>le vieillard était muet sur toutes les choses du passé</w:t>
      </w:r>
      <w:r w:rsidR="00A23BF9">
        <w:rPr>
          <w:lang w:eastAsia="en-US"/>
        </w:rPr>
        <w:t>.</w:t>
      </w:r>
    </w:p>
    <w:p w14:paraId="422F394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Mais tu crois en Dieu</w:t>
      </w:r>
      <w:r>
        <w:rPr>
          <w:lang w:eastAsia="en-US"/>
        </w:rPr>
        <w:t xml:space="preserve">, </w:t>
      </w:r>
      <w:r w:rsidR="00BB5C58">
        <w:rPr>
          <w:lang w:eastAsia="en-US"/>
        </w:rPr>
        <w:t>toi</w:t>
      </w:r>
      <w:r>
        <w:rPr>
          <w:lang w:eastAsia="en-US"/>
        </w:rPr>
        <w:t xml:space="preserve">, </w:t>
      </w:r>
      <w:r w:rsidR="00BB5C58">
        <w:rPr>
          <w:lang w:eastAsia="en-US"/>
        </w:rPr>
        <w:t>Berthe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reprit-il en donnant à sa voix une inflexion moqueuse</w:t>
      </w:r>
      <w:r>
        <w:rPr>
          <w:lang w:eastAsia="en-US"/>
        </w:rPr>
        <w:t>.</w:t>
      </w:r>
    </w:p>
    <w:p w14:paraId="755A13B8" w14:textId="4A338FD4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oui</w:t>
      </w:r>
      <w:r>
        <w:rPr>
          <w:lang w:eastAsia="en-US"/>
        </w:rPr>
        <w:t xml:space="preserve"> ! </w:t>
      </w:r>
      <w:r w:rsidR="00BB5C58">
        <w:rPr>
          <w:lang w:eastAsia="en-US"/>
        </w:rPr>
        <w:t>interrompit la jeune fille qui joignit ses mains ardemment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je crois en Dieu qui garde l</w:t>
      </w:r>
      <w:r>
        <w:rPr>
          <w:lang w:eastAsia="en-US"/>
        </w:rPr>
        <w:t>’</w:t>
      </w:r>
      <w:r w:rsidR="00BB5C58">
        <w:rPr>
          <w:lang w:eastAsia="en-US"/>
        </w:rPr>
        <w:t>âme de ma mère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En Dieu qui est l</w:t>
      </w:r>
      <w:r>
        <w:rPr>
          <w:lang w:eastAsia="en-US"/>
        </w:rPr>
        <w:t>’</w:t>
      </w:r>
      <w:r w:rsidR="00BB5C58">
        <w:rPr>
          <w:lang w:eastAsia="en-US"/>
        </w:rPr>
        <w:t>espoir des faibles et la consolation des malheureux comme moi</w:t>
      </w:r>
      <w:r>
        <w:rPr>
          <w:lang w:eastAsia="en-US"/>
        </w:rPr>
        <w:t> !</w:t>
      </w:r>
    </w:p>
    <w:p w14:paraId="4F52709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Crois ce que tu voudras</w:t>
      </w:r>
      <w:r>
        <w:rPr>
          <w:lang w:eastAsia="en-US"/>
        </w:rPr>
        <w:t xml:space="preserve">, </w:t>
      </w:r>
      <w:r w:rsidR="00BB5C58">
        <w:rPr>
          <w:lang w:eastAsia="en-US"/>
        </w:rPr>
        <w:t>ma fille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dit Jean-de-la-Mer qui fit un geste de fatigue et prit le volume </w:t>
      </w:r>
      <w:r w:rsidR="00BB5C58">
        <w:rPr>
          <w:i/>
          <w:iCs/>
        </w:rPr>
        <w:t>des Ruines de Volney</w:t>
      </w:r>
      <w:r w:rsidR="00BB5C58">
        <w:rPr>
          <w:lang w:eastAsia="en-US"/>
        </w:rPr>
        <w:t xml:space="preserve"> qui était auprès de lui sur le guéridon</w:t>
      </w:r>
      <w:r>
        <w:rPr>
          <w:lang w:eastAsia="en-US"/>
        </w:rPr>
        <w:t>.</w:t>
      </w:r>
    </w:p>
    <w:p w14:paraId="210126E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Mais une expression de tristesse assombrit davantage encore sa physionomie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ses épais sourcils blancs se froncèrent</w:t>
      </w:r>
      <w:r w:rsidR="00A23BF9">
        <w:rPr>
          <w:lang w:eastAsia="en-US"/>
        </w:rPr>
        <w:t>.</w:t>
      </w:r>
    </w:p>
    <w:p w14:paraId="35548DDC" w14:textId="2046B4D1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ne puis plus lire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dit-il en déposant le livre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allons</w:t>
      </w:r>
      <w:r>
        <w:rPr>
          <w:lang w:eastAsia="en-US"/>
        </w:rPr>
        <w:t xml:space="preserve"> ! </w:t>
      </w:r>
      <w:r w:rsidR="00BB5C58">
        <w:rPr>
          <w:lang w:eastAsia="en-US"/>
        </w:rPr>
        <w:t>il paraît que je vais voir bientôt par moi-même ce qu</w:t>
      </w:r>
      <w:r>
        <w:rPr>
          <w:lang w:eastAsia="en-US"/>
        </w:rPr>
        <w:t>’</w:t>
      </w:r>
      <w:r w:rsidR="00BB5C58">
        <w:rPr>
          <w:lang w:eastAsia="en-US"/>
        </w:rPr>
        <w:t>il y a de vrai dans la croyance des hommes</w:t>
      </w:r>
      <w:r>
        <w:rPr>
          <w:lang w:eastAsia="en-US"/>
        </w:rPr>
        <w:t xml:space="preserve">… </w:t>
      </w:r>
      <w:r w:rsidR="00BB5C58">
        <w:rPr>
          <w:lang w:eastAsia="en-US"/>
        </w:rPr>
        <w:t>Fais sonner ma montre</w:t>
      </w:r>
      <w:r>
        <w:rPr>
          <w:lang w:eastAsia="en-US"/>
        </w:rPr>
        <w:t xml:space="preserve">., </w:t>
      </w:r>
      <w:r w:rsidR="00BB5C58">
        <w:rPr>
          <w:lang w:eastAsia="en-US"/>
        </w:rPr>
        <w:t>Berthe</w:t>
      </w:r>
      <w:r>
        <w:rPr>
          <w:lang w:eastAsia="en-US"/>
        </w:rPr>
        <w:t>.</w:t>
      </w:r>
    </w:p>
    <w:p w14:paraId="4328F0D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montre sonna trois heures</w:t>
      </w:r>
      <w:r w:rsidR="00A23BF9">
        <w:rPr>
          <w:lang w:eastAsia="en-US"/>
        </w:rPr>
        <w:t>.</w:t>
      </w:r>
    </w:p>
    <w:p w14:paraId="41A9C06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Le temps marche bien vite cette nuit</w:t>
      </w:r>
      <w:r>
        <w:rPr>
          <w:lang w:eastAsia="en-US"/>
        </w:rPr>
        <w:t xml:space="preserve">, </w:t>
      </w:r>
      <w:r w:rsidR="00BB5C58">
        <w:rPr>
          <w:lang w:eastAsia="en-US"/>
        </w:rPr>
        <w:t>grommela Jean-de-la-Mer</w:t>
      </w:r>
      <w:r>
        <w:rPr>
          <w:lang w:eastAsia="en-US"/>
        </w:rPr>
        <w:t>.</w:t>
      </w:r>
    </w:p>
    <w:p w14:paraId="72EEAED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Puis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s</w:t>
      </w:r>
      <w:r w:rsidR="00A23BF9">
        <w:rPr>
          <w:lang w:eastAsia="en-US"/>
        </w:rPr>
        <w:t>’</w:t>
      </w:r>
      <w:r>
        <w:rPr>
          <w:lang w:eastAsia="en-US"/>
        </w:rPr>
        <w:t>il se fût raillé lui-même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ajouta</w:t>
      </w:r>
      <w:r w:rsidR="00A23BF9">
        <w:rPr>
          <w:lang w:eastAsia="en-US"/>
        </w:rPr>
        <w:t> :</w:t>
      </w:r>
    </w:p>
    <w:p w14:paraId="56DD6D0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Combien y a-t-il de demi-heures dans quatre-vingt-deux années</w:t>
      </w:r>
      <w:r>
        <w:rPr>
          <w:lang w:eastAsia="en-US"/>
        </w:rPr>
        <w:t> ?</w:t>
      </w:r>
    </w:p>
    <w:p w14:paraId="65EBEC4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renversa sa tête contre le coussin de sa chaise longue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ramena ses bras sur sa poitrine</w:t>
      </w:r>
      <w:r w:rsidR="00A23BF9">
        <w:rPr>
          <w:lang w:eastAsia="en-US"/>
        </w:rPr>
        <w:t>.</w:t>
      </w:r>
    </w:p>
    <w:p w14:paraId="587D2861" w14:textId="411638EB" w:rsidR="00A23BF9" w:rsidRDefault="00BB5C58" w:rsidP="00A23BF9">
      <w:pPr>
        <w:rPr>
          <w:lang w:eastAsia="en-US"/>
        </w:rPr>
      </w:pPr>
      <w:r>
        <w:rPr>
          <w:lang w:eastAsia="en-US"/>
        </w:rPr>
        <w:t>Dans cette position</w:t>
      </w:r>
      <w:r w:rsidR="00A23BF9">
        <w:rPr>
          <w:lang w:eastAsia="en-US"/>
        </w:rPr>
        <w:t xml:space="preserve">, </w:t>
      </w:r>
      <w:r>
        <w:rPr>
          <w:lang w:eastAsia="en-US"/>
        </w:rPr>
        <w:t>avec la longue barbe neigeuse qui tombait jusqu</w:t>
      </w:r>
      <w:r w:rsidR="00A23BF9">
        <w:rPr>
          <w:lang w:eastAsia="en-US"/>
        </w:rPr>
        <w:t>’</w:t>
      </w:r>
      <w:r>
        <w:rPr>
          <w:lang w:eastAsia="en-US"/>
        </w:rPr>
        <w:t>à ses mains jointes</w:t>
      </w:r>
      <w:r w:rsidR="00A23BF9">
        <w:rPr>
          <w:lang w:eastAsia="en-US"/>
        </w:rPr>
        <w:t xml:space="preserve">, </w:t>
      </w:r>
      <w:r>
        <w:rPr>
          <w:lang w:eastAsia="en-US"/>
        </w:rPr>
        <w:t>il ressemblait à ces statues de hauts barons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oubliées dans les chapelles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qui se couchent</w:t>
      </w:r>
      <w:r w:rsidR="00A23BF9">
        <w:rPr>
          <w:lang w:eastAsia="en-US"/>
        </w:rPr>
        <w:t xml:space="preserve">, </w:t>
      </w:r>
      <w:r>
        <w:rPr>
          <w:lang w:eastAsia="en-US"/>
        </w:rPr>
        <w:t>droites et raides</w:t>
      </w:r>
      <w:r w:rsidR="00A23BF9">
        <w:rPr>
          <w:lang w:eastAsia="en-US"/>
        </w:rPr>
        <w:t xml:space="preserve">, </w:t>
      </w:r>
      <w:r>
        <w:rPr>
          <w:lang w:eastAsia="en-US"/>
        </w:rPr>
        <w:t>avec un lévrier aux pieds</w:t>
      </w:r>
      <w:r w:rsidR="00A23BF9">
        <w:rPr>
          <w:lang w:eastAsia="en-US"/>
        </w:rPr>
        <w:t xml:space="preserve">, </w:t>
      </w:r>
      <w:r>
        <w:rPr>
          <w:lang w:eastAsia="en-US"/>
        </w:rPr>
        <w:t>sur le marbre incliné des vieilles tombes</w:t>
      </w:r>
      <w:r w:rsidR="00A23BF9">
        <w:rPr>
          <w:lang w:eastAsia="en-US"/>
        </w:rPr>
        <w:t>.</w:t>
      </w:r>
    </w:p>
    <w:p w14:paraId="41D99DE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Au bout de quelques minutes</w:t>
      </w:r>
      <w:r w:rsidR="00A23BF9">
        <w:rPr>
          <w:lang w:eastAsia="en-US"/>
        </w:rPr>
        <w:t xml:space="preserve">, </w:t>
      </w:r>
      <w:r>
        <w:rPr>
          <w:lang w:eastAsia="en-US"/>
        </w:rPr>
        <w:t>un bruit se fit à la porte</w:t>
      </w:r>
      <w:r w:rsidR="00A23BF9">
        <w:rPr>
          <w:lang w:eastAsia="en-US"/>
        </w:rPr>
        <w:t xml:space="preserve">. </w:t>
      </w:r>
      <w:r>
        <w:rPr>
          <w:lang w:eastAsia="en-US"/>
        </w:rPr>
        <w:t>Jean-de-la-Mer retrouva sa voix de commandement pour dire</w:t>
      </w:r>
      <w:r w:rsidR="00A23BF9">
        <w:rPr>
          <w:lang w:eastAsia="en-US"/>
        </w:rPr>
        <w:t> :</w:t>
      </w:r>
    </w:p>
    <w:p w14:paraId="723CB175" w14:textId="77777777" w:rsidR="00A23BF9" w:rsidRDefault="00A23BF9" w:rsidP="00A23BF9">
      <w:pPr>
        <w:numPr>
          <w:ins w:id="16" w:author="Alain" w:date="2009-11-02T21:42:00Z"/>
        </w:num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</w:t>
      </w:r>
      <w:r>
        <w:rPr>
          <w:lang w:eastAsia="en-US"/>
        </w:rPr>
        <w:t>’</w:t>
      </w:r>
      <w:proofErr w:type="spellStart"/>
      <w:r w:rsidR="00BB5C58">
        <w:rPr>
          <w:lang w:eastAsia="en-US"/>
        </w:rPr>
        <w:t>entrez</w:t>
      </w:r>
      <w:proofErr w:type="spellEnd"/>
      <w:r w:rsidR="00BB5C58">
        <w:rPr>
          <w:lang w:eastAsia="en-US"/>
        </w:rPr>
        <w:t xml:space="preserve"> pas</w:t>
      </w:r>
      <w:r>
        <w:rPr>
          <w:lang w:eastAsia="en-US"/>
        </w:rPr>
        <w:t xml:space="preserve"> ! </w:t>
      </w:r>
      <w:r w:rsidR="00BB5C58">
        <w:rPr>
          <w:lang w:eastAsia="en-US"/>
        </w:rPr>
        <w:t>je veux être seul</w:t>
      </w:r>
      <w:r>
        <w:rPr>
          <w:lang w:eastAsia="en-US"/>
        </w:rPr>
        <w:t>.</w:t>
      </w:r>
    </w:p>
    <w:p w14:paraId="0D616B7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moi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bien cher oncle</w:t>
      </w:r>
      <w:r>
        <w:rPr>
          <w:lang w:eastAsia="en-US"/>
        </w:rPr>
        <w:t xml:space="preserve">, </w:t>
      </w:r>
      <w:r w:rsidR="00BB5C58">
        <w:rPr>
          <w:lang w:eastAsia="en-US"/>
        </w:rPr>
        <w:t>murmura Fargeau dans le corridor</w:t>
      </w:r>
      <w:r>
        <w:rPr>
          <w:lang w:eastAsia="en-US"/>
        </w:rPr>
        <w:t xml:space="preserve"> ; </w:t>
      </w:r>
      <w:r w:rsidR="00BB5C58">
        <w:rPr>
          <w:lang w:eastAsia="en-US"/>
        </w:rPr>
        <w:t>je reviendrai quand il vous plaira de me recevoir</w:t>
      </w:r>
      <w:r>
        <w:rPr>
          <w:lang w:eastAsia="en-US"/>
        </w:rPr>
        <w:t>.</w:t>
      </w:r>
    </w:p>
    <w:p w14:paraId="4277DF12" w14:textId="77777777" w:rsidR="00A23BF9" w:rsidRDefault="00BB5C58" w:rsidP="00A23BF9">
      <w:pPr>
        <w:numPr>
          <w:ins w:id="17" w:author="Alain" w:date="2009-11-02T21:42:00Z"/>
        </w:numPr>
        <w:rPr>
          <w:lang w:eastAsia="en-US"/>
        </w:rPr>
      </w:pPr>
      <w:r>
        <w:rPr>
          <w:lang w:eastAsia="en-US"/>
        </w:rPr>
        <w:lastRenderedPageBreak/>
        <w:t>On entendit son pas s</w:t>
      </w:r>
      <w:r w:rsidR="00A23BF9">
        <w:rPr>
          <w:lang w:eastAsia="en-US"/>
        </w:rPr>
        <w:t>’</w:t>
      </w:r>
      <w:r>
        <w:rPr>
          <w:lang w:eastAsia="en-US"/>
        </w:rPr>
        <w:t>éloigner</w:t>
      </w:r>
      <w:r w:rsidR="00A23BF9">
        <w:rPr>
          <w:lang w:eastAsia="en-US"/>
        </w:rPr>
        <w:t>.</w:t>
      </w:r>
    </w:p>
    <w:p w14:paraId="4D05A80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Berthe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avait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tous les aveugles</w:t>
      </w:r>
      <w:r w:rsidR="00A23BF9">
        <w:rPr>
          <w:lang w:eastAsia="en-US"/>
        </w:rPr>
        <w:t xml:space="preserve">, </w:t>
      </w:r>
      <w:r>
        <w:rPr>
          <w:lang w:eastAsia="en-US"/>
        </w:rPr>
        <w:t>le sens de l</w:t>
      </w:r>
      <w:r w:rsidR="00A23BF9">
        <w:rPr>
          <w:lang w:eastAsia="en-US"/>
        </w:rPr>
        <w:t>’</w:t>
      </w:r>
      <w:r>
        <w:rPr>
          <w:lang w:eastAsia="en-US"/>
        </w:rPr>
        <w:t>ouïe extrêmement sensible</w:t>
      </w:r>
      <w:r w:rsidR="00A23BF9">
        <w:rPr>
          <w:lang w:eastAsia="en-US"/>
        </w:rPr>
        <w:t xml:space="preserve">, </w:t>
      </w:r>
      <w:r>
        <w:rPr>
          <w:lang w:eastAsia="en-US"/>
        </w:rPr>
        <w:t>entendit encore autre chose</w:t>
      </w:r>
      <w:r w:rsidR="00A23BF9">
        <w:rPr>
          <w:lang w:eastAsia="en-US"/>
        </w:rPr>
        <w:t>.</w:t>
      </w:r>
    </w:p>
    <w:p w14:paraId="0778878A" w14:textId="652EED11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le pas de Fargeau qui revenait bien doucement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bien doucement</w:t>
      </w:r>
      <w:r w:rsidR="00A23BF9">
        <w:rPr>
          <w:lang w:eastAsia="en-US"/>
        </w:rPr>
        <w:t>.</w:t>
      </w:r>
    </w:p>
    <w:p w14:paraId="7DFFE27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devinait que le regard de Fargeau était à la serrure</w:t>
      </w:r>
      <w:r w:rsidR="00A23BF9">
        <w:rPr>
          <w:lang w:eastAsia="en-US"/>
        </w:rPr>
        <w:t>.</w:t>
      </w:r>
    </w:p>
    <w:p w14:paraId="5CCE0D60" w14:textId="6FCCD043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</w:t>
      </w:r>
      <w:r>
        <w:rPr>
          <w:lang w:eastAsia="en-US"/>
        </w:rPr>
        <w:t xml:space="preserve">, </w:t>
      </w:r>
      <w:r w:rsidR="00BB5C58">
        <w:rPr>
          <w:lang w:eastAsia="en-US"/>
        </w:rPr>
        <w:t>fille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Jean-de-la-Mer</w:t>
      </w:r>
      <w:r>
        <w:rPr>
          <w:lang w:eastAsia="en-US"/>
        </w:rPr>
        <w:t xml:space="preserve">, </w:t>
      </w:r>
      <w:r w:rsidR="00BB5C58">
        <w:rPr>
          <w:lang w:eastAsia="en-US"/>
        </w:rPr>
        <w:t>après un long silence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prends la clef de mon coffre qui est là</w:t>
      </w:r>
      <w:r>
        <w:rPr>
          <w:lang w:eastAsia="en-US"/>
        </w:rPr>
        <w:t xml:space="preserve">, </w:t>
      </w:r>
      <w:r w:rsidR="00BB5C58">
        <w:rPr>
          <w:lang w:eastAsia="en-US"/>
        </w:rPr>
        <w:t>sur le guéridon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et va l</w:t>
      </w:r>
      <w:r>
        <w:rPr>
          <w:lang w:eastAsia="en-US"/>
        </w:rPr>
        <w:t>’</w:t>
      </w:r>
      <w:r w:rsidR="00BB5C58">
        <w:rPr>
          <w:lang w:eastAsia="en-US"/>
        </w:rPr>
        <w:t>ouvrir</w:t>
      </w:r>
      <w:r>
        <w:rPr>
          <w:lang w:eastAsia="en-US"/>
        </w:rPr>
        <w:t>.</w:t>
      </w:r>
    </w:p>
    <w:p w14:paraId="317586B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Comme la jeune fille obéissait</w:t>
      </w:r>
      <w:r w:rsidR="00A23BF9">
        <w:rPr>
          <w:lang w:eastAsia="en-US"/>
        </w:rPr>
        <w:t xml:space="preserve">, </w:t>
      </w:r>
      <w:r>
        <w:rPr>
          <w:lang w:eastAsia="en-US"/>
        </w:rPr>
        <w:t>Jean-de-la-Mer la suivait des yeux et il y avait dans son regard une sorte de tendresse</w:t>
      </w:r>
      <w:r w:rsidR="00A23BF9">
        <w:rPr>
          <w:lang w:eastAsia="en-US"/>
        </w:rPr>
        <w:t>.</w:t>
      </w:r>
    </w:p>
    <w:p w14:paraId="7EC4367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coffre fut ouvert</w:t>
      </w:r>
      <w:r w:rsidR="00A23BF9">
        <w:rPr>
          <w:lang w:eastAsia="en-US"/>
        </w:rPr>
        <w:t>.</w:t>
      </w:r>
    </w:p>
    <w:p w14:paraId="60BA38B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Sur le devant</w:t>
      </w:r>
      <w:r>
        <w:rPr>
          <w:lang w:eastAsia="en-US"/>
        </w:rPr>
        <w:t xml:space="preserve">, </w:t>
      </w:r>
      <w:r w:rsidR="00BB5C58">
        <w:rPr>
          <w:lang w:eastAsia="en-US"/>
        </w:rPr>
        <w:t>il y a des papiers</w:t>
      </w:r>
      <w:r>
        <w:rPr>
          <w:lang w:eastAsia="en-US"/>
        </w:rPr>
        <w:t xml:space="preserve">, </w:t>
      </w:r>
      <w:r w:rsidR="00BB5C58">
        <w:rPr>
          <w:lang w:eastAsia="en-US"/>
        </w:rPr>
        <w:t>poursuivit le vieillard</w:t>
      </w:r>
      <w:r>
        <w:rPr>
          <w:lang w:eastAsia="en-US"/>
        </w:rPr>
        <w:t xml:space="preserve">, </w:t>
      </w:r>
      <w:r w:rsidR="00BB5C58">
        <w:rPr>
          <w:lang w:eastAsia="en-US"/>
        </w:rPr>
        <w:t>prends les deux premiers et apporte-les-moi</w:t>
      </w:r>
      <w:r>
        <w:rPr>
          <w:lang w:eastAsia="en-US"/>
        </w:rPr>
        <w:t>.</w:t>
      </w:r>
    </w:p>
    <w:p w14:paraId="4D8978E2" w14:textId="08D7B537" w:rsidR="00A23BF9" w:rsidRDefault="00BB5C58" w:rsidP="00A23BF9">
      <w:pPr>
        <w:rPr>
          <w:lang w:eastAsia="en-US"/>
        </w:rPr>
      </w:pPr>
      <w:r>
        <w:rPr>
          <w:lang w:eastAsia="en-US"/>
        </w:rPr>
        <w:t>Berthe obéit encore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Elle apporta deux feuilles doubles de ce papier épais et rude sur lequel le fisc a coutume d</w:t>
      </w:r>
      <w:r w:rsidR="00A23BF9">
        <w:rPr>
          <w:lang w:eastAsia="en-US"/>
        </w:rPr>
        <w:t>’</w:t>
      </w:r>
      <w:r>
        <w:rPr>
          <w:lang w:eastAsia="en-US"/>
        </w:rPr>
        <w:t>apposer ses deux timbres</w:t>
      </w:r>
      <w:r w:rsidR="00A23BF9">
        <w:rPr>
          <w:lang w:eastAsia="en-US"/>
        </w:rPr>
        <w:t>.</w:t>
      </w:r>
    </w:p>
    <w:p w14:paraId="52B4ECE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Ces papiers étaient deux testaments olographes</w:t>
      </w:r>
      <w:r w:rsidR="00A23BF9">
        <w:rPr>
          <w:lang w:eastAsia="en-US"/>
        </w:rPr>
        <w:t xml:space="preserve">, </w:t>
      </w:r>
      <w:r>
        <w:rPr>
          <w:lang w:eastAsia="en-US"/>
        </w:rPr>
        <w:t>faits à des époques différentes</w:t>
      </w:r>
      <w:r w:rsidR="00A23BF9">
        <w:rPr>
          <w:lang w:eastAsia="en-US"/>
        </w:rPr>
        <w:t>.</w:t>
      </w:r>
    </w:p>
    <w:p w14:paraId="0220C4C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un ne contenait que quelques lignes</w:t>
      </w:r>
      <w:r w:rsidR="00A23BF9">
        <w:rPr>
          <w:lang w:eastAsia="en-US"/>
        </w:rPr>
        <w:t>.</w:t>
      </w:r>
    </w:p>
    <w:p w14:paraId="535529A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autre emplissait les quatre pages de son papier timbré d</w:t>
      </w:r>
      <w:r w:rsidR="00A23BF9">
        <w:rPr>
          <w:lang w:eastAsia="en-US"/>
        </w:rPr>
        <w:t>’</w:t>
      </w:r>
      <w:r>
        <w:rPr>
          <w:lang w:eastAsia="en-US"/>
        </w:rPr>
        <w:t>une écriture fine et serrée</w:t>
      </w:r>
      <w:r w:rsidR="00A23BF9">
        <w:rPr>
          <w:lang w:eastAsia="en-US"/>
        </w:rPr>
        <w:t>.</w:t>
      </w:r>
    </w:p>
    <w:p w14:paraId="5B40A2B5" w14:textId="3E295957" w:rsidR="00BB5C58" w:rsidRDefault="00BB5C58" w:rsidP="007700B9">
      <w:pPr>
        <w:pStyle w:val="Titre2"/>
        <w:rPr>
          <w:lang w:eastAsia="en-US"/>
        </w:rPr>
      </w:pPr>
      <w:bookmarkStart w:id="18" w:name="_Toc231743389"/>
      <w:bookmarkStart w:id="19" w:name="_Toc237577457"/>
      <w:bookmarkStart w:id="20" w:name="_Toc202192405"/>
      <w:r>
        <w:rPr>
          <w:lang w:eastAsia="en-US"/>
        </w:rPr>
        <w:lastRenderedPageBreak/>
        <w:t>LES FLEURS DE MAI</w:t>
      </w:r>
      <w:bookmarkEnd w:id="18"/>
      <w:bookmarkEnd w:id="19"/>
      <w:bookmarkEnd w:id="20"/>
      <w:r>
        <w:rPr>
          <w:lang w:eastAsia="en-US"/>
        </w:rPr>
        <w:br/>
      </w:r>
    </w:p>
    <w:p w14:paraId="53B85BF6" w14:textId="640F6803" w:rsidR="00A23BF9" w:rsidRDefault="00BB5C58" w:rsidP="00A23BF9">
      <w:pPr>
        <w:rPr>
          <w:lang w:eastAsia="en-US"/>
        </w:rPr>
      </w:pPr>
      <w:r>
        <w:rPr>
          <w:lang w:eastAsia="en-US"/>
        </w:rPr>
        <w:t>Jean-de-la-Mer retint entre les siennes la main qui apportait les deux papiers timbrés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son regard se reposa encore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longuement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sur le front pur et charmant de Berthe</w:t>
      </w:r>
      <w:r w:rsidR="00A23BF9">
        <w:rPr>
          <w:lang w:eastAsia="en-US"/>
        </w:rPr>
        <w:t>.</w:t>
      </w:r>
    </w:p>
    <w:p w14:paraId="17FABF6A" w14:textId="7441312F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Si aimer n</w:t>
      </w:r>
      <w:r>
        <w:rPr>
          <w:lang w:eastAsia="en-US"/>
        </w:rPr>
        <w:t>’</w:t>
      </w:r>
      <w:r w:rsidR="00BB5C58">
        <w:rPr>
          <w:lang w:eastAsia="en-US"/>
        </w:rPr>
        <w:t>était pas plus fou encore que de croire</w:t>
      </w:r>
      <w:r>
        <w:rPr>
          <w:lang w:eastAsia="en-US"/>
        </w:rPr>
        <w:t xml:space="preserve">, </w:t>
      </w:r>
      <w:r w:rsidR="00BB5C58">
        <w:rPr>
          <w:lang w:eastAsia="en-US"/>
        </w:rPr>
        <w:t>prononça-t-il à mi-voix</w:t>
      </w:r>
      <w:r>
        <w:rPr>
          <w:lang w:eastAsia="en-US"/>
        </w:rPr>
        <w:t xml:space="preserve">, </w:t>
      </w:r>
      <w:r w:rsidR="00BB5C58">
        <w:rPr>
          <w:lang w:eastAsia="en-US"/>
        </w:rPr>
        <w:t>et comme se parlant à lui-même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je pense que je t</w:t>
      </w:r>
      <w:r>
        <w:rPr>
          <w:lang w:eastAsia="en-US"/>
        </w:rPr>
        <w:t>’</w:t>
      </w:r>
      <w:r w:rsidR="00BB5C58">
        <w:rPr>
          <w:lang w:eastAsia="en-US"/>
        </w:rPr>
        <w:t>aimerais</w:t>
      </w:r>
      <w:r>
        <w:rPr>
          <w:lang w:eastAsia="en-US"/>
        </w:rPr>
        <w:t xml:space="preserve">, </w:t>
      </w:r>
      <w:r w:rsidR="00BB5C58">
        <w:rPr>
          <w:lang w:eastAsia="en-US"/>
        </w:rPr>
        <w:t>ma pauvre Berthe</w:t>
      </w:r>
      <w:r>
        <w:rPr>
          <w:lang w:eastAsia="en-US"/>
        </w:rPr>
        <w:t>.</w:t>
      </w:r>
    </w:p>
    <w:p w14:paraId="26B26BED" w14:textId="62554DDA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Moi</w:t>
      </w:r>
      <w:r>
        <w:rPr>
          <w:lang w:eastAsia="en-US"/>
        </w:rPr>
        <w:t xml:space="preserve">, </w:t>
      </w:r>
      <w:r w:rsidR="00BB5C58">
        <w:rPr>
          <w:lang w:eastAsia="en-US"/>
        </w:rPr>
        <w:t>je vous aime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Jean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répliqua la jeune fille</w:t>
      </w:r>
      <w:r>
        <w:rPr>
          <w:lang w:eastAsia="en-US"/>
        </w:rPr>
        <w:t xml:space="preserve">, </w:t>
      </w:r>
      <w:r w:rsidR="00BB5C58">
        <w:rPr>
          <w:lang w:eastAsia="en-US"/>
        </w:rPr>
        <w:t>émue par ce sentiment de mort profond et subtil qui emplissait la chambre</w:t>
      </w:r>
      <w:r>
        <w:rPr>
          <w:lang w:eastAsia="en-US"/>
        </w:rPr>
        <w:t xml:space="preserve">, </w:t>
      </w:r>
      <w:r w:rsidR="00BB5C58">
        <w:rPr>
          <w:lang w:eastAsia="en-US"/>
        </w:rPr>
        <w:t>si l</w:t>
      </w:r>
      <w:r>
        <w:rPr>
          <w:lang w:eastAsia="en-US"/>
        </w:rPr>
        <w:t>’</w:t>
      </w:r>
      <w:r w:rsidR="00BB5C58">
        <w:rPr>
          <w:lang w:eastAsia="en-US"/>
        </w:rPr>
        <w:t>on peut ainsi s</w:t>
      </w:r>
      <w:r>
        <w:rPr>
          <w:lang w:eastAsia="en-US"/>
        </w:rPr>
        <w:t>’</w:t>
      </w:r>
      <w:r w:rsidR="00BB5C58">
        <w:rPr>
          <w:lang w:eastAsia="en-US"/>
        </w:rPr>
        <w:t>exprimer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moi</w:t>
      </w:r>
      <w:r>
        <w:rPr>
          <w:lang w:eastAsia="en-US"/>
        </w:rPr>
        <w:t xml:space="preserve">, </w:t>
      </w:r>
      <w:r w:rsidR="00BB5C58">
        <w:rPr>
          <w:lang w:eastAsia="en-US"/>
        </w:rPr>
        <w:t>je donnerais ma vie pour que Dieu vous gardât de tout mal</w:t>
      </w:r>
      <w:r>
        <w:rPr>
          <w:lang w:eastAsia="en-US"/>
        </w:rPr>
        <w:t>.</w:t>
      </w:r>
    </w:p>
    <w:p w14:paraId="19271A8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Jean-de-la-Mer ne répondit pas</w:t>
      </w:r>
      <w:r w:rsidR="00A23BF9">
        <w:rPr>
          <w:lang w:eastAsia="en-US"/>
        </w:rPr>
        <w:t xml:space="preserve"> ; </w:t>
      </w:r>
      <w:r>
        <w:rPr>
          <w:lang w:eastAsia="en-US"/>
        </w:rPr>
        <w:t>mais sous les flots épais de sa barbe blanche</w:t>
      </w:r>
      <w:r w:rsidR="00A23BF9">
        <w:rPr>
          <w:lang w:eastAsia="en-US"/>
        </w:rPr>
        <w:t xml:space="preserve">, </w:t>
      </w:r>
      <w:r>
        <w:rPr>
          <w:lang w:eastAsia="en-US"/>
        </w:rPr>
        <w:t>un sourire heureux se glissa</w:t>
      </w:r>
      <w:r w:rsidR="00A23BF9">
        <w:rPr>
          <w:lang w:eastAsia="en-US"/>
        </w:rPr>
        <w:t>.</w:t>
      </w:r>
    </w:p>
    <w:p w14:paraId="03EB235F" w14:textId="5FF0FC60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Allume deux bougies et donne-moi ma loupe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dit-il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car</w:t>
      </w:r>
      <w:r>
        <w:rPr>
          <w:lang w:eastAsia="en-US"/>
        </w:rPr>
        <w:t xml:space="preserve">, </w:t>
      </w:r>
      <w:r w:rsidR="00BB5C58">
        <w:rPr>
          <w:lang w:eastAsia="en-US"/>
        </w:rPr>
        <w:t>fût-ce pour la dernière fois</w:t>
      </w:r>
      <w:r>
        <w:rPr>
          <w:lang w:eastAsia="en-US"/>
        </w:rPr>
        <w:t xml:space="preserve">, </w:t>
      </w:r>
      <w:r w:rsidR="00BB5C58">
        <w:rPr>
          <w:lang w:eastAsia="en-US"/>
        </w:rPr>
        <w:t>il faut que je lise encore</w:t>
      </w:r>
      <w:r>
        <w:rPr>
          <w:lang w:eastAsia="en-US"/>
        </w:rPr>
        <w:t> !</w:t>
      </w:r>
    </w:p>
    <w:p w14:paraId="3B081F4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alluma deux bougies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trouva en tâtonnant sur le guéridon une grosse lentille montée en or</w:t>
      </w:r>
      <w:r w:rsidR="00A23BF9">
        <w:rPr>
          <w:lang w:eastAsia="en-US"/>
        </w:rPr>
        <w:t xml:space="preserve">, </w:t>
      </w:r>
      <w:r>
        <w:rPr>
          <w:lang w:eastAsia="en-US"/>
        </w:rPr>
        <w:t>qu</w:t>
      </w:r>
      <w:r w:rsidR="00A23BF9">
        <w:rPr>
          <w:lang w:eastAsia="en-US"/>
        </w:rPr>
        <w:t>’</w:t>
      </w:r>
      <w:r>
        <w:rPr>
          <w:lang w:eastAsia="en-US"/>
        </w:rPr>
        <w:t>elle tendit au vieillard</w:t>
      </w:r>
      <w:r w:rsidR="00A23BF9">
        <w:rPr>
          <w:lang w:eastAsia="en-US"/>
        </w:rPr>
        <w:t>.</w:t>
      </w:r>
    </w:p>
    <w:p w14:paraId="16B6443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Celui-ci la regardait toujours</w:t>
      </w:r>
      <w:r w:rsidR="00A23BF9">
        <w:rPr>
          <w:lang w:eastAsia="en-US"/>
        </w:rPr>
        <w:t xml:space="preserve"> ; </w:t>
      </w:r>
      <w:r>
        <w:rPr>
          <w:lang w:eastAsia="en-US"/>
        </w:rPr>
        <w:t>et</w:t>
      </w:r>
      <w:r w:rsidR="00A23BF9">
        <w:rPr>
          <w:lang w:eastAsia="en-US"/>
        </w:rPr>
        <w:t xml:space="preserve">, </w:t>
      </w:r>
      <w:r>
        <w:rPr>
          <w:lang w:eastAsia="en-US"/>
        </w:rPr>
        <w:t>sur cette face rude</w:t>
      </w:r>
      <w:r w:rsidR="00A23BF9">
        <w:rPr>
          <w:lang w:eastAsia="en-US"/>
        </w:rPr>
        <w:t xml:space="preserve">, </w:t>
      </w:r>
      <w:r>
        <w:rPr>
          <w:lang w:eastAsia="en-US"/>
        </w:rPr>
        <w:t>que l</w:t>
      </w:r>
      <w:r w:rsidR="00A23BF9">
        <w:rPr>
          <w:lang w:eastAsia="en-US"/>
        </w:rPr>
        <w:t>’</w:t>
      </w:r>
      <w:r>
        <w:rPr>
          <w:lang w:eastAsia="en-US"/>
        </w:rPr>
        <w:t>approche des dernières heures rendait plus austère encore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y avait comme un vague attendrissement</w:t>
      </w:r>
      <w:r w:rsidR="00A23BF9">
        <w:rPr>
          <w:lang w:eastAsia="en-US"/>
        </w:rPr>
        <w:t>.</w:t>
      </w:r>
    </w:p>
    <w:p w14:paraId="3963115A" w14:textId="12F9F4D4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Tu m</w:t>
      </w:r>
      <w:r>
        <w:rPr>
          <w:lang w:eastAsia="en-US"/>
        </w:rPr>
        <w:t>’</w:t>
      </w:r>
      <w:r w:rsidR="00BB5C58">
        <w:rPr>
          <w:lang w:eastAsia="en-US"/>
        </w:rPr>
        <w:t>aimes</w:t>
      </w:r>
      <w:r>
        <w:rPr>
          <w:lang w:eastAsia="en-US"/>
        </w:rPr>
        <w:t xml:space="preserve">, </w:t>
      </w:r>
      <w:r w:rsidR="00BB5C58">
        <w:rPr>
          <w:lang w:eastAsia="en-US"/>
        </w:rPr>
        <w:t>disait-il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peut-être vrai</w:t>
      </w:r>
      <w:r>
        <w:rPr>
          <w:lang w:eastAsia="en-US"/>
        </w:rPr>
        <w:t xml:space="preserve">… </w:t>
      </w:r>
      <w:r w:rsidR="00BB5C58">
        <w:rPr>
          <w:lang w:eastAsia="en-US"/>
        </w:rPr>
        <w:t>car tu es la seule créature humaine en qui je n</w:t>
      </w:r>
      <w:r>
        <w:rPr>
          <w:lang w:eastAsia="en-US"/>
        </w:rPr>
        <w:t>’</w:t>
      </w:r>
      <w:r w:rsidR="00BB5C58">
        <w:rPr>
          <w:lang w:eastAsia="en-US"/>
        </w:rPr>
        <w:t>aie jamais découvert une pensée mauvaise</w:t>
      </w:r>
      <w:r>
        <w:rPr>
          <w:lang w:eastAsia="en-US"/>
        </w:rPr>
        <w:t xml:space="preserve">… </w:t>
      </w:r>
      <w:r w:rsidR="00BB5C58">
        <w:rPr>
          <w:lang w:eastAsia="en-US"/>
        </w:rPr>
        <w:t>Tu m</w:t>
      </w:r>
      <w:r>
        <w:rPr>
          <w:lang w:eastAsia="en-US"/>
        </w:rPr>
        <w:t>’</w:t>
      </w:r>
      <w:r w:rsidR="00BB5C58">
        <w:rPr>
          <w:lang w:eastAsia="en-US"/>
        </w:rPr>
        <w:t>aimes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qu</w:t>
      </w:r>
      <w:r>
        <w:rPr>
          <w:lang w:eastAsia="en-US"/>
        </w:rPr>
        <w:t>’</w:t>
      </w:r>
      <w:r w:rsidR="00BB5C58">
        <w:rPr>
          <w:lang w:eastAsia="en-US"/>
        </w:rPr>
        <w:t>ai-je fait pour toi</w:t>
      </w:r>
      <w:r>
        <w:rPr>
          <w:lang w:eastAsia="en-US"/>
        </w:rPr>
        <w:t xml:space="preserve"> ?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Je t</w:t>
      </w:r>
      <w:r>
        <w:rPr>
          <w:lang w:eastAsia="en-US"/>
        </w:rPr>
        <w:t>’</w:t>
      </w:r>
      <w:r w:rsidR="00BB5C58">
        <w:rPr>
          <w:lang w:eastAsia="en-US"/>
        </w:rPr>
        <w:t>ai donné du pain</w:t>
      </w:r>
      <w:r>
        <w:rPr>
          <w:lang w:eastAsia="en-US"/>
        </w:rPr>
        <w:t xml:space="preserve">… </w:t>
      </w:r>
      <w:r w:rsidR="00BB5C58">
        <w:rPr>
          <w:lang w:eastAsia="en-US"/>
        </w:rPr>
        <w:t>comme une aumône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ne t</w:t>
      </w:r>
      <w:r>
        <w:rPr>
          <w:lang w:eastAsia="en-US"/>
        </w:rPr>
        <w:t>’</w:t>
      </w:r>
      <w:r w:rsidR="00BB5C58">
        <w:rPr>
          <w:lang w:eastAsia="en-US"/>
        </w:rPr>
        <w:t xml:space="preserve">ai rien </w:t>
      </w:r>
      <w:r w:rsidR="00BB5C58">
        <w:rPr>
          <w:lang w:eastAsia="en-US"/>
        </w:rPr>
        <w:lastRenderedPageBreak/>
        <w:t>donné que du pain</w:t>
      </w:r>
      <w:r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car tu n</w:t>
      </w:r>
      <w:r>
        <w:rPr>
          <w:lang w:eastAsia="en-US"/>
        </w:rPr>
        <w:t>’</w:t>
      </w:r>
      <w:r w:rsidR="00BB5C58">
        <w:rPr>
          <w:lang w:eastAsia="en-US"/>
        </w:rPr>
        <w:t>as pas même un nom</w:t>
      </w:r>
      <w:r>
        <w:rPr>
          <w:lang w:eastAsia="en-US"/>
        </w:rPr>
        <w:t xml:space="preserve">, </w:t>
      </w:r>
      <w:r w:rsidR="00BB5C58">
        <w:rPr>
          <w:lang w:eastAsia="en-US"/>
        </w:rPr>
        <w:t>pauvre Berthe</w:t>
      </w:r>
      <w:r>
        <w:rPr>
          <w:lang w:eastAsia="en-US"/>
        </w:rPr>
        <w:t>…</w:t>
      </w:r>
    </w:p>
    <w:p w14:paraId="3CA0FDE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l</w:t>
      </w:r>
      <w:r w:rsidR="00A23BF9">
        <w:rPr>
          <w:lang w:eastAsia="en-US"/>
        </w:rPr>
        <w:t>’</w:t>
      </w:r>
      <w:r>
        <w:rPr>
          <w:lang w:eastAsia="en-US"/>
        </w:rPr>
        <w:t>attira tout près de lui</w:t>
      </w:r>
      <w:r w:rsidR="00A23BF9">
        <w:rPr>
          <w:lang w:eastAsia="en-US"/>
        </w:rPr>
        <w:t>.</w:t>
      </w:r>
    </w:p>
    <w:p w14:paraId="2EEE403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Écoute</w:t>
      </w:r>
      <w:r>
        <w:rPr>
          <w:lang w:eastAsia="en-US"/>
        </w:rPr>
        <w:t xml:space="preserve">, </w:t>
      </w:r>
      <w:r w:rsidR="00BB5C58">
        <w:rPr>
          <w:lang w:eastAsia="en-US"/>
        </w:rPr>
        <w:t>murmura-t-il</w:t>
      </w:r>
      <w:r>
        <w:rPr>
          <w:lang w:eastAsia="en-US"/>
        </w:rPr>
        <w:t xml:space="preserve">, </w:t>
      </w:r>
      <w:r w:rsidR="00BB5C58">
        <w:rPr>
          <w:lang w:eastAsia="en-US"/>
        </w:rPr>
        <w:t>serais-tu bien heureuse d</w:t>
      </w:r>
      <w:r>
        <w:rPr>
          <w:lang w:eastAsia="en-US"/>
        </w:rPr>
        <w:t>’</w:t>
      </w:r>
      <w:r w:rsidR="00BB5C58">
        <w:rPr>
          <w:lang w:eastAsia="en-US"/>
        </w:rPr>
        <w:t>avoir un nom</w:t>
      </w:r>
      <w:r>
        <w:rPr>
          <w:lang w:eastAsia="en-US"/>
        </w:rPr>
        <w:t xml:space="preserve">, </w:t>
      </w:r>
      <w:r w:rsidR="00BB5C58">
        <w:rPr>
          <w:lang w:eastAsia="en-US"/>
        </w:rPr>
        <w:t>Berthe</w:t>
      </w:r>
      <w:r>
        <w:rPr>
          <w:lang w:eastAsia="en-US"/>
        </w:rPr>
        <w:t> ?</w:t>
      </w:r>
    </w:p>
    <w:p w14:paraId="6A5A289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Un nom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répéta la jeune fille</w:t>
      </w:r>
      <w:r>
        <w:rPr>
          <w:lang w:eastAsia="en-US"/>
        </w:rPr>
        <w:t xml:space="preserve">, </w:t>
      </w:r>
      <w:r w:rsidR="00BB5C58">
        <w:rPr>
          <w:lang w:eastAsia="en-US"/>
        </w:rPr>
        <w:t>comme si elle n</w:t>
      </w:r>
      <w:r>
        <w:rPr>
          <w:lang w:eastAsia="en-US"/>
        </w:rPr>
        <w:t>’</w:t>
      </w:r>
      <w:r w:rsidR="00BB5C58">
        <w:rPr>
          <w:lang w:eastAsia="en-US"/>
        </w:rPr>
        <w:t>eût pas compris</w:t>
      </w:r>
      <w:r>
        <w:rPr>
          <w:lang w:eastAsia="en-US"/>
        </w:rPr>
        <w:t>.</w:t>
      </w:r>
    </w:p>
    <w:p w14:paraId="0194FEA5" w14:textId="0F1FE396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Il faut bien que je te paie</w:t>
      </w:r>
      <w:r>
        <w:rPr>
          <w:lang w:eastAsia="en-US"/>
        </w:rPr>
        <w:t xml:space="preserve">, </w:t>
      </w:r>
      <w:r w:rsidR="00BB5C58">
        <w:rPr>
          <w:lang w:eastAsia="en-US"/>
        </w:rPr>
        <w:t>enfant</w:t>
      </w:r>
      <w:r>
        <w:rPr>
          <w:lang w:eastAsia="en-US"/>
        </w:rPr>
        <w:t xml:space="preserve">, </w:t>
      </w:r>
      <w:r w:rsidR="00BB5C58">
        <w:rPr>
          <w:lang w:eastAsia="en-US"/>
        </w:rPr>
        <w:t>poursuivait le vieillard avec une sorte d</w:t>
      </w:r>
      <w:r>
        <w:rPr>
          <w:lang w:eastAsia="en-US"/>
        </w:rPr>
        <w:t>’</w:t>
      </w:r>
      <w:r w:rsidR="00BB5C58">
        <w:rPr>
          <w:lang w:eastAsia="en-US"/>
        </w:rPr>
        <w:t>effusion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depuis dix ans</w:t>
      </w:r>
      <w:r>
        <w:rPr>
          <w:lang w:eastAsia="en-US"/>
        </w:rPr>
        <w:t xml:space="preserve">, </w:t>
      </w:r>
      <w:r w:rsidR="00BB5C58">
        <w:rPr>
          <w:lang w:eastAsia="en-US"/>
        </w:rPr>
        <w:t>si j</w:t>
      </w:r>
      <w:r>
        <w:rPr>
          <w:lang w:eastAsia="en-US"/>
        </w:rPr>
        <w:t>’</w:t>
      </w:r>
      <w:r w:rsidR="00BB5C58">
        <w:rPr>
          <w:lang w:eastAsia="en-US"/>
        </w:rPr>
        <w:t>ai eu quelques pauvres minutes de repos et de bonheur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à toi que je les dois</w:t>
      </w:r>
      <w:r>
        <w:rPr>
          <w:lang w:eastAsia="en-US"/>
        </w:rPr>
        <w:t xml:space="preserve">… </w:t>
      </w:r>
      <w:r w:rsidR="00BB5C58">
        <w:rPr>
          <w:lang w:eastAsia="en-US"/>
        </w:rPr>
        <w:t>Quand tu chantes</w:t>
      </w:r>
      <w:r>
        <w:rPr>
          <w:lang w:eastAsia="en-US"/>
        </w:rPr>
        <w:t xml:space="preserve">, </w:t>
      </w:r>
      <w:r w:rsidR="00BB5C58">
        <w:rPr>
          <w:lang w:eastAsia="en-US"/>
        </w:rPr>
        <w:t>Berthe</w:t>
      </w:r>
      <w:r>
        <w:rPr>
          <w:lang w:eastAsia="en-US"/>
        </w:rPr>
        <w:t xml:space="preserve">, </w:t>
      </w:r>
      <w:r w:rsidR="00BB5C58">
        <w:rPr>
          <w:lang w:eastAsia="en-US"/>
        </w:rPr>
        <w:t>je souris malgré moi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malgré moi j</w:t>
      </w:r>
      <w:r>
        <w:rPr>
          <w:lang w:eastAsia="en-US"/>
        </w:rPr>
        <w:t>’</w:t>
      </w:r>
      <w:r w:rsidR="00BB5C58">
        <w:rPr>
          <w:lang w:eastAsia="en-US"/>
        </w:rPr>
        <w:t>espère</w:t>
      </w:r>
      <w:r>
        <w:rPr>
          <w:lang w:eastAsia="en-US"/>
        </w:rPr>
        <w:t>…</w:t>
      </w:r>
    </w:p>
    <w:p w14:paraId="4678D521" w14:textId="79BA3392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Ne me parle pas</w:t>
      </w:r>
      <w:r>
        <w:rPr>
          <w:lang w:eastAsia="en-US"/>
        </w:rPr>
        <w:t xml:space="preserve">,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interrompit-il</w:t>
      </w:r>
      <w:r>
        <w:rPr>
          <w:lang w:eastAsia="en-US"/>
        </w:rPr>
        <w:t xml:space="preserve">, </w:t>
      </w:r>
      <w:r w:rsidR="00BB5C58">
        <w:rPr>
          <w:lang w:eastAsia="en-US"/>
        </w:rPr>
        <w:t>car je viens d</w:t>
      </w:r>
      <w:r>
        <w:rPr>
          <w:lang w:eastAsia="en-US"/>
        </w:rPr>
        <w:t>’</w:t>
      </w:r>
      <w:r w:rsidR="00BB5C58">
        <w:rPr>
          <w:lang w:eastAsia="en-US"/>
        </w:rPr>
        <w:t>entendre trois heures et demie sonner à l</w:t>
      </w:r>
      <w:r>
        <w:rPr>
          <w:lang w:eastAsia="en-US"/>
        </w:rPr>
        <w:t>’</w:t>
      </w:r>
      <w:r w:rsidR="00BB5C58">
        <w:rPr>
          <w:lang w:eastAsia="en-US"/>
        </w:rPr>
        <w:t>horloge du château</w:t>
      </w:r>
      <w:r>
        <w:rPr>
          <w:lang w:eastAsia="en-US"/>
        </w:rPr>
        <w:t xml:space="preserve">… </w:t>
      </w:r>
      <w:r w:rsidR="00BB5C58">
        <w:rPr>
          <w:lang w:eastAsia="en-US"/>
        </w:rPr>
        <w:t>Encore trente minutes de passées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qui sait si j</w:t>
      </w:r>
      <w:r>
        <w:rPr>
          <w:lang w:eastAsia="en-US"/>
        </w:rPr>
        <w:t>’</w:t>
      </w:r>
      <w:r w:rsidR="00BB5C58">
        <w:rPr>
          <w:lang w:eastAsia="en-US"/>
        </w:rPr>
        <w:t>ai à vivre désormais autant d</w:t>
      </w:r>
      <w:r>
        <w:rPr>
          <w:lang w:eastAsia="en-US"/>
        </w:rPr>
        <w:t>’</w:t>
      </w:r>
      <w:r w:rsidR="00BB5C58">
        <w:rPr>
          <w:lang w:eastAsia="en-US"/>
        </w:rPr>
        <w:t>heures que j</w:t>
      </w:r>
      <w:r>
        <w:rPr>
          <w:lang w:eastAsia="en-US"/>
        </w:rPr>
        <w:t>’</w:t>
      </w:r>
      <w:r w:rsidR="00BB5C58">
        <w:rPr>
          <w:lang w:eastAsia="en-US"/>
        </w:rPr>
        <w:t>ai vécu d</w:t>
      </w:r>
      <w:r>
        <w:rPr>
          <w:lang w:eastAsia="en-US"/>
        </w:rPr>
        <w:t>’</w:t>
      </w:r>
      <w:r w:rsidR="00BB5C58">
        <w:rPr>
          <w:lang w:eastAsia="en-US"/>
        </w:rPr>
        <w:t>années</w:t>
      </w:r>
      <w:r>
        <w:rPr>
          <w:lang w:eastAsia="en-US"/>
        </w:rPr>
        <w:t xml:space="preserve"> ?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il y a des anges</w:t>
      </w:r>
      <w:r>
        <w:rPr>
          <w:lang w:eastAsia="en-US"/>
        </w:rPr>
        <w:t xml:space="preserve">, </w:t>
      </w:r>
      <w:r w:rsidR="00BB5C58">
        <w:rPr>
          <w:lang w:eastAsia="en-US"/>
        </w:rPr>
        <w:t>les anges doivent avoir la voix puissante et pure comme toi</w:t>
      </w:r>
      <w:r>
        <w:rPr>
          <w:lang w:eastAsia="en-US"/>
        </w:rPr>
        <w:t xml:space="preserve">… </w:t>
      </w:r>
      <w:r w:rsidR="00BB5C58">
        <w:rPr>
          <w:lang w:eastAsia="en-US"/>
        </w:rPr>
        <w:t>Ta voix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la seule chose en ce monde qui m</w:t>
      </w:r>
      <w:r>
        <w:rPr>
          <w:lang w:eastAsia="en-US"/>
        </w:rPr>
        <w:t>’</w:t>
      </w:r>
      <w:r w:rsidR="00BB5C58">
        <w:rPr>
          <w:lang w:eastAsia="en-US"/>
        </w:rPr>
        <w:t>ait jamais parlé du ciel</w:t>
      </w:r>
      <w:r>
        <w:rPr>
          <w:lang w:eastAsia="en-US"/>
        </w:rPr>
        <w:t> !</w:t>
      </w:r>
    </w:p>
    <w:p w14:paraId="09C0345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lâcha la main de Berthe</w:t>
      </w:r>
      <w:r w:rsidR="00A23BF9">
        <w:rPr>
          <w:lang w:eastAsia="en-US"/>
        </w:rPr>
        <w:t>.</w:t>
      </w:r>
    </w:p>
    <w:p w14:paraId="4FF8A91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Lève-toi</w:t>
      </w:r>
      <w:r>
        <w:rPr>
          <w:lang w:eastAsia="en-US"/>
        </w:rPr>
        <w:t xml:space="preserve">, </w:t>
      </w:r>
      <w:r w:rsidR="00BB5C58">
        <w:rPr>
          <w:lang w:eastAsia="en-US"/>
        </w:rPr>
        <w:t>poursuivit-il</w:t>
      </w:r>
      <w:r>
        <w:rPr>
          <w:lang w:eastAsia="en-US"/>
        </w:rPr>
        <w:t xml:space="preserve">, </w:t>
      </w:r>
      <w:r w:rsidR="00BB5C58">
        <w:rPr>
          <w:lang w:eastAsia="en-US"/>
        </w:rPr>
        <w:t>va prendre ta harpe et chante</w:t>
      </w:r>
      <w:r>
        <w:rPr>
          <w:lang w:eastAsia="en-US"/>
        </w:rPr>
        <w:t>.</w:t>
      </w:r>
    </w:p>
    <w:p w14:paraId="6748BF7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se recula effrayée</w:t>
      </w:r>
      <w:r w:rsidR="00A23BF9">
        <w:rPr>
          <w:lang w:eastAsia="en-US"/>
        </w:rPr>
        <w:t>…</w:t>
      </w:r>
    </w:p>
    <w:p w14:paraId="71367ECB" w14:textId="398880B9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Chanter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dit-elle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à cette heure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au moment où</w:t>
      </w:r>
      <w:r>
        <w:rPr>
          <w:lang w:eastAsia="en-US"/>
        </w:rPr>
        <w:t>…</w:t>
      </w:r>
    </w:p>
    <w:p w14:paraId="0B8895F6" w14:textId="77777777" w:rsidR="00A23BF9" w:rsidRDefault="00BB5C58" w:rsidP="00A23BF9">
      <w:pPr>
        <w:numPr>
          <w:ins w:id="21" w:author="Alain" w:date="2009-11-02T21:44:00Z"/>
        </w:numPr>
        <w:rPr>
          <w:lang w:eastAsia="en-US"/>
        </w:rPr>
      </w:pPr>
      <w:r>
        <w:rPr>
          <w:lang w:eastAsia="en-US"/>
        </w:rPr>
        <w:t>Elle n</w:t>
      </w:r>
      <w:r w:rsidR="00A23BF9">
        <w:rPr>
          <w:lang w:eastAsia="en-US"/>
        </w:rPr>
        <w:t>’</w:t>
      </w:r>
      <w:r>
        <w:rPr>
          <w:lang w:eastAsia="en-US"/>
        </w:rPr>
        <w:t>acheva pas</w:t>
      </w:r>
      <w:r w:rsidR="00A23BF9">
        <w:rPr>
          <w:lang w:eastAsia="en-US"/>
        </w:rPr>
        <w:t>.</w:t>
      </w:r>
    </w:p>
    <w:p w14:paraId="664B22F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Au moment où je vais mourir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n</w:t>
      </w:r>
      <w:r>
        <w:rPr>
          <w:lang w:eastAsia="en-US"/>
        </w:rPr>
        <w:t>’</w:t>
      </w:r>
      <w:r w:rsidR="00BB5C58">
        <w:rPr>
          <w:lang w:eastAsia="en-US"/>
        </w:rPr>
        <w:t>est-ce pas</w:t>
      </w:r>
      <w:r>
        <w:rPr>
          <w:lang w:eastAsia="en-US"/>
        </w:rPr>
        <w:t xml:space="preserve"> ? </w:t>
      </w:r>
      <w:r w:rsidR="00BB5C58">
        <w:rPr>
          <w:lang w:eastAsia="en-US"/>
        </w:rPr>
        <w:t>dit Jean-de-la-Mer</w:t>
      </w:r>
      <w:r>
        <w:rPr>
          <w:lang w:eastAsia="en-US"/>
        </w:rPr>
        <w:t>.</w:t>
      </w:r>
    </w:p>
    <w:p w14:paraId="03605BB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Et le méchant esprit de contradiction qui était en lui depuis le jour de sa naissance</w:t>
      </w:r>
      <w:r w:rsidR="00A23BF9">
        <w:rPr>
          <w:lang w:eastAsia="en-US"/>
        </w:rPr>
        <w:t xml:space="preserve">, </w:t>
      </w:r>
      <w:r>
        <w:rPr>
          <w:lang w:eastAsia="en-US"/>
        </w:rPr>
        <w:t>reprenant le dessus</w:t>
      </w:r>
      <w:r w:rsidR="00A23BF9">
        <w:rPr>
          <w:lang w:eastAsia="en-US"/>
        </w:rPr>
        <w:t xml:space="preserve">, </w:t>
      </w:r>
      <w:r>
        <w:rPr>
          <w:lang w:eastAsia="en-US"/>
        </w:rPr>
        <w:t>il ajouta</w:t>
      </w:r>
      <w:r w:rsidR="00A23BF9">
        <w:rPr>
          <w:lang w:eastAsia="en-US"/>
        </w:rPr>
        <w:t> :</w:t>
      </w:r>
    </w:p>
    <w:p w14:paraId="03DD570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Ce n</w:t>
      </w:r>
      <w:r>
        <w:rPr>
          <w:lang w:eastAsia="en-US"/>
        </w:rPr>
        <w:t>’</w:t>
      </w:r>
      <w:r w:rsidR="00BB5C58">
        <w:rPr>
          <w:lang w:eastAsia="en-US"/>
        </w:rPr>
        <w:t>est plus guère la peine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vrai</w:t>
      </w:r>
      <w:r>
        <w:rPr>
          <w:lang w:eastAsia="en-US"/>
        </w:rPr>
        <w:t xml:space="preserve">… 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ne chante pas</w:t>
      </w:r>
      <w:r>
        <w:rPr>
          <w:lang w:eastAsia="en-US"/>
        </w:rPr>
        <w:t xml:space="preserve">, </w:t>
      </w:r>
      <w:r w:rsidR="00BB5C58">
        <w:rPr>
          <w:lang w:eastAsia="en-US"/>
        </w:rPr>
        <w:t>Berthe</w:t>
      </w:r>
      <w:r>
        <w:rPr>
          <w:lang w:eastAsia="en-US"/>
        </w:rPr>
        <w:t xml:space="preserve">, </w:t>
      </w:r>
      <w:r w:rsidR="00BB5C58">
        <w:rPr>
          <w:lang w:eastAsia="en-US"/>
        </w:rPr>
        <w:t>ne chante pas</w:t>
      </w:r>
      <w:r>
        <w:rPr>
          <w:lang w:eastAsia="en-US"/>
        </w:rPr>
        <w:t xml:space="preserve">, </w:t>
      </w:r>
      <w:r w:rsidR="00BB5C58">
        <w:rPr>
          <w:lang w:eastAsia="en-US"/>
        </w:rPr>
        <w:t>ma fille</w:t>
      </w:r>
      <w:r>
        <w:rPr>
          <w:lang w:eastAsia="en-US"/>
        </w:rPr>
        <w:t>.</w:t>
      </w:r>
    </w:p>
    <w:p w14:paraId="01DC56CB" w14:textId="702B11F6" w:rsidR="00A23BF9" w:rsidRDefault="00BB5C58" w:rsidP="00A23BF9">
      <w:pPr>
        <w:rPr>
          <w:lang w:eastAsia="en-US"/>
        </w:rPr>
      </w:pPr>
      <w:r>
        <w:rPr>
          <w:lang w:eastAsia="en-US"/>
        </w:rPr>
        <w:t>Berthe traversa la chambre d</w:t>
      </w:r>
      <w:r w:rsidR="00A23BF9">
        <w:rPr>
          <w:lang w:eastAsia="en-US"/>
        </w:rPr>
        <w:t>’</w:t>
      </w:r>
      <w:r>
        <w:rPr>
          <w:lang w:eastAsia="en-US"/>
        </w:rPr>
        <w:t>un pas chancelant</w:t>
      </w:r>
      <w:r w:rsidR="00A23BF9">
        <w:rPr>
          <w:lang w:eastAsia="en-US"/>
        </w:rPr>
        <w:t xml:space="preserve">, </w:t>
      </w:r>
      <w:r>
        <w:rPr>
          <w:lang w:eastAsia="en-US"/>
        </w:rPr>
        <w:t>et souleva l</w:t>
      </w:r>
      <w:r w:rsidR="00A23BF9">
        <w:rPr>
          <w:lang w:eastAsia="en-US"/>
        </w:rPr>
        <w:t>’</w:t>
      </w:r>
      <w:r>
        <w:rPr>
          <w:lang w:eastAsia="en-US"/>
        </w:rPr>
        <w:t xml:space="preserve">épais rideau qui se drapait </w:t>
      </w:r>
      <w:proofErr w:type="spellStart"/>
      <w:r>
        <w:rPr>
          <w:lang w:eastAsia="en-US"/>
        </w:rPr>
        <w:t>au devant</w:t>
      </w:r>
      <w:proofErr w:type="spellEnd"/>
      <w:r>
        <w:rPr>
          <w:lang w:eastAsia="en-US"/>
        </w:rPr>
        <w:t xml:space="preserve"> de la croisée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Dans l</w:t>
      </w:r>
      <w:r w:rsidR="00A23BF9">
        <w:rPr>
          <w:lang w:eastAsia="en-US"/>
        </w:rPr>
        <w:t>’</w:t>
      </w:r>
      <w:r>
        <w:rPr>
          <w:lang w:eastAsia="en-US"/>
        </w:rPr>
        <w:t>embrasure profonde et large où quatre personnes auraient tenu à l</w:t>
      </w:r>
      <w:r w:rsidR="00A23BF9">
        <w:rPr>
          <w:lang w:eastAsia="en-US"/>
        </w:rPr>
        <w:t>’</w:t>
      </w:r>
      <w:r>
        <w:rPr>
          <w:lang w:eastAsia="en-US"/>
        </w:rPr>
        <w:t>aise</w:t>
      </w:r>
      <w:r w:rsidR="00A23BF9">
        <w:rPr>
          <w:lang w:eastAsia="en-US"/>
        </w:rPr>
        <w:t xml:space="preserve">, </w:t>
      </w:r>
      <w:r>
        <w:rPr>
          <w:lang w:eastAsia="en-US"/>
        </w:rPr>
        <w:t>une harpe était serrée</w:t>
      </w:r>
      <w:r w:rsidR="00A23BF9">
        <w:rPr>
          <w:lang w:eastAsia="en-US"/>
        </w:rPr>
        <w:t>.</w:t>
      </w:r>
    </w:p>
    <w:p w14:paraId="29D1BCA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fit rouler la harpe jusqu</w:t>
      </w:r>
      <w:r w:rsidR="00A23BF9">
        <w:rPr>
          <w:lang w:eastAsia="en-US"/>
        </w:rPr>
        <w:t>’</w:t>
      </w:r>
      <w:r>
        <w:rPr>
          <w:lang w:eastAsia="en-US"/>
        </w:rPr>
        <w:t>au milieu de la chambre</w:t>
      </w:r>
      <w:r w:rsidR="00A23BF9">
        <w:rPr>
          <w:lang w:eastAsia="en-US"/>
        </w:rPr>
        <w:t>.</w:t>
      </w:r>
    </w:p>
    <w:p w14:paraId="13AD896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Merci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Jean-de-la-Mer avec un reste de sécheresse</w:t>
      </w:r>
      <w:r>
        <w:rPr>
          <w:lang w:eastAsia="en-US"/>
        </w:rPr>
        <w:t>.</w:t>
      </w:r>
    </w:p>
    <w:p w14:paraId="53419211" w14:textId="6DDEA6A1" w:rsidR="00A23BF9" w:rsidRDefault="00BB5C58" w:rsidP="00A23BF9">
      <w:pPr>
        <w:rPr>
          <w:lang w:eastAsia="en-US"/>
        </w:rPr>
      </w:pPr>
      <w:r>
        <w:rPr>
          <w:lang w:eastAsia="en-US"/>
        </w:rPr>
        <w:t>Berthe préluda timidement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Ses pauvres yeux étaient pleins de larmes</w:t>
      </w:r>
      <w:r w:rsidR="00A23BF9">
        <w:rPr>
          <w:lang w:eastAsia="en-US"/>
        </w:rPr>
        <w:t>.</w:t>
      </w:r>
    </w:p>
    <w:p w14:paraId="6EC1531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Pendant qu</w:t>
      </w:r>
      <w:r w:rsidR="00A23BF9">
        <w:rPr>
          <w:lang w:eastAsia="en-US"/>
        </w:rPr>
        <w:t>’</w:t>
      </w:r>
      <w:r>
        <w:rPr>
          <w:lang w:eastAsia="en-US"/>
        </w:rPr>
        <w:t>elle préludait</w:t>
      </w:r>
      <w:r w:rsidR="00A23BF9">
        <w:rPr>
          <w:lang w:eastAsia="en-US"/>
        </w:rPr>
        <w:t xml:space="preserve">, </w:t>
      </w:r>
      <w:r>
        <w:rPr>
          <w:lang w:eastAsia="en-US"/>
        </w:rPr>
        <w:t>Jean-de-la-Mer prit à la main les deux testaments et les examina à l</w:t>
      </w:r>
      <w:r w:rsidR="00A23BF9">
        <w:rPr>
          <w:lang w:eastAsia="en-US"/>
        </w:rPr>
        <w:t>’</w:t>
      </w:r>
      <w:r>
        <w:rPr>
          <w:lang w:eastAsia="en-US"/>
        </w:rPr>
        <w:t xml:space="preserve">aide de sa loupe qui </w:t>
      </w:r>
      <w:proofErr w:type="gramStart"/>
      <w:r>
        <w:rPr>
          <w:lang w:eastAsia="en-US"/>
        </w:rPr>
        <w:t>faisait</w:t>
      </w:r>
      <w:proofErr w:type="gramEnd"/>
      <w:r>
        <w:rPr>
          <w:lang w:eastAsia="en-US"/>
        </w:rPr>
        <w:t xml:space="preserve"> chaque lettre plus grosse que le poing</w:t>
      </w:r>
      <w:r w:rsidR="00A23BF9">
        <w:rPr>
          <w:lang w:eastAsia="en-US"/>
        </w:rPr>
        <w:t>.</w:t>
      </w:r>
    </w:p>
    <w:p w14:paraId="113AF854" w14:textId="78B9AE5C" w:rsidR="00A23BF9" w:rsidRDefault="00BB5C58" w:rsidP="00A23BF9">
      <w:pPr>
        <w:rPr>
          <w:lang w:eastAsia="en-US"/>
        </w:rPr>
      </w:pPr>
      <w:r>
        <w:rPr>
          <w:lang w:eastAsia="en-US"/>
        </w:rPr>
        <w:t>Berthe avait bien deviné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Fargeau </w:t>
      </w:r>
      <w:proofErr w:type="spellStart"/>
      <w:r>
        <w:rPr>
          <w:lang w:eastAsia="en-US"/>
        </w:rPr>
        <w:t>Crébu</w:t>
      </w:r>
      <w:proofErr w:type="spellEnd"/>
      <w:r>
        <w:rPr>
          <w:lang w:eastAsia="en-US"/>
        </w:rPr>
        <w:t xml:space="preserve"> de la </w:t>
      </w:r>
      <w:proofErr w:type="spellStart"/>
      <w:r>
        <w:rPr>
          <w:lang w:eastAsia="en-US"/>
        </w:rPr>
        <w:t>Saulays</w:t>
      </w:r>
      <w:proofErr w:type="spellEnd"/>
      <w:r>
        <w:rPr>
          <w:lang w:eastAsia="en-US"/>
        </w:rPr>
        <w:t xml:space="preserve"> était revenu à pas de loup</w:t>
      </w:r>
      <w:r w:rsidR="00A23BF9">
        <w:rPr>
          <w:lang w:eastAsia="en-US"/>
        </w:rPr>
        <w:t>.</w:t>
      </w:r>
    </w:p>
    <w:p w14:paraId="4D5236C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Son front demi-chauve se collait à la porte</w:t>
      </w:r>
      <w:r w:rsidR="00A23BF9">
        <w:rPr>
          <w:lang w:eastAsia="en-US"/>
        </w:rPr>
        <w:t>.</w:t>
      </w:r>
    </w:p>
    <w:p w14:paraId="1E88525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Son œil était au trou de la serrure</w:t>
      </w:r>
      <w:r w:rsidR="00A23BF9">
        <w:rPr>
          <w:lang w:eastAsia="en-US"/>
        </w:rPr>
        <w:t>.</w:t>
      </w:r>
    </w:p>
    <w:p w14:paraId="102CAC4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son âme</w:t>
      </w:r>
      <w:r w:rsidR="00A23BF9">
        <w:rPr>
          <w:lang w:eastAsia="en-US"/>
        </w:rPr>
        <w:t xml:space="preserve">, </w:t>
      </w:r>
      <w:r>
        <w:rPr>
          <w:lang w:eastAsia="en-US"/>
        </w:rPr>
        <w:t>passait en ce moment dans son regard</w:t>
      </w:r>
      <w:r w:rsidR="00A23BF9">
        <w:rPr>
          <w:lang w:eastAsia="en-US"/>
        </w:rPr>
        <w:t>.</w:t>
      </w:r>
    </w:p>
    <w:p w14:paraId="560D074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Sans le bruit de la harpe</w:t>
      </w:r>
      <w:r w:rsidR="00A23BF9">
        <w:rPr>
          <w:lang w:eastAsia="en-US"/>
        </w:rPr>
        <w:t xml:space="preserve">, </w:t>
      </w:r>
      <w:r>
        <w:rPr>
          <w:lang w:eastAsia="en-US"/>
        </w:rPr>
        <w:t>on eût entendu le souffle brusque irrégulier qui faisait bondir sa poitrine</w:t>
      </w:r>
      <w:r w:rsidR="00A23BF9">
        <w:rPr>
          <w:lang w:eastAsia="en-US"/>
        </w:rPr>
        <w:t>.</w:t>
      </w:r>
    </w:p>
    <w:p w14:paraId="48CB9FDA" w14:textId="4F0375EE" w:rsidR="00A23BF9" w:rsidRDefault="00BB5C58" w:rsidP="00A23BF9">
      <w:pPr>
        <w:rPr>
          <w:lang w:eastAsia="en-US"/>
        </w:rPr>
      </w:pPr>
      <w:r>
        <w:rPr>
          <w:lang w:eastAsia="en-US"/>
        </w:rPr>
        <w:t>Fargeau devinait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par cette intuition des ambitieux et des avides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qu</w:t>
      </w:r>
      <w:r w:rsidR="00A23BF9">
        <w:rPr>
          <w:lang w:eastAsia="en-US"/>
        </w:rPr>
        <w:t>’</w:t>
      </w:r>
      <w:r>
        <w:rPr>
          <w:lang w:eastAsia="en-US"/>
        </w:rPr>
        <w:t>une partie terrible se jouait entre lui et l</w:t>
      </w:r>
      <w:r w:rsidR="00A23BF9">
        <w:rPr>
          <w:lang w:eastAsia="en-US"/>
        </w:rPr>
        <w:t>’</w:t>
      </w:r>
      <w:r>
        <w:rPr>
          <w:lang w:eastAsia="en-US"/>
        </w:rPr>
        <w:t>aveugle</w:t>
      </w:r>
      <w:r w:rsidR="00A23BF9">
        <w:rPr>
          <w:lang w:eastAsia="en-US"/>
        </w:rPr>
        <w:t xml:space="preserve">. </w:t>
      </w:r>
      <w:r>
        <w:rPr>
          <w:lang w:eastAsia="en-US"/>
        </w:rPr>
        <w:t>Berthe ne s</w:t>
      </w:r>
      <w:r w:rsidR="00A23BF9">
        <w:rPr>
          <w:lang w:eastAsia="en-US"/>
        </w:rPr>
        <w:t>’</w:t>
      </w:r>
      <w:r>
        <w:rPr>
          <w:lang w:eastAsia="en-US"/>
        </w:rPr>
        <w:t>en doutait même pas</w:t>
      </w:r>
      <w:r w:rsidR="00A23BF9">
        <w:rPr>
          <w:lang w:eastAsia="en-US"/>
        </w:rPr>
        <w:t>.</w:t>
      </w:r>
    </w:p>
    <w:p w14:paraId="5B80FCF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chantait</w:t>
      </w:r>
      <w:r w:rsidR="00A23BF9">
        <w:rPr>
          <w:lang w:eastAsia="en-US"/>
        </w:rPr>
        <w:t> :</w:t>
      </w:r>
    </w:p>
    <w:p w14:paraId="6C4DEE3E" w14:textId="77777777" w:rsidR="00A23BF9" w:rsidRDefault="00A23BF9" w:rsidP="00A23BF9">
      <w:pPr>
        <w:rPr>
          <w:i/>
          <w:lang w:eastAsia="en-US"/>
        </w:rPr>
      </w:pPr>
      <w:r>
        <w:rPr>
          <w:i/>
          <w:lang w:eastAsia="en-US"/>
        </w:rPr>
        <w:lastRenderedPageBreak/>
        <w:t>« </w:t>
      </w:r>
      <w:r w:rsidR="00BB5C58">
        <w:rPr>
          <w:i/>
          <w:lang w:eastAsia="en-US"/>
        </w:rPr>
        <w:t>Comme j</w:t>
      </w:r>
      <w:r>
        <w:rPr>
          <w:i/>
          <w:lang w:eastAsia="en-US"/>
        </w:rPr>
        <w:t>’</w:t>
      </w:r>
      <w:r w:rsidR="00BB5C58">
        <w:rPr>
          <w:i/>
          <w:lang w:eastAsia="en-US"/>
        </w:rPr>
        <w:t>allais puiser de l</w:t>
      </w:r>
      <w:r>
        <w:rPr>
          <w:i/>
          <w:lang w:eastAsia="en-US"/>
        </w:rPr>
        <w:t>’</w:t>
      </w:r>
      <w:r w:rsidR="00BB5C58">
        <w:rPr>
          <w:i/>
          <w:lang w:eastAsia="en-US"/>
        </w:rPr>
        <w:t>eau à la fontaine</w:t>
      </w:r>
      <w:r>
        <w:rPr>
          <w:i/>
          <w:lang w:eastAsia="en-US"/>
        </w:rPr>
        <w:t xml:space="preserve">, </w:t>
      </w:r>
      <w:r w:rsidR="00BB5C58">
        <w:rPr>
          <w:i/>
          <w:lang w:eastAsia="en-US"/>
        </w:rPr>
        <w:t>le rossignol des puits disait d</w:t>
      </w:r>
      <w:r>
        <w:rPr>
          <w:i/>
          <w:lang w:eastAsia="en-US"/>
        </w:rPr>
        <w:t>’</w:t>
      </w:r>
      <w:r w:rsidR="00BB5C58">
        <w:rPr>
          <w:i/>
          <w:lang w:eastAsia="en-US"/>
        </w:rPr>
        <w:t>une voix douce</w:t>
      </w:r>
      <w:r>
        <w:rPr>
          <w:i/>
          <w:lang w:eastAsia="en-US"/>
        </w:rPr>
        <w:t> :</w:t>
      </w:r>
    </w:p>
    <w:p w14:paraId="65516F3F" w14:textId="77777777" w:rsidR="00A23BF9" w:rsidRDefault="00A23BF9" w:rsidP="00A23BF9">
      <w:pPr>
        <w:rPr>
          <w:i/>
          <w:lang w:eastAsia="en-US"/>
        </w:rPr>
      </w:pPr>
      <w:r>
        <w:rPr>
          <w:lang w:eastAsia="en-US"/>
        </w:rPr>
        <w:t>« — </w:t>
      </w:r>
      <w:r w:rsidR="00BB5C58">
        <w:rPr>
          <w:i/>
          <w:lang w:eastAsia="en-US"/>
        </w:rPr>
        <w:t>Voilà le mois de mai qui passe</w:t>
      </w:r>
      <w:r>
        <w:rPr>
          <w:i/>
          <w:lang w:eastAsia="en-US"/>
        </w:rPr>
        <w:t xml:space="preserve">, </w:t>
      </w:r>
      <w:r w:rsidR="00BB5C58">
        <w:rPr>
          <w:i/>
          <w:lang w:eastAsia="en-US"/>
        </w:rPr>
        <w:t>et les fleurs des haies avec lui</w:t>
      </w:r>
      <w:r>
        <w:rPr>
          <w:i/>
          <w:lang w:eastAsia="en-US"/>
        </w:rPr>
        <w:t>,</w:t>
      </w:r>
    </w:p>
    <w:p w14:paraId="0F3DC670" w14:textId="04B9C1EE" w:rsidR="00A23BF9" w:rsidRDefault="00A23BF9" w:rsidP="00A23BF9">
      <w:pPr>
        <w:rPr>
          <w:lang w:eastAsia="en-US"/>
        </w:rPr>
      </w:pPr>
      <w:r>
        <w:rPr>
          <w:i/>
          <w:lang w:eastAsia="en-US"/>
        </w:rPr>
        <w:t>« </w:t>
      </w:r>
      <w:r w:rsidR="00BB5C58">
        <w:rPr>
          <w:i/>
          <w:lang w:eastAsia="en-US"/>
        </w:rPr>
        <w:t>Heureuses les jeunes filles qui meurent au printemps</w:t>
      </w:r>
      <w:r>
        <w:rPr>
          <w:i/>
          <w:lang w:eastAsia="en-US"/>
        </w:rPr>
        <w:t> !… »</w:t>
      </w:r>
    </w:p>
    <w:p w14:paraId="40B8BC5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Jean-de-la-Mer l</w:t>
      </w:r>
      <w:r w:rsidR="00A23BF9">
        <w:rPr>
          <w:lang w:eastAsia="en-US"/>
        </w:rPr>
        <w:t>’</w:t>
      </w:r>
      <w:r>
        <w:rPr>
          <w:lang w:eastAsia="en-US"/>
        </w:rPr>
        <w:t>avait dit</w:t>
      </w:r>
      <w:r w:rsidR="00A23BF9">
        <w:rPr>
          <w:lang w:eastAsia="en-US"/>
        </w:rPr>
        <w:t xml:space="preserve"> : </w:t>
      </w:r>
      <w:r>
        <w:rPr>
          <w:lang w:eastAsia="en-US"/>
        </w:rPr>
        <w:t>Berthe avait la voix puissante et pure que doivent avoir les anges</w:t>
      </w:r>
      <w:r w:rsidR="00A23BF9">
        <w:rPr>
          <w:lang w:eastAsia="en-US"/>
        </w:rPr>
        <w:t>.</w:t>
      </w:r>
    </w:p>
    <w:p w14:paraId="6C4D0D75" w14:textId="11BB88E6" w:rsidR="00A23BF9" w:rsidRDefault="00BB5C58" w:rsidP="00A23BF9">
      <w:pPr>
        <w:rPr>
          <w:lang w:eastAsia="en-US"/>
        </w:rPr>
      </w:pPr>
      <w:r>
        <w:rPr>
          <w:lang w:eastAsia="en-US"/>
        </w:rPr>
        <w:t>Cette voix profonde</w:t>
      </w:r>
      <w:r w:rsidR="00A23BF9">
        <w:rPr>
          <w:lang w:eastAsia="en-US"/>
        </w:rPr>
        <w:t xml:space="preserve">, </w:t>
      </w:r>
      <w:r>
        <w:rPr>
          <w:lang w:eastAsia="en-US"/>
        </w:rPr>
        <w:t>limpide comme l</w:t>
      </w:r>
      <w:r w:rsidR="00A23BF9">
        <w:rPr>
          <w:lang w:eastAsia="en-US"/>
        </w:rPr>
        <w:t>’</w:t>
      </w:r>
      <w:r>
        <w:rPr>
          <w:lang w:eastAsia="en-US"/>
        </w:rPr>
        <w:t>eau qui tombe dans le bassin de cristal des fontaines féeriques</w:t>
      </w:r>
      <w:r w:rsidR="00A23BF9">
        <w:rPr>
          <w:lang w:eastAsia="en-US"/>
        </w:rPr>
        <w:t xml:space="preserve">, </w:t>
      </w:r>
      <w:r>
        <w:rPr>
          <w:lang w:eastAsia="en-US"/>
        </w:rPr>
        <w:t>allait droit à l</w:t>
      </w:r>
      <w:r w:rsidR="00A23BF9">
        <w:rPr>
          <w:lang w:eastAsia="en-US"/>
        </w:rPr>
        <w:t>’</w:t>
      </w:r>
      <w:r>
        <w:rPr>
          <w:lang w:eastAsia="en-US"/>
        </w:rPr>
        <w:t>âme et y réveillait le sentiment du beau et du bon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la pensée de Dieu</w:t>
      </w:r>
      <w:r w:rsidR="00A23BF9">
        <w:rPr>
          <w:lang w:eastAsia="en-US"/>
        </w:rPr>
        <w:t>.</w:t>
      </w:r>
    </w:p>
    <w:p w14:paraId="17855CBF" w14:textId="26C0FD94" w:rsidR="00A23BF9" w:rsidRDefault="00BB5C58" w:rsidP="00A23BF9">
      <w:pPr>
        <w:rPr>
          <w:lang w:eastAsia="en-US"/>
        </w:rPr>
      </w:pPr>
      <w:r>
        <w:rPr>
          <w:lang w:eastAsia="en-US"/>
        </w:rPr>
        <w:t>Jean-de-la-Mer avait mis sa tête blanche sur un coin du coussin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Il écoutait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il lisait</w:t>
      </w:r>
      <w:r w:rsidR="00A23BF9">
        <w:rPr>
          <w:lang w:eastAsia="en-US"/>
        </w:rPr>
        <w:t>.</w:t>
      </w:r>
    </w:p>
    <w:p w14:paraId="3005E78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premier testament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celui qui contenait quatre grandes pages d</w:t>
      </w:r>
      <w:r w:rsidR="00A23BF9">
        <w:rPr>
          <w:lang w:eastAsia="en-US"/>
        </w:rPr>
        <w:t>’</w:t>
      </w:r>
      <w:r>
        <w:rPr>
          <w:lang w:eastAsia="en-US"/>
        </w:rPr>
        <w:t>écriture serrée</w:t>
      </w:r>
      <w:r w:rsidR="00A23BF9">
        <w:rPr>
          <w:lang w:eastAsia="en-US"/>
        </w:rPr>
        <w:t xml:space="preserve">,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 xml:space="preserve">était la nature même du vieux Jean </w:t>
      </w:r>
      <w:proofErr w:type="spellStart"/>
      <w:r>
        <w:rPr>
          <w:lang w:eastAsia="en-US"/>
        </w:rPr>
        <w:t>Crébu</w:t>
      </w:r>
      <w:proofErr w:type="spellEnd"/>
      <w:r>
        <w:rPr>
          <w:lang w:eastAsia="en-US"/>
        </w:rPr>
        <w:t xml:space="preserve"> de la </w:t>
      </w:r>
      <w:proofErr w:type="spellStart"/>
      <w:r>
        <w:rPr>
          <w:lang w:eastAsia="en-US"/>
        </w:rPr>
        <w:t>Saulays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traduite et transposée sur papier timbré</w:t>
      </w:r>
      <w:r w:rsidR="00A23BF9">
        <w:rPr>
          <w:lang w:eastAsia="en-US"/>
        </w:rPr>
        <w:t>.</w:t>
      </w:r>
    </w:p>
    <w:p w14:paraId="4ACAF694" w14:textId="09CBCD10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son scepticisme orgueilleux et bizarre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son désespoir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le mépris qu</w:t>
      </w:r>
      <w:r w:rsidR="00A23BF9">
        <w:rPr>
          <w:lang w:eastAsia="en-US"/>
        </w:rPr>
        <w:t>’</w:t>
      </w:r>
      <w:r>
        <w:rPr>
          <w:lang w:eastAsia="en-US"/>
        </w:rPr>
        <w:t>il faisait des hommes</w:t>
      </w:r>
      <w:r w:rsidR="00A23BF9">
        <w:rPr>
          <w:lang w:eastAsia="en-US"/>
        </w:rPr>
        <w:t>.</w:t>
      </w:r>
    </w:p>
    <w:p w14:paraId="4828173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autre testament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celui qui contenait seulement quelques lignes</w:t>
      </w:r>
      <w:r w:rsidR="00A23BF9">
        <w:rPr>
          <w:lang w:eastAsia="en-US"/>
        </w:rPr>
        <w:t xml:space="preserve">, </w:t>
      </w:r>
      <w:r>
        <w:rPr>
          <w:lang w:eastAsia="en-US"/>
        </w:rPr>
        <w:t>était une bonne inspiration suivie par hasard</w:t>
      </w:r>
      <w:r w:rsidR="00A23BF9">
        <w:rPr>
          <w:lang w:eastAsia="en-US"/>
        </w:rPr>
        <w:t>.</w:t>
      </w:r>
    </w:p>
    <w:p w14:paraId="0046CAD7" w14:textId="1125DA78" w:rsidR="00A23BF9" w:rsidRDefault="00BB5C58" w:rsidP="00A23BF9">
      <w:pPr>
        <w:rPr>
          <w:lang w:eastAsia="en-US"/>
        </w:rPr>
      </w:pPr>
      <w:r>
        <w:rPr>
          <w:lang w:eastAsia="en-US"/>
        </w:rPr>
        <w:t>Nous connaîtrons sans doute plus tard le premier testament qui ne réalisait pas</w:t>
      </w:r>
      <w:r w:rsidR="00A23BF9">
        <w:rPr>
          <w:lang w:eastAsia="en-US"/>
        </w:rPr>
        <w:t xml:space="preserve">, </w:t>
      </w:r>
      <w:r>
        <w:rPr>
          <w:lang w:eastAsia="en-US"/>
        </w:rPr>
        <w:t>tant s</w:t>
      </w:r>
      <w:r w:rsidR="00A23BF9">
        <w:rPr>
          <w:lang w:eastAsia="en-US"/>
        </w:rPr>
        <w:t>’</w:t>
      </w:r>
      <w:r>
        <w:rPr>
          <w:lang w:eastAsia="en-US"/>
        </w:rPr>
        <w:t>en fallait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toutes les espérances de </w:t>
      </w:r>
      <w:r w:rsidR="00A23BF9">
        <w:rPr>
          <w:lang w:eastAsia="en-US"/>
        </w:rPr>
        <w:t>M. </w:t>
      </w:r>
      <w:r>
        <w:rPr>
          <w:lang w:eastAsia="en-US"/>
        </w:rPr>
        <w:t>Fargeau</w:t>
      </w:r>
      <w:r w:rsidR="00A23BF9">
        <w:rPr>
          <w:lang w:eastAsia="en-US"/>
        </w:rPr>
        <w:t>.</w:t>
      </w:r>
    </w:p>
    <w:p w14:paraId="55102A2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Quant au second</w:t>
      </w:r>
      <w:r w:rsidR="00A23BF9">
        <w:rPr>
          <w:lang w:eastAsia="en-US"/>
        </w:rPr>
        <w:t xml:space="preserve">, </w:t>
      </w:r>
      <w:r>
        <w:rPr>
          <w:lang w:eastAsia="en-US"/>
        </w:rPr>
        <w:t>il disait simplement</w:t>
      </w:r>
      <w:r w:rsidR="00A23BF9">
        <w:rPr>
          <w:lang w:eastAsia="en-US"/>
        </w:rPr>
        <w:t> :</w:t>
      </w:r>
    </w:p>
    <w:p w14:paraId="72E67CD5" w14:textId="4A41D48D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Je lègue l</w:t>
      </w:r>
      <w:r>
        <w:rPr>
          <w:lang w:eastAsia="en-US"/>
        </w:rPr>
        <w:t>’</w:t>
      </w:r>
      <w:r w:rsidR="00BB5C58">
        <w:rPr>
          <w:lang w:eastAsia="en-US"/>
        </w:rPr>
        <w:t xml:space="preserve">universalité de mes biens meubles et immeubles à Berthe </w:t>
      </w:r>
      <w:proofErr w:type="spellStart"/>
      <w:r w:rsidR="00BB5C58">
        <w:rPr>
          <w:lang w:eastAsia="en-US"/>
        </w:rPr>
        <w:t>Crébu</w:t>
      </w:r>
      <w:proofErr w:type="spellEnd"/>
      <w:r w:rsidR="00BB5C58">
        <w:rPr>
          <w:lang w:eastAsia="en-US"/>
        </w:rPr>
        <w:t xml:space="preserve"> de la </w:t>
      </w:r>
      <w:proofErr w:type="spellStart"/>
      <w:r w:rsidR="00BB5C58">
        <w:rPr>
          <w:lang w:eastAsia="en-US"/>
        </w:rPr>
        <w:t>Saulays</w:t>
      </w:r>
      <w:proofErr w:type="spellEnd"/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i/>
          <w:iCs/>
        </w:rPr>
        <w:t>ma fille</w:t>
      </w:r>
      <w:r>
        <w:rPr>
          <w:lang w:eastAsia="en-US"/>
        </w:rPr>
        <w:t>.</w:t>
      </w:r>
    </w:p>
    <w:p w14:paraId="5D264DF1" w14:textId="153E961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« </w:t>
      </w:r>
      <w:r w:rsidR="00BB5C58">
        <w:rPr>
          <w:lang w:eastAsia="en-US"/>
        </w:rPr>
        <w:t>À charge de servir une pension de dix mille livres par année à</w:t>
      </w:r>
      <w:r>
        <w:rPr>
          <w:lang w:eastAsia="en-US"/>
        </w:rPr>
        <w:t>… (</w:t>
      </w:r>
      <w:r w:rsidR="00BB5C58">
        <w:rPr>
          <w:lang w:eastAsia="en-US"/>
        </w:rPr>
        <w:t>le nom avait été effacé deux fois</w:t>
      </w:r>
      <w:r>
        <w:rPr>
          <w:lang w:eastAsia="en-US"/>
        </w:rPr>
        <w:t xml:space="preserve">, </w:t>
      </w:r>
      <w:r w:rsidR="00BB5C58">
        <w:rPr>
          <w:lang w:eastAsia="en-US"/>
        </w:rPr>
        <w:t>rétabli deux fois et encore effacé</w:t>
      </w:r>
      <w:r>
        <w:rPr>
          <w:lang w:eastAsia="en-US"/>
        </w:rPr>
        <w:t xml:space="preserve">)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i/>
          <w:lang w:eastAsia="en-US"/>
        </w:rPr>
        <w:t>mon fils</w:t>
      </w:r>
      <w:r>
        <w:rPr>
          <w:lang w:eastAsia="en-US"/>
        </w:rPr>
        <w:t>. »</w:t>
      </w:r>
    </w:p>
    <w:p w14:paraId="0A585B3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poursuivait son chant</w:t>
      </w:r>
      <w:r w:rsidR="00A23BF9">
        <w:rPr>
          <w:lang w:eastAsia="en-US"/>
        </w:rPr>
        <w:t> :</w:t>
      </w:r>
    </w:p>
    <w:p w14:paraId="275CAC53" w14:textId="77777777" w:rsidR="00A23BF9" w:rsidRDefault="00A23BF9" w:rsidP="00A23BF9">
      <w:pPr>
        <w:rPr>
          <w:i/>
          <w:lang w:eastAsia="en-US"/>
        </w:rPr>
      </w:pPr>
      <w:r>
        <w:rPr>
          <w:i/>
          <w:lang w:eastAsia="en-US"/>
        </w:rPr>
        <w:t>« </w:t>
      </w:r>
      <w:r w:rsidR="00BB5C58">
        <w:rPr>
          <w:i/>
          <w:lang w:eastAsia="en-US"/>
        </w:rPr>
        <w:t>Heureuses les jeunes filles qui meurent au printemps</w:t>
      </w:r>
      <w:r>
        <w:rPr>
          <w:i/>
          <w:lang w:eastAsia="en-US"/>
        </w:rPr>
        <w:t> !</w:t>
      </w:r>
    </w:p>
    <w:p w14:paraId="58B2CD11" w14:textId="77777777" w:rsidR="00A23BF9" w:rsidRDefault="00A23BF9" w:rsidP="00A23BF9">
      <w:pPr>
        <w:rPr>
          <w:i/>
          <w:lang w:eastAsia="en-US"/>
        </w:rPr>
      </w:pPr>
      <w:r>
        <w:rPr>
          <w:i/>
          <w:lang w:eastAsia="en-US"/>
        </w:rPr>
        <w:t>« </w:t>
      </w:r>
      <w:r w:rsidR="00BB5C58">
        <w:rPr>
          <w:i/>
          <w:lang w:eastAsia="en-US"/>
        </w:rPr>
        <w:t>Comme la rose quitte la branche du rosier</w:t>
      </w:r>
      <w:r>
        <w:rPr>
          <w:i/>
          <w:lang w:eastAsia="en-US"/>
        </w:rPr>
        <w:t xml:space="preserve">, </w:t>
      </w:r>
      <w:r w:rsidR="00BB5C58">
        <w:rPr>
          <w:i/>
          <w:lang w:eastAsia="en-US"/>
        </w:rPr>
        <w:t>la jeunesse quitte la vie</w:t>
      </w:r>
      <w:r>
        <w:rPr>
          <w:i/>
          <w:lang w:eastAsia="en-US"/>
        </w:rPr>
        <w:t> ;</w:t>
      </w:r>
    </w:p>
    <w:p w14:paraId="5579409A" w14:textId="77777777" w:rsidR="00A23BF9" w:rsidRDefault="00A23BF9" w:rsidP="00A23BF9">
      <w:pPr>
        <w:rPr>
          <w:i/>
          <w:lang w:eastAsia="en-US"/>
        </w:rPr>
      </w:pPr>
      <w:r>
        <w:rPr>
          <w:i/>
          <w:lang w:eastAsia="en-US"/>
        </w:rPr>
        <w:t>« </w:t>
      </w:r>
      <w:r w:rsidR="00BB5C58">
        <w:rPr>
          <w:i/>
          <w:lang w:eastAsia="en-US"/>
        </w:rPr>
        <w:t>Celles qui mourront au mois de mai on les couvrira de fleurs nouvelles</w:t>
      </w:r>
      <w:r>
        <w:rPr>
          <w:i/>
          <w:lang w:eastAsia="en-US"/>
        </w:rPr>
        <w:t>,</w:t>
      </w:r>
    </w:p>
    <w:p w14:paraId="4B42C6C1" w14:textId="5E71F963" w:rsidR="00A23BF9" w:rsidRDefault="00A23BF9" w:rsidP="00A23BF9">
      <w:pPr>
        <w:rPr>
          <w:lang w:eastAsia="en-US"/>
        </w:rPr>
      </w:pPr>
      <w:r>
        <w:rPr>
          <w:i/>
          <w:lang w:eastAsia="en-US"/>
        </w:rPr>
        <w:t>« </w:t>
      </w:r>
      <w:r w:rsidR="00BB5C58">
        <w:rPr>
          <w:i/>
          <w:lang w:eastAsia="en-US"/>
        </w:rPr>
        <w:t>Et du milieu des fleurs nouvelles les jeunes filles mortes s</w:t>
      </w:r>
      <w:r>
        <w:rPr>
          <w:i/>
          <w:lang w:eastAsia="en-US"/>
        </w:rPr>
        <w:t>’</w:t>
      </w:r>
      <w:r w:rsidR="00BB5C58">
        <w:rPr>
          <w:i/>
          <w:lang w:eastAsia="en-US"/>
        </w:rPr>
        <w:t>élèveront vers le ciel comme le passe-vole du calice des roses</w:t>
      </w:r>
      <w:r>
        <w:rPr>
          <w:i/>
          <w:lang w:eastAsia="en-US"/>
        </w:rPr>
        <w:t>. »</w:t>
      </w:r>
    </w:p>
    <w:p w14:paraId="2DDBFE0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 perdait le souffle</w:t>
      </w:r>
      <w:r w:rsidR="00A23BF9">
        <w:rPr>
          <w:lang w:eastAsia="en-US"/>
        </w:rPr>
        <w:t>.</w:t>
      </w:r>
    </w:p>
    <w:p w14:paraId="11E25AC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Jean-de-la-Mer écarta le long testament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après y avoir jeté un coup d</w:t>
      </w:r>
      <w:r w:rsidR="00A23BF9">
        <w:rPr>
          <w:lang w:eastAsia="en-US"/>
        </w:rPr>
        <w:t>’</w:t>
      </w:r>
      <w:r>
        <w:rPr>
          <w:lang w:eastAsia="en-US"/>
        </w:rPr>
        <w:t>œil et prit à la main celui qui ne contenait que trois lignes</w:t>
      </w:r>
      <w:r w:rsidR="00A23BF9">
        <w:rPr>
          <w:lang w:eastAsia="en-US"/>
        </w:rPr>
        <w:t>.</w:t>
      </w:r>
    </w:p>
    <w:p w14:paraId="18AD396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On eût dit que la céleste voix de Berthe lui était comme un conseil d</w:t>
      </w:r>
      <w:r w:rsidR="00A23BF9">
        <w:rPr>
          <w:lang w:eastAsia="en-US"/>
        </w:rPr>
        <w:t>’</w:t>
      </w:r>
      <w:r>
        <w:rPr>
          <w:lang w:eastAsia="en-US"/>
        </w:rPr>
        <w:t>en haut</w:t>
      </w:r>
      <w:r w:rsidR="00A23BF9">
        <w:rPr>
          <w:lang w:eastAsia="en-US"/>
        </w:rPr>
        <w:t>.</w:t>
      </w:r>
    </w:p>
    <w:p w14:paraId="7920616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regarda la jeune fille</w:t>
      </w:r>
      <w:r w:rsidR="00A23BF9">
        <w:rPr>
          <w:lang w:eastAsia="en-US"/>
        </w:rPr>
        <w:t>.</w:t>
      </w:r>
    </w:p>
    <w:p w14:paraId="65C9707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Les grands yeux bleus de Berthe étaient levés vers le ciel</w:t>
      </w:r>
      <w:r w:rsidR="00A23BF9">
        <w:rPr>
          <w:lang w:eastAsia="en-US"/>
        </w:rPr>
        <w:t>.</w:t>
      </w:r>
    </w:p>
    <w:p w14:paraId="6287A6B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Son visage aux lignes heureuses et pleines d</w:t>
      </w:r>
      <w:r w:rsidR="00A23BF9">
        <w:rPr>
          <w:lang w:eastAsia="en-US"/>
        </w:rPr>
        <w:t>’</w:t>
      </w:r>
      <w:r>
        <w:rPr>
          <w:lang w:eastAsia="en-US"/>
        </w:rPr>
        <w:t>harmonie</w:t>
      </w:r>
      <w:r w:rsidR="00A23BF9">
        <w:rPr>
          <w:lang w:eastAsia="en-US"/>
        </w:rPr>
        <w:t xml:space="preserve">, </w:t>
      </w:r>
      <w:r>
        <w:rPr>
          <w:lang w:eastAsia="en-US"/>
        </w:rPr>
        <w:t>éclairé par la lumière plus vive</w:t>
      </w:r>
      <w:r w:rsidR="00A23BF9">
        <w:rPr>
          <w:lang w:eastAsia="en-US"/>
        </w:rPr>
        <w:t xml:space="preserve">, </w:t>
      </w:r>
      <w:r>
        <w:rPr>
          <w:lang w:eastAsia="en-US"/>
        </w:rPr>
        <w:t>semblait avoir une douce auréole</w:t>
      </w:r>
      <w:r w:rsidR="00A23BF9">
        <w:rPr>
          <w:lang w:eastAsia="en-US"/>
        </w:rPr>
        <w:t xml:space="preserve">. </w:t>
      </w:r>
      <w:r>
        <w:rPr>
          <w:lang w:eastAsia="en-US"/>
        </w:rPr>
        <w:t>Jean-de-la-Mer se disait</w:t>
      </w:r>
      <w:r w:rsidR="00A23BF9">
        <w:rPr>
          <w:lang w:eastAsia="en-US"/>
        </w:rPr>
        <w:t> :</w:t>
      </w:r>
    </w:p>
    <w:p w14:paraId="2E479A63" w14:textId="2353B9A3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qui sait</w:t>
      </w:r>
      <w:r>
        <w:rPr>
          <w:lang w:eastAsia="en-US"/>
        </w:rPr>
        <w:t xml:space="preserve"> ?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Il me semble que je m</w:t>
      </w:r>
      <w:r>
        <w:rPr>
          <w:lang w:eastAsia="en-US"/>
        </w:rPr>
        <w:t>’</w:t>
      </w:r>
      <w:r w:rsidR="00BB5C58">
        <w:rPr>
          <w:lang w:eastAsia="en-US"/>
        </w:rPr>
        <w:t>endormirai plus tranquille là-bas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dans le cimetière de </w:t>
      </w:r>
      <w:proofErr w:type="spellStart"/>
      <w:r w:rsidR="00BB5C58">
        <w:rPr>
          <w:lang w:eastAsia="en-US"/>
        </w:rPr>
        <w:t>Vesvron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si je la laisse heureuse</w:t>
      </w:r>
      <w:r>
        <w:rPr>
          <w:lang w:eastAsia="en-US"/>
        </w:rPr>
        <w:t>…</w:t>
      </w:r>
    </w:p>
    <w:p w14:paraId="27973F1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s</w:t>
      </w:r>
      <w:r w:rsidR="00A23BF9">
        <w:rPr>
          <w:lang w:eastAsia="en-US"/>
        </w:rPr>
        <w:t>’</w:t>
      </w:r>
      <w:r>
        <w:rPr>
          <w:lang w:eastAsia="en-US"/>
        </w:rPr>
        <w:t>était arrêtée</w:t>
      </w:r>
      <w:r w:rsidR="00A23BF9">
        <w:rPr>
          <w:lang w:eastAsia="en-US"/>
        </w:rPr>
        <w:t>.</w:t>
      </w:r>
    </w:p>
    <w:p w14:paraId="24BAB90D" w14:textId="128F011B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Chante encore</w:t>
      </w:r>
      <w:r>
        <w:rPr>
          <w:lang w:eastAsia="en-US"/>
        </w:rPr>
        <w:t xml:space="preserve">, </w:t>
      </w:r>
      <w:r w:rsidR="00BB5C58">
        <w:rPr>
          <w:lang w:eastAsia="en-US"/>
        </w:rPr>
        <w:t>ma fille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Jean-de-la-Mer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chante</w:t>
      </w:r>
      <w:r>
        <w:rPr>
          <w:lang w:eastAsia="en-US"/>
        </w:rPr>
        <w:t xml:space="preserve">, </w:t>
      </w:r>
      <w:r w:rsidR="00BB5C58">
        <w:rPr>
          <w:lang w:eastAsia="en-US"/>
        </w:rPr>
        <w:t>je t</w:t>
      </w:r>
      <w:r>
        <w:rPr>
          <w:lang w:eastAsia="en-US"/>
        </w:rPr>
        <w:t>’</w:t>
      </w:r>
      <w:r w:rsidR="00BB5C58">
        <w:rPr>
          <w:lang w:eastAsia="en-US"/>
        </w:rPr>
        <w:t>écoute</w:t>
      </w:r>
      <w:r>
        <w:rPr>
          <w:lang w:eastAsia="en-US"/>
        </w:rPr>
        <w:t>…</w:t>
      </w:r>
    </w:p>
    <w:p w14:paraId="54E77D7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cette fois</w:t>
      </w:r>
      <w:r w:rsidR="00A23BF9">
        <w:rPr>
          <w:lang w:eastAsia="en-US"/>
        </w:rPr>
        <w:t xml:space="preserve">, </w:t>
      </w:r>
      <w:r>
        <w:rPr>
          <w:lang w:eastAsia="en-US"/>
        </w:rPr>
        <w:t>ce mot</w:t>
      </w:r>
      <w:r w:rsidR="00A23BF9">
        <w:rPr>
          <w:lang w:eastAsia="en-US"/>
        </w:rPr>
        <w:t xml:space="preserve"> : </w:t>
      </w:r>
      <w:r>
        <w:rPr>
          <w:lang w:eastAsia="en-US"/>
        </w:rPr>
        <w:t>ma fille</w:t>
      </w:r>
      <w:r w:rsidR="00A23BF9">
        <w:rPr>
          <w:lang w:eastAsia="en-US"/>
        </w:rPr>
        <w:t xml:space="preserve">, </w:t>
      </w:r>
      <w:r>
        <w:rPr>
          <w:lang w:eastAsia="en-US"/>
        </w:rPr>
        <w:t>avait cette tendresse que lui donne la voix d</w:t>
      </w:r>
      <w:r w:rsidR="00A23BF9">
        <w:rPr>
          <w:lang w:eastAsia="en-US"/>
        </w:rPr>
        <w:t>’</w:t>
      </w:r>
      <w:r>
        <w:rPr>
          <w:lang w:eastAsia="en-US"/>
        </w:rPr>
        <w:t>un père</w:t>
      </w:r>
      <w:r w:rsidR="00A23BF9">
        <w:rPr>
          <w:lang w:eastAsia="en-US"/>
        </w:rPr>
        <w:t>.</w:t>
      </w:r>
    </w:p>
    <w:p w14:paraId="321A27C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reprit</w:t>
      </w:r>
      <w:r w:rsidR="00A23BF9">
        <w:rPr>
          <w:lang w:eastAsia="en-US"/>
        </w:rPr>
        <w:t> :</w:t>
      </w:r>
    </w:p>
    <w:p w14:paraId="7727059A" w14:textId="77777777" w:rsidR="00A23BF9" w:rsidRDefault="00A23BF9" w:rsidP="00A23BF9">
      <w:pPr>
        <w:rPr>
          <w:i/>
          <w:lang w:eastAsia="en-US"/>
        </w:rPr>
      </w:pPr>
      <w:r>
        <w:rPr>
          <w:i/>
          <w:lang w:eastAsia="en-US"/>
        </w:rPr>
        <w:t>« </w:t>
      </w:r>
      <w:r w:rsidR="00BB5C58">
        <w:rPr>
          <w:i/>
          <w:lang w:eastAsia="en-US"/>
        </w:rPr>
        <w:t>Quand la pauvre fille entendit ce que disait le rossignol</w:t>
      </w:r>
      <w:r>
        <w:rPr>
          <w:i/>
          <w:lang w:eastAsia="en-US"/>
        </w:rPr>
        <w:t xml:space="preserve">, </w:t>
      </w:r>
      <w:r w:rsidR="00BB5C58">
        <w:rPr>
          <w:i/>
          <w:lang w:eastAsia="en-US"/>
        </w:rPr>
        <w:t>elle mit ses deux mains en croix</w:t>
      </w:r>
      <w:r>
        <w:rPr>
          <w:i/>
          <w:lang w:eastAsia="en-US"/>
        </w:rPr>
        <w:t> :</w:t>
      </w:r>
    </w:p>
    <w:p w14:paraId="6A206D0C" w14:textId="77777777" w:rsidR="00A23BF9" w:rsidRDefault="00A23BF9" w:rsidP="00A23BF9">
      <w:pPr>
        <w:rPr>
          <w:i/>
          <w:lang w:eastAsia="en-US"/>
        </w:rPr>
      </w:pPr>
      <w:r>
        <w:rPr>
          <w:i/>
          <w:lang w:eastAsia="en-US"/>
        </w:rPr>
        <w:t>« </w:t>
      </w:r>
      <w:r w:rsidR="00BB5C58">
        <w:rPr>
          <w:i/>
          <w:lang w:eastAsia="en-US"/>
        </w:rPr>
        <w:t>Dame Marie</w:t>
      </w:r>
      <w:r>
        <w:rPr>
          <w:i/>
          <w:lang w:eastAsia="en-US"/>
        </w:rPr>
        <w:t xml:space="preserve">, </w:t>
      </w:r>
      <w:r w:rsidR="00BB5C58">
        <w:rPr>
          <w:i/>
          <w:lang w:eastAsia="en-US"/>
        </w:rPr>
        <w:t xml:space="preserve">je vais dire un </w:t>
      </w:r>
      <w:r w:rsidR="00BB5C58">
        <w:rPr>
          <w:i/>
          <w:iCs/>
        </w:rPr>
        <w:t>Ave</w:t>
      </w:r>
      <w:r w:rsidR="00BB5C58">
        <w:rPr>
          <w:i/>
          <w:lang w:eastAsia="en-US"/>
        </w:rPr>
        <w:t xml:space="preserve"> en votre honneur</w:t>
      </w:r>
      <w:r>
        <w:rPr>
          <w:i/>
          <w:lang w:eastAsia="en-US"/>
        </w:rPr>
        <w:t>.</w:t>
      </w:r>
    </w:p>
    <w:p w14:paraId="15F9F268" w14:textId="2F0EE97F" w:rsidR="00A23BF9" w:rsidRDefault="00A23BF9" w:rsidP="00A23BF9">
      <w:pPr>
        <w:rPr>
          <w:lang w:eastAsia="en-US"/>
        </w:rPr>
      </w:pPr>
      <w:r>
        <w:rPr>
          <w:i/>
          <w:lang w:eastAsia="en-US"/>
        </w:rPr>
        <w:t>« </w:t>
      </w:r>
      <w:r w:rsidR="00BB5C58">
        <w:rPr>
          <w:i/>
          <w:lang w:eastAsia="en-US"/>
        </w:rPr>
        <w:t>Pour que j</w:t>
      </w:r>
      <w:r>
        <w:rPr>
          <w:i/>
          <w:lang w:eastAsia="en-US"/>
        </w:rPr>
        <w:t>’</w:t>
      </w:r>
      <w:r w:rsidR="00BB5C58">
        <w:rPr>
          <w:i/>
          <w:lang w:eastAsia="en-US"/>
        </w:rPr>
        <w:t>aille bien vite attendre mes compagnes dans le paradis</w:t>
      </w:r>
      <w:r>
        <w:rPr>
          <w:i/>
          <w:lang w:eastAsia="en-US"/>
        </w:rPr>
        <w:t>… »</w:t>
      </w:r>
    </w:p>
    <w:p w14:paraId="385FFAF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Assez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 en ce moment Jean-de-la-Mer</w:t>
      </w:r>
      <w:r>
        <w:rPr>
          <w:lang w:eastAsia="en-US"/>
        </w:rPr>
        <w:t>.</w:t>
      </w:r>
    </w:p>
    <w:p w14:paraId="3210E10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son accent était tel que les doigts de Berthe s</w:t>
      </w:r>
      <w:r w:rsidR="00A23BF9">
        <w:rPr>
          <w:lang w:eastAsia="en-US"/>
        </w:rPr>
        <w:t>’</w:t>
      </w:r>
      <w:r>
        <w:rPr>
          <w:lang w:eastAsia="en-US"/>
        </w:rPr>
        <w:t>arrêtèrent</w:t>
      </w:r>
      <w:r w:rsidR="00A23BF9">
        <w:rPr>
          <w:lang w:eastAsia="en-US"/>
        </w:rPr>
        <w:t xml:space="preserve">, </w:t>
      </w:r>
      <w:r>
        <w:rPr>
          <w:lang w:eastAsia="en-US"/>
        </w:rPr>
        <w:t>glacés</w:t>
      </w:r>
      <w:r w:rsidR="00A23BF9">
        <w:rPr>
          <w:lang w:eastAsia="en-US"/>
        </w:rPr>
        <w:t xml:space="preserve">, </w:t>
      </w:r>
      <w:r>
        <w:rPr>
          <w:lang w:eastAsia="en-US"/>
        </w:rPr>
        <w:t>sur les cordes de sa harpe</w:t>
      </w:r>
      <w:r w:rsidR="00A23BF9">
        <w:rPr>
          <w:lang w:eastAsia="en-US"/>
        </w:rPr>
        <w:t>.</w:t>
      </w:r>
    </w:p>
    <w:p w14:paraId="77CDF16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Souffrez-vous davantage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oncle</w:t>
      </w:r>
      <w:r>
        <w:rPr>
          <w:lang w:eastAsia="en-US"/>
        </w:rPr>
        <w:t xml:space="preserve"> ? </w:t>
      </w:r>
      <w:r w:rsidR="00BB5C58">
        <w:rPr>
          <w:lang w:eastAsia="en-US"/>
        </w:rPr>
        <w:t>demanda-t-elle avec effroi</w:t>
      </w:r>
      <w:r>
        <w:rPr>
          <w:lang w:eastAsia="en-US"/>
        </w:rPr>
        <w:t>.</w:t>
      </w:r>
    </w:p>
    <w:p w14:paraId="2C244496" w14:textId="2F192D74" w:rsidR="00A23BF9" w:rsidRDefault="00BB5C58" w:rsidP="00A23BF9">
      <w:pPr>
        <w:rPr>
          <w:lang w:eastAsia="en-US"/>
        </w:rPr>
      </w:pPr>
      <w:r>
        <w:rPr>
          <w:lang w:eastAsia="en-US"/>
        </w:rPr>
        <w:t>Jean-de-la-Mer</w:t>
      </w:r>
      <w:r w:rsidR="00A23BF9">
        <w:rPr>
          <w:lang w:eastAsia="en-US"/>
        </w:rPr>
        <w:t xml:space="preserve">, </w:t>
      </w:r>
      <w:r>
        <w:rPr>
          <w:lang w:eastAsia="en-US"/>
        </w:rPr>
        <w:t>sans motif apparent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dans ce court espace de temps qu</w:t>
      </w:r>
      <w:r w:rsidR="00A23BF9">
        <w:rPr>
          <w:lang w:eastAsia="en-US"/>
        </w:rPr>
        <w:t>’</w:t>
      </w:r>
      <w:r>
        <w:rPr>
          <w:lang w:eastAsia="en-US"/>
        </w:rPr>
        <w:t>il avait fallu à la pauvre Berthe pour chanter les premiers vers de son troisième couplet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Jean-de-la-Mer s</w:t>
      </w:r>
      <w:r w:rsidR="00A23BF9">
        <w:rPr>
          <w:lang w:eastAsia="en-US"/>
        </w:rPr>
        <w:t>’</w:t>
      </w:r>
      <w:r>
        <w:rPr>
          <w:lang w:eastAsia="en-US"/>
        </w:rPr>
        <w:t>était transformé</w:t>
      </w:r>
      <w:r w:rsidR="00A23BF9">
        <w:rPr>
          <w:lang w:eastAsia="en-US"/>
        </w:rPr>
        <w:t>.</w:t>
      </w:r>
    </w:p>
    <w:p w14:paraId="5C79C01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Nul ne savait à quel vent bizarre tournaient les pensées de ce vieil homme</w:t>
      </w:r>
      <w:r w:rsidR="00A23BF9">
        <w:rPr>
          <w:lang w:eastAsia="en-US"/>
        </w:rPr>
        <w:t>.</w:t>
      </w:r>
    </w:p>
    <w:p w14:paraId="74163C2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Cette froideur austère et sèche qui caractérisait si remarquablement son visage était tout d</w:t>
      </w:r>
      <w:r w:rsidR="00A23BF9">
        <w:rPr>
          <w:lang w:eastAsia="en-US"/>
        </w:rPr>
        <w:t>’</w:t>
      </w:r>
      <w:r>
        <w:rPr>
          <w:lang w:eastAsia="en-US"/>
        </w:rPr>
        <w:t>un coup revenue</w:t>
      </w:r>
      <w:r w:rsidR="00A23BF9">
        <w:rPr>
          <w:lang w:eastAsia="en-US"/>
        </w:rPr>
        <w:t>.</w:t>
      </w:r>
    </w:p>
    <w:p w14:paraId="285632E1" w14:textId="11C5A2B6" w:rsidR="00A23BF9" w:rsidRDefault="00BB5C58" w:rsidP="00A23BF9">
      <w:pPr>
        <w:rPr>
          <w:lang w:eastAsia="en-US"/>
        </w:rPr>
      </w:pPr>
      <w:r>
        <w:rPr>
          <w:lang w:eastAsia="en-US"/>
        </w:rPr>
        <w:t>Plus de sourire sous sa barbe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plus de rayon humain dans son œil qui avait pris l</w:t>
      </w:r>
      <w:r w:rsidR="00A23BF9">
        <w:rPr>
          <w:lang w:eastAsia="en-US"/>
        </w:rPr>
        <w:t>’</w:t>
      </w:r>
      <w:r>
        <w:rPr>
          <w:lang w:eastAsia="en-US"/>
        </w:rPr>
        <w:t>immobilité du cristal</w:t>
      </w:r>
      <w:r w:rsidR="00A23BF9">
        <w:rPr>
          <w:lang w:eastAsia="en-US"/>
        </w:rPr>
        <w:t>.</w:t>
      </w:r>
    </w:p>
    <w:p w14:paraId="007016D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Au lieu de répondre à l</w:t>
      </w:r>
      <w:r w:rsidR="00A23BF9">
        <w:rPr>
          <w:lang w:eastAsia="en-US"/>
        </w:rPr>
        <w:t>’</w:t>
      </w:r>
      <w:r>
        <w:rPr>
          <w:lang w:eastAsia="en-US"/>
        </w:rPr>
        <w:t>interrogation de Berthe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jeta sa loupe loin de lui comme s</w:t>
      </w:r>
      <w:r w:rsidR="00A23BF9">
        <w:rPr>
          <w:lang w:eastAsia="en-US"/>
        </w:rPr>
        <w:t>’</w:t>
      </w:r>
      <w:r>
        <w:rPr>
          <w:lang w:eastAsia="en-US"/>
        </w:rPr>
        <w:t>il eût voulu dire</w:t>
      </w:r>
      <w:r w:rsidR="00A23BF9">
        <w:rPr>
          <w:lang w:eastAsia="en-US"/>
        </w:rPr>
        <w:t xml:space="preserve"> : </w:t>
      </w:r>
      <w:r>
        <w:rPr>
          <w:lang w:eastAsia="en-US"/>
        </w:rPr>
        <w:t>Je ne verrai plus rien en ce monde</w:t>
      </w:r>
      <w:r w:rsidR="00A23BF9">
        <w:rPr>
          <w:lang w:eastAsia="en-US"/>
        </w:rPr>
        <w:t>.</w:t>
      </w:r>
    </w:p>
    <w:p w14:paraId="32EA285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Puis il plia en quatre le testament que nous avons transcrit plus haut</w:t>
      </w:r>
      <w:r w:rsidR="00A23BF9">
        <w:rPr>
          <w:lang w:eastAsia="en-US"/>
        </w:rPr>
        <w:t>.</w:t>
      </w:r>
    </w:p>
    <w:p w14:paraId="53C51C5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il l</w:t>
      </w:r>
      <w:r w:rsidR="00A23BF9">
        <w:rPr>
          <w:lang w:eastAsia="en-US"/>
        </w:rPr>
        <w:t>’</w:t>
      </w:r>
      <w:r>
        <w:rPr>
          <w:lang w:eastAsia="en-US"/>
        </w:rPr>
        <w:t>approcha de la bougie pour le réduire en cendres</w:t>
      </w:r>
      <w:r w:rsidR="00A23BF9">
        <w:rPr>
          <w:lang w:eastAsia="en-US"/>
        </w:rPr>
        <w:t>.</w:t>
      </w:r>
    </w:p>
    <w:p w14:paraId="55B54391" w14:textId="20DE517B" w:rsidR="00A23BF9" w:rsidRDefault="00BB5C58" w:rsidP="00A23BF9">
      <w:pPr>
        <w:rPr>
          <w:lang w:eastAsia="en-US"/>
        </w:rPr>
      </w:pPr>
      <w:r>
        <w:rPr>
          <w:lang w:eastAsia="en-US"/>
        </w:rPr>
        <w:t>Fargeau saisit son cœur à poignée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Lequel des deux testaments était menacé de destruction</w:t>
      </w:r>
      <w:r w:rsidR="00A23BF9">
        <w:rPr>
          <w:lang w:eastAsia="en-US"/>
        </w:rPr>
        <w:t xml:space="preserve">, </w:t>
      </w:r>
      <w:r>
        <w:rPr>
          <w:lang w:eastAsia="en-US"/>
        </w:rPr>
        <w:t>Fargeau ne pouvait le voir</w:t>
      </w:r>
      <w:r w:rsidR="00A23BF9">
        <w:rPr>
          <w:lang w:eastAsia="en-US"/>
        </w:rPr>
        <w:t> !</w:t>
      </w:r>
    </w:p>
    <w:p w14:paraId="35C6DDBA" w14:textId="773881FD" w:rsidR="00A23BF9" w:rsidRDefault="00BB5C58" w:rsidP="00A23BF9">
      <w:pPr>
        <w:rPr>
          <w:lang w:eastAsia="en-US"/>
        </w:rPr>
      </w:pPr>
      <w:r>
        <w:rPr>
          <w:lang w:eastAsia="en-US"/>
        </w:rPr>
        <w:t>Il avait envie de s</w:t>
      </w:r>
      <w:r w:rsidR="00A23BF9">
        <w:rPr>
          <w:lang w:eastAsia="en-US"/>
        </w:rPr>
        <w:t>’</w:t>
      </w:r>
      <w:r>
        <w:rPr>
          <w:lang w:eastAsia="en-US"/>
        </w:rPr>
        <w:t>élancer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Il était fou</w:t>
      </w:r>
      <w:r w:rsidR="00A23BF9">
        <w:rPr>
          <w:lang w:eastAsia="en-US"/>
        </w:rPr>
        <w:t>…</w:t>
      </w:r>
    </w:p>
    <w:p w14:paraId="6F9F1F5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Mon oncle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répétait cependant Berthe qui n</w:t>
      </w:r>
      <w:r>
        <w:rPr>
          <w:lang w:eastAsia="en-US"/>
        </w:rPr>
        <w:t>’</w:t>
      </w:r>
      <w:r w:rsidR="00BB5C58">
        <w:rPr>
          <w:lang w:eastAsia="en-US"/>
        </w:rPr>
        <w:t>osait bouger</w:t>
      </w:r>
      <w:r>
        <w:rPr>
          <w:lang w:eastAsia="en-US"/>
        </w:rPr>
        <w:t xml:space="preserve">, </w:t>
      </w:r>
      <w:r w:rsidR="00BB5C58">
        <w:rPr>
          <w:lang w:eastAsia="en-US"/>
        </w:rPr>
        <w:t>souffrez-vous davantage</w:t>
      </w:r>
      <w:r>
        <w:rPr>
          <w:lang w:eastAsia="en-US"/>
        </w:rPr>
        <w:t> ?</w:t>
      </w:r>
    </w:p>
    <w:p w14:paraId="1E624AD3" w14:textId="1D92ED86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ne suis pas ton oncle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répliqua le vieillard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je ne suis rien</w:t>
      </w:r>
      <w:r>
        <w:rPr>
          <w:lang w:eastAsia="en-US"/>
        </w:rPr>
        <w:t xml:space="preserve">… </w:t>
      </w:r>
      <w:r w:rsidR="00BB5C58">
        <w:rPr>
          <w:lang w:eastAsia="en-US"/>
        </w:rPr>
        <w:t>va-t</w:t>
      </w:r>
      <w:r>
        <w:rPr>
          <w:lang w:eastAsia="en-US"/>
        </w:rPr>
        <w:t>’</w:t>
      </w:r>
      <w:r w:rsidR="00BB5C58">
        <w:rPr>
          <w:lang w:eastAsia="en-US"/>
        </w:rPr>
        <w:t>en</w:t>
      </w:r>
      <w:r>
        <w:rPr>
          <w:lang w:eastAsia="en-US"/>
        </w:rPr>
        <w:t> !</w:t>
      </w:r>
    </w:p>
    <w:p w14:paraId="3325252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se levait pour obéir</w:t>
      </w:r>
      <w:r w:rsidR="00A23BF9">
        <w:rPr>
          <w:lang w:eastAsia="en-US"/>
        </w:rPr>
        <w:t>.</w:t>
      </w:r>
    </w:p>
    <w:p w14:paraId="4603AE6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Reste</w:t>
      </w:r>
      <w:r>
        <w:rPr>
          <w:lang w:eastAsia="en-US"/>
        </w:rPr>
        <w:t xml:space="preserve"> ! </w:t>
      </w:r>
      <w:r w:rsidR="00BB5C58">
        <w:rPr>
          <w:lang w:eastAsia="en-US"/>
        </w:rPr>
        <w:t>reprit Jean-de-la-Mer</w:t>
      </w:r>
      <w:r>
        <w:rPr>
          <w:lang w:eastAsia="en-US"/>
        </w:rPr>
        <w:t xml:space="preserve">, </w:t>
      </w:r>
      <w:r w:rsidR="00BB5C58">
        <w:rPr>
          <w:lang w:eastAsia="en-US"/>
        </w:rPr>
        <w:t>qui semblait hésiter</w:t>
      </w:r>
      <w:r>
        <w:rPr>
          <w:lang w:eastAsia="en-US"/>
        </w:rPr>
        <w:t>.</w:t>
      </w:r>
    </w:p>
    <w:p w14:paraId="0D833B9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testament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en effet</w:t>
      </w:r>
      <w:r w:rsidR="00A23BF9">
        <w:rPr>
          <w:lang w:eastAsia="en-US"/>
        </w:rPr>
        <w:t xml:space="preserve">, </w:t>
      </w:r>
      <w:r>
        <w:rPr>
          <w:lang w:eastAsia="en-US"/>
        </w:rPr>
        <w:t>n</w:t>
      </w:r>
      <w:r w:rsidR="00A23BF9">
        <w:rPr>
          <w:lang w:eastAsia="en-US"/>
        </w:rPr>
        <w:t>’</w:t>
      </w:r>
      <w:r>
        <w:rPr>
          <w:lang w:eastAsia="en-US"/>
        </w:rPr>
        <w:t>avait pas encore touché la flamme de la bougie</w:t>
      </w:r>
      <w:r w:rsidR="00A23BF9">
        <w:rPr>
          <w:lang w:eastAsia="en-US"/>
        </w:rPr>
        <w:t>.</w:t>
      </w:r>
    </w:p>
    <w:p w14:paraId="2904FD9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Le </w:t>
      </w:r>
      <w:r>
        <w:rPr>
          <w:i/>
          <w:iCs/>
        </w:rPr>
        <w:t>vent bizarre</w:t>
      </w:r>
      <w:r>
        <w:rPr>
          <w:lang w:eastAsia="en-US"/>
        </w:rPr>
        <w:t xml:space="preserve"> soufflait</w:t>
      </w:r>
      <w:r w:rsidR="00A23BF9">
        <w:rPr>
          <w:lang w:eastAsia="en-US"/>
        </w:rPr>
        <w:t xml:space="preserve"> : </w:t>
      </w:r>
      <w:r>
        <w:rPr>
          <w:lang w:eastAsia="en-US"/>
        </w:rPr>
        <w:t>la pensée du vieil homme tournait</w:t>
      </w:r>
      <w:r w:rsidR="00A23BF9">
        <w:rPr>
          <w:lang w:eastAsia="en-US"/>
        </w:rPr>
        <w:t>…</w:t>
      </w:r>
    </w:p>
    <w:p w14:paraId="55808398" w14:textId="5C2AFD39" w:rsidR="00A23BF9" w:rsidRDefault="00BB5C58" w:rsidP="00A23BF9">
      <w:pPr>
        <w:rPr>
          <w:lang w:eastAsia="en-US"/>
        </w:rPr>
      </w:pPr>
      <w:r>
        <w:rPr>
          <w:lang w:eastAsia="en-US"/>
        </w:rPr>
        <w:t>Ce vent qui souffle aussi sur nous et autour de nous avec plus ou moins de violence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ce vent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est la folie humaine</w:t>
      </w:r>
      <w:r w:rsidR="00A23BF9">
        <w:rPr>
          <w:lang w:eastAsia="en-US"/>
        </w:rPr>
        <w:t xml:space="preserve">, </w:t>
      </w:r>
      <w:r>
        <w:rPr>
          <w:lang w:eastAsia="en-US"/>
        </w:rPr>
        <w:t>s</w:t>
      </w:r>
      <w:r w:rsidR="00A23BF9">
        <w:rPr>
          <w:lang w:eastAsia="en-US"/>
        </w:rPr>
        <w:t>’</w:t>
      </w:r>
      <w:r>
        <w:rPr>
          <w:lang w:eastAsia="en-US"/>
        </w:rPr>
        <w:t>appelle l</w:t>
      </w:r>
      <w:r w:rsidR="00A23BF9">
        <w:rPr>
          <w:lang w:eastAsia="en-US"/>
        </w:rPr>
        <w:t>’</w:t>
      </w:r>
      <w:r>
        <w:rPr>
          <w:lang w:eastAsia="en-US"/>
        </w:rPr>
        <w:t>Orgueil</w:t>
      </w:r>
      <w:r w:rsidR="00A23BF9">
        <w:rPr>
          <w:lang w:eastAsia="en-US"/>
        </w:rPr>
        <w:t> !</w:t>
      </w:r>
    </w:p>
    <w:p w14:paraId="01649F0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Orgueil égoïste et vain qui renie Dieu pour s</w:t>
      </w:r>
      <w:r w:rsidR="00A23BF9">
        <w:rPr>
          <w:lang w:eastAsia="en-US"/>
        </w:rPr>
        <w:t>’</w:t>
      </w:r>
      <w:r>
        <w:rPr>
          <w:lang w:eastAsia="en-US"/>
        </w:rPr>
        <w:t>écouter soi-même</w:t>
      </w:r>
      <w:r w:rsidR="00A23BF9">
        <w:rPr>
          <w:lang w:eastAsia="en-US"/>
        </w:rPr>
        <w:t xml:space="preserve"> ; </w:t>
      </w:r>
      <w:r>
        <w:rPr>
          <w:lang w:eastAsia="en-US"/>
        </w:rPr>
        <w:t>et rejette le flambeau pour marcher dans sa propre nuit</w:t>
      </w:r>
      <w:r w:rsidR="00A23BF9">
        <w:rPr>
          <w:lang w:eastAsia="en-US"/>
        </w:rPr>
        <w:t>.</w:t>
      </w:r>
    </w:p>
    <w:p w14:paraId="0AF07BB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Il n</w:t>
      </w:r>
      <w:r w:rsidR="00A23BF9">
        <w:rPr>
          <w:lang w:eastAsia="en-US"/>
        </w:rPr>
        <w:t>’</w:t>
      </w:r>
      <w:r>
        <w:rPr>
          <w:lang w:eastAsia="en-US"/>
        </w:rPr>
        <w:t>est point de nature</w:t>
      </w:r>
      <w:r w:rsidR="00A23BF9">
        <w:rPr>
          <w:lang w:eastAsia="en-US"/>
        </w:rPr>
        <w:t xml:space="preserve">, </w:t>
      </w:r>
      <w:r>
        <w:rPr>
          <w:lang w:eastAsia="en-US"/>
        </w:rPr>
        <w:t>si morte ou si perdue que vous la puissiez supposer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ne soit capable de renaître ou de se retrouver en un bon mouvement</w:t>
      </w:r>
      <w:r w:rsidR="00A23BF9">
        <w:rPr>
          <w:lang w:eastAsia="en-US"/>
        </w:rPr>
        <w:t>.</w:t>
      </w:r>
    </w:p>
    <w:p w14:paraId="52AF7DB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l</w:t>
      </w:r>
      <w:r w:rsidR="00A23BF9">
        <w:rPr>
          <w:lang w:eastAsia="en-US"/>
        </w:rPr>
        <w:t>’</w:t>
      </w:r>
      <w:r>
        <w:rPr>
          <w:lang w:eastAsia="en-US"/>
        </w:rPr>
        <w:t>égoïsme parle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l</w:t>
      </w:r>
      <w:r w:rsidR="00A23BF9">
        <w:rPr>
          <w:lang w:eastAsia="en-US"/>
        </w:rPr>
        <w:t>’</w:t>
      </w:r>
      <w:r>
        <w:rPr>
          <w:lang w:eastAsia="en-US"/>
        </w:rPr>
        <w:t>orgueil souffle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le bon mouvement disparaît comme cette herbe éphémère qui perce le sable du Sahara après les pluies et qu</w:t>
      </w:r>
      <w:r w:rsidR="00A23BF9">
        <w:rPr>
          <w:lang w:eastAsia="en-US"/>
        </w:rPr>
        <w:t>’</w:t>
      </w:r>
      <w:r>
        <w:rPr>
          <w:lang w:eastAsia="en-US"/>
        </w:rPr>
        <w:t>une heure de grand soleil fait évanouir</w:t>
      </w:r>
      <w:r w:rsidR="00A23BF9">
        <w:rPr>
          <w:lang w:eastAsia="en-US"/>
        </w:rPr>
        <w:t>.</w:t>
      </w:r>
    </w:p>
    <w:p w14:paraId="5971BED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orgueil</w:t>
      </w:r>
      <w:r w:rsidR="00A23BF9">
        <w:rPr>
          <w:lang w:eastAsia="en-US"/>
        </w:rPr>
        <w:t xml:space="preserve">, </w:t>
      </w:r>
      <w:r>
        <w:rPr>
          <w:lang w:eastAsia="en-US"/>
        </w:rPr>
        <w:t>la plaie honteuse et incurable</w:t>
      </w:r>
      <w:r w:rsidR="00A23BF9">
        <w:rPr>
          <w:lang w:eastAsia="en-US"/>
        </w:rPr>
        <w:t> !</w:t>
      </w:r>
    </w:p>
    <w:p w14:paraId="0EBBDF1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péché originel</w:t>
      </w:r>
      <w:r w:rsidR="00A23BF9">
        <w:rPr>
          <w:lang w:eastAsia="en-US"/>
        </w:rPr>
        <w:t>.</w:t>
      </w:r>
    </w:p>
    <w:p w14:paraId="2CCA4F62" w14:textId="7D0F1C9B" w:rsidR="00A23BF9" w:rsidRDefault="00BB5C58" w:rsidP="00A23BF9">
      <w:pPr>
        <w:rPr>
          <w:lang w:eastAsia="en-US"/>
        </w:rPr>
      </w:pPr>
      <w:r>
        <w:rPr>
          <w:lang w:eastAsia="en-US"/>
        </w:rPr>
        <w:t>Le mauvais ange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Satan</w:t>
      </w:r>
      <w:r w:rsidR="00A23BF9">
        <w:rPr>
          <w:lang w:eastAsia="en-US"/>
        </w:rPr>
        <w:t> !</w:t>
      </w:r>
    </w:p>
    <w:p w14:paraId="7D97C6A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Satan</w:t>
      </w:r>
      <w:r w:rsidR="00A23BF9">
        <w:rPr>
          <w:lang w:eastAsia="en-US"/>
        </w:rPr>
        <w:t xml:space="preserve">, </w:t>
      </w:r>
      <w:r>
        <w:rPr>
          <w:lang w:eastAsia="en-US"/>
        </w:rPr>
        <w:t>tour à tour terrible et burlesque</w:t>
      </w:r>
      <w:r w:rsidR="00A23BF9">
        <w:rPr>
          <w:lang w:eastAsia="en-US"/>
        </w:rPr>
        <w:t>…</w:t>
      </w:r>
    </w:p>
    <w:p w14:paraId="06A1570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s</w:t>
      </w:r>
      <w:r w:rsidR="00A23BF9">
        <w:rPr>
          <w:lang w:eastAsia="en-US"/>
        </w:rPr>
        <w:t>’</w:t>
      </w:r>
      <w:r>
        <w:rPr>
          <w:lang w:eastAsia="en-US"/>
        </w:rPr>
        <w:t>était habitué</w:t>
      </w:r>
      <w:r w:rsidR="00A23BF9">
        <w:rPr>
          <w:lang w:eastAsia="en-US"/>
        </w:rPr>
        <w:t xml:space="preserve">, </w:t>
      </w:r>
      <w:r>
        <w:rPr>
          <w:lang w:eastAsia="en-US"/>
        </w:rPr>
        <w:t>ce vieillard</w:t>
      </w:r>
      <w:r w:rsidR="00A23BF9">
        <w:rPr>
          <w:lang w:eastAsia="en-US"/>
        </w:rPr>
        <w:t xml:space="preserve">, </w:t>
      </w:r>
      <w:r>
        <w:rPr>
          <w:lang w:eastAsia="en-US"/>
        </w:rPr>
        <w:t>maintenant couché sur son dernier lit</w:t>
      </w:r>
      <w:r w:rsidR="00A23BF9">
        <w:rPr>
          <w:lang w:eastAsia="en-US"/>
        </w:rPr>
        <w:t xml:space="preserve">, </w:t>
      </w:r>
      <w:r>
        <w:rPr>
          <w:lang w:eastAsia="en-US"/>
        </w:rPr>
        <w:t>à étonner tout le monde</w:t>
      </w:r>
      <w:r w:rsidR="00A23BF9">
        <w:rPr>
          <w:lang w:eastAsia="en-US"/>
        </w:rPr>
        <w:t>.</w:t>
      </w:r>
    </w:p>
    <w:p w14:paraId="50DA396C" w14:textId="12019D46" w:rsidR="00A23BF9" w:rsidRDefault="00BB5C58" w:rsidP="00A23BF9">
      <w:pPr>
        <w:rPr>
          <w:lang w:eastAsia="en-US"/>
        </w:rPr>
      </w:pPr>
      <w:r>
        <w:rPr>
          <w:lang w:eastAsia="en-US"/>
        </w:rPr>
        <w:t>Le monde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 xml:space="preserve">est-à-dire deux ou trois cents paysans de </w:t>
      </w:r>
      <w:proofErr w:type="spellStart"/>
      <w:r>
        <w:rPr>
          <w:lang w:eastAsia="en-US"/>
        </w:rPr>
        <w:t>Vesvron</w:t>
      </w:r>
      <w:proofErr w:type="spellEnd"/>
      <w:r>
        <w:rPr>
          <w:lang w:eastAsia="en-US"/>
        </w:rPr>
        <w:t xml:space="preserve"> et quatre douzaines de bourgeois de Vitré</w:t>
      </w:r>
      <w:r w:rsidR="00A23BF9">
        <w:rPr>
          <w:lang w:eastAsia="en-US"/>
        </w:rPr>
        <w:t>.</w:t>
      </w:r>
    </w:p>
    <w:p w14:paraId="64351B5D" w14:textId="5D0E5240" w:rsidR="00A23BF9" w:rsidRDefault="00BB5C58" w:rsidP="00A23BF9">
      <w:pPr>
        <w:rPr>
          <w:lang w:eastAsia="en-US"/>
        </w:rPr>
      </w:pPr>
      <w:r>
        <w:rPr>
          <w:lang w:eastAsia="en-US"/>
        </w:rPr>
        <w:t>Il voulait émerveiller ses amis et ses ennemis après sa mort comme pendant sa vie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Pour ce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avait laborieusement composé un testament en quatre pages</w:t>
      </w:r>
      <w:r w:rsidR="00A23BF9">
        <w:rPr>
          <w:lang w:eastAsia="en-US"/>
        </w:rPr>
        <w:t xml:space="preserve">, </w:t>
      </w:r>
      <w:r>
        <w:rPr>
          <w:lang w:eastAsia="en-US"/>
        </w:rPr>
        <w:t>modèle de hardiesse philosophique</w:t>
      </w:r>
      <w:r w:rsidR="00A23BF9">
        <w:rPr>
          <w:lang w:eastAsia="en-US"/>
        </w:rPr>
        <w:t xml:space="preserve">, </w:t>
      </w:r>
      <w:r>
        <w:rPr>
          <w:lang w:eastAsia="en-US"/>
        </w:rPr>
        <w:t>fleur de scepticisme</w:t>
      </w:r>
      <w:r w:rsidR="00A23BF9">
        <w:rPr>
          <w:lang w:eastAsia="en-US"/>
        </w:rPr>
        <w:t xml:space="preserve">, </w:t>
      </w:r>
      <w:r>
        <w:rPr>
          <w:lang w:eastAsia="en-US"/>
        </w:rPr>
        <w:t>miracle d</w:t>
      </w:r>
      <w:r w:rsidR="00A23BF9">
        <w:rPr>
          <w:lang w:eastAsia="en-US"/>
        </w:rPr>
        <w:t>’</w:t>
      </w:r>
      <w:r>
        <w:rPr>
          <w:lang w:eastAsia="en-US"/>
        </w:rPr>
        <w:t>originalité</w:t>
      </w:r>
      <w:r w:rsidR="00A23BF9">
        <w:rPr>
          <w:lang w:eastAsia="en-US"/>
        </w:rPr>
        <w:t>.</w:t>
      </w:r>
    </w:p>
    <w:p w14:paraId="77792B39" w14:textId="77777777" w:rsidR="00A23BF9" w:rsidRDefault="00BB5C58" w:rsidP="00A23BF9">
      <w:pPr>
        <w:rPr>
          <w:i/>
          <w:iCs/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l</w:t>
      </w:r>
      <w:r w:rsidR="00A23BF9">
        <w:rPr>
          <w:lang w:eastAsia="en-US"/>
        </w:rPr>
        <w:t>’</w:t>
      </w:r>
      <w:r>
        <w:rPr>
          <w:lang w:eastAsia="en-US"/>
        </w:rPr>
        <w:t xml:space="preserve">œuvre de </w:t>
      </w:r>
      <w:r>
        <w:rPr>
          <w:i/>
          <w:iCs/>
          <w:lang w:eastAsia="en-US"/>
        </w:rPr>
        <w:t>l</w:t>
      </w:r>
      <w:r w:rsidR="00A23BF9">
        <w:rPr>
          <w:i/>
          <w:iCs/>
          <w:lang w:eastAsia="en-US"/>
        </w:rPr>
        <w:t>’</w:t>
      </w:r>
      <w:r>
        <w:rPr>
          <w:i/>
          <w:iCs/>
          <w:lang w:eastAsia="en-US"/>
        </w:rPr>
        <w:t>homme qui ne faisait rien comme les autres</w:t>
      </w:r>
      <w:r w:rsidR="00A23BF9">
        <w:rPr>
          <w:i/>
          <w:iCs/>
          <w:lang w:eastAsia="en-US"/>
        </w:rPr>
        <w:t>.</w:t>
      </w:r>
    </w:p>
    <w:p w14:paraId="79F3BD5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En conscience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eût été bien pénible de renoncer à cet honneur posthume</w:t>
      </w:r>
      <w:r w:rsidR="00A23BF9">
        <w:rPr>
          <w:lang w:eastAsia="en-US"/>
        </w:rPr>
        <w:t>.</w:t>
      </w:r>
    </w:p>
    <w:p w14:paraId="6C48B330" w14:textId="1A7A73DD" w:rsidR="00A23BF9" w:rsidRDefault="00BB5C58" w:rsidP="00A23BF9">
      <w:pPr>
        <w:rPr>
          <w:lang w:eastAsia="en-US"/>
        </w:rPr>
      </w:pPr>
      <w:r>
        <w:rPr>
          <w:lang w:eastAsia="en-US"/>
        </w:rPr>
        <w:t>Jean-de-la-Mer fit taire énergiquement le mince filet de voix que gardait son cœur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Il refoula cet attendrissement </w:t>
      </w:r>
      <w:r>
        <w:rPr>
          <w:lang w:eastAsia="en-US"/>
        </w:rPr>
        <w:lastRenderedPageBreak/>
        <w:t>niais qui l</w:t>
      </w:r>
      <w:r w:rsidR="00A23BF9">
        <w:rPr>
          <w:lang w:eastAsia="en-US"/>
        </w:rPr>
        <w:t>’</w:t>
      </w:r>
      <w:r>
        <w:rPr>
          <w:lang w:eastAsia="en-US"/>
        </w:rPr>
        <w:t>avait pris à la gorge et se dit dans la naïveté de son orgueil</w:t>
      </w:r>
      <w:r w:rsidR="00A23BF9">
        <w:rPr>
          <w:lang w:eastAsia="en-US"/>
        </w:rPr>
        <w:t> :</w:t>
      </w:r>
    </w:p>
    <w:p w14:paraId="2C5EFB8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Ils verront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ils verront ce qu</w:t>
      </w:r>
      <w:r>
        <w:rPr>
          <w:lang w:eastAsia="en-US"/>
        </w:rPr>
        <w:t>’</w:t>
      </w:r>
      <w:r w:rsidR="00BB5C58">
        <w:rPr>
          <w:lang w:eastAsia="en-US"/>
        </w:rPr>
        <w:t xml:space="preserve">était le vieux Jean </w:t>
      </w:r>
      <w:proofErr w:type="spellStart"/>
      <w:r w:rsidR="00BB5C58">
        <w:rPr>
          <w:lang w:eastAsia="en-US"/>
        </w:rPr>
        <w:t>Crébu</w:t>
      </w:r>
      <w:proofErr w:type="spellEnd"/>
      <w:r w:rsidR="00BB5C58">
        <w:rPr>
          <w:lang w:eastAsia="en-US"/>
        </w:rPr>
        <w:t xml:space="preserve"> de la </w:t>
      </w:r>
      <w:proofErr w:type="spellStart"/>
      <w:r w:rsidR="00BB5C58">
        <w:rPr>
          <w:lang w:eastAsia="en-US"/>
        </w:rPr>
        <w:t>Saulays</w:t>
      </w:r>
      <w:proofErr w:type="spellEnd"/>
      <w:r>
        <w:rPr>
          <w:lang w:eastAsia="en-US"/>
        </w:rPr>
        <w:t> !…</w:t>
      </w:r>
    </w:p>
    <w:p w14:paraId="21FD4B5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</w:t>
      </w:r>
      <w:r w:rsidR="00A23BF9">
        <w:rPr>
          <w:lang w:eastAsia="en-US"/>
        </w:rPr>
        <w:t>’</w:t>
      </w:r>
      <w:r>
        <w:rPr>
          <w:lang w:eastAsia="en-US"/>
        </w:rPr>
        <w:t>il s</w:t>
      </w:r>
      <w:r w:rsidR="00A23BF9">
        <w:rPr>
          <w:lang w:eastAsia="en-US"/>
        </w:rPr>
        <w:t>’</w:t>
      </w:r>
      <w:r>
        <w:rPr>
          <w:lang w:eastAsia="en-US"/>
        </w:rPr>
        <w:t>était ravisé tout à l</w:t>
      </w:r>
      <w:r w:rsidR="00A23BF9">
        <w:rPr>
          <w:lang w:eastAsia="en-US"/>
        </w:rPr>
        <w:t>’</w:t>
      </w:r>
      <w:r>
        <w:rPr>
          <w:lang w:eastAsia="en-US"/>
        </w:rPr>
        <w:t>heure</w:t>
      </w:r>
      <w:r w:rsidR="00A23BF9">
        <w:rPr>
          <w:lang w:eastAsia="en-US"/>
        </w:rPr>
        <w:t xml:space="preserve">,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est qu</w:t>
      </w:r>
      <w:r w:rsidR="00A23BF9">
        <w:rPr>
          <w:lang w:eastAsia="en-US"/>
        </w:rPr>
        <w:t>’</w:t>
      </w:r>
      <w:r>
        <w:rPr>
          <w:lang w:eastAsia="en-US"/>
        </w:rPr>
        <w:t>une séduisante idée</w:t>
      </w:r>
      <w:r w:rsidR="00A23BF9">
        <w:rPr>
          <w:lang w:eastAsia="en-US"/>
        </w:rPr>
        <w:t xml:space="preserve">, </w:t>
      </w:r>
      <w:r>
        <w:rPr>
          <w:lang w:eastAsia="en-US"/>
        </w:rPr>
        <w:t>venait de traverser son cerveau pointu</w:t>
      </w:r>
      <w:r w:rsidR="00A23BF9">
        <w:rPr>
          <w:lang w:eastAsia="en-US"/>
        </w:rPr>
        <w:t>.</w:t>
      </w:r>
    </w:p>
    <w:p w14:paraId="70B29E5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testament fait en faveur de Berthe eut un instant de répit</w:t>
      </w:r>
      <w:r w:rsidR="00A23BF9">
        <w:rPr>
          <w:lang w:eastAsia="en-US"/>
        </w:rPr>
        <w:t>.</w:t>
      </w:r>
    </w:p>
    <w:p w14:paraId="348F8C3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Fargeau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était toujours derrière la porte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œil écarquillé</w:t>
      </w:r>
      <w:r w:rsidR="00A23BF9">
        <w:rPr>
          <w:lang w:eastAsia="en-US"/>
        </w:rPr>
        <w:t xml:space="preserve">, </w:t>
      </w:r>
      <w:r>
        <w:rPr>
          <w:lang w:eastAsia="en-US"/>
        </w:rPr>
        <w:t>la respiration haletante</w:t>
      </w:r>
      <w:r w:rsidR="00A23BF9">
        <w:rPr>
          <w:lang w:eastAsia="en-US"/>
        </w:rPr>
        <w:t xml:space="preserve">, </w:t>
      </w:r>
      <w:r>
        <w:rPr>
          <w:lang w:eastAsia="en-US"/>
        </w:rPr>
        <w:t>prit ce moment pour avaler une large lampée d</w:t>
      </w:r>
      <w:r w:rsidR="00A23BF9">
        <w:rPr>
          <w:lang w:eastAsia="en-US"/>
        </w:rPr>
        <w:t>’</w:t>
      </w:r>
      <w:r>
        <w:rPr>
          <w:lang w:eastAsia="en-US"/>
        </w:rPr>
        <w:t>air</w:t>
      </w:r>
      <w:r w:rsidR="00A23BF9">
        <w:rPr>
          <w:lang w:eastAsia="en-US"/>
        </w:rPr>
        <w:t>.</w:t>
      </w:r>
    </w:p>
    <w:p w14:paraId="6373E15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Approche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 Jean-de-la-Mer à Berthe</w:t>
      </w:r>
      <w:r>
        <w:rPr>
          <w:lang w:eastAsia="en-US"/>
        </w:rPr>
        <w:t>.</w:t>
      </w:r>
    </w:p>
    <w:p w14:paraId="6B5F23E2" w14:textId="4672DBEA" w:rsidR="00A23BF9" w:rsidRDefault="00BB5C58" w:rsidP="00A23BF9">
      <w:pPr>
        <w:rPr>
          <w:lang w:eastAsia="en-US"/>
        </w:rPr>
      </w:pPr>
      <w:r>
        <w:rPr>
          <w:lang w:eastAsia="en-US"/>
        </w:rPr>
        <w:t>Pendant que Berthe se dirigeait vers la chaise longue</w:t>
      </w:r>
      <w:r w:rsidR="00A23BF9">
        <w:rPr>
          <w:lang w:eastAsia="en-US"/>
        </w:rPr>
        <w:t xml:space="preserve">, </w:t>
      </w:r>
      <w:r>
        <w:rPr>
          <w:lang w:eastAsia="en-US"/>
        </w:rPr>
        <w:t>le vieillard plia le deuxième testament absolument comme était plié le premier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Puis il reprit</w:t>
      </w:r>
      <w:r w:rsidR="00A23BF9">
        <w:rPr>
          <w:lang w:eastAsia="en-US"/>
        </w:rPr>
        <w:t> :</w:t>
      </w:r>
    </w:p>
    <w:p w14:paraId="12F0D8E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Berthe</w:t>
      </w:r>
      <w:r>
        <w:rPr>
          <w:lang w:eastAsia="en-US"/>
        </w:rPr>
        <w:t xml:space="preserve">, </w:t>
      </w:r>
      <w:r w:rsidR="00BB5C58">
        <w:rPr>
          <w:lang w:eastAsia="en-US"/>
        </w:rPr>
        <w:t>tu as là devant toi le bonheur et le malheur</w:t>
      </w:r>
      <w:r>
        <w:rPr>
          <w:lang w:eastAsia="en-US"/>
        </w:rPr>
        <w:t xml:space="preserve">… </w:t>
      </w:r>
      <w:r w:rsidR="00BB5C58">
        <w:rPr>
          <w:lang w:eastAsia="en-US"/>
        </w:rPr>
        <w:t>choisis un de ces deux papiers</w:t>
      </w:r>
      <w:r>
        <w:rPr>
          <w:lang w:eastAsia="en-US"/>
        </w:rPr>
        <w:t>…</w:t>
      </w:r>
    </w:p>
    <w:p w14:paraId="40132BA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Le malheur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le bonheur</w:t>
      </w:r>
      <w:r>
        <w:rPr>
          <w:lang w:eastAsia="en-US"/>
        </w:rPr>
        <w:t xml:space="preserve"> ! </w:t>
      </w:r>
      <w:r w:rsidR="00BB5C58">
        <w:rPr>
          <w:lang w:eastAsia="en-US"/>
        </w:rPr>
        <w:t>répéta la jeune fille qui cherchait à comprendre</w:t>
      </w:r>
      <w:r>
        <w:rPr>
          <w:lang w:eastAsia="en-US"/>
        </w:rPr>
        <w:t>.</w:t>
      </w:r>
    </w:p>
    <w:p w14:paraId="3233948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Choisis</w:t>
      </w:r>
      <w:r>
        <w:rPr>
          <w:lang w:eastAsia="en-US"/>
        </w:rPr>
        <w:t xml:space="preserve"> ! </w:t>
      </w:r>
      <w:r w:rsidR="00BB5C58">
        <w:rPr>
          <w:lang w:eastAsia="en-US"/>
        </w:rPr>
        <w:t>ordonna une seconde fois Jean-de-la-Mer</w:t>
      </w:r>
      <w:r>
        <w:rPr>
          <w:lang w:eastAsia="en-US"/>
        </w:rPr>
        <w:t>.</w:t>
      </w:r>
    </w:p>
    <w:p w14:paraId="295B3EF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comme la jeune fille hésitait</w:t>
      </w:r>
      <w:r w:rsidR="00A23BF9">
        <w:rPr>
          <w:lang w:eastAsia="en-US"/>
        </w:rPr>
        <w:t xml:space="preserve">, </w:t>
      </w:r>
      <w:r>
        <w:rPr>
          <w:lang w:eastAsia="en-US"/>
        </w:rPr>
        <w:t>il soutint sa main pour la guider</w:t>
      </w:r>
      <w:r w:rsidR="00A23BF9">
        <w:rPr>
          <w:lang w:eastAsia="en-US"/>
        </w:rPr>
        <w:t>.</w:t>
      </w:r>
    </w:p>
    <w:p w14:paraId="614B0BA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prit le premier venu des deux testaments</w:t>
      </w:r>
      <w:r w:rsidR="00A23BF9">
        <w:rPr>
          <w:lang w:eastAsia="en-US"/>
        </w:rPr>
        <w:t>.</w:t>
      </w:r>
    </w:p>
    <w:p w14:paraId="21AFD6DA" w14:textId="1C1C89C1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bien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dit Jean </w:t>
      </w:r>
      <w:proofErr w:type="spellStart"/>
      <w:r w:rsidR="00BB5C58">
        <w:rPr>
          <w:lang w:eastAsia="en-US"/>
        </w:rPr>
        <w:t>Crébu</w:t>
      </w:r>
      <w:proofErr w:type="spellEnd"/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maintenant</w:t>
      </w:r>
      <w:r>
        <w:rPr>
          <w:lang w:eastAsia="en-US"/>
        </w:rPr>
        <w:t xml:space="preserve">, </w:t>
      </w:r>
      <w:r w:rsidR="00BB5C58">
        <w:rPr>
          <w:lang w:eastAsia="en-US"/>
        </w:rPr>
        <w:t>reporte l</w:t>
      </w:r>
      <w:r>
        <w:rPr>
          <w:lang w:eastAsia="en-US"/>
        </w:rPr>
        <w:t>’</w:t>
      </w:r>
      <w:r w:rsidR="00BB5C58">
        <w:rPr>
          <w:lang w:eastAsia="en-US"/>
        </w:rPr>
        <w:t>autre à sa place</w:t>
      </w:r>
      <w:r>
        <w:rPr>
          <w:lang w:eastAsia="en-US"/>
        </w:rPr>
        <w:t xml:space="preserve">, </w:t>
      </w:r>
      <w:r w:rsidR="00BB5C58">
        <w:rPr>
          <w:lang w:eastAsia="en-US"/>
        </w:rPr>
        <w:t>ferme le coffre et rends-moi la clef</w:t>
      </w:r>
      <w:r>
        <w:rPr>
          <w:lang w:eastAsia="en-US"/>
        </w:rPr>
        <w:t>.</w:t>
      </w:r>
    </w:p>
    <w:p w14:paraId="272C66EE" w14:textId="0120E9C4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Berthe fit tout cela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En revenant vers le vieillard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s</w:t>
      </w:r>
      <w:r w:rsidR="00A23BF9">
        <w:rPr>
          <w:lang w:eastAsia="en-US"/>
        </w:rPr>
        <w:t>’</w:t>
      </w:r>
      <w:r>
        <w:rPr>
          <w:lang w:eastAsia="en-US"/>
        </w:rPr>
        <w:t>arrêta parce qu</w:t>
      </w:r>
      <w:r w:rsidR="00A23BF9">
        <w:rPr>
          <w:lang w:eastAsia="en-US"/>
        </w:rPr>
        <w:t>’</w:t>
      </w:r>
      <w:r>
        <w:rPr>
          <w:lang w:eastAsia="en-US"/>
        </w:rPr>
        <w:t>une odeur de papier brûlé saisissait son odorat</w:t>
      </w:r>
      <w:r w:rsidR="00A23BF9">
        <w:rPr>
          <w:lang w:eastAsia="en-US"/>
        </w:rPr>
        <w:t>.</w:t>
      </w:r>
    </w:p>
    <w:p w14:paraId="50D0F8C9" w14:textId="3C17557B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Jean-de-la-Mer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venait de flamber un des deux testaments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il souriait en homme qui a la conscience d</w:t>
      </w:r>
      <w:r w:rsidR="00A23BF9">
        <w:rPr>
          <w:lang w:eastAsia="en-US"/>
        </w:rPr>
        <w:t>’</w:t>
      </w:r>
      <w:r>
        <w:rPr>
          <w:lang w:eastAsia="en-US"/>
        </w:rPr>
        <w:t>avoir bien agi</w:t>
      </w:r>
      <w:r w:rsidR="00A23BF9">
        <w:rPr>
          <w:lang w:eastAsia="en-US"/>
        </w:rPr>
        <w:t>.</w:t>
      </w:r>
    </w:p>
    <w:p w14:paraId="1D23A0D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clef du coffre fut placée sous son chevet</w:t>
      </w:r>
      <w:r w:rsidR="00A23BF9">
        <w:rPr>
          <w:lang w:eastAsia="en-US"/>
        </w:rPr>
        <w:t>.</w:t>
      </w:r>
    </w:p>
    <w:p w14:paraId="337AA449" w14:textId="6E8E3C59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Ouvre la porte</w:t>
      </w:r>
      <w:r>
        <w:rPr>
          <w:lang w:eastAsia="en-US"/>
        </w:rPr>
        <w:t xml:space="preserve">, </w:t>
      </w:r>
      <w:r w:rsidR="00BB5C58">
        <w:rPr>
          <w:lang w:eastAsia="en-US"/>
        </w:rPr>
        <w:t>Berthe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 le vieillard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Fargeau doit se lasser d</w:t>
      </w:r>
      <w:r>
        <w:rPr>
          <w:lang w:eastAsia="en-US"/>
        </w:rPr>
        <w:t>’</w:t>
      </w:r>
      <w:r w:rsidR="00BB5C58">
        <w:rPr>
          <w:lang w:eastAsia="en-US"/>
        </w:rPr>
        <w:t>attendre et d</w:t>
      </w:r>
      <w:r>
        <w:rPr>
          <w:lang w:eastAsia="en-US"/>
        </w:rPr>
        <w:t>’</w:t>
      </w:r>
      <w:r w:rsidR="00BB5C58">
        <w:rPr>
          <w:lang w:eastAsia="en-US"/>
        </w:rPr>
        <w:t>écouter</w:t>
      </w:r>
      <w:r>
        <w:rPr>
          <w:lang w:eastAsia="en-US"/>
        </w:rPr>
        <w:t xml:space="preserve">… </w:t>
      </w:r>
      <w:r w:rsidR="00BB5C58">
        <w:rPr>
          <w:lang w:eastAsia="en-US"/>
        </w:rPr>
        <w:t>Va lui dire qu</w:t>
      </w:r>
      <w:r>
        <w:rPr>
          <w:lang w:eastAsia="en-US"/>
        </w:rPr>
        <w:t>’</w:t>
      </w:r>
      <w:r w:rsidR="00BB5C58">
        <w:rPr>
          <w:lang w:eastAsia="en-US"/>
        </w:rPr>
        <w:t>il peut entrer</w:t>
      </w:r>
      <w:r>
        <w:rPr>
          <w:lang w:eastAsia="en-US"/>
        </w:rPr>
        <w:t>.</w:t>
      </w:r>
    </w:p>
    <w:p w14:paraId="4A95DE1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 n</w:t>
      </w:r>
      <w:r w:rsidR="00A23BF9">
        <w:rPr>
          <w:lang w:eastAsia="en-US"/>
        </w:rPr>
        <w:t>’</w:t>
      </w:r>
      <w:r>
        <w:rPr>
          <w:lang w:eastAsia="en-US"/>
        </w:rPr>
        <w:t>eut que le temps de quitter la serrure</w:t>
      </w:r>
      <w:r w:rsidR="00A23BF9">
        <w:rPr>
          <w:lang w:eastAsia="en-US"/>
        </w:rPr>
        <w:t>.</w:t>
      </w:r>
    </w:p>
    <w:p w14:paraId="09E5DCFC" w14:textId="6DB812D0" w:rsidR="00A23BF9" w:rsidRDefault="00BB5C58" w:rsidP="00A23BF9">
      <w:pPr>
        <w:rPr>
          <w:lang w:eastAsia="en-US"/>
        </w:rPr>
      </w:pPr>
      <w:r>
        <w:rPr>
          <w:lang w:eastAsia="en-US"/>
        </w:rPr>
        <w:t>Quand il entra</w:t>
      </w:r>
      <w:r w:rsidR="00A23BF9">
        <w:rPr>
          <w:lang w:eastAsia="en-US"/>
        </w:rPr>
        <w:t xml:space="preserve">, </w:t>
      </w:r>
      <w:r>
        <w:rPr>
          <w:lang w:eastAsia="en-US"/>
        </w:rPr>
        <w:t>malgré la bonne envie qu</w:t>
      </w:r>
      <w:r w:rsidR="00A23BF9">
        <w:rPr>
          <w:lang w:eastAsia="en-US"/>
        </w:rPr>
        <w:t>’</w:t>
      </w:r>
      <w:r>
        <w:rPr>
          <w:lang w:eastAsia="en-US"/>
        </w:rPr>
        <w:t>il avait de cacher son inquiétude et les sentiments qui l</w:t>
      </w:r>
      <w:r w:rsidR="00A23BF9">
        <w:rPr>
          <w:lang w:eastAsia="en-US"/>
        </w:rPr>
        <w:t>’</w:t>
      </w:r>
      <w:r>
        <w:rPr>
          <w:lang w:eastAsia="en-US"/>
        </w:rPr>
        <w:t>agitaient</w:t>
      </w:r>
      <w:r w:rsidR="00A23BF9">
        <w:rPr>
          <w:lang w:eastAsia="en-US"/>
        </w:rPr>
        <w:t xml:space="preserve">, </w:t>
      </w:r>
      <w:r>
        <w:rPr>
          <w:lang w:eastAsia="en-US"/>
        </w:rPr>
        <w:t>il ne put s</w:t>
      </w:r>
      <w:r w:rsidR="00A23BF9">
        <w:rPr>
          <w:lang w:eastAsia="en-US"/>
        </w:rPr>
        <w:t>’</w:t>
      </w:r>
      <w:r>
        <w:rPr>
          <w:lang w:eastAsia="en-US"/>
        </w:rPr>
        <w:t>empêcher de jeter un regard avide vers les cendres du testament qui achevaient de se noircir sur le parquet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qui gardaient encore la forme de la double feuille de papier timbré</w:t>
      </w:r>
      <w:r w:rsidR="00A23BF9">
        <w:rPr>
          <w:lang w:eastAsia="en-US"/>
        </w:rPr>
        <w:t>.</w:t>
      </w:r>
    </w:p>
    <w:p w14:paraId="16B9317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Les dernières étincelles couraient en se jouant le long des bords</w:t>
      </w:r>
      <w:r w:rsidR="00A23BF9">
        <w:rPr>
          <w:lang w:eastAsia="en-US"/>
        </w:rPr>
        <w:t>.</w:t>
      </w:r>
    </w:p>
    <w:p w14:paraId="7B4E96A9" w14:textId="7C9C8918" w:rsidR="00A23BF9" w:rsidRDefault="00BB5C58" w:rsidP="00A23BF9">
      <w:pPr>
        <w:rPr>
          <w:lang w:eastAsia="en-US"/>
        </w:rPr>
      </w:pPr>
      <w:r>
        <w:rPr>
          <w:lang w:eastAsia="en-US"/>
        </w:rPr>
        <w:t>Qu</w:t>
      </w:r>
      <w:r w:rsidR="00A23BF9">
        <w:rPr>
          <w:lang w:eastAsia="en-US"/>
        </w:rPr>
        <w:t>’</w:t>
      </w:r>
      <w:r>
        <w:rPr>
          <w:lang w:eastAsia="en-US"/>
        </w:rPr>
        <w:t>y avait-il d</w:t>
      </w:r>
      <w:r w:rsidR="00A23BF9">
        <w:rPr>
          <w:lang w:eastAsia="en-US"/>
        </w:rPr>
        <w:t>’</w:t>
      </w:r>
      <w:r>
        <w:rPr>
          <w:lang w:eastAsia="en-US"/>
        </w:rPr>
        <w:t>écrit sur ce chiffon détruit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sur cette ombre d</w:t>
      </w:r>
      <w:r w:rsidR="00A23BF9">
        <w:rPr>
          <w:lang w:eastAsia="en-US"/>
        </w:rPr>
        <w:t>’</w:t>
      </w:r>
      <w:r>
        <w:rPr>
          <w:lang w:eastAsia="en-US"/>
        </w:rPr>
        <w:t>acte qui valait deux millions naguère</w:t>
      </w:r>
      <w:r w:rsidR="00A23BF9">
        <w:rPr>
          <w:lang w:eastAsia="en-US"/>
        </w:rPr>
        <w:t> ?</w:t>
      </w:r>
    </w:p>
    <w:p w14:paraId="64C5CF8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 s</w:t>
      </w:r>
      <w:r w:rsidR="00A23BF9">
        <w:rPr>
          <w:lang w:eastAsia="en-US"/>
        </w:rPr>
        <w:t>’</w:t>
      </w:r>
      <w:r>
        <w:rPr>
          <w:lang w:eastAsia="en-US"/>
        </w:rPr>
        <w:t>élança vers son oncle et lui tâta le pouls affectueusement</w:t>
      </w:r>
      <w:r w:rsidR="00A23BF9">
        <w:rPr>
          <w:lang w:eastAsia="en-US"/>
        </w:rPr>
        <w:t>.</w:t>
      </w:r>
    </w:p>
    <w:p w14:paraId="590B0E53" w14:textId="05022200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Tu serais un brave neveu</w:t>
      </w:r>
      <w:r>
        <w:rPr>
          <w:lang w:eastAsia="en-US"/>
        </w:rPr>
        <w:t xml:space="preserve">, </w:t>
      </w:r>
      <w:r w:rsidR="00BB5C58">
        <w:rPr>
          <w:lang w:eastAsia="en-US"/>
        </w:rPr>
        <w:t>lui dit Jean-de-la-Mer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si tu n</w:t>
      </w:r>
      <w:r>
        <w:rPr>
          <w:lang w:eastAsia="en-US"/>
        </w:rPr>
        <w:t>’</w:t>
      </w:r>
      <w:r w:rsidR="00BB5C58">
        <w:rPr>
          <w:lang w:eastAsia="en-US"/>
        </w:rPr>
        <w:t>écoutais pas si volontiers aux portes</w:t>
      </w:r>
      <w:r>
        <w:rPr>
          <w:lang w:eastAsia="en-US"/>
        </w:rPr>
        <w:t>…</w:t>
      </w:r>
    </w:p>
    <w:p w14:paraId="3CC01C7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Lucien entrait en ce moment</w:t>
      </w:r>
      <w:r w:rsidR="00A23BF9">
        <w:rPr>
          <w:lang w:eastAsia="en-US"/>
        </w:rPr>
        <w:t>.</w:t>
      </w:r>
    </w:p>
    <w:p w14:paraId="70CA9B06" w14:textId="32316631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Mon oncle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Fargeau</w:t>
      </w:r>
      <w:r>
        <w:rPr>
          <w:lang w:eastAsia="en-US"/>
        </w:rPr>
        <w:t xml:space="preserve">, </w:t>
      </w:r>
      <w:r w:rsidR="00BB5C58">
        <w:rPr>
          <w:lang w:eastAsia="en-US"/>
        </w:rPr>
        <w:t>au lieu de se disculper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envoyé chercher le médecin</w:t>
      </w:r>
      <w:r>
        <w:rPr>
          <w:lang w:eastAsia="en-US"/>
        </w:rPr>
        <w:t>.</w:t>
      </w:r>
    </w:p>
    <w:p w14:paraId="473C28D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vieillard haussa les épaules et ferma les yeux</w:t>
      </w:r>
      <w:r w:rsidR="00A23BF9">
        <w:rPr>
          <w:lang w:eastAsia="en-US"/>
        </w:rPr>
        <w:t>.</w:t>
      </w:r>
    </w:p>
    <w:p w14:paraId="05C6DC2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Le regard de Fargeau glissa vers le foyer où Berthe </w:t>
      </w:r>
      <w:proofErr w:type="gramStart"/>
      <w:r>
        <w:rPr>
          <w:lang w:eastAsia="en-US"/>
        </w:rPr>
        <w:t>avait été</w:t>
      </w:r>
      <w:proofErr w:type="gramEnd"/>
      <w:r>
        <w:rPr>
          <w:lang w:eastAsia="en-US"/>
        </w:rPr>
        <w:t xml:space="preserve"> reprendre sa place</w:t>
      </w:r>
      <w:r w:rsidR="00A23BF9">
        <w:rPr>
          <w:lang w:eastAsia="en-US"/>
        </w:rPr>
        <w:t>.</w:t>
      </w:r>
    </w:p>
    <w:p w14:paraId="5360048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Lucien s</w:t>
      </w:r>
      <w:r w:rsidR="00A23BF9">
        <w:rPr>
          <w:lang w:eastAsia="en-US"/>
        </w:rPr>
        <w:t>’</w:t>
      </w:r>
      <w:r>
        <w:rPr>
          <w:lang w:eastAsia="en-US"/>
        </w:rPr>
        <w:t>était penché à l</w:t>
      </w:r>
      <w:r w:rsidR="00A23BF9">
        <w:rPr>
          <w:lang w:eastAsia="en-US"/>
        </w:rPr>
        <w:t>’</w:t>
      </w:r>
      <w:r>
        <w:rPr>
          <w:lang w:eastAsia="en-US"/>
        </w:rPr>
        <w:t>oreille de la jeune fille et semblait lui parler tout bas</w:t>
      </w:r>
      <w:r w:rsidR="00A23BF9">
        <w:rPr>
          <w:lang w:eastAsia="en-US"/>
        </w:rPr>
        <w:t>.</w:t>
      </w:r>
    </w:p>
    <w:p w14:paraId="1040595F" w14:textId="6820D30E" w:rsidR="00A23BF9" w:rsidRDefault="00BB5C58" w:rsidP="00A23BF9">
      <w:p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œil de Fargeau brilla sous la frange blondâtre de ses cils</w:t>
      </w:r>
      <w:r w:rsidR="00A23BF9">
        <w:rPr>
          <w:lang w:eastAsia="en-US"/>
        </w:rPr>
        <w:t xml:space="preserve">. </w:t>
      </w:r>
      <w:r>
        <w:rPr>
          <w:lang w:eastAsia="en-US"/>
        </w:rPr>
        <w:t>Dans son regard il y avait de la frayeur</w:t>
      </w:r>
      <w:r w:rsidR="00A23BF9">
        <w:rPr>
          <w:lang w:eastAsia="en-US"/>
        </w:rPr>
        <w:t xml:space="preserve">, </w:t>
      </w:r>
      <w:r>
        <w:rPr>
          <w:lang w:eastAsia="en-US"/>
        </w:rPr>
        <w:t>de l</w:t>
      </w:r>
      <w:r w:rsidR="00A23BF9">
        <w:rPr>
          <w:lang w:eastAsia="en-US"/>
        </w:rPr>
        <w:t>’</w:t>
      </w:r>
      <w:r>
        <w:rPr>
          <w:lang w:eastAsia="en-US"/>
        </w:rPr>
        <w:t>envie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de la haine</w:t>
      </w:r>
      <w:r w:rsidR="00A23BF9">
        <w:rPr>
          <w:lang w:eastAsia="en-US"/>
        </w:rPr>
        <w:t>.</w:t>
      </w:r>
    </w:p>
    <w:p w14:paraId="791DE1D8" w14:textId="259996F1" w:rsidR="00BB5C58" w:rsidRPr="00A23BF9" w:rsidRDefault="00BB5C58" w:rsidP="00A23BF9">
      <w:pPr>
        <w:keepNext/>
        <w:ind w:firstLine="0"/>
        <w:jc w:val="center"/>
        <w:rPr>
          <w:lang w:eastAsia="en-US"/>
        </w:rPr>
      </w:pPr>
      <w:r w:rsidRPr="00A23BF9">
        <w:rPr>
          <w:lang w:eastAsia="en-US"/>
        </w:rPr>
        <w:t>*</w:t>
      </w:r>
    </w:p>
    <w:p w14:paraId="4CFE13C0" w14:textId="77777777" w:rsidR="00A23BF9" w:rsidRDefault="00BB5C58" w:rsidP="00A23BF9">
      <w:pPr>
        <w:ind w:firstLine="0"/>
        <w:jc w:val="center"/>
        <w:rPr>
          <w:lang w:eastAsia="en-US"/>
        </w:rPr>
      </w:pPr>
      <w:r w:rsidRPr="00A23BF9">
        <w:rPr>
          <w:lang w:eastAsia="en-US"/>
        </w:rPr>
        <w:t>* *</w:t>
      </w:r>
    </w:p>
    <w:p w14:paraId="1DD8D94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était à peu près quatre heures du matin</w:t>
      </w:r>
      <w:r w:rsidR="00A23BF9">
        <w:rPr>
          <w:lang w:eastAsia="en-US"/>
        </w:rPr>
        <w:t>.</w:t>
      </w:r>
    </w:p>
    <w:p w14:paraId="63B4BD55" w14:textId="1152274B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Il y avait bien deux heures que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avait franchi la porte du manoir</w:t>
      </w:r>
      <w:r w:rsidR="00A23BF9">
        <w:rPr>
          <w:lang w:eastAsia="en-US"/>
        </w:rPr>
        <w:t xml:space="preserve">, </w:t>
      </w:r>
      <w:r>
        <w:rPr>
          <w:lang w:eastAsia="en-US"/>
        </w:rPr>
        <w:t>monté sur Argent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le cheval blanc de </w:t>
      </w:r>
      <w:r w:rsidR="00A23BF9">
        <w:rPr>
          <w:lang w:eastAsia="en-US"/>
        </w:rPr>
        <w:t>M. </w:t>
      </w:r>
      <w:r>
        <w:rPr>
          <w:lang w:eastAsia="en-US"/>
        </w:rPr>
        <w:t>Lucien</w:t>
      </w:r>
      <w:r w:rsidR="00A23BF9">
        <w:rPr>
          <w:lang w:eastAsia="en-US"/>
        </w:rPr>
        <w:t>.</w:t>
      </w:r>
    </w:p>
    <w:p w14:paraId="7E23053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Le vent gémissait toujours dans les hautes croisées du château du </w:t>
      </w:r>
      <w:proofErr w:type="spellStart"/>
      <w:r>
        <w:rPr>
          <w:lang w:eastAsia="en-US"/>
        </w:rPr>
        <w:t>Ceuil</w:t>
      </w:r>
      <w:proofErr w:type="spellEnd"/>
      <w:r>
        <w:rPr>
          <w:lang w:eastAsia="en-US"/>
        </w:rPr>
        <w:t xml:space="preserve"> et pliait à grand bruit les arbres dépouillés de la forêt</w:t>
      </w:r>
      <w:r w:rsidR="00A23BF9">
        <w:rPr>
          <w:lang w:eastAsia="en-US"/>
        </w:rPr>
        <w:t>.</w:t>
      </w:r>
    </w:p>
    <w:p w14:paraId="5DAD401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Dans la cuisine</w:t>
      </w:r>
      <w:r w:rsidR="00A23BF9">
        <w:rPr>
          <w:lang w:eastAsia="en-US"/>
        </w:rPr>
        <w:t xml:space="preserve">, </w:t>
      </w:r>
      <w:r>
        <w:rPr>
          <w:lang w:eastAsia="en-US"/>
        </w:rPr>
        <w:t>Fargeau et Lucien avaient mis fin à la veillée</w:t>
      </w:r>
      <w:r w:rsidR="00A23BF9">
        <w:rPr>
          <w:lang w:eastAsia="en-US"/>
        </w:rPr>
        <w:t>.</w:t>
      </w:r>
    </w:p>
    <w:p w14:paraId="7D6A2855" w14:textId="1538E6B1" w:rsidR="00A23BF9" w:rsidRDefault="00BB5C58" w:rsidP="00A23BF9">
      <w:pPr>
        <w:rPr>
          <w:lang w:eastAsia="en-US"/>
        </w:rPr>
      </w:pPr>
      <w:r>
        <w:rPr>
          <w:lang w:eastAsia="en-US"/>
        </w:rPr>
        <w:t>On avait dit la prière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Le chaudron de </w:t>
      </w:r>
      <w:proofErr w:type="spellStart"/>
      <w:r>
        <w:rPr>
          <w:lang w:eastAsia="en-US"/>
        </w:rPr>
        <w:t>grous</w:t>
      </w:r>
      <w:proofErr w:type="spellEnd"/>
      <w:r>
        <w:rPr>
          <w:lang w:eastAsia="en-US"/>
        </w:rPr>
        <w:t xml:space="preserve"> était vide</w:t>
      </w:r>
      <w:r w:rsidR="00A23BF9">
        <w:rPr>
          <w:lang w:eastAsia="en-US"/>
        </w:rPr>
        <w:t>.</w:t>
      </w:r>
    </w:p>
    <w:p w14:paraId="762ADED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Tout dormait au château</w:t>
      </w:r>
      <w:r w:rsidR="00A23BF9">
        <w:rPr>
          <w:lang w:eastAsia="en-US"/>
        </w:rPr>
        <w:t>.</w:t>
      </w:r>
    </w:p>
    <w:p w14:paraId="583DBBC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Jean-de-la-Mer lui-même semblait assoupi sur sa chaise longue</w:t>
      </w:r>
      <w:r w:rsidR="00A23BF9">
        <w:rPr>
          <w:lang w:eastAsia="en-US"/>
        </w:rPr>
        <w:t>.</w:t>
      </w:r>
    </w:p>
    <w:p w14:paraId="12EB23B6" w14:textId="0BC66C51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Fargeau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en un moment où Lucien et Berthe causaient à voix basse</w:t>
      </w:r>
      <w:r w:rsidR="00A23BF9">
        <w:rPr>
          <w:lang w:eastAsia="en-US"/>
        </w:rPr>
        <w:t xml:space="preserve">, </w:t>
      </w:r>
      <w:r>
        <w:rPr>
          <w:lang w:eastAsia="en-US"/>
        </w:rPr>
        <w:t>de si près que les blonds cheveux de Lucien touchaient aux cheveux noirs de la jeune fille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Fargeau se pencha</w:t>
      </w:r>
      <w:r w:rsidR="00A23BF9">
        <w:rPr>
          <w:lang w:eastAsia="en-US"/>
        </w:rPr>
        <w:t xml:space="preserve">, </w:t>
      </w:r>
      <w:r>
        <w:rPr>
          <w:lang w:eastAsia="en-US"/>
        </w:rPr>
        <w:t>puis s</w:t>
      </w:r>
      <w:r w:rsidR="00A23BF9">
        <w:rPr>
          <w:lang w:eastAsia="en-US"/>
        </w:rPr>
        <w:t>’</w:t>
      </w:r>
      <w:r>
        <w:rPr>
          <w:lang w:eastAsia="en-US"/>
        </w:rPr>
        <w:t>agenouilla sur le parquet</w:t>
      </w:r>
      <w:r w:rsidR="00A23BF9">
        <w:rPr>
          <w:lang w:eastAsia="en-US"/>
        </w:rPr>
        <w:t xml:space="preserve">, </w:t>
      </w:r>
      <w:r>
        <w:rPr>
          <w:lang w:eastAsia="en-US"/>
        </w:rPr>
        <w:t>à l</w:t>
      </w:r>
      <w:r w:rsidR="00A23BF9">
        <w:rPr>
          <w:lang w:eastAsia="en-US"/>
        </w:rPr>
        <w:t>’</w:t>
      </w:r>
      <w:r>
        <w:rPr>
          <w:lang w:eastAsia="en-US"/>
        </w:rPr>
        <w:t>endroit où le testament brûlé laissait sa cendre</w:t>
      </w:r>
      <w:r w:rsidR="00A23BF9">
        <w:rPr>
          <w:lang w:eastAsia="en-US"/>
        </w:rPr>
        <w:t>.</w:t>
      </w:r>
    </w:p>
    <w:p w14:paraId="7BE8BCCA" w14:textId="72664643" w:rsidR="00A23BF9" w:rsidRDefault="00BB5C58" w:rsidP="00A23BF9">
      <w:pPr>
        <w:rPr>
          <w:lang w:eastAsia="en-US"/>
        </w:rPr>
      </w:pPr>
      <w:r>
        <w:rPr>
          <w:lang w:eastAsia="en-US"/>
        </w:rPr>
        <w:t>Il prit cette cendre avec précaution et parvint à la soulever sans la briser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Il l</w:t>
      </w:r>
      <w:r w:rsidR="00A23BF9">
        <w:rPr>
          <w:lang w:eastAsia="en-US"/>
        </w:rPr>
        <w:t>’</w:t>
      </w:r>
      <w:r>
        <w:rPr>
          <w:lang w:eastAsia="en-US"/>
        </w:rPr>
        <w:t>approcha de la lampe</w:t>
      </w:r>
      <w:r w:rsidR="00A23BF9">
        <w:rPr>
          <w:lang w:eastAsia="en-US"/>
        </w:rPr>
        <w:t>.</w:t>
      </w:r>
    </w:p>
    <w:p w14:paraId="42EF43D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Parfois</w:t>
      </w:r>
      <w:r w:rsidR="00A23BF9">
        <w:rPr>
          <w:lang w:eastAsia="en-US"/>
        </w:rPr>
        <w:t xml:space="preserve">, </w:t>
      </w:r>
      <w:r>
        <w:rPr>
          <w:lang w:eastAsia="en-US"/>
        </w:rPr>
        <w:t>sur le papier consumé l</w:t>
      </w:r>
      <w:r w:rsidR="00A23BF9">
        <w:rPr>
          <w:lang w:eastAsia="en-US"/>
        </w:rPr>
        <w:t>’</w:t>
      </w:r>
      <w:r>
        <w:rPr>
          <w:lang w:eastAsia="en-US"/>
        </w:rPr>
        <w:t>écriture laisse des traces rougeâtres</w:t>
      </w:r>
      <w:r w:rsidR="00A23BF9">
        <w:rPr>
          <w:lang w:eastAsia="en-US"/>
        </w:rPr>
        <w:t>.</w:t>
      </w:r>
    </w:p>
    <w:p w14:paraId="7B240499" w14:textId="692E5E50" w:rsidR="00A23BF9" w:rsidRDefault="00BB5C58" w:rsidP="00A23BF9">
      <w:pPr>
        <w:rPr>
          <w:lang w:eastAsia="en-US"/>
        </w:rPr>
      </w:pPr>
      <w:r>
        <w:rPr>
          <w:lang w:eastAsia="en-US"/>
        </w:rPr>
        <w:t>Mais ici</w:t>
      </w:r>
      <w:r w:rsidR="00A23BF9">
        <w:rPr>
          <w:lang w:eastAsia="en-US"/>
        </w:rPr>
        <w:t xml:space="preserve">, </w:t>
      </w:r>
      <w:r>
        <w:rPr>
          <w:lang w:eastAsia="en-US"/>
        </w:rPr>
        <w:t>rien ne restait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Fargeau pencha sa tête sur sa poitrine et jeta un dernier regard du côté de Berthe</w:t>
      </w:r>
      <w:r w:rsidR="00A23BF9">
        <w:rPr>
          <w:lang w:eastAsia="en-US"/>
        </w:rPr>
        <w:t>.</w:t>
      </w:r>
    </w:p>
    <w:p w14:paraId="0DCC7757" w14:textId="1A6FE5EC" w:rsidR="00A23BF9" w:rsidRDefault="00BB5C58" w:rsidP="00A23BF9">
      <w:pPr>
        <w:rPr>
          <w:lang w:eastAsia="en-US"/>
        </w:rPr>
      </w:pPr>
      <w:r>
        <w:rPr>
          <w:lang w:eastAsia="en-US"/>
        </w:rPr>
        <w:t>La figure lymphatique et fade de Fargeau n</w:t>
      </w:r>
      <w:r w:rsidR="00A23BF9">
        <w:rPr>
          <w:lang w:eastAsia="en-US"/>
        </w:rPr>
        <w:t>’</w:t>
      </w:r>
      <w:r>
        <w:rPr>
          <w:lang w:eastAsia="en-US"/>
        </w:rPr>
        <w:t>exprimait jamais bien vivement une pensée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pourtant</w:t>
      </w:r>
      <w:r w:rsidR="00A23BF9">
        <w:rPr>
          <w:lang w:eastAsia="en-US"/>
        </w:rPr>
        <w:t xml:space="preserve">, </w:t>
      </w:r>
      <w:r>
        <w:rPr>
          <w:lang w:eastAsia="en-US"/>
        </w:rPr>
        <w:t>quiconque eût aimé Berthe</w:t>
      </w:r>
      <w:r w:rsidR="00A23BF9">
        <w:rPr>
          <w:lang w:eastAsia="en-US"/>
        </w:rPr>
        <w:t xml:space="preserve">, </w:t>
      </w:r>
      <w:r>
        <w:rPr>
          <w:lang w:eastAsia="en-US"/>
        </w:rPr>
        <w:t>la pauvre petite aveugle</w:t>
      </w:r>
      <w:r w:rsidR="00A23BF9">
        <w:rPr>
          <w:lang w:eastAsia="en-US"/>
        </w:rPr>
        <w:t xml:space="preserve">, </w:t>
      </w:r>
      <w:r>
        <w:rPr>
          <w:lang w:eastAsia="en-US"/>
        </w:rPr>
        <w:t>aurait frissonné en surprenant ce regard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était une menace cauteleuse et terrible</w:t>
      </w:r>
      <w:r w:rsidR="00A23BF9">
        <w:rPr>
          <w:lang w:eastAsia="en-US"/>
        </w:rPr>
        <w:t>.</w:t>
      </w:r>
    </w:p>
    <w:p w14:paraId="7E3DF47E" w14:textId="2FD15C3E" w:rsidR="00BB5C58" w:rsidRDefault="00BB5C58" w:rsidP="007700B9">
      <w:pPr>
        <w:pStyle w:val="Titre2"/>
        <w:rPr>
          <w:lang w:eastAsia="en-US"/>
        </w:rPr>
      </w:pPr>
      <w:bookmarkStart w:id="22" w:name="_Toc231743390"/>
      <w:bookmarkStart w:id="23" w:name="_Toc237577458"/>
      <w:bookmarkStart w:id="24" w:name="_Toc202192406"/>
      <w:proofErr w:type="spellStart"/>
      <w:r>
        <w:rPr>
          <w:lang w:eastAsia="en-US"/>
        </w:rPr>
        <w:lastRenderedPageBreak/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bookmarkEnd w:id="22"/>
      <w:bookmarkEnd w:id="23"/>
      <w:bookmarkEnd w:id="24"/>
      <w:proofErr w:type="spellEnd"/>
      <w:r>
        <w:rPr>
          <w:lang w:eastAsia="en-US"/>
        </w:rPr>
        <w:br/>
      </w:r>
    </w:p>
    <w:p w14:paraId="69FBF23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Nous avons laissé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partant pour Vitré à deux heures de nuit</w:t>
      </w:r>
      <w:r w:rsidR="00A23BF9">
        <w:rPr>
          <w:lang w:eastAsia="en-US"/>
        </w:rPr>
        <w:t>.</w:t>
      </w:r>
    </w:p>
    <w:p w14:paraId="6B41BD15" w14:textId="5955A842" w:rsidR="00A23BF9" w:rsidRDefault="00BB5C58" w:rsidP="00A23BF9">
      <w:pPr>
        <w:rPr>
          <w:lang w:eastAsia="en-US"/>
        </w:rPr>
      </w:pPr>
      <w:r>
        <w:rPr>
          <w:lang w:eastAsia="en-US"/>
        </w:rPr>
        <w:t>À peine dehors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et le cheval de </w:t>
      </w:r>
      <w:r w:rsidR="00A23BF9">
        <w:rPr>
          <w:lang w:eastAsia="en-US"/>
        </w:rPr>
        <w:t>M. </w:t>
      </w:r>
      <w:r>
        <w:rPr>
          <w:lang w:eastAsia="en-US"/>
        </w:rPr>
        <w:t>Lucien furent mouillés comme si on les eût plongés dans la rivière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La pluie tombait toujours à torrents</w:t>
      </w:r>
      <w:r w:rsidR="00A23BF9">
        <w:rPr>
          <w:lang w:eastAsia="en-US"/>
        </w:rPr>
        <w:t>.</w:t>
      </w:r>
    </w:p>
    <w:p w14:paraId="13AC6CC3" w14:textId="0EDC3109" w:rsidR="00A23BF9" w:rsidRDefault="00BB5C58" w:rsidP="00A23BF9">
      <w:pPr>
        <w:rPr>
          <w:lang w:eastAsia="en-US"/>
        </w:rPr>
      </w:pPr>
      <w:r>
        <w:rPr>
          <w:lang w:eastAsia="en-US"/>
        </w:rPr>
        <w:t>Le cheval de Lucien était une jolie bête de l</w:t>
      </w:r>
      <w:r w:rsidR="00A23BF9">
        <w:rPr>
          <w:lang w:eastAsia="en-US"/>
        </w:rPr>
        <w:t>’</w:t>
      </w:r>
      <w:r>
        <w:rPr>
          <w:lang w:eastAsia="en-US"/>
        </w:rPr>
        <w:t>Alençonnais</w:t>
      </w:r>
      <w:r w:rsidR="00A23BF9">
        <w:rPr>
          <w:lang w:eastAsia="en-US"/>
        </w:rPr>
        <w:t xml:space="preserve">, </w:t>
      </w:r>
      <w:r>
        <w:rPr>
          <w:lang w:eastAsia="en-US"/>
        </w:rPr>
        <w:t>svelte et vif</w:t>
      </w:r>
      <w:r w:rsidR="00A23BF9">
        <w:rPr>
          <w:lang w:eastAsia="en-US"/>
        </w:rPr>
        <w:t xml:space="preserve">, </w:t>
      </w:r>
      <w:r>
        <w:rPr>
          <w:lang w:eastAsia="en-US"/>
        </w:rPr>
        <w:t>allongeant le trot comme un anglais et ferme sur jambes comme un normand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Il était blanc et s</w:t>
      </w:r>
      <w:r w:rsidR="00A23BF9">
        <w:rPr>
          <w:lang w:eastAsia="en-US"/>
        </w:rPr>
        <w:t>’</w:t>
      </w:r>
      <w:r>
        <w:rPr>
          <w:lang w:eastAsia="en-US"/>
        </w:rPr>
        <w:t>appelait Argent</w:t>
      </w:r>
      <w:r w:rsidR="00A23BF9">
        <w:rPr>
          <w:lang w:eastAsia="en-US"/>
        </w:rPr>
        <w:t>.</w:t>
      </w:r>
    </w:p>
    <w:p w14:paraId="0641888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 xml:space="preserve">était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qui le soignait</w:t>
      </w:r>
      <w:r w:rsidR="00A23BF9">
        <w:rPr>
          <w:lang w:eastAsia="en-US"/>
        </w:rPr>
        <w:t>.</w:t>
      </w:r>
    </w:p>
    <w:p w14:paraId="2CFF1D6C" w14:textId="79BEB57A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l</w:t>
      </w:r>
      <w:r w:rsidR="00A23BF9">
        <w:rPr>
          <w:lang w:eastAsia="en-US"/>
        </w:rPr>
        <w:t>’</w:t>
      </w:r>
      <w:r>
        <w:rPr>
          <w:lang w:eastAsia="en-US"/>
        </w:rPr>
        <w:t xml:space="preserve">aimait presque autant que </w:t>
      </w:r>
      <w:r w:rsidR="00A23BF9">
        <w:rPr>
          <w:lang w:eastAsia="en-US"/>
        </w:rPr>
        <w:t>M. </w:t>
      </w:r>
      <w:r>
        <w:rPr>
          <w:lang w:eastAsia="en-US"/>
        </w:rPr>
        <w:t>Lucien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et </w:t>
      </w:r>
      <w:r w:rsidR="00A23BF9">
        <w:rPr>
          <w:lang w:eastAsia="en-US"/>
        </w:rPr>
        <w:t>M. </w:t>
      </w:r>
      <w:r>
        <w:rPr>
          <w:lang w:eastAsia="en-US"/>
        </w:rPr>
        <w:t xml:space="preserve">Lucien était la créature humaine que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aimait le plus</w:t>
      </w:r>
      <w:r w:rsidR="00A23BF9">
        <w:rPr>
          <w:lang w:eastAsia="en-US"/>
        </w:rPr>
        <w:t>.</w:t>
      </w:r>
    </w:p>
    <w:p w14:paraId="13DF521F" w14:textId="51AD8871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Hardi</w:t>
      </w:r>
      <w:r>
        <w:rPr>
          <w:lang w:eastAsia="en-US"/>
        </w:rPr>
        <w:t xml:space="preserve"> ! </w:t>
      </w:r>
      <w:r w:rsidR="00BB5C58">
        <w:rPr>
          <w:lang w:eastAsia="en-US"/>
        </w:rPr>
        <w:t>petit Argent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dit-il en faisant le tour du château pour gagner l</w:t>
      </w:r>
      <w:r>
        <w:rPr>
          <w:lang w:eastAsia="en-US"/>
        </w:rPr>
        <w:t>’</w:t>
      </w:r>
      <w:r w:rsidR="00BB5C58">
        <w:rPr>
          <w:lang w:eastAsia="en-US"/>
        </w:rPr>
        <w:t>avenue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nous avons passé l</w:t>
      </w:r>
      <w:r>
        <w:rPr>
          <w:lang w:eastAsia="en-US"/>
        </w:rPr>
        <w:t>’</w:t>
      </w:r>
      <w:r w:rsidR="00BB5C58">
        <w:rPr>
          <w:lang w:eastAsia="en-US"/>
        </w:rPr>
        <w:t>eau la nuit dernière</w:t>
      </w:r>
      <w:r>
        <w:rPr>
          <w:lang w:eastAsia="en-US"/>
        </w:rPr>
        <w:t xml:space="preserve">, </w:t>
      </w:r>
      <w:r w:rsidR="00BB5C58">
        <w:rPr>
          <w:lang w:eastAsia="en-US"/>
        </w:rPr>
        <w:t>nous la passerons bien encore cette nuit</w:t>
      </w:r>
      <w:r>
        <w:rPr>
          <w:lang w:eastAsia="en-US"/>
        </w:rPr>
        <w:t xml:space="preserve">… </w:t>
      </w:r>
      <w:r w:rsidR="00BB5C58">
        <w:rPr>
          <w:lang w:eastAsia="en-US"/>
        </w:rPr>
        <w:t>N</w:t>
      </w:r>
      <w:r>
        <w:rPr>
          <w:lang w:eastAsia="en-US"/>
        </w:rPr>
        <w:t>’</w:t>
      </w:r>
      <w:r w:rsidR="00BB5C58">
        <w:rPr>
          <w:lang w:eastAsia="en-US"/>
        </w:rPr>
        <w:t>est-ce pas</w:t>
      </w:r>
      <w:r>
        <w:rPr>
          <w:lang w:eastAsia="en-US"/>
        </w:rPr>
        <w:t xml:space="preserve">, </w:t>
      </w:r>
      <w:r w:rsidR="00BB5C58">
        <w:rPr>
          <w:lang w:eastAsia="en-US"/>
        </w:rPr>
        <w:t>petit Argent</w:t>
      </w:r>
      <w:r>
        <w:rPr>
          <w:lang w:eastAsia="en-US"/>
        </w:rPr>
        <w:t> ?</w:t>
      </w:r>
    </w:p>
    <w:p w14:paraId="2B19E1D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il caressait le cou déjà trempé du cheval</w:t>
      </w:r>
      <w:r w:rsidR="00A23BF9">
        <w:rPr>
          <w:lang w:eastAsia="en-US"/>
        </w:rPr>
        <w:t>.</w:t>
      </w:r>
    </w:p>
    <w:p w14:paraId="64E4FBB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petit Argent ne semblait point partager l</w:t>
      </w:r>
      <w:r w:rsidR="00A23BF9">
        <w:rPr>
          <w:lang w:eastAsia="en-US"/>
        </w:rPr>
        <w:t>’</w:t>
      </w:r>
      <w:r>
        <w:rPr>
          <w:lang w:eastAsia="en-US"/>
        </w:rPr>
        <w:t>ardeur de son maître</w:t>
      </w:r>
      <w:r w:rsidR="00A23BF9">
        <w:rPr>
          <w:lang w:eastAsia="en-US"/>
        </w:rPr>
        <w:t xml:space="preserve">. </w:t>
      </w:r>
      <w:r>
        <w:rPr>
          <w:lang w:eastAsia="en-US"/>
        </w:rPr>
        <w:t>Il hésitait dans la nuit noire</w:t>
      </w:r>
      <w:r w:rsidR="00A23BF9">
        <w:rPr>
          <w:lang w:eastAsia="en-US"/>
        </w:rPr>
        <w:t xml:space="preserve">. </w:t>
      </w:r>
      <w:r>
        <w:rPr>
          <w:lang w:eastAsia="en-US"/>
        </w:rPr>
        <w:t>La pluie battante l</w:t>
      </w:r>
      <w:r w:rsidR="00A23BF9">
        <w:rPr>
          <w:lang w:eastAsia="en-US"/>
        </w:rPr>
        <w:t>’</w:t>
      </w:r>
      <w:r>
        <w:rPr>
          <w:lang w:eastAsia="en-US"/>
        </w:rPr>
        <w:t>aveuglait</w:t>
      </w:r>
      <w:r w:rsidR="00A23BF9">
        <w:rPr>
          <w:lang w:eastAsia="en-US"/>
        </w:rPr>
        <w:t xml:space="preserve">, </w:t>
      </w:r>
      <w:r>
        <w:rPr>
          <w:lang w:eastAsia="en-US"/>
        </w:rPr>
        <w:t>et il fallait le pousser à chaque pas</w:t>
      </w:r>
      <w:r w:rsidR="00A23BF9">
        <w:rPr>
          <w:lang w:eastAsia="en-US"/>
        </w:rPr>
        <w:t>.</w:t>
      </w:r>
    </w:p>
    <w:p w14:paraId="54FE2BB5" w14:textId="7756A86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fit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avant d</w:t>
      </w:r>
      <w:r>
        <w:rPr>
          <w:lang w:eastAsia="en-US"/>
        </w:rPr>
        <w:t>’</w:t>
      </w:r>
      <w:r w:rsidR="00BB5C58">
        <w:rPr>
          <w:lang w:eastAsia="en-US"/>
        </w:rPr>
        <w:t>avoir dépassé le milieu de l</w:t>
      </w:r>
      <w:r>
        <w:rPr>
          <w:lang w:eastAsia="en-US"/>
        </w:rPr>
        <w:t>’</w:t>
      </w:r>
      <w:r w:rsidR="00BB5C58">
        <w:rPr>
          <w:lang w:eastAsia="en-US"/>
        </w:rPr>
        <w:t>avenue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nous n</w:t>
      </w:r>
      <w:r>
        <w:rPr>
          <w:lang w:eastAsia="en-US"/>
        </w:rPr>
        <w:t>’</w:t>
      </w:r>
      <w:r w:rsidR="00BB5C58">
        <w:rPr>
          <w:lang w:eastAsia="en-US"/>
        </w:rPr>
        <w:t>allons guère</w:t>
      </w:r>
      <w:r>
        <w:rPr>
          <w:lang w:eastAsia="en-US"/>
        </w:rPr>
        <w:t xml:space="preserve">, </w:t>
      </w:r>
      <w:r w:rsidR="00BB5C58">
        <w:rPr>
          <w:lang w:eastAsia="en-US"/>
        </w:rPr>
        <w:t>petit Argent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Toi qui ne demandes qu</w:t>
      </w:r>
      <w:r>
        <w:rPr>
          <w:lang w:eastAsia="en-US"/>
        </w:rPr>
        <w:t>’</w:t>
      </w:r>
      <w:r w:rsidR="00BB5C58">
        <w:rPr>
          <w:lang w:eastAsia="en-US"/>
        </w:rPr>
        <w:t>à courir d</w:t>
      </w:r>
      <w:r>
        <w:rPr>
          <w:lang w:eastAsia="en-US"/>
        </w:rPr>
        <w:t>’</w:t>
      </w:r>
      <w:r w:rsidR="00BB5C58">
        <w:rPr>
          <w:lang w:eastAsia="en-US"/>
        </w:rPr>
        <w:t>ordinaire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Parbleu</w:t>
      </w:r>
      <w:r>
        <w:rPr>
          <w:lang w:eastAsia="en-US"/>
        </w:rPr>
        <w:t xml:space="preserve"> ! </w:t>
      </w:r>
      <w:r w:rsidR="00BB5C58">
        <w:rPr>
          <w:lang w:eastAsia="en-US"/>
        </w:rPr>
        <w:t>les gars qui sont restés là-bas à faire la veillée diraient que c</w:t>
      </w:r>
      <w:r>
        <w:rPr>
          <w:lang w:eastAsia="en-US"/>
        </w:rPr>
        <w:t>’</w:t>
      </w:r>
      <w:r w:rsidR="00BB5C58">
        <w:rPr>
          <w:lang w:eastAsia="en-US"/>
        </w:rPr>
        <w:t xml:space="preserve">est un </w:t>
      </w:r>
      <w:r w:rsidR="00BB5C58">
        <w:rPr>
          <w:i/>
          <w:iCs/>
        </w:rPr>
        <w:t>signe</w:t>
      </w:r>
      <w:r>
        <w:rPr>
          <w:lang w:eastAsia="en-US"/>
        </w:rPr>
        <w:t xml:space="preserve">… </w:t>
      </w:r>
      <w:r w:rsidR="00BB5C58">
        <w:rPr>
          <w:lang w:eastAsia="en-US"/>
        </w:rPr>
        <w:lastRenderedPageBreak/>
        <w:t>Mais moi je me moque des signes</w:t>
      </w:r>
      <w:r>
        <w:rPr>
          <w:lang w:eastAsia="en-US"/>
        </w:rPr>
        <w:t xml:space="preserve">, </w:t>
      </w:r>
      <w:r w:rsidR="00BB5C58">
        <w:rPr>
          <w:lang w:eastAsia="en-US"/>
        </w:rPr>
        <w:t>petit Argent</w:t>
      </w:r>
      <w:r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Et il faut marcher</w:t>
      </w:r>
      <w:r>
        <w:rPr>
          <w:lang w:eastAsia="en-US"/>
        </w:rPr>
        <w:t xml:space="preserve">, </w:t>
      </w:r>
      <w:r w:rsidR="00BB5C58">
        <w:rPr>
          <w:lang w:eastAsia="en-US"/>
        </w:rPr>
        <w:t>entends-tu</w:t>
      </w:r>
      <w:r>
        <w:rPr>
          <w:lang w:eastAsia="en-US"/>
        </w:rPr>
        <w:t xml:space="preserve">, </w:t>
      </w:r>
      <w:r w:rsidR="00BB5C58">
        <w:rPr>
          <w:lang w:eastAsia="en-US"/>
        </w:rPr>
        <w:t>si tu veux que nous restions bons amis</w:t>
      </w:r>
      <w:r>
        <w:rPr>
          <w:lang w:eastAsia="en-US"/>
        </w:rPr>
        <w:t> !</w:t>
      </w:r>
    </w:p>
    <w:p w14:paraId="5CA05FE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donna doucement de ses deux talons sans éperons dans les flancs du cheval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prit le trot pendant deux ou trois secondes et retomba au pas en baissant la tête devant la bourrasque</w:t>
      </w:r>
      <w:r w:rsidR="00A23BF9">
        <w:rPr>
          <w:lang w:eastAsia="en-US"/>
        </w:rPr>
        <w:t>.</w:t>
      </w:r>
    </w:p>
    <w:p w14:paraId="79759F0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On ne voyait pas à dix pieds devant soi</w:t>
      </w:r>
      <w:r w:rsidR="00A23BF9">
        <w:rPr>
          <w:lang w:eastAsia="en-US"/>
        </w:rPr>
        <w:t xml:space="preserve">, </w:t>
      </w:r>
      <w:r>
        <w:rPr>
          <w:lang w:eastAsia="en-US"/>
        </w:rPr>
        <w:t>et certes il n</w:t>
      </w:r>
      <w:r w:rsidR="00A23BF9">
        <w:rPr>
          <w:lang w:eastAsia="en-US"/>
        </w:rPr>
        <w:t>’</w:t>
      </w:r>
      <w:r>
        <w:rPr>
          <w:lang w:eastAsia="en-US"/>
        </w:rPr>
        <w:t>y avait personne dans la campagne à cette heure de nuit par un temps pareil</w:t>
      </w:r>
      <w:r w:rsidR="00A23BF9">
        <w:rPr>
          <w:lang w:eastAsia="en-US"/>
        </w:rPr>
        <w:t xml:space="preserve">. </w:t>
      </w:r>
      <w:r>
        <w:rPr>
          <w:lang w:eastAsia="en-US"/>
        </w:rPr>
        <w:t xml:space="preserve">Ce ne pouvait donc être pour </w:t>
      </w:r>
      <w:r>
        <w:rPr>
          <w:i/>
          <w:iCs/>
        </w:rPr>
        <w:t>poser</w:t>
      </w:r>
      <w:r>
        <w:rPr>
          <w:lang w:eastAsia="en-US"/>
        </w:rPr>
        <w:t xml:space="preserve"> comme on dit maintenant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que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ôta son grand chapeau de feutre et livra sa tête découverte à l</w:t>
      </w:r>
      <w:r w:rsidR="00A23BF9">
        <w:rPr>
          <w:lang w:eastAsia="en-US"/>
        </w:rPr>
        <w:t>’</w:t>
      </w:r>
      <w:r>
        <w:rPr>
          <w:lang w:eastAsia="en-US"/>
        </w:rPr>
        <w:t>averse chassée par le vent</w:t>
      </w:r>
      <w:r w:rsidR="00A23BF9">
        <w:rPr>
          <w:lang w:eastAsia="en-US"/>
        </w:rPr>
        <w:t>.</w:t>
      </w:r>
    </w:p>
    <w:p w14:paraId="726588A6" w14:textId="2E618A69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Allons</w:t>
      </w:r>
      <w:r>
        <w:rPr>
          <w:lang w:eastAsia="en-US"/>
        </w:rPr>
        <w:t xml:space="preserve"> ! </w:t>
      </w:r>
      <w:r w:rsidR="00BB5C58">
        <w:rPr>
          <w:lang w:eastAsia="en-US"/>
        </w:rPr>
        <w:t>Argent</w:t>
      </w:r>
      <w:r>
        <w:rPr>
          <w:lang w:eastAsia="en-US"/>
        </w:rPr>
        <w:t xml:space="preserve"> ! </w:t>
      </w:r>
      <w:r w:rsidR="00BB5C58">
        <w:rPr>
          <w:lang w:eastAsia="en-US"/>
        </w:rPr>
        <w:t>reprit-il en secouant ses longs cheveux ruisselants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hop</w:t>
      </w:r>
      <w:r>
        <w:rPr>
          <w:lang w:eastAsia="en-US"/>
        </w:rPr>
        <w:t xml:space="preserve"> ! </w:t>
      </w:r>
      <w:r w:rsidR="00BB5C58">
        <w:rPr>
          <w:lang w:eastAsia="en-US"/>
        </w:rPr>
        <w:t>hop</w:t>
      </w:r>
      <w:r>
        <w:rPr>
          <w:lang w:eastAsia="en-US"/>
        </w:rPr>
        <w:t> !</w:t>
      </w:r>
    </w:p>
    <w:p w14:paraId="548AA8D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y avait un sourire joyeux sur ses lèvres qui buvaient la pluie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ce vent impétueux qui battait son visage l</w:t>
      </w:r>
      <w:r w:rsidR="00A23BF9">
        <w:rPr>
          <w:lang w:eastAsia="en-US"/>
        </w:rPr>
        <w:t>’</w:t>
      </w:r>
      <w:r>
        <w:rPr>
          <w:lang w:eastAsia="en-US"/>
        </w:rPr>
        <w:t>exaltait et le faisait fort</w:t>
      </w:r>
      <w:r w:rsidR="00A23BF9">
        <w:rPr>
          <w:lang w:eastAsia="en-US"/>
        </w:rPr>
        <w:t>.</w:t>
      </w:r>
    </w:p>
    <w:p w14:paraId="3B031AE6" w14:textId="320143B9" w:rsidR="00A23BF9" w:rsidRDefault="00BB5C58" w:rsidP="00A23BF9">
      <w:pPr>
        <w:rPr>
          <w:lang w:eastAsia="en-US"/>
        </w:rPr>
      </w:pPr>
      <w:r>
        <w:rPr>
          <w:lang w:eastAsia="en-US"/>
        </w:rPr>
        <w:t>Hélas</w:t>
      </w:r>
      <w:r w:rsidR="00A23BF9">
        <w:rPr>
          <w:lang w:eastAsia="en-US"/>
        </w:rPr>
        <w:t xml:space="preserve"> ! </w:t>
      </w:r>
      <w:r>
        <w:rPr>
          <w:lang w:eastAsia="en-US"/>
        </w:rPr>
        <w:t>les années viennent et le froid de l</w:t>
      </w:r>
      <w:r w:rsidR="00A23BF9">
        <w:rPr>
          <w:lang w:eastAsia="en-US"/>
        </w:rPr>
        <w:t>’</w:t>
      </w:r>
      <w:r>
        <w:rPr>
          <w:lang w:eastAsia="en-US"/>
        </w:rPr>
        <w:t>âge viril</w:t>
      </w:r>
      <w:r w:rsidR="00A23BF9"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Mais qui ne se souvient de cette étrange gaîté qui prend la jeunesse sous les coups de l</w:t>
      </w:r>
      <w:r w:rsidR="00A23BF9">
        <w:rPr>
          <w:lang w:eastAsia="en-US"/>
        </w:rPr>
        <w:t>’</w:t>
      </w:r>
      <w:r>
        <w:rPr>
          <w:lang w:eastAsia="en-US"/>
        </w:rPr>
        <w:t>orage</w:t>
      </w:r>
      <w:r w:rsidR="00A23BF9">
        <w:rPr>
          <w:lang w:eastAsia="en-US"/>
        </w:rPr>
        <w:t xml:space="preserve"> ? </w:t>
      </w:r>
      <w:r>
        <w:rPr>
          <w:lang w:eastAsia="en-US"/>
        </w:rPr>
        <w:t>Qui ne se souvient de ses luttes folles engagées contre la tempête</w:t>
      </w:r>
      <w:r w:rsidR="00A23BF9">
        <w:rPr>
          <w:lang w:eastAsia="en-US"/>
        </w:rPr>
        <w:t xml:space="preserve"> ?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ouragan se fiche</w:t>
      </w:r>
      <w:r w:rsidR="00A23BF9">
        <w:rPr>
          <w:lang w:eastAsia="en-US"/>
        </w:rPr>
        <w:t xml:space="preserve">, </w:t>
      </w:r>
      <w:r>
        <w:rPr>
          <w:lang w:eastAsia="en-US"/>
        </w:rPr>
        <w:t>on rit</w:t>
      </w:r>
      <w:r w:rsidR="00A23BF9">
        <w:rPr>
          <w:lang w:eastAsia="en-US"/>
        </w:rPr>
        <w:t xml:space="preserve"> ; </w:t>
      </w:r>
      <w:r>
        <w:rPr>
          <w:lang w:eastAsia="en-US"/>
        </w:rPr>
        <w:t>la pluie fait rage</w:t>
      </w:r>
      <w:r w:rsidR="00A23BF9">
        <w:rPr>
          <w:lang w:eastAsia="en-US"/>
        </w:rPr>
        <w:t xml:space="preserve">, </w:t>
      </w:r>
      <w:r>
        <w:rPr>
          <w:lang w:eastAsia="en-US"/>
        </w:rPr>
        <w:t>on chante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Il y a comme une fièvre dans tout cela</w:t>
      </w:r>
      <w:r w:rsidR="00A23BF9">
        <w:rPr>
          <w:lang w:eastAsia="en-US"/>
        </w:rPr>
        <w:t xml:space="preserve"> ; </w:t>
      </w:r>
      <w:r>
        <w:rPr>
          <w:lang w:eastAsia="en-US"/>
        </w:rPr>
        <w:t>il y a comme un sauvage transport</w:t>
      </w:r>
      <w:r w:rsidR="00A23BF9">
        <w:rPr>
          <w:lang w:eastAsia="en-US"/>
        </w:rPr>
        <w:t> !</w:t>
      </w:r>
    </w:p>
    <w:p w14:paraId="05363F6A" w14:textId="29F383FC" w:rsidR="00A23BF9" w:rsidRDefault="00BB5C58" w:rsidP="00A23BF9">
      <w:pPr>
        <w:rPr>
          <w:lang w:eastAsia="en-US"/>
        </w:rPr>
      </w:pPr>
      <w:r>
        <w:rPr>
          <w:lang w:eastAsia="en-US"/>
        </w:rPr>
        <w:t>Cette eau du ciel qui fouette le visage en feu</w:t>
      </w:r>
      <w:r w:rsidR="00A23BF9">
        <w:rPr>
          <w:lang w:eastAsia="en-US"/>
        </w:rPr>
        <w:t xml:space="preserve">, </w:t>
      </w:r>
      <w:r>
        <w:rPr>
          <w:lang w:eastAsia="en-US"/>
        </w:rPr>
        <w:t>ce vent qui saisit et secoue les cheveux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qui coupe la respiration en faisant battre le cœur</w:t>
      </w:r>
      <w:r w:rsidR="00A23BF9">
        <w:rPr>
          <w:lang w:eastAsia="en-US"/>
        </w:rPr>
        <w:t> !…</w:t>
      </w:r>
    </w:p>
    <w:p w14:paraId="55B970A4" w14:textId="73DB1576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est un jeu</w:t>
      </w:r>
      <w:r w:rsidR="00A23BF9">
        <w:rPr>
          <w:lang w:eastAsia="en-US"/>
        </w:rPr>
        <w:t xml:space="preserve">,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est une fête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La pluie</w:t>
      </w:r>
      <w:r w:rsidR="00A23BF9">
        <w:rPr>
          <w:lang w:eastAsia="en-US"/>
        </w:rPr>
        <w:t xml:space="preserve">, </w:t>
      </w:r>
      <w:r>
        <w:rPr>
          <w:lang w:eastAsia="en-US"/>
        </w:rPr>
        <w:t>le vent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orage n</w:t>
      </w:r>
      <w:r w:rsidR="00A23BF9">
        <w:rPr>
          <w:lang w:eastAsia="en-US"/>
        </w:rPr>
        <w:t>’</w:t>
      </w:r>
      <w:r>
        <w:rPr>
          <w:lang w:eastAsia="en-US"/>
        </w:rPr>
        <w:t>ont que des caresses pour les fronts de seize ans</w:t>
      </w:r>
      <w:r w:rsidR="00A23BF9">
        <w:rPr>
          <w:lang w:eastAsia="en-US"/>
        </w:rPr>
        <w:t>.</w:t>
      </w:r>
    </w:p>
    <w:p w14:paraId="4C6DC89E" w14:textId="4BD15610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Hélas</w:t>
      </w:r>
      <w:r w:rsidR="00A23BF9">
        <w:rPr>
          <w:lang w:eastAsia="en-US"/>
        </w:rPr>
        <w:t xml:space="preserve"> ! </w:t>
      </w:r>
      <w:r>
        <w:rPr>
          <w:lang w:eastAsia="en-US"/>
        </w:rPr>
        <w:t>encore une fois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âge vient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Serrez vos manteaux à vingt-cinq ans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À cinquante</w:t>
      </w:r>
      <w:r w:rsidR="00A23BF9">
        <w:rPr>
          <w:lang w:eastAsia="en-US"/>
        </w:rPr>
        <w:t xml:space="preserve">, </w:t>
      </w:r>
      <w:r>
        <w:rPr>
          <w:lang w:eastAsia="en-US"/>
        </w:rPr>
        <w:t>n</w:t>
      </w:r>
      <w:r w:rsidR="00A23BF9">
        <w:rPr>
          <w:lang w:eastAsia="en-US"/>
        </w:rPr>
        <w:t>’</w:t>
      </w:r>
      <w:r>
        <w:rPr>
          <w:lang w:eastAsia="en-US"/>
        </w:rPr>
        <w:t>ayez plus de pudeur et ouvrez effrontément vos parapluies</w:t>
      </w:r>
      <w:r w:rsidR="00A23BF9">
        <w:rPr>
          <w:lang w:eastAsia="en-US"/>
        </w:rPr>
        <w:t>…</w:t>
      </w:r>
    </w:p>
    <w:p w14:paraId="2DA321C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Car l</w:t>
      </w:r>
      <w:r w:rsidR="00A23BF9">
        <w:rPr>
          <w:lang w:eastAsia="en-US"/>
        </w:rPr>
        <w:t>’</w:t>
      </w:r>
      <w:r>
        <w:rPr>
          <w:lang w:eastAsia="en-US"/>
        </w:rPr>
        <w:t>orage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la pluie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le vent ne jouent qu</w:t>
      </w:r>
      <w:r w:rsidR="00A23BF9">
        <w:rPr>
          <w:lang w:eastAsia="en-US"/>
        </w:rPr>
        <w:t>’</w:t>
      </w:r>
      <w:r>
        <w:rPr>
          <w:lang w:eastAsia="en-US"/>
        </w:rPr>
        <w:t>avec la jeunesse</w:t>
      </w:r>
      <w:r w:rsidR="00A23BF9">
        <w:rPr>
          <w:lang w:eastAsia="en-US"/>
        </w:rPr>
        <w:t xml:space="preserve"> ; </w:t>
      </w:r>
      <w:r>
        <w:rPr>
          <w:lang w:eastAsia="en-US"/>
        </w:rPr>
        <w:t>plus tard</w:t>
      </w:r>
      <w:r w:rsidR="00A23BF9">
        <w:rPr>
          <w:lang w:eastAsia="en-US"/>
        </w:rPr>
        <w:t xml:space="preserve">, </w:t>
      </w:r>
      <w:r>
        <w:rPr>
          <w:lang w:eastAsia="en-US"/>
        </w:rPr>
        <w:t>ils frappent tout de bon</w:t>
      </w:r>
      <w:r w:rsidR="00A23BF9">
        <w:rPr>
          <w:lang w:eastAsia="en-US"/>
        </w:rPr>
        <w:t>.</w:t>
      </w:r>
    </w:p>
    <w:p w14:paraId="2FF16D07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n</w:t>
      </w:r>
      <w:r w:rsidR="00A23BF9">
        <w:rPr>
          <w:lang w:eastAsia="en-US"/>
        </w:rPr>
        <w:t>’</w:t>
      </w:r>
      <w:r>
        <w:rPr>
          <w:lang w:eastAsia="en-US"/>
        </w:rPr>
        <w:t>avait pas encore seize ans</w:t>
      </w:r>
      <w:r w:rsidR="00A23BF9">
        <w:rPr>
          <w:lang w:eastAsia="en-US"/>
        </w:rPr>
        <w:t>.</w:t>
      </w:r>
    </w:p>
    <w:p w14:paraId="33CF6A39" w14:textId="729EED6C" w:rsidR="00A23BF9" w:rsidRDefault="00BB5C58" w:rsidP="00A23BF9">
      <w:pPr>
        <w:rPr>
          <w:lang w:eastAsia="en-US"/>
        </w:rPr>
      </w:pPr>
      <w:r>
        <w:rPr>
          <w:lang w:eastAsia="en-US"/>
        </w:rPr>
        <w:t>Il avait souffert déjà pourtant</w:t>
      </w:r>
      <w:r w:rsidR="00A23BF9">
        <w:rPr>
          <w:lang w:eastAsia="en-US"/>
        </w:rPr>
        <w:t xml:space="preserve"> ; </w:t>
      </w:r>
      <w:r>
        <w:rPr>
          <w:lang w:eastAsia="en-US"/>
        </w:rPr>
        <w:t>comme souffre la fierté ombrageuse</w:t>
      </w:r>
      <w:r w:rsidR="00A23BF9">
        <w:rPr>
          <w:lang w:eastAsia="en-US"/>
        </w:rPr>
        <w:t xml:space="preserve">, </w:t>
      </w:r>
      <w:r>
        <w:rPr>
          <w:lang w:eastAsia="en-US"/>
        </w:rPr>
        <w:t>au dedans du cœur</w:t>
      </w:r>
      <w:r w:rsidR="00A23BF9">
        <w:rPr>
          <w:lang w:eastAsia="en-US"/>
        </w:rPr>
        <w:t xml:space="preserve">, </w:t>
      </w:r>
      <w:r>
        <w:rPr>
          <w:lang w:eastAsia="en-US"/>
        </w:rPr>
        <w:t>sans plainte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tout bas</w:t>
      </w:r>
      <w:r w:rsidR="00A23BF9">
        <w:rPr>
          <w:lang w:eastAsia="en-US"/>
        </w:rPr>
        <w:t>.</w:t>
      </w:r>
    </w:p>
    <w:p w14:paraId="0373DF3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Cette âme si jeune avait subi plus d</w:t>
      </w:r>
      <w:r w:rsidR="00A23BF9">
        <w:rPr>
          <w:lang w:eastAsia="en-US"/>
        </w:rPr>
        <w:t>’</w:t>
      </w:r>
      <w:r>
        <w:rPr>
          <w:lang w:eastAsia="en-US"/>
        </w:rPr>
        <w:t>une fois la sourde atteinte du doute et du découragement</w:t>
      </w:r>
      <w:r w:rsidR="00A23BF9">
        <w:rPr>
          <w:lang w:eastAsia="en-US"/>
        </w:rPr>
        <w:t>.</w:t>
      </w:r>
    </w:p>
    <w:p w14:paraId="0CC9D50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à seize ans</w:t>
      </w:r>
      <w:r w:rsidR="00A23BF9">
        <w:rPr>
          <w:lang w:eastAsia="en-US"/>
        </w:rPr>
        <w:t xml:space="preserve">, </w:t>
      </w:r>
      <w:r>
        <w:rPr>
          <w:lang w:eastAsia="en-US"/>
        </w:rPr>
        <w:t>la souffrance n</w:t>
      </w:r>
      <w:r w:rsidR="00A23BF9">
        <w:rPr>
          <w:lang w:eastAsia="en-US"/>
        </w:rPr>
        <w:t>’</w:t>
      </w:r>
      <w:r>
        <w:rPr>
          <w:lang w:eastAsia="en-US"/>
        </w:rPr>
        <w:t>est-elle pas un peu comme la tempête qui secoue et qui enivre</w:t>
      </w:r>
      <w:r w:rsidR="00A23BF9">
        <w:rPr>
          <w:lang w:eastAsia="en-US"/>
        </w:rPr>
        <w:t> ?</w:t>
      </w:r>
    </w:p>
    <w:p w14:paraId="0228CBFC" w14:textId="6D426729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avait pleuré parfois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Ses larmes s</w:t>
      </w:r>
      <w:r w:rsidR="00A23BF9">
        <w:rPr>
          <w:lang w:eastAsia="en-US"/>
        </w:rPr>
        <w:t>’</w:t>
      </w:r>
      <w:r>
        <w:rPr>
          <w:lang w:eastAsia="en-US"/>
        </w:rPr>
        <w:t>étaient séchées en un sourire d</w:t>
      </w:r>
      <w:r w:rsidR="00A23BF9">
        <w:rPr>
          <w:lang w:eastAsia="en-US"/>
        </w:rPr>
        <w:t>’</w:t>
      </w:r>
      <w:r>
        <w:rPr>
          <w:lang w:eastAsia="en-US"/>
        </w:rPr>
        <w:t>orgueil</w:t>
      </w:r>
      <w:r w:rsidR="00A23BF9">
        <w:rPr>
          <w:lang w:eastAsia="en-US"/>
        </w:rPr>
        <w:t>.</w:t>
      </w:r>
    </w:p>
    <w:p w14:paraId="4165F9A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Comme se séchaient à présent sur son front brûlant les larges gouttes de la pluie nocturne</w:t>
      </w:r>
      <w:r w:rsidR="00A23BF9">
        <w:rPr>
          <w:lang w:eastAsia="en-US"/>
        </w:rPr>
        <w:t>.</w:t>
      </w:r>
    </w:p>
    <w:p w14:paraId="0C849E17" w14:textId="6ED6963D" w:rsidR="00A23BF9" w:rsidRDefault="00BB5C58" w:rsidP="00A23BF9">
      <w:pPr>
        <w:rPr>
          <w:lang w:eastAsia="en-US"/>
        </w:rPr>
      </w:pPr>
      <w:r>
        <w:rPr>
          <w:lang w:eastAsia="en-US"/>
        </w:rPr>
        <w:t>Il s</w:t>
      </w:r>
      <w:r w:rsidR="00A23BF9">
        <w:rPr>
          <w:lang w:eastAsia="en-US"/>
        </w:rPr>
        <w:t>’</w:t>
      </w:r>
      <w:r>
        <w:rPr>
          <w:lang w:eastAsia="en-US"/>
        </w:rPr>
        <w:t>était redressé</w:t>
      </w:r>
      <w:r w:rsidR="00A23BF9">
        <w:rPr>
          <w:lang w:eastAsia="en-US"/>
        </w:rPr>
        <w:t xml:space="preserve">, </w:t>
      </w:r>
      <w:r>
        <w:rPr>
          <w:lang w:eastAsia="en-US"/>
        </w:rPr>
        <w:t>fanfaron et sans peur</w:t>
      </w:r>
      <w:r w:rsidR="00A23BF9">
        <w:rPr>
          <w:lang w:eastAsia="en-US"/>
        </w:rPr>
        <w:t xml:space="preserve">, </w:t>
      </w:r>
      <w:r>
        <w:rPr>
          <w:lang w:eastAsia="en-US"/>
        </w:rPr>
        <w:t>devant les menaces de l</w:t>
      </w:r>
      <w:r w:rsidR="00A23BF9">
        <w:rPr>
          <w:lang w:eastAsia="en-US"/>
        </w:rPr>
        <w:t>’</w:t>
      </w:r>
      <w:r>
        <w:rPr>
          <w:lang w:eastAsia="en-US"/>
        </w:rPr>
        <w:t>avenir inconnu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il eût voulu hâter le cours de sa vie comme il hâtait maintenant le pas craintif de son cheval</w:t>
      </w:r>
      <w:r w:rsidR="00A23BF9">
        <w:rPr>
          <w:lang w:eastAsia="en-US"/>
        </w:rPr>
        <w:t>.</w:t>
      </w:r>
    </w:p>
    <w:p w14:paraId="7761E6FD" w14:textId="6F631B1A" w:rsidR="00A23BF9" w:rsidRDefault="00BB5C58" w:rsidP="00A23BF9">
      <w:pPr>
        <w:rPr>
          <w:lang w:eastAsia="en-US"/>
        </w:rPr>
      </w:pPr>
      <w:r>
        <w:rPr>
          <w:lang w:eastAsia="en-US"/>
        </w:rPr>
        <w:t>Vivre</w:t>
      </w:r>
      <w:r w:rsidR="00A23BF9">
        <w:rPr>
          <w:lang w:eastAsia="en-US"/>
        </w:rPr>
        <w:t xml:space="preserve">, </w:t>
      </w:r>
      <w:r>
        <w:rPr>
          <w:lang w:eastAsia="en-US"/>
        </w:rPr>
        <w:t>vivre</w:t>
      </w:r>
      <w:r w:rsidR="00A23BF9">
        <w:rPr>
          <w:lang w:eastAsia="en-US"/>
        </w:rPr>
        <w:t xml:space="preserve">, </w:t>
      </w:r>
      <w:r>
        <w:rPr>
          <w:lang w:eastAsia="en-US"/>
        </w:rPr>
        <w:t>lutter</w:t>
      </w:r>
      <w:r w:rsidR="00A23BF9">
        <w:rPr>
          <w:lang w:eastAsia="en-US"/>
        </w:rPr>
        <w:t xml:space="preserve">, </w:t>
      </w:r>
      <w:r>
        <w:rPr>
          <w:lang w:eastAsia="en-US"/>
        </w:rPr>
        <w:t>connaître</w:t>
      </w:r>
      <w:r w:rsidR="00A23BF9"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Dévorer le temps</w:t>
      </w:r>
      <w:r w:rsidR="00A23BF9">
        <w:rPr>
          <w:lang w:eastAsia="en-US"/>
        </w:rPr>
        <w:t xml:space="preserve"> ! </w:t>
      </w:r>
      <w:r>
        <w:rPr>
          <w:lang w:eastAsia="en-US"/>
        </w:rPr>
        <w:t>Deviner</w:t>
      </w:r>
      <w:r w:rsidR="00A23BF9"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Percer ce voile importun qui arrête incessamment la vue</w:t>
      </w:r>
      <w:r w:rsidR="00A23BF9">
        <w:rPr>
          <w:lang w:eastAsia="en-US"/>
        </w:rPr>
        <w:t>.</w:t>
      </w:r>
    </w:p>
    <w:p w14:paraId="2825C03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Ils ne savent pas que vivre c</w:t>
      </w:r>
      <w:r w:rsidR="00A23BF9">
        <w:rPr>
          <w:lang w:eastAsia="en-US"/>
        </w:rPr>
        <w:t>’</w:t>
      </w:r>
      <w:r>
        <w:rPr>
          <w:lang w:eastAsia="en-US"/>
        </w:rPr>
        <w:t>est vieillir</w:t>
      </w:r>
      <w:r w:rsidR="00A23BF9">
        <w:rPr>
          <w:lang w:eastAsia="en-US"/>
        </w:rPr>
        <w:t xml:space="preserve">,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est-à-dire mourir</w:t>
      </w:r>
      <w:r w:rsidR="00A23BF9">
        <w:rPr>
          <w:lang w:eastAsia="en-US"/>
        </w:rPr>
        <w:t> !</w:t>
      </w:r>
    </w:p>
    <w:p w14:paraId="347BC04E" w14:textId="4A8B0A58" w:rsidR="00A23BF9" w:rsidRDefault="00BB5C58" w:rsidP="00A23BF9">
      <w:pPr>
        <w:rPr>
          <w:lang w:eastAsia="en-US"/>
        </w:rPr>
      </w:pPr>
      <w:r>
        <w:rPr>
          <w:lang w:eastAsia="en-US"/>
        </w:rPr>
        <w:t>Personne n</w:t>
      </w:r>
      <w:r w:rsidR="00A23BF9">
        <w:rPr>
          <w:lang w:eastAsia="en-US"/>
        </w:rPr>
        <w:t>’</w:t>
      </w:r>
      <w:r>
        <w:rPr>
          <w:lang w:eastAsia="en-US"/>
        </w:rPr>
        <w:t>ignore qu</w:t>
      </w:r>
      <w:r w:rsidR="00A23BF9">
        <w:rPr>
          <w:lang w:eastAsia="en-US"/>
        </w:rPr>
        <w:t>’</w:t>
      </w:r>
      <w:r>
        <w:rPr>
          <w:lang w:eastAsia="en-US"/>
        </w:rPr>
        <w:t>il rayonne du cavalier au cheval et réciproquement une sorte de courant magnétique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Argent </w:t>
      </w:r>
      <w:r>
        <w:rPr>
          <w:lang w:eastAsia="en-US"/>
        </w:rPr>
        <w:lastRenderedPageBreak/>
        <w:t xml:space="preserve">était un noble animal dont le galop rapide avait bien souvent exalté la tête vive de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Cette nuit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ce fut la fièvre de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qui se communiqua graduellement au cheval</w:t>
      </w:r>
      <w:r w:rsidR="00A23BF9">
        <w:rPr>
          <w:lang w:eastAsia="en-US"/>
        </w:rPr>
        <w:t>.</w:t>
      </w:r>
    </w:p>
    <w:p w14:paraId="6907762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Peu à peu sa tête se redressa</w:t>
      </w:r>
      <w:r w:rsidR="00A23BF9">
        <w:rPr>
          <w:lang w:eastAsia="en-US"/>
        </w:rPr>
        <w:t xml:space="preserve">, </w:t>
      </w:r>
      <w:r>
        <w:rPr>
          <w:lang w:eastAsia="en-US"/>
        </w:rPr>
        <w:t>superbe</w:t>
      </w:r>
      <w:r w:rsidR="00A23BF9">
        <w:rPr>
          <w:lang w:eastAsia="en-US"/>
        </w:rPr>
        <w:t xml:space="preserve">, </w:t>
      </w:r>
      <w:r>
        <w:rPr>
          <w:lang w:eastAsia="en-US"/>
        </w:rPr>
        <w:t>ses naseaux reniflèrent bruyamment et fumèrent</w:t>
      </w:r>
      <w:r w:rsidR="00A23BF9">
        <w:rPr>
          <w:lang w:eastAsia="en-US"/>
        </w:rPr>
        <w:t xml:space="preserve">. </w:t>
      </w:r>
      <w:r>
        <w:rPr>
          <w:lang w:eastAsia="en-US"/>
        </w:rPr>
        <w:t>Son sabot frappa lestement la terre glissante</w:t>
      </w:r>
      <w:r w:rsidR="00A23BF9">
        <w:rPr>
          <w:lang w:eastAsia="en-US"/>
        </w:rPr>
        <w:t>.</w:t>
      </w:r>
    </w:p>
    <w:p w14:paraId="426FCFF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défiait la nuit</w:t>
      </w:r>
      <w:r w:rsidR="00A23BF9">
        <w:rPr>
          <w:lang w:eastAsia="en-US"/>
        </w:rPr>
        <w:t>.</w:t>
      </w:r>
    </w:p>
    <w:p w14:paraId="2F704FA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Hop</w:t>
      </w:r>
      <w:r>
        <w:rPr>
          <w:lang w:eastAsia="en-US"/>
        </w:rPr>
        <w:t xml:space="preserve"> ! </w:t>
      </w:r>
      <w:r w:rsidR="00BB5C58">
        <w:rPr>
          <w:lang w:eastAsia="en-US"/>
        </w:rPr>
        <w:t>hop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disait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>.</w:t>
      </w:r>
    </w:p>
    <w:p w14:paraId="3AF5888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Argent prit le trot</w:t>
      </w:r>
      <w:r w:rsidR="00A23BF9">
        <w:rPr>
          <w:lang w:eastAsia="en-US"/>
        </w:rPr>
        <w:t xml:space="preserve">, </w:t>
      </w:r>
      <w:r>
        <w:rPr>
          <w:lang w:eastAsia="en-US"/>
        </w:rPr>
        <w:t>agitant sa crinière alourdie</w:t>
      </w:r>
      <w:r w:rsidR="00A23BF9">
        <w:rPr>
          <w:lang w:eastAsia="en-US"/>
        </w:rPr>
        <w:t>.</w:t>
      </w:r>
    </w:p>
    <w:p w14:paraId="145BCC71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secoua son chapeau au-dessus de sa tête</w:t>
      </w:r>
      <w:r w:rsidR="00A23BF9">
        <w:rPr>
          <w:lang w:eastAsia="en-US"/>
        </w:rPr>
        <w:t xml:space="preserve"> ; </w:t>
      </w:r>
      <w:r>
        <w:rPr>
          <w:lang w:eastAsia="en-US"/>
        </w:rPr>
        <w:t>il eût voulu avoir des ailes</w:t>
      </w:r>
      <w:r w:rsidR="00A23BF9">
        <w:rPr>
          <w:lang w:eastAsia="en-US"/>
        </w:rPr>
        <w:t xml:space="preserve">, </w:t>
      </w:r>
      <w:r>
        <w:rPr>
          <w:lang w:eastAsia="en-US"/>
        </w:rPr>
        <w:t>rien que pour défier l</w:t>
      </w:r>
      <w:r w:rsidR="00A23BF9">
        <w:rPr>
          <w:lang w:eastAsia="en-US"/>
        </w:rPr>
        <w:t>’</w:t>
      </w:r>
      <w:r>
        <w:rPr>
          <w:lang w:eastAsia="en-US"/>
        </w:rPr>
        <w:t>orage de plus haut</w:t>
      </w:r>
      <w:r w:rsidR="00A23BF9">
        <w:rPr>
          <w:lang w:eastAsia="en-US"/>
        </w:rPr>
        <w:t>.</w:t>
      </w:r>
    </w:p>
    <w:p w14:paraId="51D0C50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Hop</w:t>
      </w:r>
      <w:r>
        <w:rPr>
          <w:lang w:eastAsia="en-US"/>
        </w:rPr>
        <w:t xml:space="preserve"> ! </w:t>
      </w:r>
      <w:r w:rsidR="00BB5C58">
        <w:rPr>
          <w:lang w:eastAsia="en-US"/>
        </w:rPr>
        <w:t>hop</w:t>
      </w:r>
      <w:r>
        <w:rPr>
          <w:lang w:eastAsia="en-US"/>
        </w:rPr>
        <w:t> !</w:t>
      </w:r>
    </w:p>
    <w:p w14:paraId="399EA1B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Argent prit le galop</w:t>
      </w:r>
      <w:r w:rsidR="00A23BF9">
        <w:rPr>
          <w:lang w:eastAsia="en-US"/>
        </w:rPr>
        <w:t>.</w:t>
      </w:r>
    </w:p>
    <w:p w14:paraId="02F7301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le bon cheval</w:t>
      </w:r>
      <w:r>
        <w:rPr>
          <w:lang w:eastAsia="en-US"/>
        </w:rPr>
        <w:t> !</w:t>
      </w:r>
    </w:p>
    <w:p w14:paraId="5D5F1154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se baissa</w:t>
      </w:r>
      <w:r w:rsidR="00A23BF9">
        <w:rPr>
          <w:lang w:eastAsia="en-US"/>
        </w:rPr>
        <w:t xml:space="preserve">, </w:t>
      </w:r>
      <w:r>
        <w:rPr>
          <w:lang w:eastAsia="en-US"/>
        </w:rPr>
        <w:t>entoura le garrot de ses deux bras et le baisa en riant comme un fou</w:t>
      </w:r>
      <w:r w:rsidR="00A23BF9">
        <w:rPr>
          <w:lang w:eastAsia="en-US"/>
        </w:rPr>
        <w:t>.</w:t>
      </w:r>
    </w:p>
    <w:p w14:paraId="6CE3A74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Hop</w:t>
      </w:r>
      <w:r>
        <w:rPr>
          <w:lang w:eastAsia="en-US"/>
        </w:rPr>
        <w:t xml:space="preserve"> ! </w:t>
      </w:r>
      <w:r w:rsidR="00BB5C58">
        <w:rPr>
          <w:lang w:eastAsia="en-US"/>
        </w:rPr>
        <w:t>hop</w:t>
      </w:r>
      <w:r>
        <w:rPr>
          <w:lang w:eastAsia="en-US"/>
        </w:rPr>
        <w:t> !</w:t>
      </w:r>
    </w:p>
    <w:p w14:paraId="23684BE5" w14:textId="1DDD8775" w:rsidR="00A23BF9" w:rsidRDefault="00BB5C58" w:rsidP="00A23BF9">
      <w:pPr>
        <w:rPr>
          <w:lang w:eastAsia="en-US"/>
        </w:rPr>
      </w:pPr>
      <w:r>
        <w:rPr>
          <w:lang w:eastAsia="en-US"/>
        </w:rPr>
        <w:t>Argent glissait comme une flèche sur le gazon mouillé de l</w:t>
      </w:r>
      <w:r w:rsidR="00A23BF9">
        <w:rPr>
          <w:lang w:eastAsia="en-US"/>
        </w:rPr>
        <w:t>’</w:t>
      </w:r>
      <w:r>
        <w:rPr>
          <w:lang w:eastAsia="en-US"/>
        </w:rPr>
        <w:t>avenue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Ses flancs frémissaient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Les chevreuils gelés dans le fourré se dressaient tristement sur leurs pattes grêles</w:t>
      </w:r>
      <w:r w:rsidR="00A23BF9">
        <w:rPr>
          <w:lang w:eastAsia="en-US"/>
        </w:rPr>
        <w:t xml:space="preserve">, </w:t>
      </w:r>
      <w:r>
        <w:rPr>
          <w:lang w:eastAsia="en-US"/>
        </w:rPr>
        <w:t>tendaient l</w:t>
      </w:r>
      <w:r w:rsidR="00A23BF9">
        <w:rPr>
          <w:lang w:eastAsia="en-US"/>
        </w:rPr>
        <w:t>’</w:t>
      </w:r>
      <w:r>
        <w:rPr>
          <w:lang w:eastAsia="en-US"/>
        </w:rPr>
        <w:t>oreille et l</w:t>
      </w:r>
      <w:r w:rsidR="00A23BF9">
        <w:rPr>
          <w:lang w:eastAsia="en-US"/>
        </w:rPr>
        <w:t>’</w:t>
      </w:r>
      <w:r>
        <w:rPr>
          <w:lang w:eastAsia="en-US"/>
        </w:rPr>
        <w:t>écoutaient au loin hennir</w:t>
      </w:r>
      <w:r w:rsidR="00A23BF9">
        <w:rPr>
          <w:lang w:eastAsia="en-US"/>
        </w:rPr>
        <w:t>.</w:t>
      </w:r>
    </w:p>
    <w:p w14:paraId="391A3184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chantait à tue-tête</w:t>
      </w:r>
      <w:r w:rsidR="00A23BF9">
        <w:rPr>
          <w:lang w:eastAsia="en-US"/>
        </w:rPr>
        <w:t> :</w:t>
      </w:r>
    </w:p>
    <w:p w14:paraId="06AF4A2F" w14:textId="77777777" w:rsidR="00A23BF9" w:rsidRDefault="00BB5C58" w:rsidP="00A23BF9">
      <w:pPr>
        <w:ind w:firstLine="0"/>
        <w:jc w:val="center"/>
        <w:rPr>
          <w:i/>
          <w:iCs/>
          <w:lang w:eastAsia="en-US"/>
        </w:rPr>
      </w:pPr>
      <w:r w:rsidRPr="00A23BF9">
        <w:rPr>
          <w:i/>
          <w:iCs/>
          <w:lang w:eastAsia="en-US"/>
        </w:rPr>
        <w:lastRenderedPageBreak/>
        <w:t>Monsieur Bertrand</w:t>
      </w:r>
      <w:r w:rsidRPr="00A23BF9">
        <w:rPr>
          <w:rStyle w:val="Appelnotedebasdep"/>
          <w:i/>
          <w:iCs/>
          <w:lang w:eastAsia="en-US"/>
        </w:rPr>
        <w:footnoteReference w:id="3"/>
      </w:r>
      <w:r w:rsidRPr="00A23BF9">
        <w:rPr>
          <w:i/>
          <w:iCs/>
          <w:lang w:eastAsia="en-US"/>
        </w:rPr>
        <w:t xml:space="preserve"> dit à l</w:t>
      </w:r>
      <w:r w:rsidR="00A23BF9">
        <w:rPr>
          <w:i/>
          <w:iCs/>
          <w:lang w:eastAsia="en-US"/>
        </w:rPr>
        <w:t>’</w:t>
      </w:r>
      <w:r w:rsidRPr="00A23BF9">
        <w:rPr>
          <w:i/>
          <w:iCs/>
          <w:lang w:eastAsia="en-US"/>
        </w:rPr>
        <w:t>Anglais</w:t>
      </w:r>
      <w:r w:rsidR="00A23BF9">
        <w:rPr>
          <w:i/>
          <w:iCs/>
          <w:lang w:eastAsia="en-US"/>
        </w:rPr>
        <w:t> :</w:t>
      </w:r>
    </w:p>
    <w:p w14:paraId="3E29D9E1" w14:textId="77777777" w:rsidR="00A23BF9" w:rsidRDefault="00BB5C58" w:rsidP="00A23BF9">
      <w:pPr>
        <w:ind w:firstLine="0"/>
        <w:jc w:val="center"/>
        <w:rPr>
          <w:i/>
          <w:iCs/>
        </w:rPr>
      </w:pPr>
      <w:r w:rsidRPr="00A23BF9">
        <w:rPr>
          <w:i/>
          <w:iCs/>
        </w:rPr>
        <w:t>Arrête</w:t>
      </w:r>
      <w:r w:rsidR="00A23BF9">
        <w:rPr>
          <w:i/>
          <w:iCs/>
        </w:rPr>
        <w:t> !</w:t>
      </w:r>
    </w:p>
    <w:p w14:paraId="7E6D9B67" w14:textId="77777777" w:rsidR="00A23BF9" w:rsidRDefault="00BB5C58" w:rsidP="00A23BF9">
      <w:pPr>
        <w:ind w:firstLine="0"/>
        <w:jc w:val="center"/>
        <w:rPr>
          <w:i/>
          <w:iCs/>
        </w:rPr>
      </w:pPr>
      <w:r w:rsidRPr="00A23BF9">
        <w:rPr>
          <w:i/>
          <w:iCs/>
        </w:rPr>
        <w:t>Arrête</w:t>
      </w:r>
      <w:r w:rsidR="00A23BF9">
        <w:rPr>
          <w:i/>
          <w:iCs/>
        </w:rPr>
        <w:t> !</w:t>
      </w:r>
    </w:p>
    <w:p w14:paraId="35F753B2" w14:textId="66985E7C" w:rsidR="00BB5C58" w:rsidRPr="00A23BF9" w:rsidRDefault="00BB5C58" w:rsidP="00A23BF9">
      <w:pPr>
        <w:ind w:firstLine="0"/>
        <w:jc w:val="center"/>
        <w:rPr>
          <w:i/>
          <w:iCs/>
        </w:rPr>
      </w:pPr>
      <w:r w:rsidRPr="00A23BF9">
        <w:rPr>
          <w:i/>
          <w:iCs/>
        </w:rPr>
        <w:t>Pour t</w:t>
      </w:r>
      <w:r w:rsidR="00A23BF9">
        <w:rPr>
          <w:i/>
          <w:iCs/>
        </w:rPr>
        <w:t>’</w:t>
      </w:r>
      <w:r w:rsidRPr="00A23BF9">
        <w:rPr>
          <w:i/>
          <w:iCs/>
        </w:rPr>
        <w:t>atteindre</w:t>
      </w:r>
      <w:r w:rsidR="00A23BF9">
        <w:rPr>
          <w:i/>
          <w:iCs/>
        </w:rPr>
        <w:t xml:space="preserve">, </w:t>
      </w:r>
      <w:r w:rsidRPr="00A23BF9">
        <w:rPr>
          <w:i/>
          <w:iCs/>
        </w:rPr>
        <w:t>je donnerais</w:t>
      </w:r>
    </w:p>
    <w:p w14:paraId="7F1506AA" w14:textId="77777777" w:rsidR="00A23BF9" w:rsidRDefault="00BB5C58" w:rsidP="00A23BF9">
      <w:pPr>
        <w:ind w:firstLine="0"/>
        <w:jc w:val="center"/>
        <w:rPr>
          <w:i/>
          <w:iCs/>
        </w:rPr>
      </w:pPr>
      <w:r w:rsidRPr="00A23BF9">
        <w:rPr>
          <w:i/>
          <w:iCs/>
        </w:rPr>
        <w:t>Ma tête</w:t>
      </w:r>
      <w:r w:rsidR="00A23BF9">
        <w:rPr>
          <w:i/>
          <w:iCs/>
        </w:rPr>
        <w:t>,</w:t>
      </w:r>
    </w:p>
    <w:p w14:paraId="7381CC03" w14:textId="77777777" w:rsidR="00A23BF9" w:rsidRDefault="00BB5C58" w:rsidP="00A23BF9">
      <w:pPr>
        <w:ind w:firstLine="0"/>
        <w:jc w:val="center"/>
        <w:rPr>
          <w:i/>
          <w:iCs/>
        </w:rPr>
      </w:pPr>
      <w:r w:rsidRPr="00A23BF9">
        <w:rPr>
          <w:i/>
          <w:iCs/>
        </w:rPr>
        <w:t>Ma tête</w:t>
      </w:r>
      <w:r w:rsidR="00A23BF9">
        <w:rPr>
          <w:i/>
          <w:iCs/>
        </w:rPr>
        <w:t> !</w:t>
      </w:r>
    </w:p>
    <w:p w14:paraId="261C275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Nulle voix ne répondait</w:t>
      </w:r>
      <w:r w:rsidR="00A23BF9">
        <w:rPr>
          <w:lang w:eastAsia="en-US"/>
        </w:rPr>
        <w:t xml:space="preserve">, </w:t>
      </w:r>
      <w:r>
        <w:rPr>
          <w:lang w:eastAsia="en-US"/>
        </w:rPr>
        <w:t>pas même l</w:t>
      </w:r>
      <w:r w:rsidR="00A23BF9">
        <w:rPr>
          <w:lang w:eastAsia="en-US"/>
        </w:rPr>
        <w:t>’</w:t>
      </w:r>
      <w:r>
        <w:rPr>
          <w:lang w:eastAsia="en-US"/>
        </w:rPr>
        <w:t>écho</w:t>
      </w:r>
      <w:r w:rsidR="00A23BF9">
        <w:rPr>
          <w:lang w:eastAsia="en-US"/>
        </w:rPr>
        <w:t xml:space="preserve">, </w:t>
      </w:r>
      <w:r>
        <w:rPr>
          <w:lang w:eastAsia="en-US"/>
        </w:rPr>
        <w:t>noyé par l</w:t>
      </w:r>
      <w:r w:rsidR="00A23BF9">
        <w:rPr>
          <w:lang w:eastAsia="en-US"/>
        </w:rPr>
        <w:t>’</w:t>
      </w:r>
      <w:r>
        <w:rPr>
          <w:lang w:eastAsia="en-US"/>
        </w:rPr>
        <w:t>ondée</w:t>
      </w:r>
      <w:r w:rsidR="00A23BF9">
        <w:rPr>
          <w:lang w:eastAsia="en-US"/>
        </w:rPr>
        <w:t>.</w:t>
      </w:r>
    </w:p>
    <w:p w14:paraId="45B39B8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Mais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eût t</w:t>
      </w:r>
      <w:r>
        <w:t>raversé en ce moment la pluie de feu des initiés égyptiens</w:t>
      </w:r>
      <w:r w:rsidR="00A23BF9">
        <w:rPr>
          <w:lang w:eastAsia="en-US"/>
        </w:rPr>
        <w:t>.</w:t>
      </w:r>
    </w:p>
    <w:p w14:paraId="5FC2A90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chantait encore</w:t>
      </w:r>
      <w:r w:rsidR="00A23BF9">
        <w:rPr>
          <w:lang w:eastAsia="en-US"/>
        </w:rPr>
        <w:t> :</w:t>
      </w:r>
    </w:p>
    <w:p w14:paraId="6686E205" w14:textId="77777777" w:rsidR="00A23BF9" w:rsidRDefault="00BB5C58" w:rsidP="00A23BF9">
      <w:pPr>
        <w:ind w:firstLine="0"/>
        <w:jc w:val="center"/>
        <w:rPr>
          <w:i/>
          <w:iCs/>
        </w:rPr>
      </w:pPr>
      <w:r w:rsidRPr="00A23BF9">
        <w:rPr>
          <w:i/>
          <w:iCs/>
        </w:rPr>
        <w:t>L</w:t>
      </w:r>
      <w:r w:rsidR="00A23BF9">
        <w:rPr>
          <w:i/>
          <w:iCs/>
        </w:rPr>
        <w:t>’</w:t>
      </w:r>
      <w:r w:rsidRPr="00A23BF9">
        <w:rPr>
          <w:i/>
          <w:iCs/>
        </w:rPr>
        <w:t>Anglais s</w:t>
      </w:r>
      <w:r w:rsidR="00A23BF9">
        <w:rPr>
          <w:i/>
          <w:iCs/>
        </w:rPr>
        <w:t>’</w:t>
      </w:r>
      <w:r w:rsidRPr="00A23BF9">
        <w:rPr>
          <w:i/>
          <w:iCs/>
        </w:rPr>
        <w:t>enfuit dès qu</w:t>
      </w:r>
      <w:r w:rsidR="00A23BF9">
        <w:rPr>
          <w:i/>
          <w:iCs/>
        </w:rPr>
        <w:t>’</w:t>
      </w:r>
      <w:r w:rsidRPr="00A23BF9">
        <w:rPr>
          <w:i/>
          <w:iCs/>
        </w:rPr>
        <w:t>il l</w:t>
      </w:r>
      <w:r w:rsidR="00A23BF9">
        <w:rPr>
          <w:i/>
          <w:iCs/>
        </w:rPr>
        <w:t>’</w:t>
      </w:r>
      <w:r w:rsidRPr="00A23BF9">
        <w:rPr>
          <w:i/>
          <w:iCs/>
        </w:rPr>
        <w:t>entend</w:t>
      </w:r>
      <w:r w:rsidR="00A23BF9">
        <w:rPr>
          <w:i/>
          <w:iCs/>
        </w:rPr>
        <w:t>,</w:t>
      </w:r>
    </w:p>
    <w:p w14:paraId="2703E067" w14:textId="77777777" w:rsidR="00A23BF9" w:rsidRDefault="00BB5C58" w:rsidP="00A23BF9">
      <w:pPr>
        <w:ind w:firstLine="0"/>
        <w:jc w:val="center"/>
        <w:rPr>
          <w:i/>
          <w:iCs/>
        </w:rPr>
      </w:pPr>
      <w:r w:rsidRPr="00A23BF9">
        <w:rPr>
          <w:i/>
          <w:iCs/>
        </w:rPr>
        <w:t>Le lâche</w:t>
      </w:r>
      <w:r w:rsidR="00A23BF9">
        <w:rPr>
          <w:i/>
          <w:iCs/>
        </w:rPr>
        <w:t> !</w:t>
      </w:r>
    </w:p>
    <w:p w14:paraId="4339D632" w14:textId="77777777" w:rsidR="00A23BF9" w:rsidRDefault="00BB5C58" w:rsidP="00A23BF9">
      <w:pPr>
        <w:ind w:firstLine="0"/>
        <w:jc w:val="center"/>
        <w:rPr>
          <w:i/>
          <w:iCs/>
        </w:rPr>
      </w:pPr>
      <w:r w:rsidRPr="00A23BF9">
        <w:rPr>
          <w:i/>
          <w:iCs/>
        </w:rPr>
        <w:t>Le lâche</w:t>
      </w:r>
      <w:r w:rsidR="00A23BF9">
        <w:rPr>
          <w:i/>
          <w:iCs/>
        </w:rPr>
        <w:t> !</w:t>
      </w:r>
    </w:p>
    <w:p w14:paraId="2E5DA88F" w14:textId="5AC4994C" w:rsidR="00BB5C58" w:rsidRPr="00A23BF9" w:rsidRDefault="00BB5C58" w:rsidP="00A23BF9">
      <w:pPr>
        <w:ind w:firstLine="0"/>
        <w:jc w:val="center"/>
        <w:rPr>
          <w:i/>
          <w:iCs/>
        </w:rPr>
      </w:pPr>
      <w:r w:rsidRPr="00A23BF9">
        <w:rPr>
          <w:i/>
          <w:iCs/>
        </w:rPr>
        <w:t>Car il se dit</w:t>
      </w:r>
      <w:r w:rsidR="00A23BF9">
        <w:rPr>
          <w:i/>
          <w:iCs/>
        </w:rPr>
        <w:t xml:space="preserve"> : </w:t>
      </w:r>
      <w:r w:rsidRPr="00A23BF9">
        <w:rPr>
          <w:i/>
          <w:iCs/>
        </w:rPr>
        <w:t>monsieur Bertrand</w:t>
      </w:r>
    </w:p>
    <w:p w14:paraId="1B275EB4" w14:textId="77777777" w:rsidR="00A23BF9" w:rsidRDefault="00BB5C58" w:rsidP="00A23BF9">
      <w:pPr>
        <w:ind w:firstLine="0"/>
        <w:jc w:val="center"/>
        <w:rPr>
          <w:i/>
          <w:iCs/>
        </w:rPr>
      </w:pPr>
      <w:r w:rsidRPr="00A23BF9">
        <w:rPr>
          <w:i/>
          <w:iCs/>
        </w:rPr>
        <w:t>Se fâche</w:t>
      </w:r>
      <w:r w:rsidR="00A23BF9">
        <w:rPr>
          <w:i/>
          <w:iCs/>
        </w:rPr>
        <w:t>,</w:t>
      </w:r>
    </w:p>
    <w:p w14:paraId="617F7408" w14:textId="77777777" w:rsidR="00A23BF9" w:rsidRDefault="00BB5C58" w:rsidP="00A23BF9">
      <w:pPr>
        <w:ind w:firstLine="0"/>
        <w:jc w:val="center"/>
        <w:rPr>
          <w:i/>
          <w:iCs/>
        </w:rPr>
      </w:pPr>
      <w:r w:rsidRPr="00A23BF9">
        <w:rPr>
          <w:i/>
          <w:iCs/>
        </w:rPr>
        <w:t>Se fâche</w:t>
      </w:r>
      <w:r w:rsidR="00A23BF9">
        <w:rPr>
          <w:i/>
          <w:iCs/>
        </w:rPr>
        <w:t> !</w:t>
      </w:r>
    </w:p>
    <w:p w14:paraId="3B428D3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avenue finissait</w:t>
      </w:r>
      <w:r w:rsidR="00A23BF9">
        <w:rPr>
          <w:lang w:eastAsia="en-US"/>
        </w:rPr>
        <w:t>.</w:t>
      </w:r>
    </w:p>
    <w:p w14:paraId="581BE88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Les ténèbres se montraient un peu m</w:t>
      </w:r>
      <w:r>
        <w:t>oins épaisses</w:t>
      </w:r>
      <w:r w:rsidR="00A23BF9">
        <w:rPr>
          <w:lang w:eastAsia="en-US"/>
        </w:rPr>
        <w:t xml:space="preserve">, </w:t>
      </w:r>
      <w:r>
        <w:rPr>
          <w:lang w:eastAsia="en-US"/>
        </w:rPr>
        <w:t>parce que la forêt éclaircie n</w:t>
      </w:r>
      <w:r w:rsidR="00A23BF9">
        <w:rPr>
          <w:lang w:eastAsia="en-US"/>
        </w:rPr>
        <w:t>’</w:t>
      </w:r>
      <w:r>
        <w:rPr>
          <w:lang w:eastAsia="en-US"/>
        </w:rPr>
        <w:t>arrondissait plus ses grands arbres en voûtes impénétrables au-dessus de la côte</w:t>
      </w:r>
      <w:r w:rsidR="00A23BF9">
        <w:rPr>
          <w:lang w:eastAsia="en-US"/>
        </w:rPr>
        <w:t>.</w:t>
      </w:r>
    </w:p>
    <w:p w14:paraId="26B98E85" w14:textId="77777777" w:rsidR="00A23BF9" w:rsidRDefault="00A23BF9" w:rsidP="00A23BF9">
      <w:pPr>
        <w:rPr>
          <w:lang w:val="en-US" w:eastAsia="en-US"/>
        </w:rPr>
      </w:pPr>
      <w:r>
        <w:rPr>
          <w:lang w:eastAsia="en-US"/>
        </w:rPr>
        <w:t>— </w:t>
      </w:r>
      <w:r w:rsidR="00BB5C58">
        <w:rPr>
          <w:lang w:val="en-US" w:eastAsia="en-US"/>
        </w:rPr>
        <w:t>Hop</w:t>
      </w:r>
      <w:r>
        <w:rPr>
          <w:lang w:val="en-US" w:eastAsia="en-US"/>
        </w:rPr>
        <w:t xml:space="preserve"> ! </w:t>
      </w:r>
      <w:r w:rsidR="00BB5C58">
        <w:rPr>
          <w:lang w:val="en-US" w:eastAsia="en-US"/>
        </w:rPr>
        <w:t>petit Argent</w:t>
      </w:r>
      <w:r>
        <w:rPr>
          <w:lang w:val="en-US" w:eastAsia="en-US"/>
        </w:rPr>
        <w:t xml:space="preserve">, </w:t>
      </w:r>
      <w:r w:rsidR="00BB5C58">
        <w:rPr>
          <w:lang w:val="en-US" w:eastAsia="en-US"/>
        </w:rPr>
        <w:t>hop</w:t>
      </w:r>
      <w:r>
        <w:rPr>
          <w:lang w:val="en-US" w:eastAsia="en-US"/>
        </w:rPr>
        <w:t> !</w:t>
      </w:r>
    </w:p>
    <w:p w14:paraId="27F33B94" w14:textId="2E13541F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Au château de </w:t>
      </w:r>
      <w:proofErr w:type="spellStart"/>
      <w:r>
        <w:rPr>
          <w:lang w:eastAsia="en-US"/>
        </w:rPr>
        <w:t>Ceuil</w:t>
      </w:r>
      <w:proofErr w:type="spellEnd"/>
      <w:r>
        <w:rPr>
          <w:lang w:eastAsia="en-US"/>
        </w:rPr>
        <w:t xml:space="preserve"> et dans le bourg de </w:t>
      </w:r>
      <w:proofErr w:type="spellStart"/>
      <w:r>
        <w:rPr>
          <w:lang w:eastAsia="en-US"/>
        </w:rPr>
        <w:t>Vesvron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 xml:space="preserve">les bonnes gens disaient que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savait</w:t>
      </w:r>
      <w:r>
        <w:t xml:space="preserve"> tout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qu</w:t>
      </w:r>
      <w:r w:rsidR="00A23BF9">
        <w:rPr>
          <w:lang w:eastAsia="en-US"/>
        </w:rPr>
        <w:t>’</w:t>
      </w:r>
      <w:r>
        <w:rPr>
          <w:lang w:eastAsia="en-US"/>
        </w:rPr>
        <w:t>il était sorcier</w:t>
      </w:r>
      <w:r w:rsidR="00A23BF9">
        <w:rPr>
          <w:lang w:eastAsia="en-US"/>
        </w:rPr>
        <w:t>.</w:t>
      </w:r>
    </w:p>
    <w:p w14:paraId="1FA0C7C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Qu</w:t>
      </w:r>
      <w:r w:rsidR="00A23BF9">
        <w:rPr>
          <w:lang w:eastAsia="en-US"/>
        </w:rPr>
        <w:t>’</w:t>
      </w:r>
      <w:r>
        <w:rPr>
          <w:lang w:eastAsia="en-US"/>
        </w:rPr>
        <w:t>auraient-ils dit</w:t>
      </w:r>
      <w:r w:rsidR="00A23BF9">
        <w:rPr>
          <w:lang w:eastAsia="en-US"/>
        </w:rPr>
        <w:t xml:space="preserve">, </w:t>
      </w:r>
      <w:r>
        <w:rPr>
          <w:lang w:eastAsia="en-US"/>
        </w:rPr>
        <w:t>Seigneur Jésus</w:t>
      </w:r>
      <w:r w:rsidR="00A23BF9">
        <w:rPr>
          <w:lang w:eastAsia="en-US"/>
        </w:rPr>
        <w:t xml:space="preserve"> ! </w:t>
      </w:r>
      <w:r>
        <w:rPr>
          <w:lang w:eastAsia="en-US"/>
        </w:rPr>
        <w:t xml:space="preserve">les bonnes gens du </w:t>
      </w:r>
      <w:proofErr w:type="spellStart"/>
      <w:r>
        <w:rPr>
          <w:lang w:eastAsia="en-US"/>
        </w:rPr>
        <w:t>Ceuil</w:t>
      </w:r>
      <w:proofErr w:type="spellEnd"/>
      <w:r>
        <w:rPr>
          <w:lang w:eastAsia="en-US"/>
        </w:rPr>
        <w:t xml:space="preserve"> et de </w:t>
      </w:r>
      <w:proofErr w:type="spellStart"/>
      <w:r>
        <w:rPr>
          <w:lang w:eastAsia="en-US"/>
        </w:rPr>
        <w:t>Vesvron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s</w:t>
      </w:r>
      <w:r w:rsidR="00A23BF9">
        <w:rPr>
          <w:lang w:eastAsia="en-US"/>
        </w:rPr>
        <w:t>’</w:t>
      </w:r>
      <w:r>
        <w:rPr>
          <w:lang w:eastAsia="en-US"/>
        </w:rPr>
        <w:t>ils l</w:t>
      </w:r>
      <w:r w:rsidR="00A23BF9">
        <w:rPr>
          <w:lang w:eastAsia="en-US"/>
        </w:rPr>
        <w:t>’</w:t>
      </w:r>
      <w:r>
        <w:rPr>
          <w:lang w:eastAsia="en-US"/>
        </w:rPr>
        <w:t>avaient vu courir et chanter par cette nuit de tempête</w:t>
      </w:r>
      <w:r w:rsidR="00A23BF9">
        <w:rPr>
          <w:lang w:eastAsia="en-US"/>
        </w:rPr>
        <w:t> ?…</w:t>
      </w:r>
    </w:p>
    <w:p w14:paraId="56EFF81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Avant de gagner la prairie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n</w:t>
      </w:r>
      <w:r w:rsidR="00A23BF9">
        <w:rPr>
          <w:lang w:eastAsia="en-US"/>
        </w:rPr>
        <w:t>’</w:t>
      </w:r>
      <w:r>
        <w:rPr>
          <w:lang w:eastAsia="en-US"/>
        </w:rPr>
        <w:t>avait plus guère que le temps de chante</w:t>
      </w:r>
      <w:r>
        <w:t>r un couplet</w:t>
      </w:r>
      <w:r w:rsidR="00A23BF9">
        <w:rPr>
          <w:lang w:eastAsia="en-US"/>
        </w:rPr>
        <w:t>.</w:t>
      </w:r>
    </w:p>
    <w:p w14:paraId="3937E7C8" w14:textId="22946660" w:rsidR="00A23BF9" w:rsidRDefault="00BB5C58" w:rsidP="00A23BF9">
      <w:pPr>
        <w:rPr>
          <w:lang w:eastAsia="en-US"/>
        </w:rPr>
      </w:pPr>
      <w:r>
        <w:rPr>
          <w:lang w:eastAsia="en-US"/>
        </w:rPr>
        <w:t>Si l</w:t>
      </w:r>
      <w:r w:rsidR="00A23BF9">
        <w:rPr>
          <w:lang w:eastAsia="en-US"/>
        </w:rPr>
        <w:t>’</w:t>
      </w:r>
      <w:r>
        <w:rPr>
          <w:lang w:eastAsia="en-US"/>
        </w:rPr>
        <w:t xml:space="preserve">Anglais qui fuyait devant </w:t>
      </w:r>
      <w:r w:rsidR="00A23BF9">
        <w:rPr>
          <w:lang w:eastAsia="en-US"/>
        </w:rPr>
        <w:t>M. </w:t>
      </w:r>
      <w:r>
        <w:rPr>
          <w:lang w:eastAsia="en-US"/>
        </w:rPr>
        <w:t>Bertrand avait eu un cheval comme petit Argent</w:t>
      </w:r>
      <w:r w:rsidR="00A23BF9">
        <w:rPr>
          <w:lang w:eastAsia="en-US"/>
        </w:rPr>
        <w:t xml:space="preserve">, </w:t>
      </w:r>
      <w:r>
        <w:rPr>
          <w:lang w:eastAsia="en-US"/>
        </w:rPr>
        <w:t>il courrait encore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Mais il paraîtrait que ce pauvre Anglais était à pied</w:t>
      </w:r>
      <w:r w:rsidR="00A23BF9">
        <w:rPr>
          <w:lang w:eastAsia="en-US"/>
        </w:rPr>
        <w:t>.</w:t>
      </w:r>
    </w:p>
    <w:p w14:paraId="5FBF890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La chanson de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disait en effet</w:t>
      </w:r>
      <w:r w:rsidR="00A23BF9">
        <w:rPr>
          <w:lang w:eastAsia="en-US"/>
        </w:rPr>
        <w:t> :</w:t>
      </w:r>
    </w:p>
    <w:p w14:paraId="2DE95342" w14:textId="30C3B9E6" w:rsidR="00BB5C58" w:rsidRPr="00A23BF9" w:rsidRDefault="00BB5C58" w:rsidP="00A23BF9">
      <w:pPr>
        <w:ind w:firstLine="0"/>
        <w:jc w:val="center"/>
        <w:rPr>
          <w:i/>
          <w:iCs/>
        </w:rPr>
      </w:pPr>
      <w:r w:rsidRPr="00A23BF9">
        <w:rPr>
          <w:i/>
          <w:iCs/>
        </w:rPr>
        <w:t>Mais il ne suivit pas bien loin</w:t>
      </w:r>
    </w:p>
    <w:p w14:paraId="3B691D59" w14:textId="77777777" w:rsidR="00A23BF9" w:rsidRDefault="00BB5C58" w:rsidP="00A23BF9">
      <w:pPr>
        <w:ind w:firstLine="0"/>
        <w:jc w:val="center"/>
        <w:rPr>
          <w:i/>
          <w:iCs/>
        </w:rPr>
      </w:pPr>
      <w:r w:rsidRPr="00A23BF9">
        <w:rPr>
          <w:i/>
          <w:iCs/>
        </w:rPr>
        <w:t>Sa route</w:t>
      </w:r>
      <w:r w:rsidR="00A23BF9">
        <w:rPr>
          <w:i/>
          <w:iCs/>
        </w:rPr>
        <w:t>,</w:t>
      </w:r>
    </w:p>
    <w:p w14:paraId="39E11C12" w14:textId="77777777" w:rsidR="00A23BF9" w:rsidRDefault="00BB5C58" w:rsidP="00A23BF9">
      <w:pPr>
        <w:ind w:firstLine="0"/>
        <w:jc w:val="center"/>
        <w:rPr>
          <w:i/>
          <w:iCs/>
        </w:rPr>
      </w:pPr>
      <w:r w:rsidRPr="00A23BF9">
        <w:rPr>
          <w:i/>
          <w:iCs/>
        </w:rPr>
        <w:t>Sa route</w:t>
      </w:r>
      <w:r w:rsidR="00A23BF9">
        <w:rPr>
          <w:i/>
          <w:iCs/>
        </w:rPr>
        <w:t> ;</w:t>
      </w:r>
    </w:p>
    <w:p w14:paraId="4C1F3B1E" w14:textId="4A97BAAB" w:rsidR="00BB5C58" w:rsidRPr="00A23BF9" w:rsidRDefault="00BB5C58" w:rsidP="00A23BF9">
      <w:pPr>
        <w:ind w:firstLine="0"/>
        <w:jc w:val="center"/>
        <w:rPr>
          <w:i/>
          <w:iCs/>
        </w:rPr>
      </w:pPr>
      <w:r w:rsidRPr="00A23BF9">
        <w:rPr>
          <w:i/>
          <w:iCs/>
        </w:rPr>
        <w:t>Car monsieur Bertrand n</w:t>
      </w:r>
      <w:r w:rsidR="00A23BF9">
        <w:rPr>
          <w:i/>
          <w:iCs/>
        </w:rPr>
        <w:t>’</w:t>
      </w:r>
      <w:r w:rsidRPr="00A23BF9">
        <w:rPr>
          <w:i/>
          <w:iCs/>
        </w:rPr>
        <w:t>avait point</w:t>
      </w:r>
    </w:p>
    <w:p w14:paraId="45087D84" w14:textId="77777777" w:rsidR="00A23BF9" w:rsidRDefault="00BB5C58" w:rsidP="00A23BF9">
      <w:pPr>
        <w:ind w:firstLine="0"/>
        <w:jc w:val="center"/>
        <w:rPr>
          <w:i/>
          <w:iCs/>
        </w:rPr>
      </w:pPr>
      <w:r w:rsidRPr="00A23BF9">
        <w:rPr>
          <w:i/>
          <w:iCs/>
        </w:rPr>
        <w:t>La goutte</w:t>
      </w:r>
      <w:r w:rsidR="00A23BF9">
        <w:rPr>
          <w:i/>
          <w:iCs/>
        </w:rPr>
        <w:t>,</w:t>
      </w:r>
    </w:p>
    <w:p w14:paraId="07B3ECDF" w14:textId="77777777" w:rsidR="00A23BF9" w:rsidRDefault="00BB5C58" w:rsidP="00A23BF9">
      <w:pPr>
        <w:ind w:firstLine="0"/>
        <w:jc w:val="center"/>
        <w:rPr>
          <w:i/>
          <w:iCs/>
        </w:rPr>
      </w:pPr>
      <w:r w:rsidRPr="00A23BF9">
        <w:rPr>
          <w:i/>
          <w:iCs/>
        </w:rPr>
        <w:t>La goutte</w:t>
      </w:r>
      <w:r w:rsidR="00A23BF9">
        <w:rPr>
          <w:i/>
          <w:iCs/>
        </w:rPr>
        <w:t> !</w:t>
      </w:r>
    </w:p>
    <w:p w14:paraId="49C6343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Malheureux Anglais</w:t>
      </w:r>
      <w:r w:rsidR="00A23BF9">
        <w:rPr>
          <w:lang w:eastAsia="en-US"/>
        </w:rPr>
        <w:t> !</w:t>
      </w:r>
    </w:p>
    <w:p w14:paraId="25CE791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La voix de </w:t>
      </w:r>
      <w:proofErr w:type="spellStart"/>
      <w:r>
        <w:rPr>
          <w:lang w:eastAsia="en-US"/>
        </w:rPr>
        <w:t>Tiennet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tout à l</w:t>
      </w:r>
      <w:r w:rsidR="00A23BF9">
        <w:rPr>
          <w:lang w:eastAsia="en-US"/>
        </w:rPr>
        <w:t>’</w:t>
      </w:r>
      <w:r>
        <w:rPr>
          <w:lang w:eastAsia="en-US"/>
        </w:rPr>
        <w:t>heure éclatante</w:t>
      </w:r>
      <w:r w:rsidR="00A23BF9">
        <w:rPr>
          <w:lang w:eastAsia="en-US"/>
        </w:rPr>
        <w:t xml:space="preserve">, </w:t>
      </w:r>
      <w:r>
        <w:rPr>
          <w:lang w:eastAsia="en-US"/>
        </w:rPr>
        <w:t>mourut à la fin de ce dernier couplet</w:t>
      </w:r>
      <w:r w:rsidR="00A23BF9">
        <w:rPr>
          <w:lang w:eastAsia="en-US"/>
        </w:rPr>
        <w:t>.</w:t>
      </w:r>
    </w:p>
    <w:p w14:paraId="2947FAD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Cette surexcitation bizarre dont nous parlions plus haut dure peu</w:t>
      </w:r>
      <w:r w:rsidR="00A23BF9">
        <w:rPr>
          <w:lang w:eastAsia="en-US"/>
        </w:rPr>
        <w:t xml:space="preserve">, </w:t>
      </w:r>
      <w:r>
        <w:rPr>
          <w:lang w:eastAsia="en-US"/>
        </w:rPr>
        <w:t>et ses p</w:t>
      </w:r>
      <w:r>
        <w:t>hases sont rapides co</w:t>
      </w:r>
      <w:r>
        <w:rPr>
          <w:lang w:eastAsia="en-US"/>
        </w:rPr>
        <w:t>mme l</w:t>
      </w:r>
      <w:r w:rsidR="00A23BF9">
        <w:rPr>
          <w:lang w:eastAsia="en-US"/>
        </w:rPr>
        <w:t>’</w:t>
      </w:r>
      <w:r>
        <w:rPr>
          <w:lang w:eastAsia="en-US"/>
        </w:rPr>
        <w:t>éclair</w:t>
      </w:r>
      <w:r w:rsidR="00A23BF9">
        <w:rPr>
          <w:lang w:eastAsia="en-US"/>
        </w:rPr>
        <w:t>.</w:t>
      </w:r>
    </w:p>
    <w:p w14:paraId="681329F1" w14:textId="15F13BC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La tête de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se penchait maintenant sur son épaule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Une pensée mélancolique venait de traverser sa furie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Ce fut d</w:t>
      </w:r>
      <w:r w:rsidR="00A23BF9">
        <w:rPr>
          <w:lang w:eastAsia="en-US"/>
        </w:rPr>
        <w:t>’</w:t>
      </w:r>
      <w:r>
        <w:rPr>
          <w:lang w:eastAsia="en-US"/>
        </w:rPr>
        <w:t>un accent doux et presque plaintif qu</w:t>
      </w:r>
      <w:r w:rsidR="00A23BF9">
        <w:rPr>
          <w:lang w:eastAsia="en-US"/>
        </w:rPr>
        <w:t>’</w:t>
      </w:r>
      <w:r>
        <w:rPr>
          <w:lang w:eastAsia="en-US"/>
        </w:rPr>
        <w:t>il prononça une fois encore et sans y songer</w:t>
      </w:r>
      <w:r w:rsidR="00A23BF9">
        <w:rPr>
          <w:lang w:eastAsia="en-US"/>
        </w:rPr>
        <w:t> :</w:t>
      </w:r>
    </w:p>
    <w:p w14:paraId="3463F40D" w14:textId="77777777" w:rsidR="00A23BF9" w:rsidRDefault="00A23BF9" w:rsidP="00A23BF9">
      <w:pPr>
        <w:rPr>
          <w:lang w:val="en-US" w:eastAsia="en-US"/>
        </w:rPr>
      </w:pPr>
      <w:r>
        <w:rPr>
          <w:lang w:eastAsia="en-US"/>
        </w:rPr>
        <w:t>— </w:t>
      </w:r>
      <w:r w:rsidR="00BB5C58">
        <w:rPr>
          <w:lang w:val="en-US" w:eastAsia="en-US"/>
        </w:rPr>
        <w:t>Hop</w:t>
      </w:r>
      <w:r>
        <w:rPr>
          <w:lang w:val="en-US" w:eastAsia="en-US"/>
        </w:rPr>
        <w:t xml:space="preserve"> ! </w:t>
      </w:r>
      <w:r w:rsidR="00BB5C58">
        <w:rPr>
          <w:lang w:val="en-US" w:eastAsia="en-US"/>
        </w:rPr>
        <w:t>p</w:t>
      </w:r>
      <w:r w:rsidR="00BB5C58">
        <w:rPr>
          <w:lang w:val="en-US"/>
        </w:rPr>
        <w:t>etit</w:t>
      </w:r>
      <w:r w:rsidR="00BB5C58">
        <w:rPr>
          <w:lang w:val="en-US" w:eastAsia="en-US"/>
        </w:rPr>
        <w:t xml:space="preserve"> Argent</w:t>
      </w:r>
      <w:r>
        <w:rPr>
          <w:lang w:val="en-US" w:eastAsia="en-US"/>
        </w:rPr>
        <w:t xml:space="preserve"> ! </w:t>
      </w:r>
      <w:r w:rsidR="00BB5C58">
        <w:rPr>
          <w:lang w:val="en-US" w:eastAsia="en-US"/>
        </w:rPr>
        <w:t>hop</w:t>
      </w:r>
      <w:r>
        <w:rPr>
          <w:lang w:val="en-US" w:eastAsia="en-US"/>
        </w:rPr>
        <w:t> !</w:t>
      </w:r>
    </w:p>
    <w:p w14:paraId="1BAE12E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Une ligne blanchâtre se montrait dans le noir</w:t>
      </w:r>
      <w:r w:rsidR="00A23BF9">
        <w:rPr>
          <w:lang w:eastAsia="en-US"/>
        </w:rPr>
        <w:t>.</w:t>
      </w:r>
    </w:p>
    <w:p w14:paraId="13EB3306" w14:textId="20FD9EFE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l</w:t>
      </w:r>
      <w:r w:rsidR="00A23BF9">
        <w:rPr>
          <w:lang w:eastAsia="en-US"/>
        </w:rPr>
        <w:t>’</w:t>
      </w:r>
      <w:r>
        <w:rPr>
          <w:lang w:eastAsia="en-US"/>
        </w:rPr>
        <w:t>inondation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En même temps</w:t>
      </w:r>
      <w:r w:rsidR="00A23BF9">
        <w:rPr>
          <w:lang w:eastAsia="en-US"/>
        </w:rPr>
        <w:t xml:space="preserve">, </w:t>
      </w:r>
      <w:r>
        <w:rPr>
          <w:lang w:eastAsia="en-US"/>
        </w:rPr>
        <w:t>une bouffée de vent rapporta le bruit de l</w:t>
      </w:r>
      <w:r w:rsidR="00A23BF9">
        <w:rPr>
          <w:lang w:eastAsia="en-US"/>
        </w:rPr>
        <w:t>’</w:t>
      </w:r>
      <w:r>
        <w:rPr>
          <w:lang w:eastAsia="en-US"/>
        </w:rPr>
        <w:t>eau qui se ruait par l</w:t>
      </w:r>
      <w:r w:rsidR="00A23BF9">
        <w:rPr>
          <w:lang w:eastAsia="en-US"/>
        </w:rPr>
        <w:t>’</w:t>
      </w:r>
      <w:r>
        <w:rPr>
          <w:lang w:eastAsia="en-US"/>
        </w:rPr>
        <w:t>écluse ouverte</w:t>
      </w:r>
      <w:r w:rsidR="00A23BF9">
        <w:rPr>
          <w:lang w:eastAsia="en-US"/>
        </w:rPr>
        <w:t>.</w:t>
      </w:r>
    </w:p>
    <w:p w14:paraId="4A5ADE2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Argent s</w:t>
      </w:r>
      <w:r w:rsidR="00A23BF9">
        <w:rPr>
          <w:lang w:eastAsia="en-US"/>
        </w:rPr>
        <w:t>’</w:t>
      </w:r>
      <w:r>
        <w:rPr>
          <w:lang w:eastAsia="en-US"/>
        </w:rPr>
        <w:t>arrêta court sur ses jarrets tendus</w:t>
      </w:r>
      <w:r w:rsidR="00A23BF9">
        <w:rPr>
          <w:lang w:eastAsia="en-US"/>
        </w:rPr>
        <w:t>.</w:t>
      </w:r>
    </w:p>
    <w:p w14:paraId="33E8BFC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 n</w:t>
      </w:r>
      <w:r w:rsidR="00A23BF9">
        <w:rPr>
          <w:lang w:eastAsia="en-US"/>
        </w:rPr>
        <w:t>’</w:t>
      </w:r>
      <w:r>
        <w:rPr>
          <w:lang w:eastAsia="en-US"/>
        </w:rPr>
        <w:t xml:space="preserve">était pas la </w:t>
      </w:r>
      <w:r>
        <w:t xml:space="preserve">première fois que </w:t>
      </w:r>
      <w:proofErr w:type="spellStart"/>
      <w: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risquait ce</w:t>
      </w:r>
      <w:r w:rsidR="00A23BF9">
        <w:rPr>
          <w:lang w:eastAsia="en-US"/>
        </w:rPr>
        <w:t xml:space="preserve">, </w:t>
      </w:r>
      <w:r>
        <w:rPr>
          <w:lang w:eastAsia="en-US"/>
        </w:rPr>
        <w:t>périlleux voyage</w:t>
      </w:r>
      <w:r w:rsidR="00A23BF9">
        <w:rPr>
          <w:lang w:eastAsia="en-US"/>
        </w:rPr>
        <w:t>.</w:t>
      </w:r>
    </w:p>
    <w:p w14:paraId="7B818F31" w14:textId="0CEBD592" w:rsidR="00A23BF9" w:rsidRDefault="00BB5C58" w:rsidP="00A23BF9">
      <w:pPr>
        <w:rPr>
          <w:lang w:eastAsia="en-US"/>
        </w:rPr>
      </w:pPr>
      <w:r>
        <w:rPr>
          <w:lang w:eastAsia="en-US"/>
        </w:rPr>
        <w:t>La veille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avait passé l</w:t>
      </w:r>
      <w:r w:rsidR="00A23BF9">
        <w:rPr>
          <w:lang w:eastAsia="en-US"/>
        </w:rPr>
        <w:t>’</w:t>
      </w:r>
      <w:r>
        <w:rPr>
          <w:lang w:eastAsia="en-US"/>
        </w:rPr>
        <w:t>eau à cheval</w:t>
      </w:r>
      <w:r w:rsidR="00A23BF9"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Olivette nous l</w:t>
      </w:r>
      <w:r w:rsidR="00A23BF9">
        <w:rPr>
          <w:lang w:eastAsia="en-US"/>
        </w:rPr>
        <w:t>’</w:t>
      </w:r>
      <w:r>
        <w:rPr>
          <w:lang w:eastAsia="en-US"/>
        </w:rPr>
        <w:t>a dit</w:t>
      </w:r>
      <w:r w:rsidR="00A23BF9">
        <w:rPr>
          <w:lang w:eastAsia="en-US"/>
        </w:rPr>
        <w:t xml:space="preserve">, </w:t>
      </w:r>
      <w:r>
        <w:rPr>
          <w:lang w:eastAsia="en-US"/>
        </w:rPr>
        <w:t>ou à peu près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parlent les femmes</w:t>
      </w:r>
      <w:r w:rsidR="00A23BF9">
        <w:rPr>
          <w:lang w:eastAsia="en-US"/>
        </w:rPr>
        <w:t>.</w:t>
      </w:r>
    </w:p>
    <w:p w14:paraId="4394533B" w14:textId="7BEC75CB" w:rsidR="00A23BF9" w:rsidRDefault="00BB5C58" w:rsidP="00A23BF9">
      <w:pPr>
        <w:rPr>
          <w:lang w:eastAsia="en-US"/>
        </w:rPr>
      </w:pPr>
      <w:r>
        <w:rPr>
          <w:lang w:eastAsia="en-US"/>
        </w:rPr>
        <w:t>Mais</w:t>
      </w:r>
      <w:r w:rsidR="00A23BF9">
        <w:rPr>
          <w:lang w:eastAsia="en-US"/>
        </w:rPr>
        <w:t xml:space="preserve">, </w:t>
      </w:r>
      <w:r>
        <w:rPr>
          <w:lang w:eastAsia="en-US"/>
        </w:rPr>
        <w:t>la veille</w:t>
      </w:r>
      <w:r w:rsidR="00A23BF9">
        <w:rPr>
          <w:lang w:eastAsia="en-US"/>
        </w:rPr>
        <w:t xml:space="preserve">, </w:t>
      </w:r>
      <w:r>
        <w:rPr>
          <w:lang w:eastAsia="en-US"/>
        </w:rPr>
        <w:t>personne n</w:t>
      </w:r>
      <w:r w:rsidR="00A23BF9">
        <w:rPr>
          <w:lang w:eastAsia="en-US"/>
        </w:rPr>
        <w:t>’</w:t>
      </w:r>
      <w:r>
        <w:rPr>
          <w:lang w:eastAsia="en-US"/>
        </w:rPr>
        <w:t xml:space="preserve">avait ordonné à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de passer l</w:t>
      </w:r>
      <w:r w:rsidR="00A23BF9">
        <w:rPr>
          <w:lang w:eastAsia="en-US"/>
        </w:rPr>
        <w:t>’</w:t>
      </w:r>
      <w:r>
        <w:rPr>
          <w:lang w:eastAsia="en-US"/>
        </w:rPr>
        <w:t>eau</w:t>
      </w:r>
      <w:r w:rsidR="00A23BF9">
        <w:rPr>
          <w:lang w:eastAsia="en-US"/>
        </w:rPr>
        <w:t xml:space="preserve">.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de so</w:t>
      </w:r>
      <w:r>
        <w:t>n propre mouvement qu</w:t>
      </w:r>
      <w:r w:rsidR="00A23BF9">
        <w:rPr>
          <w:lang w:eastAsia="en-US"/>
        </w:rPr>
        <w:t>’</w:t>
      </w:r>
      <w:r>
        <w:rPr>
          <w:lang w:eastAsia="en-US"/>
        </w:rPr>
        <w:t>il s</w:t>
      </w:r>
      <w:r w:rsidR="00A23BF9">
        <w:rPr>
          <w:lang w:eastAsia="en-US"/>
        </w:rPr>
        <w:t>’</w:t>
      </w:r>
      <w:r>
        <w:rPr>
          <w:lang w:eastAsia="en-US"/>
        </w:rPr>
        <w:t>était levé à une heure après minuit</w:t>
      </w:r>
      <w:r w:rsidR="00A23BF9">
        <w:rPr>
          <w:lang w:eastAsia="en-US"/>
        </w:rPr>
        <w:t xml:space="preserve">, </w:t>
      </w:r>
      <w:r>
        <w:rPr>
          <w:lang w:eastAsia="en-US"/>
        </w:rPr>
        <w:t>alors que tout dormait au château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qu</w:t>
      </w:r>
      <w:r w:rsidR="00A23BF9">
        <w:rPr>
          <w:lang w:eastAsia="en-US"/>
        </w:rPr>
        <w:t>’</w:t>
      </w:r>
      <w:r>
        <w:rPr>
          <w:lang w:eastAsia="en-US"/>
        </w:rPr>
        <w:t>il avait sellé Argent à bas bruit dans l</w:t>
      </w:r>
      <w:r w:rsidR="00A23BF9">
        <w:rPr>
          <w:lang w:eastAsia="en-US"/>
        </w:rPr>
        <w:t>’</w:t>
      </w:r>
      <w:r>
        <w:rPr>
          <w:lang w:eastAsia="en-US"/>
        </w:rPr>
        <w:t>écurie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qu</w:t>
      </w:r>
      <w:r w:rsidR="00A23BF9">
        <w:rPr>
          <w:lang w:eastAsia="en-US"/>
        </w:rPr>
        <w:t>’</w:t>
      </w:r>
      <w:r>
        <w:rPr>
          <w:lang w:eastAsia="en-US"/>
        </w:rPr>
        <w:t>il avait trempé dans l</w:t>
      </w:r>
      <w:r w:rsidR="00A23BF9">
        <w:rPr>
          <w:lang w:eastAsia="en-US"/>
        </w:rPr>
        <w:t>’</w:t>
      </w:r>
      <w:r>
        <w:rPr>
          <w:lang w:eastAsia="en-US"/>
        </w:rPr>
        <w:t xml:space="preserve">huile la clé de la </w:t>
      </w:r>
      <w:proofErr w:type="spellStart"/>
      <w:r>
        <w:rPr>
          <w:lang w:eastAsia="en-US"/>
        </w:rPr>
        <w:t>grand</w:t>
      </w:r>
      <w:r w:rsidR="00A23BF9">
        <w:rPr>
          <w:lang w:eastAsia="en-US"/>
        </w:rPr>
        <w:t>’</w:t>
      </w:r>
      <w:r>
        <w:rPr>
          <w:lang w:eastAsia="en-US"/>
        </w:rPr>
        <w:t>porte</w:t>
      </w:r>
      <w:proofErr w:type="spellEnd"/>
      <w:r>
        <w:rPr>
          <w:lang w:eastAsia="en-US"/>
        </w:rPr>
        <w:t xml:space="preserve"> pour sortir sans éveiller les chiens</w:t>
      </w:r>
      <w:r w:rsidR="00A23BF9">
        <w:rPr>
          <w:lang w:eastAsia="en-US"/>
        </w:rPr>
        <w:t>.</w:t>
      </w:r>
    </w:p>
    <w:p w14:paraId="269EF6C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Co</w:t>
      </w:r>
      <w:r>
        <w:t>mme aujourd</w:t>
      </w:r>
      <w:r w:rsidR="00A23BF9">
        <w:rPr>
          <w:lang w:eastAsia="en-US"/>
        </w:rPr>
        <w:t>’</w:t>
      </w:r>
      <w:r>
        <w:rPr>
          <w:lang w:eastAsia="en-US"/>
        </w:rPr>
        <w:t>hui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avait pris la direction de Vitré</w:t>
      </w:r>
      <w:r w:rsidR="00A23BF9">
        <w:rPr>
          <w:lang w:eastAsia="en-US"/>
        </w:rPr>
        <w:t>.</w:t>
      </w:r>
    </w:p>
    <w:p w14:paraId="5F353C6E" w14:textId="1491A73C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était beau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À seize ans</w:t>
      </w:r>
      <w:r w:rsidR="00A23BF9">
        <w:rPr>
          <w:lang w:eastAsia="en-US"/>
        </w:rPr>
        <w:t xml:space="preserve">, </w:t>
      </w:r>
      <w:r>
        <w:rPr>
          <w:lang w:eastAsia="en-US"/>
        </w:rPr>
        <w:t>on fait de ces nocturnes équipées</w:t>
      </w:r>
      <w:r w:rsidR="00A23BF9">
        <w:rPr>
          <w:lang w:eastAsia="en-US"/>
        </w:rPr>
        <w:t xml:space="preserve">.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peut-être un rendez-vous d</w:t>
      </w:r>
      <w:r w:rsidR="00A23BF9">
        <w:rPr>
          <w:lang w:eastAsia="en-US"/>
        </w:rPr>
        <w:t>’</w:t>
      </w:r>
      <w:r>
        <w:rPr>
          <w:lang w:eastAsia="en-US"/>
        </w:rPr>
        <w:t>amour</w:t>
      </w:r>
      <w:r w:rsidR="00A23BF9">
        <w:rPr>
          <w:lang w:eastAsia="en-US"/>
        </w:rPr>
        <w:t>.</w:t>
      </w:r>
    </w:p>
    <w:p w14:paraId="25CAF622" w14:textId="716FE067" w:rsidR="00A23BF9" w:rsidRDefault="00BB5C58" w:rsidP="00A23BF9">
      <w:pPr>
        <w:rPr>
          <w:lang w:eastAsia="en-US"/>
        </w:rPr>
      </w:pPr>
      <w:r>
        <w:rPr>
          <w:lang w:eastAsia="en-US"/>
        </w:rPr>
        <w:t>Point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ne savait pas ce que c</w:t>
      </w:r>
      <w:r w:rsidR="00A23BF9">
        <w:rPr>
          <w:lang w:eastAsia="en-US"/>
        </w:rPr>
        <w:t>’</w:t>
      </w:r>
      <w:r>
        <w:rPr>
          <w:lang w:eastAsia="en-US"/>
        </w:rPr>
        <w:t>est que l</w:t>
      </w:r>
      <w:r w:rsidR="00A23BF9">
        <w:rPr>
          <w:lang w:eastAsia="en-US"/>
        </w:rPr>
        <w:t>’</w:t>
      </w:r>
      <w:r>
        <w:rPr>
          <w:lang w:eastAsia="en-US"/>
        </w:rPr>
        <w:t>amour</w:t>
      </w:r>
      <w:r w:rsidR="00A23BF9">
        <w:rPr>
          <w:lang w:eastAsia="en-US"/>
        </w:rPr>
        <w:t>.</w:t>
      </w:r>
    </w:p>
    <w:p w14:paraId="2453C97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Il devait aimer sans dout</w:t>
      </w:r>
      <w:r>
        <w:t>e c</w:t>
      </w:r>
      <w:r>
        <w:rPr>
          <w:lang w:eastAsia="en-US"/>
        </w:rPr>
        <w:t>omme chacun en sa vie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son heure n</w:t>
      </w:r>
      <w:r w:rsidR="00A23BF9">
        <w:rPr>
          <w:lang w:eastAsia="en-US"/>
        </w:rPr>
        <w:t>’</w:t>
      </w:r>
      <w:r>
        <w:rPr>
          <w:lang w:eastAsia="en-US"/>
        </w:rPr>
        <w:t>était pas venue</w:t>
      </w:r>
      <w:r w:rsidR="00A23BF9">
        <w:rPr>
          <w:lang w:eastAsia="en-US"/>
        </w:rPr>
        <w:t>.</w:t>
      </w:r>
    </w:p>
    <w:p w14:paraId="4937B934" w14:textId="26BFF298" w:rsidR="00A23BF9" w:rsidRDefault="00BB5C58" w:rsidP="00A23BF9">
      <w:pPr>
        <w:rPr>
          <w:lang w:eastAsia="en-US"/>
        </w:rPr>
      </w:pPr>
      <w:r>
        <w:rPr>
          <w:lang w:eastAsia="en-US"/>
        </w:rPr>
        <w:t>Pourquoi donc avait-il forcé Argent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Argent plus sage que lui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à plonger son blanc poitrail dans ce furieux courant de la </w:t>
      </w:r>
      <w:proofErr w:type="spellStart"/>
      <w:r>
        <w:rPr>
          <w:lang w:eastAsia="en-US"/>
        </w:rPr>
        <w:t>Vesvre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enflée et large comme une mer</w:t>
      </w:r>
      <w:r w:rsidR="00A23BF9">
        <w:rPr>
          <w:lang w:eastAsia="en-US"/>
        </w:rPr>
        <w:t> ?</w:t>
      </w:r>
    </w:p>
    <w:p w14:paraId="26EE884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un étrange enfant qu</w:t>
      </w:r>
      <w:r>
        <w:t xml:space="preserve">e ce </w:t>
      </w:r>
      <w:proofErr w:type="spellStart"/>
      <w:r>
        <w:t>Tiennet</w:t>
      </w:r>
      <w:proofErr w:type="spellEnd"/>
      <w:r w:rsidR="00A23BF9">
        <w:rPr>
          <w:lang w:eastAsia="en-US"/>
        </w:rPr>
        <w:t>.</w:t>
      </w:r>
    </w:p>
    <w:p w14:paraId="188988D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Nul ne le connaissait bien</w:t>
      </w:r>
      <w:r w:rsidR="00A23BF9">
        <w:rPr>
          <w:lang w:eastAsia="en-US"/>
        </w:rPr>
        <w:t xml:space="preserve">, </w:t>
      </w:r>
      <w:r>
        <w:rPr>
          <w:lang w:eastAsia="en-US"/>
        </w:rPr>
        <w:t>parce qu</w:t>
      </w:r>
      <w:r w:rsidR="00A23BF9">
        <w:rPr>
          <w:lang w:eastAsia="en-US"/>
        </w:rPr>
        <w:t>’</w:t>
      </w:r>
      <w:r>
        <w:rPr>
          <w:lang w:eastAsia="en-US"/>
        </w:rPr>
        <w:t>il s</w:t>
      </w:r>
      <w:r w:rsidR="00A23BF9">
        <w:rPr>
          <w:lang w:eastAsia="en-US"/>
        </w:rPr>
        <w:t>’</w:t>
      </w:r>
      <w:r>
        <w:rPr>
          <w:lang w:eastAsia="en-US"/>
        </w:rPr>
        <w:t>ignorait lui-même</w:t>
      </w:r>
      <w:r w:rsidR="00A23BF9">
        <w:rPr>
          <w:lang w:eastAsia="en-US"/>
        </w:rPr>
        <w:t>.</w:t>
      </w:r>
    </w:p>
    <w:p w14:paraId="0ED0ED27" w14:textId="6CFE6164" w:rsidR="00A23BF9" w:rsidRDefault="00BB5C58" w:rsidP="00A23BF9">
      <w:pPr>
        <w:rPr>
          <w:lang w:eastAsia="en-US"/>
        </w:rPr>
      </w:pPr>
      <w:r>
        <w:rPr>
          <w:lang w:eastAsia="en-US"/>
        </w:rPr>
        <w:t>Pour les uns c</w:t>
      </w:r>
      <w:r w:rsidR="00A23BF9">
        <w:rPr>
          <w:lang w:eastAsia="en-US"/>
        </w:rPr>
        <w:t>’</w:t>
      </w:r>
      <w:r>
        <w:rPr>
          <w:lang w:eastAsia="en-US"/>
        </w:rPr>
        <w:t>était un être mystérieux</w:t>
      </w:r>
      <w:r w:rsidR="00A23BF9">
        <w:rPr>
          <w:lang w:eastAsia="en-US"/>
        </w:rPr>
        <w:t xml:space="preserve">, </w:t>
      </w:r>
      <w:r>
        <w:rPr>
          <w:lang w:eastAsia="en-US"/>
        </w:rPr>
        <w:t>sachant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on ne pouvait dire comment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secrets de chacun</w:t>
      </w:r>
      <w:r w:rsidR="00A23BF9">
        <w:rPr>
          <w:lang w:eastAsia="en-US"/>
        </w:rPr>
        <w:t xml:space="preserve">, </w:t>
      </w:r>
      <w:r>
        <w:rPr>
          <w:lang w:eastAsia="en-US"/>
        </w:rPr>
        <w:t>et courant la nuit dans un but que nul ne pouvait deviner</w:t>
      </w:r>
      <w:r w:rsidR="00A23BF9">
        <w:rPr>
          <w:lang w:eastAsia="en-US"/>
        </w:rPr>
        <w:t>.</w:t>
      </w:r>
    </w:p>
    <w:p w14:paraId="6400313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Un sorcier</w:t>
      </w:r>
      <w:r w:rsidR="00A23BF9">
        <w:rPr>
          <w:lang w:eastAsia="en-US"/>
        </w:rPr>
        <w:t>.</w:t>
      </w:r>
    </w:p>
    <w:p w14:paraId="3703CDA2" w14:textId="26010269" w:rsidR="00A23BF9" w:rsidRDefault="00BB5C58" w:rsidP="00A23BF9">
      <w:pPr>
        <w:rPr>
          <w:lang w:eastAsia="en-US"/>
        </w:rPr>
      </w:pPr>
      <w:r>
        <w:rPr>
          <w:lang w:eastAsia="en-US"/>
        </w:rPr>
        <w:t>Pou</w:t>
      </w:r>
      <w:r>
        <w:t>r les autres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les fins observateurs du bourg de </w:t>
      </w:r>
      <w:proofErr w:type="spellStart"/>
      <w:r>
        <w:rPr>
          <w:lang w:eastAsia="en-US"/>
        </w:rPr>
        <w:t>Vesvron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un garçon précoce</w:t>
      </w:r>
      <w:r w:rsidR="00A23BF9">
        <w:rPr>
          <w:lang w:eastAsia="en-US"/>
        </w:rPr>
        <w:t xml:space="preserve">, </w:t>
      </w:r>
      <w:r>
        <w:rPr>
          <w:lang w:eastAsia="en-US"/>
        </w:rPr>
        <w:t>découplé à ravir</w:t>
      </w:r>
      <w:r w:rsidR="00A23BF9">
        <w:rPr>
          <w:lang w:eastAsia="en-US"/>
        </w:rPr>
        <w:t xml:space="preserve">, </w:t>
      </w:r>
      <w:r>
        <w:rPr>
          <w:lang w:eastAsia="en-US"/>
        </w:rPr>
        <w:t>brave comme un lion</w:t>
      </w:r>
      <w:r w:rsidR="00A23BF9">
        <w:rPr>
          <w:lang w:eastAsia="en-US"/>
        </w:rPr>
        <w:t xml:space="preserve">, </w:t>
      </w:r>
      <w:r>
        <w:rPr>
          <w:lang w:eastAsia="en-US"/>
        </w:rPr>
        <w:t>ambitieux un peu plus qu</w:t>
      </w:r>
      <w:r w:rsidR="00A23BF9">
        <w:rPr>
          <w:lang w:eastAsia="en-US"/>
        </w:rPr>
        <w:t>’</w:t>
      </w:r>
      <w:r>
        <w:rPr>
          <w:lang w:eastAsia="en-US"/>
        </w:rPr>
        <w:t>on ne l</w:t>
      </w:r>
      <w:r w:rsidR="00A23BF9">
        <w:rPr>
          <w:lang w:eastAsia="en-US"/>
        </w:rPr>
        <w:t>’</w:t>
      </w:r>
      <w:r>
        <w:rPr>
          <w:lang w:eastAsia="en-US"/>
        </w:rPr>
        <w:t>est au village</w:t>
      </w:r>
      <w:r w:rsidR="00A23BF9">
        <w:rPr>
          <w:lang w:eastAsia="en-US"/>
        </w:rPr>
        <w:t xml:space="preserve">, </w:t>
      </w:r>
      <w:r>
        <w:rPr>
          <w:lang w:eastAsia="en-US"/>
        </w:rPr>
        <w:t>incrédule au merveilleux</w:t>
      </w:r>
      <w:r w:rsidR="00A23BF9">
        <w:rPr>
          <w:lang w:eastAsia="en-US"/>
        </w:rPr>
        <w:t xml:space="preserve">, </w:t>
      </w:r>
      <w:r>
        <w:rPr>
          <w:lang w:eastAsia="en-US"/>
        </w:rPr>
        <w:t>n</w:t>
      </w:r>
      <w:r w:rsidR="00A23BF9">
        <w:rPr>
          <w:lang w:eastAsia="en-US"/>
        </w:rPr>
        <w:t>’</w:t>
      </w:r>
      <w:r>
        <w:rPr>
          <w:lang w:eastAsia="en-US"/>
        </w:rPr>
        <w:t>acceptant jamais l</w:t>
      </w:r>
      <w:r w:rsidR="00A23BF9">
        <w:rPr>
          <w:lang w:eastAsia="en-US"/>
        </w:rPr>
        <w:t>’</w:t>
      </w:r>
      <w:r>
        <w:rPr>
          <w:lang w:eastAsia="en-US"/>
        </w:rPr>
        <w:t>inconnu en aveugle comme ses compag</w:t>
      </w:r>
      <w:r>
        <w:t>nons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un garçon fait pour parvenir</w:t>
      </w:r>
      <w:r w:rsidR="00A23BF9">
        <w:rPr>
          <w:lang w:eastAsia="en-US"/>
        </w:rPr>
        <w:t>.</w:t>
      </w:r>
    </w:p>
    <w:p w14:paraId="6DAD6D7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est-à-dire destiné à faire un homme de loi râpé</w:t>
      </w:r>
      <w:r w:rsidR="00A23BF9">
        <w:rPr>
          <w:lang w:eastAsia="en-US"/>
        </w:rPr>
        <w:t xml:space="preserve">, </w:t>
      </w:r>
      <w:r>
        <w:rPr>
          <w:lang w:eastAsia="en-US"/>
        </w:rPr>
        <w:t>un vicaire de campagne</w:t>
      </w:r>
      <w:r w:rsidR="00A23BF9">
        <w:rPr>
          <w:lang w:eastAsia="en-US"/>
        </w:rPr>
        <w:t xml:space="preserve">, </w:t>
      </w:r>
      <w:r>
        <w:rPr>
          <w:lang w:eastAsia="en-US"/>
        </w:rPr>
        <w:t>ou un sergent-major d</w:t>
      </w:r>
      <w:r w:rsidR="00A23BF9">
        <w:rPr>
          <w:lang w:eastAsia="en-US"/>
        </w:rPr>
        <w:t>’</w:t>
      </w:r>
      <w:r>
        <w:rPr>
          <w:lang w:eastAsia="en-US"/>
        </w:rPr>
        <w:t>infanterie</w:t>
      </w:r>
      <w:r w:rsidR="00A23BF9">
        <w:rPr>
          <w:lang w:eastAsia="en-US"/>
        </w:rPr>
        <w:t>.</w:t>
      </w:r>
    </w:p>
    <w:p w14:paraId="21B8435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Les observateurs du bourg de </w:t>
      </w:r>
      <w:proofErr w:type="spellStart"/>
      <w:r>
        <w:rPr>
          <w:lang w:eastAsia="en-US"/>
        </w:rPr>
        <w:t>Vesvron</w:t>
      </w:r>
      <w:proofErr w:type="spellEnd"/>
      <w:r>
        <w:rPr>
          <w:lang w:eastAsia="en-US"/>
        </w:rPr>
        <w:t xml:space="preserve"> se trompaient</w:t>
      </w:r>
      <w:r w:rsidR="00A23BF9">
        <w:rPr>
          <w:lang w:eastAsia="en-US"/>
        </w:rPr>
        <w:t>.</w:t>
      </w:r>
    </w:p>
    <w:p w14:paraId="2FA7982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</w:t>
      </w:r>
      <w:r w:rsidR="00A23BF9">
        <w:rPr>
          <w:lang w:eastAsia="en-US"/>
        </w:rPr>
        <w:t xml:space="preserve">, </w:t>
      </w:r>
      <w:r>
        <w:rPr>
          <w:lang w:eastAsia="en-US"/>
        </w:rPr>
        <w:t>au fait</w:t>
      </w:r>
      <w:r w:rsidR="00A23BF9">
        <w:rPr>
          <w:lang w:eastAsia="en-US"/>
        </w:rPr>
        <w:t xml:space="preserve">, </w:t>
      </w:r>
      <w:r>
        <w:rPr>
          <w:lang w:eastAsia="en-US"/>
        </w:rPr>
        <w:t>ils n</w:t>
      </w:r>
      <w:r w:rsidR="00A23BF9">
        <w:rPr>
          <w:lang w:eastAsia="en-US"/>
        </w:rPr>
        <w:t>’</w:t>
      </w:r>
      <w:r>
        <w:rPr>
          <w:lang w:eastAsia="en-US"/>
        </w:rPr>
        <w:t>avaient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pour juger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aucun point de comparaison</w:t>
      </w:r>
      <w:r w:rsidR="00A23BF9">
        <w:rPr>
          <w:lang w:eastAsia="en-US"/>
        </w:rPr>
        <w:t>.</w:t>
      </w:r>
    </w:p>
    <w:p w14:paraId="28508B9B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avait quelque chose en lui qui devait le jeter en avant</w:t>
      </w:r>
      <w:r w:rsidR="00A23BF9">
        <w:rPr>
          <w:lang w:eastAsia="en-US"/>
        </w:rPr>
        <w:t xml:space="preserve">.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une nature d</w:t>
      </w:r>
      <w:r w:rsidR="00A23BF9">
        <w:rPr>
          <w:lang w:eastAsia="en-US"/>
        </w:rPr>
        <w:t>’</w:t>
      </w:r>
      <w:r>
        <w:rPr>
          <w:lang w:eastAsia="en-US"/>
        </w:rPr>
        <w:t>élite</w:t>
      </w:r>
      <w:r w:rsidR="00A23BF9">
        <w:rPr>
          <w:lang w:eastAsia="en-US"/>
        </w:rPr>
        <w:t xml:space="preserve">, </w:t>
      </w:r>
      <w:r>
        <w:rPr>
          <w:lang w:eastAsia="en-US"/>
        </w:rPr>
        <w:t>hardie et prudente à la fois</w:t>
      </w:r>
      <w:r w:rsidR="00A23BF9">
        <w:rPr>
          <w:lang w:eastAsia="en-US"/>
        </w:rPr>
        <w:t xml:space="preserve">. </w:t>
      </w:r>
      <w:r>
        <w:rPr>
          <w:lang w:eastAsia="en-US"/>
        </w:rPr>
        <w:t>Il pouvait se perdre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sciemment et avec la conscience de sa chute</w:t>
      </w:r>
      <w:r w:rsidR="00A23BF9">
        <w:rPr>
          <w:lang w:eastAsia="en-US"/>
        </w:rPr>
        <w:t>.</w:t>
      </w:r>
    </w:p>
    <w:p w14:paraId="1FCF065B" w14:textId="55C114C6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À seize ans</w:t>
      </w:r>
      <w:r w:rsidR="00A23BF9">
        <w:rPr>
          <w:lang w:eastAsia="en-US"/>
        </w:rPr>
        <w:t xml:space="preserve">, </w:t>
      </w:r>
      <w:r>
        <w:rPr>
          <w:lang w:eastAsia="en-US"/>
        </w:rPr>
        <w:t>qu</w:t>
      </w:r>
      <w:r w:rsidR="00A23BF9">
        <w:rPr>
          <w:lang w:eastAsia="en-US"/>
        </w:rPr>
        <w:t>’</w:t>
      </w:r>
      <w:r>
        <w:rPr>
          <w:lang w:eastAsia="en-US"/>
        </w:rPr>
        <w:t>il avait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lui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enfant de la campagne ignorante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il s</w:t>
      </w:r>
      <w:r w:rsidR="00A23BF9">
        <w:rPr>
          <w:lang w:eastAsia="en-US"/>
        </w:rPr>
        <w:t>’</w:t>
      </w:r>
      <w:r>
        <w:rPr>
          <w:lang w:eastAsia="en-US"/>
        </w:rPr>
        <w:t>était posé plus d</w:t>
      </w:r>
      <w:r w:rsidR="00A23BF9">
        <w:rPr>
          <w:lang w:eastAsia="en-US"/>
        </w:rPr>
        <w:t>’</w:t>
      </w:r>
      <w:r>
        <w:rPr>
          <w:lang w:eastAsia="en-US"/>
        </w:rPr>
        <w:t>une question</w:t>
      </w:r>
      <w:r w:rsidR="00A23BF9">
        <w:rPr>
          <w:lang w:eastAsia="en-US"/>
        </w:rPr>
        <w:t xml:space="preserve">, </w:t>
      </w:r>
      <w:r>
        <w:rPr>
          <w:lang w:eastAsia="en-US"/>
        </w:rPr>
        <w:t>que ne se font point les enfants des villes</w:t>
      </w:r>
      <w:r w:rsidR="00A23BF9">
        <w:rPr>
          <w:lang w:eastAsia="en-US"/>
        </w:rPr>
        <w:t>.</w:t>
      </w:r>
    </w:p>
    <w:p w14:paraId="2B9ABD7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avait entrevu la vie</w:t>
      </w:r>
      <w:r w:rsidR="00A23BF9">
        <w:rPr>
          <w:lang w:eastAsia="en-US"/>
        </w:rPr>
        <w:t>.</w:t>
      </w:r>
    </w:p>
    <w:p w14:paraId="7B3D1580" w14:textId="1824404E" w:rsidR="00A23BF9" w:rsidRDefault="00BB5C58" w:rsidP="00A23BF9">
      <w:pPr>
        <w:rPr>
          <w:lang w:eastAsia="en-US"/>
        </w:rPr>
      </w:pPr>
      <w:r>
        <w:rPr>
          <w:lang w:eastAsia="en-US"/>
        </w:rPr>
        <w:t>Car Dieu qui fait du monde un mystère pour les cinq sixièmes des gens qui vivent au beau milieu du monde</w:t>
      </w:r>
      <w:r w:rsidR="00A23BF9">
        <w:rPr>
          <w:lang w:eastAsia="en-US"/>
        </w:rPr>
        <w:t xml:space="preserve">, </w:t>
      </w:r>
      <w:r>
        <w:rPr>
          <w:lang w:eastAsia="en-US"/>
        </w:rPr>
        <w:t>donne parfois à d</w:t>
      </w:r>
      <w:r w:rsidR="00A23BF9">
        <w:rPr>
          <w:lang w:eastAsia="en-US"/>
        </w:rPr>
        <w:t>’</w:t>
      </w:r>
      <w:r>
        <w:rPr>
          <w:lang w:eastAsia="en-US"/>
        </w:rPr>
        <w:t>autres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à ceux qui végètent loin de la civilisation et du mouvement intellectuel</w:t>
      </w:r>
      <w:r w:rsidR="00A23BF9">
        <w:rPr>
          <w:lang w:eastAsia="en-US"/>
        </w:rPr>
        <w:t xml:space="preserve">, </w:t>
      </w:r>
      <w:r>
        <w:rPr>
          <w:lang w:eastAsia="en-US"/>
        </w:rPr>
        <w:t>la faculté prodigieuse de deviner le grand secret</w:t>
      </w:r>
      <w:r w:rsidR="00A23BF9">
        <w:rPr>
          <w:lang w:eastAsia="en-US"/>
        </w:rPr>
        <w:t>.</w:t>
      </w:r>
    </w:p>
    <w:p w14:paraId="40B33A47" w14:textId="6FD88094" w:rsidR="00A23BF9" w:rsidRDefault="00BB5C58" w:rsidP="00A23BF9">
      <w:pPr>
        <w:rPr>
          <w:lang w:eastAsia="en-US"/>
        </w:rPr>
      </w:pPr>
      <w:r>
        <w:rPr>
          <w:lang w:eastAsia="en-US"/>
        </w:rPr>
        <w:t>Qu</w:t>
      </w:r>
      <w:r w:rsidR="00A23BF9">
        <w:rPr>
          <w:lang w:eastAsia="en-US"/>
        </w:rPr>
        <w:t>’</w:t>
      </w:r>
      <w:r>
        <w:rPr>
          <w:lang w:eastAsia="en-US"/>
        </w:rPr>
        <w:t>on se rassure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n</w:t>
      </w:r>
      <w:r w:rsidR="00A23BF9">
        <w:rPr>
          <w:lang w:eastAsia="en-US"/>
        </w:rPr>
        <w:t>’</w:t>
      </w:r>
      <w:r>
        <w:rPr>
          <w:lang w:eastAsia="en-US"/>
        </w:rPr>
        <w:t>était point un philosophe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Il ne montait pas sur les arbres pour mieux voi</w:t>
      </w:r>
      <w:r>
        <w:t>r la lune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Que le diable emporte les enfants-miracles</w:t>
      </w:r>
      <w:r w:rsidR="00A23BF9">
        <w:rPr>
          <w:lang w:eastAsia="en-US"/>
        </w:rPr>
        <w:t> !</w:t>
      </w:r>
    </w:p>
    <w:p w14:paraId="51D7A1C4" w14:textId="475858AC" w:rsidR="00A23BF9" w:rsidRDefault="00BB5C58" w:rsidP="00A23BF9">
      <w:pPr>
        <w:rPr>
          <w:lang w:eastAsia="en-US"/>
        </w:rPr>
      </w:pPr>
      <w:r>
        <w:rPr>
          <w:lang w:eastAsia="en-US"/>
        </w:rPr>
        <w:t>Les enfants prodiges sont la plaie d</w:t>
      </w:r>
      <w:r w:rsidR="00A23BF9">
        <w:rPr>
          <w:lang w:eastAsia="en-US"/>
        </w:rPr>
        <w:t>’</w:t>
      </w:r>
      <w:r>
        <w:rPr>
          <w:lang w:eastAsia="en-US"/>
        </w:rPr>
        <w:t>un pays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Ils deviennent tous professeurs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Ils font tous des tragédies</w:t>
      </w:r>
      <w:r w:rsidR="00A23BF9">
        <w:rPr>
          <w:lang w:eastAsia="en-US"/>
        </w:rPr>
        <w:t xml:space="preserve">, </w:t>
      </w:r>
      <w:r>
        <w:rPr>
          <w:lang w:eastAsia="en-US"/>
        </w:rPr>
        <w:t>à moins qu</w:t>
      </w:r>
      <w:r w:rsidR="00A23BF9">
        <w:rPr>
          <w:lang w:eastAsia="en-US"/>
        </w:rPr>
        <w:t>’</w:t>
      </w:r>
      <w:r>
        <w:rPr>
          <w:lang w:eastAsia="en-US"/>
        </w:rPr>
        <w:t>ils ne découvrent des planètes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lesquelles n</w:t>
      </w:r>
      <w:r w:rsidR="00A23BF9">
        <w:rPr>
          <w:lang w:eastAsia="en-US"/>
        </w:rPr>
        <w:t>’</w:t>
      </w:r>
      <w:r>
        <w:rPr>
          <w:lang w:eastAsia="en-US"/>
        </w:rPr>
        <w:t>en peuvent mais</w:t>
      </w:r>
      <w:r w:rsidR="00A23BF9">
        <w:rPr>
          <w:lang w:eastAsia="en-US"/>
        </w:rPr>
        <w:t> !</w:t>
      </w:r>
    </w:p>
    <w:p w14:paraId="53B1B6E3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r>
        <w:t>avait tout bonnement l</w:t>
      </w:r>
      <w:r w:rsidR="00A23BF9">
        <w:rPr>
          <w:lang w:eastAsia="en-US"/>
        </w:rPr>
        <w:t>’</w:t>
      </w:r>
      <w:r>
        <w:rPr>
          <w:lang w:eastAsia="en-US"/>
        </w:rPr>
        <w:t>intelligence inquiète</w:t>
      </w:r>
      <w:r w:rsidR="00A23BF9">
        <w:rPr>
          <w:lang w:eastAsia="en-US"/>
        </w:rPr>
        <w:t xml:space="preserve">, </w:t>
      </w:r>
      <w:r>
        <w:rPr>
          <w:lang w:eastAsia="en-US"/>
        </w:rPr>
        <w:t>éveillée avant l</w:t>
      </w:r>
      <w:r w:rsidR="00A23BF9">
        <w:rPr>
          <w:lang w:eastAsia="en-US"/>
        </w:rPr>
        <w:t>’</w:t>
      </w:r>
      <w:r>
        <w:rPr>
          <w:lang w:eastAsia="en-US"/>
        </w:rPr>
        <w:t>heure</w:t>
      </w:r>
      <w:r w:rsidR="00A23BF9">
        <w:rPr>
          <w:lang w:eastAsia="en-US"/>
        </w:rPr>
        <w:t xml:space="preserve">, </w:t>
      </w:r>
      <w:r>
        <w:rPr>
          <w:lang w:eastAsia="en-US"/>
        </w:rPr>
        <w:t>la volonté audacieuse</w:t>
      </w:r>
      <w:r w:rsidR="00A23BF9">
        <w:rPr>
          <w:lang w:eastAsia="en-US"/>
        </w:rPr>
        <w:t xml:space="preserve">, </w:t>
      </w:r>
      <w:r>
        <w:rPr>
          <w:lang w:eastAsia="en-US"/>
        </w:rPr>
        <w:t>la raison froide et le cœur brûlant</w:t>
      </w:r>
      <w:r w:rsidR="00A23BF9">
        <w:rPr>
          <w:lang w:eastAsia="en-US"/>
        </w:rPr>
        <w:t>.</w:t>
      </w:r>
    </w:p>
    <w:p w14:paraId="2665F213" w14:textId="1B0DE49E" w:rsidR="00A23BF9" w:rsidRDefault="00BB5C58" w:rsidP="00A23BF9">
      <w:pPr>
        <w:rPr>
          <w:lang w:eastAsia="en-US"/>
        </w:rPr>
      </w:pPr>
      <w:r>
        <w:rPr>
          <w:lang w:eastAsia="en-US"/>
        </w:rPr>
        <w:t>Tout cela vierge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principalement le cœur</w:t>
      </w:r>
      <w:r w:rsidR="00A23BF9">
        <w:rPr>
          <w:lang w:eastAsia="en-US"/>
        </w:rPr>
        <w:t>.</w:t>
      </w:r>
    </w:p>
    <w:p w14:paraId="3AC1C4E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était riche de sève</w:t>
      </w:r>
      <w:r w:rsidR="00A23BF9">
        <w:rPr>
          <w:lang w:eastAsia="en-US"/>
        </w:rPr>
        <w:t xml:space="preserve">, </w:t>
      </w:r>
      <w:r>
        <w:rPr>
          <w:lang w:eastAsia="en-US"/>
        </w:rPr>
        <w:t>de jeunesse</w:t>
      </w:r>
      <w:r w:rsidR="00A23BF9">
        <w:rPr>
          <w:lang w:eastAsia="en-US"/>
        </w:rPr>
        <w:t xml:space="preserve">, </w:t>
      </w:r>
      <w:r>
        <w:rPr>
          <w:lang w:eastAsia="en-US"/>
        </w:rPr>
        <w:t>de volonté</w:t>
      </w:r>
      <w:r w:rsidR="00A23BF9">
        <w:rPr>
          <w:lang w:eastAsia="en-US"/>
        </w:rPr>
        <w:t xml:space="preserve">. </w:t>
      </w:r>
      <w:r>
        <w:rPr>
          <w:lang w:eastAsia="en-US"/>
        </w:rPr>
        <w:t>Il pouvait beaucoup</w:t>
      </w:r>
      <w:r w:rsidR="00A23BF9">
        <w:rPr>
          <w:lang w:eastAsia="en-US"/>
        </w:rPr>
        <w:t xml:space="preserve">. </w:t>
      </w:r>
      <w:r>
        <w:rPr>
          <w:lang w:eastAsia="en-US"/>
        </w:rPr>
        <w:t>Il doutait</w:t>
      </w:r>
      <w:r>
        <w:t xml:space="preserve"> déjà</w:t>
      </w:r>
      <w:r w:rsidR="00A23BF9">
        <w:rPr>
          <w:lang w:eastAsia="en-US"/>
        </w:rPr>
        <w:t>.</w:t>
      </w:r>
    </w:p>
    <w:p w14:paraId="0E88450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opulence de sa nature était comme une menace terrible ou une splendide promesse</w:t>
      </w:r>
      <w:r w:rsidR="00A23BF9">
        <w:rPr>
          <w:lang w:eastAsia="en-US"/>
        </w:rPr>
        <w:t>.</w:t>
      </w:r>
    </w:p>
    <w:p w14:paraId="5FEFD931" w14:textId="41E8CA93" w:rsidR="00A23BF9" w:rsidRDefault="00BB5C58" w:rsidP="00A23BF9">
      <w:pPr>
        <w:rPr>
          <w:lang w:eastAsia="en-US"/>
        </w:rPr>
      </w:pPr>
      <w:r>
        <w:rPr>
          <w:lang w:eastAsia="en-US"/>
        </w:rPr>
        <w:t>Et personne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nous ne parlons plus des observateurs du bourg de </w:t>
      </w:r>
      <w:proofErr w:type="spellStart"/>
      <w:r>
        <w:rPr>
          <w:lang w:eastAsia="en-US"/>
        </w:rPr>
        <w:t>Vesvron</w:t>
      </w:r>
      <w:proofErr w:type="spellEnd"/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n</w:t>
      </w:r>
      <w:r w:rsidR="00A23BF9">
        <w:rPr>
          <w:lang w:eastAsia="en-US"/>
        </w:rPr>
        <w:t>’</w:t>
      </w:r>
      <w:r>
        <w:rPr>
          <w:lang w:eastAsia="en-US"/>
        </w:rPr>
        <w:t>aurait su choisir entre la promesse et la menace</w:t>
      </w:r>
      <w:r w:rsidR="00A23BF9">
        <w:rPr>
          <w:lang w:eastAsia="en-US"/>
        </w:rPr>
        <w:t>.</w:t>
      </w:r>
    </w:p>
    <w:p w14:paraId="42F35D7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Car il n</w:t>
      </w:r>
      <w:r w:rsidR="00A23BF9">
        <w:rPr>
          <w:lang w:eastAsia="en-US"/>
        </w:rPr>
        <w:t>’</w:t>
      </w:r>
      <w:r>
        <w:rPr>
          <w:lang w:eastAsia="en-US"/>
        </w:rPr>
        <w:t>y avait à toute cette rich</w:t>
      </w:r>
      <w:r>
        <w:t>esse qui allait briller au s</w:t>
      </w:r>
      <w:r>
        <w:rPr>
          <w:lang w:eastAsia="en-US"/>
        </w:rPr>
        <w:t>oleil de la vie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à toute cette vigueur qui allait </w:t>
      </w:r>
      <w:proofErr w:type="spellStart"/>
      <w:r>
        <w:rPr>
          <w:lang w:eastAsia="en-US"/>
        </w:rPr>
        <w:t>résolûment</w:t>
      </w:r>
      <w:proofErr w:type="spellEnd"/>
      <w:r>
        <w:rPr>
          <w:lang w:eastAsia="en-US"/>
        </w:rPr>
        <w:t xml:space="preserve"> s</w:t>
      </w:r>
      <w:r w:rsidR="00A23BF9">
        <w:rPr>
          <w:lang w:eastAsia="en-US"/>
        </w:rPr>
        <w:t>’</w:t>
      </w:r>
      <w:r>
        <w:rPr>
          <w:lang w:eastAsia="en-US"/>
        </w:rPr>
        <w:t>épanouir</w:t>
      </w:r>
      <w:r w:rsidR="00A23BF9">
        <w:rPr>
          <w:lang w:eastAsia="en-US"/>
        </w:rPr>
        <w:t xml:space="preserve">, </w:t>
      </w:r>
      <w:r>
        <w:rPr>
          <w:lang w:eastAsia="en-US"/>
        </w:rPr>
        <w:t>aucun frein ni aucune direction</w:t>
      </w:r>
      <w:r w:rsidR="00A23BF9">
        <w:rPr>
          <w:lang w:eastAsia="en-US"/>
        </w:rPr>
        <w:t>.</w:t>
      </w:r>
    </w:p>
    <w:p w14:paraId="0DA7D128" w14:textId="79357A7E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En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à seize ans</w:t>
      </w:r>
      <w:r w:rsidR="00A23BF9">
        <w:rPr>
          <w:lang w:eastAsia="en-US"/>
        </w:rPr>
        <w:t xml:space="preserve">, </w:t>
      </w:r>
      <w:r>
        <w:rPr>
          <w:lang w:eastAsia="en-US"/>
        </w:rPr>
        <w:t>le bon et le mauvais surabondaient et s</w:t>
      </w:r>
      <w:r w:rsidR="00A23BF9">
        <w:rPr>
          <w:lang w:eastAsia="en-US"/>
        </w:rPr>
        <w:t>’</w:t>
      </w:r>
      <w:r>
        <w:rPr>
          <w:lang w:eastAsia="en-US"/>
        </w:rPr>
        <w:t>exagéraient</w:t>
      </w:r>
      <w:r w:rsidR="00A23BF9">
        <w:rPr>
          <w:lang w:eastAsia="en-US"/>
        </w:rPr>
        <w:t xml:space="preserve">, </w:t>
      </w:r>
      <w:r>
        <w:rPr>
          <w:lang w:eastAsia="en-US"/>
        </w:rPr>
        <w:t>voilà tout ce que nous avons voulu di</w:t>
      </w:r>
      <w:r>
        <w:t>re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Au temps des métaphores classiques</w:t>
      </w:r>
      <w:r w:rsidR="00A23BF9">
        <w:rPr>
          <w:lang w:eastAsia="en-US"/>
        </w:rPr>
        <w:t xml:space="preserve">, </w:t>
      </w:r>
      <w:r>
        <w:rPr>
          <w:lang w:eastAsia="en-US"/>
        </w:rPr>
        <w:t>on aurait volontiers comparé le robuste enfant à ce sol vierge des terres tropicales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nourrit à la fois</w:t>
      </w:r>
      <w:r w:rsidR="00A23BF9">
        <w:rPr>
          <w:lang w:eastAsia="en-US"/>
        </w:rPr>
        <w:t xml:space="preserve">, </w:t>
      </w:r>
      <w:r>
        <w:rPr>
          <w:lang w:eastAsia="en-US"/>
        </w:rPr>
        <w:t>en merveilleuse abondance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beaux arbres à fruit et les plantes vénéneuses</w:t>
      </w:r>
      <w:r w:rsidR="00A23BF9">
        <w:rPr>
          <w:lang w:eastAsia="en-US"/>
        </w:rPr>
        <w:t>.</w:t>
      </w:r>
    </w:p>
    <w:p w14:paraId="46E343E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Or</w:t>
      </w:r>
      <w:r w:rsidR="00A23BF9">
        <w:rPr>
          <w:lang w:eastAsia="en-US"/>
        </w:rPr>
        <w:t xml:space="preserve">, </w:t>
      </w:r>
      <w:r>
        <w:rPr>
          <w:lang w:eastAsia="en-US"/>
        </w:rPr>
        <w:t>dans ces noires forêt</w:t>
      </w:r>
      <w:r>
        <w:t>s du Nouveau-Monde</w:t>
      </w:r>
      <w:r w:rsidR="00A23BF9">
        <w:rPr>
          <w:lang w:eastAsia="en-US"/>
        </w:rPr>
        <w:t xml:space="preserve">, </w:t>
      </w:r>
      <w:r>
        <w:rPr>
          <w:lang w:eastAsia="en-US"/>
        </w:rPr>
        <w:t>combien de fois ne voit-on pas le palmier magnifique mourir</w:t>
      </w:r>
      <w:r w:rsidR="00A23BF9">
        <w:rPr>
          <w:lang w:eastAsia="en-US"/>
        </w:rPr>
        <w:t xml:space="preserve">, </w:t>
      </w:r>
      <w:r>
        <w:rPr>
          <w:lang w:eastAsia="en-US"/>
        </w:rPr>
        <w:t>étranglé par l</w:t>
      </w:r>
      <w:r w:rsidR="00A23BF9">
        <w:rPr>
          <w:lang w:eastAsia="en-US"/>
        </w:rPr>
        <w:t>’</w:t>
      </w:r>
      <w:r>
        <w:rPr>
          <w:lang w:eastAsia="en-US"/>
        </w:rPr>
        <w:t>inutile liane qui grimpe</w:t>
      </w:r>
      <w:r w:rsidR="00A23BF9">
        <w:rPr>
          <w:lang w:eastAsia="en-US"/>
        </w:rPr>
        <w:t xml:space="preserve">, </w:t>
      </w:r>
      <w:r>
        <w:rPr>
          <w:lang w:eastAsia="en-US"/>
        </w:rPr>
        <w:t>foisonne</w:t>
      </w:r>
      <w:r w:rsidR="00A23BF9">
        <w:rPr>
          <w:lang w:eastAsia="en-US"/>
        </w:rPr>
        <w:t xml:space="preserve">, </w:t>
      </w:r>
      <w:r>
        <w:rPr>
          <w:lang w:eastAsia="en-US"/>
        </w:rPr>
        <w:t>étreint et tue</w:t>
      </w:r>
      <w:r w:rsidR="00A23BF9">
        <w:rPr>
          <w:lang w:eastAsia="en-US"/>
        </w:rPr>
        <w:t> ?…</w:t>
      </w:r>
    </w:p>
    <w:p w14:paraId="0358149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faut à l</w:t>
      </w:r>
      <w:r w:rsidR="00A23BF9">
        <w:rPr>
          <w:lang w:eastAsia="en-US"/>
        </w:rPr>
        <w:t>’</w:t>
      </w:r>
      <w:r>
        <w:rPr>
          <w:lang w:eastAsia="en-US"/>
        </w:rPr>
        <w:t>homme qui entre dans la vie un flambeau pour choisir sa route</w:t>
      </w:r>
      <w:r w:rsidR="00A23BF9">
        <w:rPr>
          <w:lang w:eastAsia="en-US"/>
        </w:rPr>
        <w:t xml:space="preserve">, </w:t>
      </w:r>
      <w:r>
        <w:rPr>
          <w:lang w:eastAsia="en-US"/>
        </w:rPr>
        <w:t>une boussole pour s</w:t>
      </w:r>
      <w:r w:rsidR="00A23BF9">
        <w:rPr>
          <w:lang w:eastAsia="en-US"/>
        </w:rPr>
        <w:t>’</w:t>
      </w:r>
      <w:r>
        <w:rPr>
          <w:lang w:eastAsia="en-US"/>
        </w:rPr>
        <w:t>y mainteni</w:t>
      </w:r>
      <w:r>
        <w:t>r</w:t>
      </w:r>
      <w:r w:rsidR="00A23BF9">
        <w:rPr>
          <w:lang w:eastAsia="en-US"/>
        </w:rPr>
        <w:t>.</w:t>
      </w:r>
    </w:p>
    <w:p w14:paraId="6D9FD8E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Ou bien il lui faut une main secourable qui le guide pour entrer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le guide encore le long du chemin</w:t>
      </w:r>
      <w:r w:rsidR="00A23BF9">
        <w:rPr>
          <w:lang w:eastAsia="en-US"/>
        </w:rPr>
        <w:t>.</w:t>
      </w:r>
    </w:p>
    <w:p w14:paraId="6D0C5EEC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n</w:t>
      </w:r>
      <w:r w:rsidR="00A23BF9">
        <w:rPr>
          <w:lang w:eastAsia="en-US"/>
        </w:rPr>
        <w:t>’</w:t>
      </w:r>
      <w:r>
        <w:rPr>
          <w:lang w:eastAsia="en-US"/>
        </w:rPr>
        <w:t>avait pas de famille</w:t>
      </w:r>
      <w:r w:rsidR="00A23BF9">
        <w:rPr>
          <w:lang w:eastAsia="en-US"/>
        </w:rPr>
        <w:t>.</w:t>
      </w:r>
    </w:p>
    <w:p w14:paraId="0AE608F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cela</w:t>
      </w:r>
      <w:r w:rsidR="00A23BF9">
        <w:rPr>
          <w:lang w:eastAsia="en-US"/>
        </w:rPr>
        <w:t xml:space="preserve">, </w:t>
      </w:r>
      <w:r>
        <w:rPr>
          <w:lang w:eastAsia="en-US"/>
        </w:rPr>
        <w:t>uniquement cela qui creusait sous ses pas un abîme</w:t>
      </w:r>
      <w:r w:rsidR="00A23BF9">
        <w:rPr>
          <w:lang w:eastAsia="en-US"/>
        </w:rPr>
        <w:t>.</w:t>
      </w:r>
    </w:p>
    <w:p w14:paraId="0E38851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Personne n</w:t>
      </w:r>
      <w:r w:rsidR="00A23BF9">
        <w:rPr>
          <w:lang w:eastAsia="en-US"/>
        </w:rPr>
        <w:t>’</w:t>
      </w:r>
      <w:r>
        <w:rPr>
          <w:lang w:eastAsia="en-US"/>
        </w:rPr>
        <w:t>était là pour lui dire</w:t>
      </w:r>
      <w:r w:rsidR="00A23BF9">
        <w:rPr>
          <w:lang w:eastAsia="en-US"/>
        </w:rPr>
        <w:t xml:space="preserve"> : </w:t>
      </w:r>
      <w:r>
        <w:rPr>
          <w:lang w:eastAsia="en-US"/>
        </w:rPr>
        <w:t>Ne mets pa</w:t>
      </w:r>
      <w:r>
        <w:t>s le pied sur la pente</w:t>
      </w:r>
      <w:r w:rsidR="00A23BF9">
        <w:rPr>
          <w:lang w:eastAsia="en-US"/>
        </w:rPr>
        <w:t>.</w:t>
      </w:r>
    </w:p>
    <w:p w14:paraId="6986006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une fois le pied posé sur la pente</w:t>
      </w:r>
      <w:r w:rsidR="00A23BF9">
        <w:rPr>
          <w:lang w:eastAsia="en-US"/>
        </w:rPr>
        <w:t xml:space="preserve">, </w:t>
      </w:r>
      <w:r>
        <w:rPr>
          <w:lang w:eastAsia="en-US"/>
        </w:rPr>
        <w:t>quand le pied est puissant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ne sait la profondeur de la chute</w:t>
      </w:r>
      <w:r w:rsidR="00A23BF9">
        <w:rPr>
          <w:lang w:eastAsia="en-US"/>
        </w:rPr>
        <w:t> !</w:t>
      </w:r>
    </w:p>
    <w:p w14:paraId="56EBF4B5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avait une pauvre histoire</w:t>
      </w:r>
      <w:r w:rsidR="00A23BF9">
        <w:rPr>
          <w:lang w:eastAsia="en-US"/>
        </w:rPr>
        <w:t xml:space="preserve">. </w:t>
      </w:r>
      <w:r>
        <w:rPr>
          <w:lang w:eastAsia="en-US"/>
        </w:rPr>
        <w:t>Il faut que le lecteur la connaisse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peut être contée en deux mots</w:t>
      </w:r>
      <w:r w:rsidR="00A23BF9">
        <w:rPr>
          <w:lang w:eastAsia="en-US"/>
        </w:rPr>
        <w:t>.</w:t>
      </w:r>
    </w:p>
    <w:p w14:paraId="679AEFA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avait été é</w:t>
      </w:r>
      <w:r>
        <w:t xml:space="preserve">levé par le vieux meunier Toussaint </w:t>
      </w:r>
      <w:proofErr w:type="spellStart"/>
      <w:r>
        <w:t>Blône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 xml:space="preserve">du bourg de </w:t>
      </w:r>
      <w:proofErr w:type="spellStart"/>
      <w:r>
        <w:rPr>
          <w:lang w:eastAsia="en-US"/>
        </w:rPr>
        <w:t>Vesvron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que tout le monde croyait son père</w:t>
      </w:r>
      <w:r w:rsidR="00A23BF9">
        <w:rPr>
          <w:lang w:eastAsia="en-US"/>
        </w:rPr>
        <w:t>.</w:t>
      </w:r>
    </w:p>
    <w:p w14:paraId="28123C29" w14:textId="5A30D28A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 xml:space="preserve">Toussaint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était un ivrogne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Il était mort sans le sou</w:t>
      </w:r>
      <w:r w:rsidR="00A23BF9">
        <w:rPr>
          <w:lang w:eastAsia="en-US"/>
        </w:rPr>
        <w:t>.</w:t>
      </w:r>
    </w:p>
    <w:p w14:paraId="7197548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Avant de mourir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il avait dit à </w:t>
      </w:r>
      <w:proofErr w:type="spellStart"/>
      <w:r>
        <w:rPr>
          <w:lang w:eastAsia="en-US"/>
        </w:rPr>
        <w:t>Tiennet</w:t>
      </w:r>
      <w:proofErr w:type="spellEnd"/>
      <w:r w:rsidR="00A23BF9">
        <w:rPr>
          <w:lang w:eastAsia="en-US"/>
        </w:rPr>
        <w:t> :</w:t>
      </w:r>
    </w:p>
    <w:p w14:paraId="7A24412E" w14:textId="7A5BA888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Tu n</w:t>
      </w:r>
      <w:r>
        <w:rPr>
          <w:lang w:eastAsia="en-US"/>
        </w:rPr>
        <w:t>’</w:t>
      </w:r>
      <w:r w:rsidR="00BB5C58">
        <w:rPr>
          <w:lang w:eastAsia="en-US"/>
        </w:rPr>
        <w:t>as pas été heureux avec moi</w:t>
      </w:r>
      <w:r>
        <w:rPr>
          <w:lang w:eastAsia="en-US"/>
        </w:rPr>
        <w:t xml:space="preserve">, </w:t>
      </w:r>
      <w:r w:rsidR="00BB5C58">
        <w:rPr>
          <w:lang w:eastAsia="en-US"/>
        </w:rPr>
        <w:t>petit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 xml:space="preserve">Je </w:t>
      </w:r>
      <w:r w:rsidR="00BB5C58">
        <w:t>ne t</w:t>
      </w:r>
      <w:r>
        <w:rPr>
          <w:lang w:eastAsia="en-US"/>
        </w:rPr>
        <w:t>’</w:t>
      </w:r>
      <w:r w:rsidR="00BB5C58">
        <w:rPr>
          <w:lang w:eastAsia="en-US"/>
        </w:rPr>
        <w:t>aimais pas beaucoup</w:t>
      </w:r>
      <w:r>
        <w:rPr>
          <w:lang w:eastAsia="en-US"/>
        </w:rPr>
        <w:t xml:space="preserve">, </w:t>
      </w:r>
      <w:r w:rsidR="00BB5C58">
        <w:rPr>
          <w:lang w:eastAsia="en-US"/>
        </w:rPr>
        <w:t>parce que tu n</w:t>
      </w:r>
      <w:r>
        <w:rPr>
          <w:lang w:eastAsia="en-US"/>
        </w:rPr>
        <w:t>’</w:t>
      </w:r>
      <w:r w:rsidR="00BB5C58">
        <w:rPr>
          <w:lang w:eastAsia="en-US"/>
        </w:rPr>
        <w:t>es pas à moi</w:t>
      </w:r>
      <w:r>
        <w:rPr>
          <w:lang w:eastAsia="en-US"/>
        </w:rPr>
        <w:t>…</w:t>
      </w:r>
    </w:p>
    <w:p w14:paraId="0C5CFAD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comme une exclamation d</w:t>
      </w:r>
      <w:r w:rsidR="00A23BF9">
        <w:rPr>
          <w:lang w:eastAsia="en-US"/>
        </w:rPr>
        <w:t>’</w:t>
      </w:r>
      <w:r>
        <w:rPr>
          <w:lang w:eastAsia="en-US"/>
        </w:rPr>
        <w:t>étonnement s</w:t>
      </w:r>
      <w:r w:rsidR="00A23BF9">
        <w:rPr>
          <w:lang w:eastAsia="en-US"/>
        </w:rPr>
        <w:t>’</w:t>
      </w:r>
      <w:r>
        <w:rPr>
          <w:lang w:eastAsia="en-US"/>
        </w:rPr>
        <w:t xml:space="preserve">échappait des lèvres du pauvre </w:t>
      </w:r>
      <w:proofErr w:type="spellStart"/>
      <w:r>
        <w:rPr>
          <w:lang w:eastAsia="en-US"/>
        </w:rPr>
        <w:t>Tiennet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 xml:space="preserve">Toussaint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lui imposa silence d</w:t>
      </w:r>
      <w:r w:rsidR="00A23BF9">
        <w:rPr>
          <w:lang w:eastAsia="en-US"/>
        </w:rPr>
        <w:t>’</w:t>
      </w:r>
      <w:r>
        <w:rPr>
          <w:lang w:eastAsia="en-US"/>
        </w:rPr>
        <w:t>un geste et reprit</w:t>
      </w:r>
      <w:r w:rsidR="00A23BF9">
        <w:rPr>
          <w:lang w:eastAsia="en-US"/>
        </w:rPr>
        <w:t> :</w:t>
      </w:r>
    </w:p>
    <w:p w14:paraId="2644EE93" w14:textId="7CD7D7CD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Non</w:t>
      </w:r>
      <w:r>
        <w:rPr>
          <w:lang w:eastAsia="en-US"/>
        </w:rPr>
        <w:t xml:space="preserve">, </w:t>
      </w:r>
      <w:r w:rsidR="00BB5C58">
        <w:rPr>
          <w:lang w:eastAsia="en-US"/>
        </w:rPr>
        <w:t>non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comme ça</w:t>
      </w:r>
      <w:r>
        <w:rPr>
          <w:lang w:eastAsia="en-US"/>
        </w:rPr>
        <w:t xml:space="preserve">, </w:t>
      </w:r>
      <w:r w:rsidR="00BB5C58">
        <w:rPr>
          <w:lang w:eastAsia="en-US"/>
        </w:rPr>
        <w:t>petit</w:t>
      </w:r>
      <w:r>
        <w:rPr>
          <w:lang w:eastAsia="en-US"/>
        </w:rPr>
        <w:t xml:space="preserve">, </w:t>
      </w:r>
      <w:r w:rsidR="00BB5C58">
        <w:rPr>
          <w:lang w:eastAsia="en-US"/>
        </w:rPr>
        <w:t>tu n</w:t>
      </w:r>
      <w:r>
        <w:rPr>
          <w:lang w:eastAsia="en-US"/>
        </w:rPr>
        <w:t>’</w:t>
      </w:r>
      <w:r w:rsidR="00BB5C58">
        <w:rPr>
          <w:lang w:eastAsia="en-US"/>
        </w:rPr>
        <w:t>es pas mon fils</w:t>
      </w:r>
      <w:r>
        <w:rPr>
          <w:lang w:eastAsia="en-US"/>
        </w:rPr>
        <w:t xml:space="preserve">… </w:t>
      </w:r>
      <w:r w:rsidR="00BB5C58">
        <w:rPr>
          <w:lang w:eastAsia="en-US"/>
        </w:rPr>
        <w:t>La</w:t>
      </w:r>
      <w:r w:rsidR="00BB5C58">
        <w:t>isse-moi parler</w:t>
      </w:r>
      <w:r>
        <w:rPr>
          <w:lang w:eastAsia="en-US"/>
        </w:rPr>
        <w:t xml:space="preserve">, </w:t>
      </w:r>
      <w:r w:rsidR="00BB5C58">
        <w:rPr>
          <w:lang w:eastAsia="en-US"/>
        </w:rPr>
        <w:t>car c</w:t>
      </w:r>
      <w:r>
        <w:rPr>
          <w:lang w:eastAsia="en-US"/>
        </w:rPr>
        <w:t>’</w:t>
      </w:r>
      <w:r w:rsidR="00BB5C58">
        <w:rPr>
          <w:lang w:eastAsia="en-US"/>
        </w:rPr>
        <w:t>est tout au plus si j</w:t>
      </w:r>
      <w:r>
        <w:rPr>
          <w:lang w:eastAsia="en-US"/>
        </w:rPr>
        <w:t>’</w:t>
      </w:r>
      <w:r w:rsidR="00BB5C58">
        <w:rPr>
          <w:lang w:eastAsia="en-US"/>
        </w:rPr>
        <w:t>aurai le temps avant que le prêtre vienne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quand le prêtre sera venu</w:t>
      </w:r>
      <w:r>
        <w:rPr>
          <w:lang w:eastAsia="en-US"/>
        </w:rPr>
        <w:t xml:space="preserve">, </w:t>
      </w:r>
      <w:r w:rsidR="00BB5C58">
        <w:rPr>
          <w:lang w:eastAsia="en-US"/>
        </w:rPr>
        <w:t>je ferai mes affaires et non plus les tiennes</w:t>
      </w:r>
      <w:r>
        <w:rPr>
          <w:lang w:eastAsia="en-US"/>
        </w:rPr>
        <w:t xml:space="preserve">… </w:t>
      </w:r>
      <w:r w:rsidR="00BB5C58">
        <w:rPr>
          <w:lang w:eastAsia="en-US"/>
        </w:rPr>
        <w:t>On m</w:t>
      </w:r>
      <w:r>
        <w:rPr>
          <w:lang w:eastAsia="en-US"/>
        </w:rPr>
        <w:t>’</w:t>
      </w:r>
      <w:r w:rsidR="00BB5C58">
        <w:rPr>
          <w:lang w:eastAsia="en-US"/>
        </w:rPr>
        <w:t>a dit de t</w:t>
      </w:r>
      <w:r>
        <w:rPr>
          <w:lang w:eastAsia="en-US"/>
        </w:rPr>
        <w:t>’</w:t>
      </w:r>
      <w:r w:rsidR="00BB5C58">
        <w:rPr>
          <w:lang w:eastAsia="en-US"/>
        </w:rPr>
        <w:t>élever dans le temps</w:t>
      </w:r>
      <w:r>
        <w:rPr>
          <w:lang w:eastAsia="en-US"/>
        </w:rPr>
        <w:t xml:space="preserve"> ; </w:t>
      </w:r>
      <w:r w:rsidR="00BB5C58">
        <w:rPr>
          <w:lang w:eastAsia="en-US"/>
        </w:rPr>
        <w:t>je t</w:t>
      </w:r>
      <w:r>
        <w:rPr>
          <w:lang w:eastAsia="en-US"/>
        </w:rPr>
        <w:t>’</w:t>
      </w:r>
      <w:r w:rsidR="00BB5C58">
        <w:rPr>
          <w:lang w:eastAsia="en-US"/>
        </w:rPr>
        <w:t>ai élevé</w:t>
      </w:r>
      <w:r>
        <w:rPr>
          <w:lang w:eastAsia="en-US"/>
        </w:rPr>
        <w:t xml:space="preserve">… </w:t>
      </w:r>
      <w:r w:rsidR="00BB5C58">
        <w:rPr>
          <w:lang w:eastAsia="en-US"/>
        </w:rPr>
        <w:t>Tu ne me dois rien</w:t>
      </w:r>
      <w:r>
        <w:rPr>
          <w:lang w:eastAsia="en-US"/>
        </w:rPr>
        <w:t xml:space="preserve">,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étais payé pour</w:t>
      </w:r>
      <w:r w:rsidR="00BB5C58">
        <w:t xml:space="preserve"> ça</w:t>
      </w:r>
      <w:r>
        <w:rPr>
          <w:lang w:eastAsia="en-US"/>
        </w:rPr>
        <w:t>…</w:t>
      </w:r>
    </w:p>
    <w:p w14:paraId="250E21E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Mais qui donc est mon père</w:t>
      </w:r>
      <w:r>
        <w:rPr>
          <w:lang w:eastAsia="en-US"/>
        </w:rPr>
        <w:t xml:space="preserve"> ?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 xml:space="preserve">écria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>.</w:t>
      </w:r>
    </w:p>
    <w:p w14:paraId="54385EF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te dis de me laisser parler</w:t>
      </w:r>
      <w:r>
        <w:rPr>
          <w:lang w:eastAsia="en-US"/>
        </w:rPr>
        <w:t xml:space="preserve">… </w:t>
      </w:r>
      <w:r w:rsidR="00BB5C58">
        <w:rPr>
          <w:lang w:eastAsia="en-US"/>
        </w:rPr>
        <w:t>Ton père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 foi</w:t>
      </w:r>
      <w:r>
        <w:rPr>
          <w:lang w:eastAsia="en-US"/>
        </w:rPr>
        <w:t xml:space="preserve">, </w:t>
      </w:r>
      <w:r w:rsidR="00BB5C58">
        <w:rPr>
          <w:lang w:eastAsia="en-US"/>
        </w:rPr>
        <w:t>je n</w:t>
      </w:r>
      <w:r>
        <w:rPr>
          <w:lang w:eastAsia="en-US"/>
        </w:rPr>
        <w:t>’</w:t>
      </w:r>
      <w:r w:rsidR="00BB5C58">
        <w:rPr>
          <w:lang w:eastAsia="en-US"/>
        </w:rPr>
        <w:t>en sais rien</w:t>
      </w:r>
      <w:r>
        <w:rPr>
          <w:lang w:eastAsia="en-US"/>
        </w:rPr>
        <w:t xml:space="preserve">… </w:t>
      </w:r>
      <w:r w:rsidR="00BB5C58">
        <w:rPr>
          <w:lang w:eastAsia="en-US"/>
        </w:rPr>
        <w:t>Ta mère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pas davantage</w:t>
      </w:r>
      <w:r>
        <w:rPr>
          <w:lang w:eastAsia="en-US"/>
        </w:rPr>
        <w:t xml:space="preserve">. </w:t>
      </w:r>
      <w:r w:rsidR="00BB5C58">
        <w:rPr>
          <w:lang w:eastAsia="en-US"/>
        </w:rPr>
        <w:t>Mais si tu veux aller aux informations</w:t>
      </w:r>
      <w:r>
        <w:rPr>
          <w:lang w:eastAsia="en-US"/>
        </w:rPr>
        <w:t xml:space="preserve">, </w:t>
      </w:r>
      <w:r w:rsidR="00BB5C58">
        <w:rPr>
          <w:lang w:eastAsia="en-US"/>
        </w:rPr>
        <w:t>il y a une personne qui pourrait peut-être bien t</w:t>
      </w:r>
      <w:r>
        <w:rPr>
          <w:lang w:eastAsia="en-US"/>
        </w:rPr>
        <w:t>’</w:t>
      </w:r>
      <w:r w:rsidR="00BB5C58">
        <w:rPr>
          <w:lang w:eastAsia="en-US"/>
        </w:rPr>
        <w:t>en dire plus long</w:t>
      </w:r>
      <w:r>
        <w:rPr>
          <w:lang w:eastAsia="en-US"/>
        </w:rPr>
        <w:t>.</w:t>
      </w:r>
    </w:p>
    <w:p w14:paraId="5B27902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Quelle personne</w:t>
      </w:r>
      <w:r>
        <w:rPr>
          <w:lang w:eastAsia="en-US"/>
        </w:rPr>
        <w:t> ?</w:t>
      </w:r>
    </w:p>
    <w:p w14:paraId="066366E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Une dame qui demeure à Vitré</w:t>
      </w:r>
      <w:r>
        <w:rPr>
          <w:lang w:eastAsia="en-US"/>
        </w:rPr>
        <w:t xml:space="preserve">, </w:t>
      </w:r>
      <w:r w:rsidR="00BB5C58">
        <w:rPr>
          <w:lang w:eastAsia="en-US"/>
        </w:rPr>
        <w:t>rue de la Croix</w:t>
      </w:r>
      <w:r>
        <w:rPr>
          <w:lang w:eastAsia="en-US"/>
        </w:rPr>
        <w:t>.</w:t>
      </w:r>
    </w:p>
    <w:p w14:paraId="5DF9727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qui s</w:t>
      </w:r>
      <w:r>
        <w:rPr>
          <w:lang w:eastAsia="en-US"/>
        </w:rPr>
        <w:t>’</w:t>
      </w:r>
      <w:r w:rsidR="00BB5C58">
        <w:rPr>
          <w:lang w:eastAsia="en-US"/>
        </w:rPr>
        <w:t>appelle</w:t>
      </w:r>
      <w:r>
        <w:rPr>
          <w:lang w:eastAsia="en-US"/>
        </w:rPr>
        <w:t>…</w:t>
      </w:r>
    </w:p>
    <w:p w14:paraId="28780BF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Madame Marion</w:t>
      </w:r>
      <w:r>
        <w:rPr>
          <w:lang w:eastAsia="en-US"/>
        </w:rPr>
        <w:t>.</w:t>
      </w:r>
    </w:p>
    <w:p w14:paraId="124A99F0" w14:textId="3F4388E7" w:rsidR="00A23BF9" w:rsidRDefault="00BB5C58" w:rsidP="00A23BF9">
      <w:pPr>
        <w:rPr>
          <w:lang w:eastAsia="en-US"/>
        </w:rPr>
      </w:pPr>
      <w:r>
        <w:rPr>
          <w:lang w:eastAsia="en-US"/>
        </w:rPr>
        <w:t>Le prêtre vint</w:t>
      </w:r>
      <w:r w:rsidR="00A23BF9">
        <w:rPr>
          <w:lang w:eastAsia="en-US"/>
        </w:rPr>
        <w:t xml:space="preserve">. </w:t>
      </w:r>
      <w:r>
        <w:rPr>
          <w:lang w:eastAsia="en-US"/>
        </w:rPr>
        <w:t>Toussaint mourut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laissant pour tout héritage quelques dettes chez les cabaretiers de </w:t>
      </w:r>
      <w:proofErr w:type="spellStart"/>
      <w:r>
        <w:rPr>
          <w:lang w:eastAsia="en-US"/>
        </w:rPr>
        <w:t>Vesvron</w:t>
      </w:r>
      <w:proofErr w:type="spellEnd"/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Le moulin appartenait à Jean-</w:t>
      </w:r>
      <w:r>
        <w:t>de-l</w:t>
      </w:r>
      <w:r>
        <w:rPr>
          <w:lang w:eastAsia="en-US"/>
        </w:rPr>
        <w:t>a-Mer</w:t>
      </w:r>
      <w:r w:rsidR="00A23BF9">
        <w:rPr>
          <w:lang w:eastAsia="en-US"/>
        </w:rPr>
        <w:t>.</w:t>
      </w:r>
    </w:p>
    <w:p w14:paraId="4B5AD12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 xml:space="preserve">Dès le lendemain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courut à Vitré</w:t>
      </w:r>
      <w:r w:rsidR="00A23BF9">
        <w:rPr>
          <w:lang w:eastAsia="en-US"/>
        </w:rPr>
        <w:t>.</w:t>
      </w:r>
    </w:p>
    <w:p w14:paraId="52C6B5A9" w14:textId="06B96491" w:rsidR="00A23BF9" w:rsidRDefault="00BB5C58" w:rsidP="00A23BF9">
      <w:pPr>
        <w:rPr>
          <w:lang w:eastAsia="en-US"/>
        </w:rPr>
      </w:pPr>
      <w:r>
        <w:rPr>
          <w:lang w:eastAsia="en-US"/>
        </w:rPr>
        <w:t>Rue de la Croix</w:t>
      </w:r>
      <w:r w:rsidR="00A23BF9">
        <w:rPr>
          <w:lang w:eastAsia="en-US"/>
        </w:rPr>
        <w:t xml:space="preserve">, </w:t>
      </w:r>
      <w:r>
        <w:rPr>
          <w:lang w:eastAsia="en-US"/>
        </w:rPr>
        <w:t>il trouva la maison de madame Marion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la maison était vide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Madame Marion ne devait revenir que dans deux mois</w:t>
      </w:r>
      <w:r w:rsidR="00A23BF9">
        <w:rPr>
          <w:lang w:eastAsia="en-US"/>
        </w:rPr>
        <w:t>.</w:t>
      </w:r>
    </w:p>
    <w:p w14:paraId="6283203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Ceci se passait en octobre</w:t>
      </w:r>
      <w:r w:rsidR="00A23BF9">
        <w:rPr>
          <w:lang w:eastAsia="en-US"/>
        </w:rPr>
        <w:t>.</w:t>
      </w:r>
    </w:p>
    <w:p w14:paraId="269DFD2C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retourna bien </w:t>
      </w:r>
      <w:proofErr w:type="gramStart"/>
      <w:r>
        <w:rPr>
          <w:lang w:eastAsia="en-US"/>
        </w:rPr>
        <w:t>des fois</w:t>
      </w:r>
      <w:proofErr w:type="gramEnd"/>
      <w:r>
        <w:rPr>
          <w:lang w:eastAsia="en-US"/>
        </w:rPr>
        <w:t xml:space="preserve"> à Vit</w:t>
      </w:r>
      <w:r>
        <w:t>ré</w:t>
      </w:r>
      <w:r w:rsidR="00A23BF9">
        <w:rPr>
          <w:lang w:eastAsia="en-US"/>
        </w:rPr>
        <w:t xml:space="preserve">. </w:t>
      </w:r>
      <w:r>
        <w:rPr>
          <w:lang w:eastAsia="en-US"/>
        </w:rPr>
        <w:t>Un jour on lui dit</w:t>
      </w:r>
      <w:r w:rsidR="00A23BF9">
        <w:rPr>
          <w:lang w:eastAsia="en-US"/>
        </w:rPr>
        <w:t> :</w:t>
      </w:r>
    </w:p>
    <w:p w14:paraId="0836D79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Madame Marion revient après-demain</w:t>
      </w:r>
      <w:r>
        <w:rPr>
          <w:lang w:eastAsia="en-US"/>
        </w:rPr>
        <w:t>.</w:t>
      </w:r>
    </w:p>
    <w:p w14:paraId="2C59C62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Pour la première fois de sa vie le cœur de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bondit de crainte et d</w:t>
      </w:r>
      <w:r w:rsidR="00A23BF9">
        <w:rPr>
          <w:lang w:eastAsia="en-US"/>
        </w:rPr>
        <w:t>’</w:t>
      </w:r>
      <w:r>
        <w:rPr>
          <w:lang w:eastAsia="en-US"/>
        </w:rPr>
        <w:t>espoir</w:t>
      </w:r>
      <w:r w:rsidR="00A23BF9">
        <w:rPr>
          <w:lang w:eastAsia="en-US"/>
        </w:rPr>
        <w:t>.</w:t>
      </w:r>
    </w:p>
    <w:p w14:paraId="35C750E4" w14:textId="21805AAB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Il revint au château du </w:t>
      </w:r>
      <w:proofErr w:type="spellStart"/>
      <w:r>
        <w:rPr>
          <w:lang w:eastAsia="en-US"/>
        </w:rPr>
        <w:t>Ceuil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 xml:space="preserve">où il travaillait pour </w:t>
      </w:r>
      <w:r w:rsidR="00A23BF9">
        <w:rPr>
          <w:lang w:eastAsia="en-US"/>
        </w:rPr>
        <w:t>M. </w:t>
      </w:r>
      <w:r>
        <w:rPr>
          <w:lang w:eastAsia="en-US"/>
        </w:rPr>
        <w:t>Lucien et il attendit</w:t>
      </w:r>
      <w:r w:rsidR="00A23BF9">
        <w:rPr>
          <w:lang w:eastAsia="en-US"/>
        </w:rPr>
        <w:t>.</w:t>
      </w:r>
    </w:p>
    <w:p w14:paraId="05C27166" w14:textId="54606E72" w:rsidR="00A23BF9" w:rsidRDefault="00BB5C58" w:rsidP="00A23BF9">
      <w:pPr>
        <w:rPr>
          <w:lang w:eastAsia="en-US"/>
        </w:rPr>
      </w:pPr>
      <w:r>
        <w:rPr>
          <w:lang w:eastAsia="en-US"/>
        </w:rPr>
        <w:t>Or</w:t>
      </w:r>
      <w:r w:rsidR="00A23BF9">
        <w:rPr>
          <w:lang w:eastAsia="en-US"/>
        </w:rPr>
        <w:t xml:space="preserve">, </w:t>
      </w:r>
      <w:r>
        <w:rPr>
          <w:lang w:eastAsia="en-US"/>
        </w:rPr>
        <w:t>dans l</w:t>
      </w:r>
      <w:r w:rsidR="00A23BF9">
        <w:rPr>
          <w:lang w:eastAsia="en-US"/>
        </w:rPr>
        <w:t>’</w:t>
      </w:r>
      <w:r>
        <w:rPr>
          <w:lang w:eastAsia="en-US"/>
        </w:rPr>
        <w:t>intervalle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la </w:t>
      </w:r>
      <w:proofErr w:type="spellStart"/>
      <w:r>
        <w:rPr>
          <w:lang w:eastAsia="en-US"/>
        </w:rPr>
        <w:t>V</w:t>
      </w:r>
      <w:r>
        <w:t>esvre</w:t>
      </w:r>
      <w:proofErr w:type="spellEnd"/>
      <w:r>
        <w:rPr>
          <w:lang w:eastAsia="en-US"/>
        </w:rPr>
        <w:t xml:space="preserve"> débordée ferma les communications entre le château et la ville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Voilà pourquoi</w:t>
      </w:r>
      <w:r w:rsidR="00A23BF9">
        <w:rPr>
          <w:lang w:eastAsia="en-US"/>
        </w:rPr>
        <w:t xml:space="preserve">, </w:t>
      </w:r>
      <w:r>
        <w:rPr>
          <w:lang w:eastAsia="en-US"/>
        </w:rPr>
        <w:t>dans la nuit de la veille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avait sellé Argent pour traverser l</w:t>
      </w:r>
      <w:r w:rsidR="00A23BF9">
        <w:rPr>
          <w:lang w:eastAsia="en-US"/>
        </w:rPr>
        <w:t>’</w:t>
      </w:r>
      <w:r>
        <w:rPr>
          <w:lang w:eastAsia="en-US"/>
        </w:rPr>
        <w:t>eau</w:t>
      </w:r>
      <w:r w:rsidR="00A23BF9">
        <w:rPr>
          <w:lang w:eastAsia="en-US"/>
        </w:rPr>
        <w:t>.</w:t>
      </w:r>
    </w:p>
    <w:p w14:paraId="7FB9E1D5" w14:textId="173BE8C9" w:rsidR="00A23BF9" w:rsidRDefault="00BB5C58" w:rsidP="00A23BF9">
      <w:pPr>
        <w:rPr>
          <w:lang w:eastAsia="en-US"/>
        </w:rPr>
      </w:pPr>
      <w:r>
        <w:rPr>
          <w:lang w:eastAsia="en-US"/>
        </w:rPr>
        <w:t>Il voulait être à Vitré au petit jour</w:t>
      </w:r>
      <w:r w:rsidR="00A23BF9">
        <w:rPr>
          <w:lang w:eastAsia="en-US"/>
        </w:rPr>
        <w:t xml:space="preserve">, </w:t>
      </w:r>
      <w:r>
        <w:rPr>
          <w:lang w:eastAsia="en-US"/>
        </w:rPr>
        <w:t>ne pas perdre une seule minute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peut-être aussi</w:t>
      </w:r>
      <w:r w:rsidR="00A23BF9">
        <w:rPr>
          <w:lang w:eastAsia="en-US"/>
        </w:rPr>
        <w:t xml:space="preserve">, </w:t>
      </w:r>
      <w:r>
        <w:rPr>
          <w:lang w:eastAsia="en-US"/>
        </w:rPr>
        <w:t>car le germe de toutes les délicatesses était en lui</w:t>
      </w:r>
      <w:r w:rsidR="00A23BF9">
        <w:rPr>
          <w:lang w:eastAsia="en-US"/>
        </w:rPr>
        <w:t xml:space="preserve">, </w:t>
      </w:r>
      <w:r>
        <w:rPr>
          <w:lang w:eastAsia="en-US"/>
        </w:rPr>
        <w:t>peut-être voulait-il cacher à tous les yeux cette démarche qui était son premier et son grand secret</w:t>
      </w:r>
      <w:r w:rsidR="00A23BF9">
        <w:rPr>
          <w:lang w:eastAsia="en-US"/>
        </w:rPr>
        <w:t xml:space="preserve">. </w:t>
      </w:r>
      <w:r>
        <w:rPr>
          <w:lang w:eastAsia="en-US"/>
        </w:rPr>
        <w:t>Jamais amoureux n</w:t>
      </w:r>
      <w:r w:rsidR="00A23BF9">
        <w:rPr>
          <w:lang w:eastAsia="en-US"/>
        </w:rPr>
        <w:t>’</w:t>
      </w:r>
      <w:r>
        <w:rPr>
          <w:lang w:eastAsia="en-US"/>
        </w:rPr>
        <w:t xml:space="preserve">eut tant et si vives émotions que notre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durant ce premier voyage de nuit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les écluses fermées par la gelée ne laissaient à l</w:t>
      </w:r>
      <w:r w:rsidR="00A23BF9">
        <w:rPr>
          <w:lang w:eastAsia="en-US"/>
        </w:rPr>
        <w:t>’</w:t>
      </w:r>
      <w:r>
        <w:rPr>
          <w:lang w:eastAsia="en-US"/>
        </w:rPr>
        <w:t>inondation qu</w:t>
      </w:r>
      <w:r w:rsidR="00A23BF9">
        <w:rPr>
          <w:lang w:eastAsia="en-US"/>
        </w:rPr>
        <w:t>’</w:t>
      </w:r>
      <w:r>
        <w:rPr>
          <w:lang w:eastAsia="en-US"/>
        </w:rPr>
        <w:t>un courant presque insensible</w:t>
      </w:r>
      <w:r w:rsidR="00A23BF9">
        <w:rPr>
          <w:lang w:eastAsia="en-US"/>
        </w:rPr>
        <w:t xml:space="preserve">.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traversa le lac sans encombre</w:t>
      </w:r>
      <w:r w:rsidR="00A23BF9">
        <w:rPr>
          <w:lang w:eastAsia="en-US"/>
        </w:rPr>
        <w:t>.</w:t>
      </w:r>
    </w:p>
    <w:p w14:paraId="05968E36" w14:textId="2F114E80" w:rsidR="00A23BF9" w:rsidRDefault="00BB5C58" w:rsidP="00A23BF9">
      <w:pPr>
        <w:rPr>
          <w:lang w:eastAsia="en-US"/>
        </w:rPr>
      </w:pPr>
      <w:r>
        <w:rPr>
          <w:lang w:eastAsia="en-US"/>
        </w:rPr>
        <w:t>Au petit jour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il était dans la rue de </w:t>
      </w:r>
      <w:r>
        <w:rPr>
          <w:lang w:eastAsia="en-US"/>
        </w:rPr>
        <w:t>la Croix</w:t>
      </w:r>
      <w:r w:rsidR="00A23BF9">
        <w:rPr>
          <w:lang w:eastAsia="en-US"/>
        </w:rPr>
        <w:t xml:space="preserve">, </w:t>
      </w:r>
      <w:r>
        <w:rPr>
          <w:lang w:eastAsia="en-US"/>
        </w:rPr>
        <w:t>devant une maison à porche et à balcons de fer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toutes les maisons de Vitré</w:t>
      </w:r>
      <w:r w:rsidR="00A23BF9">
        <w:rPr>
          <w:lang w:eastAsia="en-US"/>
        </w:rPr>
        <w:t>.</w:t>
      </w:r>
    </w:p>
    <w:p w14:paraId="03F105B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demanda madame Marion</w:t>
      </w:r>
      <w:r w:rsidR="00A23BF9">
        <w:rPr>
          <w:lang w:eastAsia="en-US"/>
        </w:rPr>
        <w:t>.</w:t>
      </w:r>
    </w:p>
    <w:p w14:paraId="2EF6D39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Le domestique lui répondit que madame était couchée</w:t>
      </w:r>
      <w:r w:rsidR="00A23BF9">
        <w:rPr>
          <w:lang w:eastAsia="en-US"/>
        </w:rPr>
        <w:t>.</w:t>
      </w:r>
    </w:p>
    <w:p w14:paraId="2CA32E36" w14:textId="6633BFE9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égal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dit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qui ne doutait de rien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réveillez-la</w:t>
      </w:r>
      <w:r>
        <w:rPr>
          <w:lang w:eastAsia="en-US"/>
        </w:rPr>
        <w:t>.</w:t>
      </w:r>
    </w:p>
    <w:p w14:paraId="63029748" w14:textId="06D68A7B" w:rsidR="00A23BF9" w:rsidRDefault="00BB5C58" w:rsidP="00A23BF9">
      <w:pPr>
        <w:rPr>
          <w:lang w:eastAsia="en-US"/>
        </w:rPr>
      </w:pPr>
      <w:r>
        <w:rPr>
          <w:lang w:eastAsia="en-US"/>
        </w:rPr>
        <w:t>Madame Marion couchait au premier étage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proofErr w:type="spellStart"/>
      <w:r>
        <w:rPr>
          <w:lang w:eastAsia="en-US"/>
        </w:rPr>
        <w:t>Tiennet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qui était resté au pied de l</w:t>
      </w:r>
      <w:r w:rsidR="00A23BF9">
        <w:rPr>
          <w:lang w:eastAsia="en-US"/>
        </w:rPr>
        <w:t>’</w:t>
      </w:r>
      <w:r>
        <w:rPr>
          <w:lang w:eastAsia="en-US"/>
        </w:rPr>
        <w:t>escalier</w:t>
      </w:r>
      <w:r w:rsidR="00A23BF9">
        <w:rPr>
          <w:lang w:eastAsia="en-US"/>
        </w:rPr>
        <w:t xml:space="preserve">, </w:t>
      </w:r>
      <w:r>
        <w:rPr>
          <w:lang w:eastAsia="en-US"/>
        </w:rPr>
        <w:t>put entendre</w:t>
      </w:r>
      <w:r w:rsidR="00A23BF9">
        <w:rPr>
          <w:lang w:eastAsia="en-US"/>
        </w:rPr>
        <w:t xml:space="preserve">, </w:t>
      </w:r>
      <w:r>
        <w:rPr>
          <w:lang w:eastAsia="en-US"/>
        </w:rPr>
        <w:t>à peu de chose près</w:t>
      </w:r>
      <w:r w:rsidR="00A23BF9">
        <w:rPr>
          <w:lang w:eastAsia="en-US"/>
        </w:rPr>
        <w:t xml:space="preserve">, </w:t>
      </w:r>
      <w:r>
        <w:rPr>
          <w:lang w:eastAsia="en-US"/>
        </w:rPr>
        <w:t>la conversation qui eut lieu entre la maîtresse et sa domestique</w:t>
      </w:r>
      <w:r w:rsidR="00A23BF9">
        <w:rPr>
          <w:lang w:eastAsia="en-US"/>
        </w:rPr>
        <w:t>.</w:t>
      </w:r>
    </w:p>
    <w:p w14:paraId="44A70C7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Madame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cette dernière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 xml:space="preserve">est un jeune gars du château de </w:t>
      </w:r>
      <w:proofErr w:type="spellStart"/>
      <w:r w:rsidR="00BB5C58">
        <w:rPr>
          <w:lang w:eastAsia="en-US"/>
        </w:rPr>
        <w:t>Ceuil</w:t>
      </w:r>
      <w:proofErr w:type="spellEnd"/>
      <w:r>
        <w:rPr>
          <w:lang w:eastAsia="en-US"/>
        </w:rPr>
        <w:t>.</w:t>
      </w:r>
    </w:p>
    <w:p w14:paraId="62FA516B" w14:textId="4C9A6C60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Du château de </w:t>
      </w:r>
      <w:proofErr w:type="spellStart"/>
      <w:r w:rsidR="00BB5C58">
        <w:rPr>
          <w:lang w:eastAsia="en-US"/>
        </w:rPr>
        <w:t>Ceuil</w:t>
      </w:r>
      <w:proofErr w:type="spellEnd"/>
      <w:r>
        <w:rPr>
          <w:lang w:eastAsia="en-US"/>
        </w:rPr>
        <w:t xml:space="preserve"> ! </w:t>
      </w:r>
      <w:r w:rsidR="00BB5C58">
        <w:rPr>
          <w:lang w:eastAsia="en-US"/>
        </w:rPr>
        <w:t>récria vivement la maîtresse</w:t>
      </w:r>
      <w:r>
        <w:rPr>
          <w:lang w:eastAsia="en-US"/>
        </w:rPr>
        <w:t xml:space="preserve"> ; </w:t>
      </w:r>
      <w:r w:rsidR="00BB5C58">
        <w:rPr>
          <w:lang w:eastAsia="en-US"/>
        </w:rPr>
        <w:t>vite</w:t>
      </w:r>
      <w:r>
        <w:rPr>
          <w:lang w:eastAsia="en-US"/>
        </w:rPr>
        <w:t xml:space="preserve"> ! </w:t>
      </w:r>
      <w:r w:rsidR="00BB5C58">
        <w:rPr>
          <w:lang w:eastAsia="en-US"/>
        </w:rPr>
        <w:t>mon déshabillé du ma</w:t>
      </w:r>
      <w:r w:rsidR="00BB5C58">
        <w:t>tin</w:t>
      </w:r>
      <w:r>
        <w:rPr>
          <w:lang w:eastAsia="en-US"/>
        </w:rPr>
        <w:t xml:space="preserve">…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Savez-vous ce qu</w:t>
      </w:r>
      <w:r>
        <w:rPr>
          <w:lang w:eastAsia="en-US"/>
        </w:rPr>
        <w:t>’</w:t>
      </w:r>
      <w:r w:rsidR="00BB5C58">
        <w:rPr>
          <w:lang w:eastAsia="en-US"/>
        </w:rPr>
        <w:t>il veut</w:t>
      </w:r>
      <w:r>
        <w:rPr>
          <w:lang w:eastAsia="en-US"/>
        </w:rPr>
        <w:t xml:space="preserve">, </w:t>
      </w:r>
      <w:r w:rsidR="00BB5C58">
        <w:rPr>
          <w:lang w:eastAsia="en-US"/>
        </w:rPr>
        <w:t>Rosalie</w:t>
      </w:r>
      <w:r>
        <w:rPr>
          <w:lang w:eastAsia="en-US"/>
        </w:rPr>
        <w:t> ?</w:t>
      </w:r>
    </w:p>
    <w:p w14:paraId="338873C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ne sais que son nom</w:t>
      </w:r>
      <w:r>
        <w:rPr>
          <w:lang w:eastAsia="en-US"/>
        </w:rPr>
        <w:t xml:space="preserve">, </w:t>
      </w:r>
      <w:r w:rsidR="00BB5C58">
        <w:rPr>
          <w:lang w:eastAsia="en-US"/>
        </w:rPr>
        <w:t>madame</w:t>
      </w:r>
      <w:r>
        <w:rPr>
          <w:lang w:eastAsia="en-US"/>
        </w:rPr>
        <w:t>.</w:t>
      </w:r>
    </w:p>
    <w:p w14:paraId="42E0BE3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Comment s</w:t>
      </w:r>
      <w:r>
        <w:rPr>
          <w:lang w:eastAsia="en-US"/>
        </w:rPr>
        <w:t>’</w:t>
      </w:r>
      <w:r w:rsidR="00BB5C58">
        <w:rPr>
          <w:lang w:eastAsia="en-US"/>
        </w:rPr>
        <w:t>appelle-t-il</w:t>
      </w:r>
      <w:r>
        <w:rPr>
          <w:lang w:eastAsia="en-US"/>
        </w:rPr>
        <w:t> ?</w:t>
      </w:r>
    </w:p>
    <w:p w14:paraId="73A7EDD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</w:t>
      </w:r>
      <w:proofErr w:type="spellStart"/>
      <w:r w:rsidR="00BB5C58">
        <w:rPr>
          <w:lang w:eastAsia="en-US"/>
        </w:rPr>
        <w:t>Blône</w:t>
      </w:r>
      <w:proofErr w:type="spellEnd"/>
      <w:r>
        <w:rPr>
          <w:lang w:eastAsia="en-US"/>
        </w:rPr>
        <w:t>.</w:t>
      </w:r>
    </w:p>
    <w:p w14:paraId="4BF01DB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fit madame Marion d</w:t>
      </w:r>
      <w:r>
        <w:rPr>
          <w:lang w:eastAsia="en-US"/>
        </w:rPr>
        <w:t>’</w:t>
      </w:r>
      <w:r w:rsidR="00BB5C58">
        <w:rPr>
          <w:lang w:eastAsia="en-US"/>
        </w:rPr>
        <w:t>une voix changée</w:t>
      </w:r>
      <w:r>
        <w:rPr>
          <w:lang w:eastAsia="en-US"/>
        </w:rPr>
        <w:t xml:space="preserve"> ; </w:t>
      </w:r>
      <w:r w:rsidR="00BB5C58">
        <w:rPr>
          <w:lang w:eastAsia="en-US"/>
        </w:rPr>
        <w:t>mais il n</w:t>
      </w:r>
      <w:r>
        <w:rPr>
          <w:lang w:eastAsia="en-US"/>
        </w:rPr>
        <w:t>’</w:t>
      </w:r>
      <w:r w:rsidR="00BB5C58">
        <w:rPr>
          <w:lang w:eastAsia="en-US"/>
        </w:rPr>
        <w:t>est pas du château</w:t>
      </w:r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il est du moulin de Toussaint </w:t>
      </w:r>
      <w:proofErr w:type="spellStart"/>
      <w:r w:rsidR="00BB5C58">
        <w:rPr>
          <w:lang w:eastAsia="en-US"/>
        </w:rPr>
        <w:t>Blône</w:t>
      </w:r>
      <w:proofErr w:type="spellEnd"/>
      <w:r>
        <w:rPr>
          <w:lang w:eastAsia="en-US"/>
        </w:rPr>
        <w:t>.</w:t>
      </w:r>
    </w:p>
    <w:p w14:paraId="06CFE70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Madame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répliqu</w:t>
      </w:r>
      <w:r w:rsidR="00BB5C58">
        <w:t>a Rosalie</w:t>
      </w:r>
      <w:r>
        <w:rPr>
          <w:lang w:eastAsia="en-US"/>
        </w:rPr>
        <w:t xml:space="preserve">,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 xml:space="preserve">avais oublié de vous dire que Toussaint </w:t>
      </w:r>
      <w:proofErr w:type="spellStart"/>
      <w:r w:rsidR="00BB5C58">
        <w:rPr>
          <w:lang w:eastAsia="en-US"/>
        </w:rPr>
        <w:t>Blône</w:t>
      </w:r>
      <w:proofErr w:type="spellEnd"/>
      <w:r w:rsidR="00BB5C58">
        <w:rPr>
          <w:lang w:eastAsia="en-US"/>
        </w:rPr>
        <w:t xml:space="preserve"> est mort pendant votre voyage</w:t>
      </w:r>
      <w:r>
        <w:rPr>
          <w:lang w:eastAsia="en-US"/>
        </w:rPr>
        <w:t>.</w:t>
      </w:r>
    </w:p>
    <w:p w14:paraId="5A4B5C7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Ah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fit encore madame Marion</w:t>
      </w:r>
      <w:r>
        <w:rPr>
          <w:lang w:eastAsia="en-US"/>
        </w:rPr>
        <w:t>.</w:t>
      </w:r>
    </w:p>
    <w:p w14:paraId="60469ED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Puis elle ajouta d</w:t>
      </w:r>
      <w:r w:rsidR="00A23BF9">
        <w:rPr>
          <w:lang w:eastAsia="en-US"/>
        </w:rPr>
        <w:t>’</w:t>
      </w:r>
      <w:r>
        <w:rPr>
          <w:lang w:eastAsia="en-US"/>
        </w:rPr>
        <w:t>un ton de mauvaise humeur</w:t>
      </w:r>
      <w:r w:rsidR="00A23BF9">
        <w:rPr>
          <w:lang w:eastAsia="en-US"/>
        </w:rPr>
        <w:t> :</w:t>
      </w:r>
    </w:p>
    <w:p w14:paraId="3CD407D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Que me fait tout cela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Dites à ce garçon que je dors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qu</w:t>
      </w:r>
      <w:r>
        <w:rPr>
          <w:lang w:eastAsia="en-US"/>
        </w:rPr>
        <w:t>’</w:t>
      </w:r>
      <w:r w:rsidR="00BB5C58">
        <w:rPr>
          <w:lang w:eastAsia="en-US"/>
        </w:rPr>
        <w:t>il repasse</w:t>
      </w:r>
      <w:r>
        <w:rPr>
          <w:lang w:eastAsia="en-US"/>
        </w:rPr>
        <w:t xml:space="preserve">… </w:t>
      </w:r>
      <w:r w:rsidR="00BB5C58">
        <w:rPr>
          <w:lang w:eastAsia="en-US"/>
        </w:rPr>
        <w:t>une au</w:t>
      </w:r>
      <w:r w:rsidR="00BB5C58">
        <w:t>tre fois</w:t>
      </w:r>
      <w:r>
        <w:rPr>
          <w:lang w:eastAsia="en-US"/>
        </w:rPr>
        <w:t>…</w:t>
      </w:r>
    </w:p>
    <w:p w14:paraId="18E9C86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Quand</w:t>
      </w:r>
      <w:r>
        <w:rPr>
          <w:lang w:eastAsia="en-US"/>
        </w:rPr>
        <w:t> ?</w:t>
      </w:r>
    </w:p>
    <w:p w14:paraId="60B7C04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Plus tard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ne sais pas</w:t>
      </w:r>
      <w:r>
        <w:rPr>
          <w:lang w:eastAsia="en-US"/>
        </w:rPr>
        <w:t xml:space="preserve">… </w:t>
      </w:r>
      <w:r w:rsidR="00BB5C58">
        <w:rPr>
          <w:lang w:eastAsia="en-US"/>
        </w:rPr>
        <w:t>dans huit jours</w:t>
      </w:r>
      <w:r>
        <w:rPr>
          <w:lang w:eastAsia="en-US"/>
        </w:rPr>
        <w:t>.</w:t>
      </w:r>
    </w:p>
    <w:p w14:paraId="7170E72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 xml:space="preserve">La poitrine de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était oppressée</w:t>
      </w:r>
      <w:r w:rsidR="00A23BF9">
        <w:rPr>
          <w:lang w:eastAsia="en-US"/>
        </w:rPr>
        <w:t xml:space="preserve">. </w:t>
      </w:r>
      <w:r>
        <w:rPr>
          <w:lang w:eastAsia="en-US"/>
        </w:rPr>
        <w:t>Il souffrait sans savoir pourquoi</w:t>
      </w:r>
      <w:r w:rsidR="00A23BF9">
        <w:rPr>
          <w:lang w:eastAsia="en-US"/>
        </w:rPr>
        <w:t xml:space="preserve">. </w:t>
      </w:r>
      <w:r>
        <w:rPr>
          <w:lang w:eastAsia="en-US"/>
        </w:rPr>
        <w:t>La voix de cette femme qu</w:t>
      </w:r>
      <w:r w:rsidR="00A23BF9">
        <w:rPr>
          <w:lang w:eastAsia="en-US"/>
        </w:rPr>
        <w:t>’</w:t>
      </w:r>
      <w:r>
        <w:rPr>
          <w:lang w:eastAsia="en-US"/>
        </w:rPr>
        <w:t>il n</w:t>
      </w:r>
      <w:r w:rsidR="00A23BF9">
        <w:rPr>
          <w:lang w:eastAsia="en-US"/>
        </w:rPr>
        <w:t>’</w:t>
      </w:r>
      <w:r>
        <w:rPr>
          <w:lang w:eastAsia="en-US"/>
        </w:rPr>
        <w:t>avait jamais vue lui faisait mal</w:t>
      </w:r>
      <w:r w:rsidR="00A23BF9">
        <w:rPr>
          <w:lang w:eastAsia="en-US"/>
        </w:rPr>
        <w:t>.</w:t>
      </w:r>
    </w:p>
    <w:p w14:paraId="02002797" w14:textId="2E9E8246" w:rsidR="00A23BF9" w:rsidRDefault="00BB5C58" w:rsidP="00A23BF9">
      <w:pPr>
        <w:rPr>
          <w:lang w:eastAsia="en-US"/>
        </w:rPr>
      </w:pPr>
      <w:r>
        <w:rPr>
          <w:lang w:eastAsia="en-US"/>
        </w:rPr>
        <w:t>Ce n</w:t>
      </w:r>
      <w:r w:rsidR="00A23BF9">
        <w:rPr>
          <w:lang w:eastAsia="en-US"/>
        </w:rPr>
        <w:t>’</w:t>
      </w:r>
      <w:r>
        <w:rPr>
          <w:lang w:eastAsia="en-US"/>
        </w:rPr>
        <w:t>était pourtant que la voix nasillar</w:t>
      </w:r>
      <w:r>
        <w:t>de et commune d</w:t>
      </w:r>
      <w:r w:rsidR="00A23BF9">
        <w:rPr>
          <w:lang w:eastAsia="en-US"/>
        </w:rPr>
        <w:t>’</w:t>
      </w:r>
      <w:r>
        <w:rPr>
          <w:lang w:eastAsia="en-US"/>
        </w:rPr>
        <w:t>une rentière de Vitré</w:t>
      </w:r>
      <w:r w:rsidR="00A23BF9">
        <w:rPr>
          <w:lang w:eastAsia="en-US"/>
        </w:rPr>
        <w:t xml:space="preserve">, </w:t>
      </w:r>
      <w:r>
        <w:rPr>
          <w:lang w:eastAsia="en-US"/>
        </w:rPr>
        <w:t>le pays de l</w:t>
      </w:r>
      <w:r w:rsidR="00A23BF9">
        <w:rPr>
          <w:lang w:eastAsia="en-US"/>
        </w:rPr>
        <w:t>’</w:t>
      </w:r>
      <w:r>
        <w:rPr>
          <w:lang w:eastAsia="en-US"/>
        </w:rPr>
        <w:t>univers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après Rennes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où l</w:t>
      </w:r>
      <w:r w:rsidR="00A23BF9">
        <w:rPr>
          <w:lang w:eastAsia="en-US"/>
        </w:rPr>
        <w:t>’</w:t>
      </w:r>
      <w:r>
        <w:rPr>
          <w:lang w:eastAsia="en-US"/>
        </w:rPr>
        <w:t>on parle le plus cruellement du nez</w:t>
      </w:r>
      <w:r w:rsidR="00A23BF9">
        <w:rPr>
          <w:lang w:eastAsia="en-US"/>
        </w:rPr>
        <w:t>.</w:t>
      </w:r>
    </w:p>
    <w:p w14:paraId="7DE90AB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Comme la domestique allait descendre</w:t>
      </w:r>
      <w:r w:rsidR="00A23BF9">
        <w:rPr>
          <w:lang w:eastAsia="en-US"/>
        </w:rPr>
        <w:t xml:space="preserve">, </w:t>
      </w:r>
      <w:r>
        <w:rPr>
          <w:lang w:eastAsia="en-US"/>
        </w:rPr>
        <w:t>madame Marion la rappela</w:t>
      </w:r>
      <w:r w:rsidR="00A23BF9">
        <w:rPr>
          <w:lang w:eastAsia="en-US"/>
        </w:rPr>
        <w:t> :</w:t>
      </w:r>
    </w:p>
    <w:p w14:paraId="39DF336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un joli garçon</w:t>
      </w:r>
      <w:r>
        <w:rPr>
          <w:lang w:eastAsia="en-US"/>
        </w:rPr>
        <w:t xml:space="preserve">, </w:t>
      </w:r>
      <w:r w:rsidR="00BB5C58">
        <w:rPr>
          <w:lang w:eastAsia="en-US"/>
        </w:rPr>
        <w:t>n</w:t>
      </w:r>
      <w:r>
        <w:rPr>
          <w:lang w:eastAsia="en-US"/>
        </w:rPr>
        <w:t>’</w:t>
      </w:r>
      <w:r w:rsidR="00BB5C58">
        <w:rPr>
          <w:lang w:eastAsia="en-US"/>
        </w:rPr>
        <w:t>est-ce pas</w:t>
      </w:r>
      <w:r>
        <w:rPr>
          <w:lang w:eastAsia="en-US"/>
        </w:rPr>
        <w:t xml:space="preserve"> ? </w:t>
      </w:r>
      <w:r w:rsidR="00BB5C58">
        <w:rPr>
          <w:lang w:eastAsia="en-US"/>
        </w:rPr>
        <w:t>dit-elle d</w:t>
      </w:r>
      <w:r>
        <w:rPr>
          <w:lang w:eastAsia="en-US"/>
        </w:rPr>
        <w:t>’</w:t>
      </w:r>
      <w:r w:rsidR="00BB5C58">
        <w:rPr>
          <w:lang w:eastAsia="en-US"/>
        </w:rPr>
        <w:t>un accent radouci</w:t>
      </w:r>
      <w:r>
        <w:rPr>
          <w:lang w:eastAsia="en-US"/>
        </w:rPr>
        <w:t>.</w:t>
      </w:r>
    </w:p>
    <w:p w14:paraId="4A7294BF" w14:textId="77777777" w:rsidR="00A23BF9" w:rsidRDefault="00A23BF9" w:rsidP="00A23BF9">
      <w:pPr>
        <w:rPr>
          <w:lang w:eastAsia="en-US"/>
        </w:rPr>
      </w:pPr>
      <w:r>
        <w:t>— </w:t>
      </w:r>
      <w:r w:rsidR="00BB5C58">
        <w:rPr>
          <w:lang w:eastAsia="en-US"/>
        </w:rPr>
        <w:t>Un très beau garçon</w:t>
      </w:r>
      <w:r>
        <w:rPr>
          <w:lang w:eastAsia="en-US"/>
        </w:rPr>
        <w:t xml:space="preserve">, </w:t>
      </w:r>
      <w:r w:rsidR="00BB5C58">
        <w:rPr>
          <w:lang w:eastAsia="en-US"/>
        </w:rPr>
        <w:t>Madame</w:t>
      </w:r>
      <w:r>
        <w:rPr>
          <w:lang w:eastAsia="en-US"/>
        </w:rPr>
        <w:t>.</w:t>
      </w:r>
    </w:p>
    <w:p w14:paraId="1B2B0B28" w14:textId="0D14C60B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Pauvre petit</w:t>
      </w:r>
      <w:r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Mais qu</w:t>
      </w:r>
      <w:r>
        <w:rPr>
          <w:lang w:eastAsia="en-US"/>
        </w:rPr>
        <w:t>’</w:t>
      </w:r>
      <w:r w:rsidR="00BB5C58">
        <w:rPr>
          <w:lang w:eastAsia="en-US"/>
        </w:rPr>
        <w:t>est-ce que cela me fait</w:t>
      </w:r>
      <w:r>
        <w:rPr>
          <w:lang w:eastAsia="en-US"/>
        </w:rPr>
        <w:t xml:space="preserve"> ?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Allez</w:t>
      </w:r>
      <w:r>
        <w:rPr>
          <w:lang w:eastAsia="en-US"/>
        </w:rPr>
        <w:t xml:space="preserve">, </w:t>
      </w:r>
      <w:r w:rsidR="00BB5C58">
        <w:rPr>
          <w:lang w:eastAsia="en-US"/>
        </w:rPr>
        <w:t>Rosalie</w:t>
      </w:r>
      <w:r>
        <w:rPr>
          <w:lang w:eastAsia="en-US"/>
        </w:rPr>
        <w:t xml:space="preserve">, </w:t>
      </w:r>
      <w:r w:rsidR="00BB5C58">
        <w:rPr>
          <w:lang w:eastAsia="en-US"/>
        </w:rPr>
        <w:t>et laissez-moi dormir</w:t>
      </w:r>
      <w:r>
        <w:rPr>
          <w:lang w:eastAsia="en-US"/>
        </w:rPr>
        <w:t>.</w:t>
      </w:r>
    </w:p>
    <w:p w14:paraId="07B5B0D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Quand Rosalie arriva au bas de l</w:t>
      </w:r>
      <w:r w:rsidR="00A23BF9">
        <w:rPr>
          <w:lang w:eastAsia="en-US"/>
        </w:rPr>
        <w:t>’</w:t>
      </w:r>
      <w:r>
        <w:rPr>
          <w:lang w:eastAsia="en-US"/>
        </w:rPr>
        <w:t>escalier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était déjà parti</w:t>
      </w:r>
      <w:r w:rsidR="00A23BF9">
        <w:rPr>
          <w:lang w:eastAsia="en-US"/>
        </w:rPr>
        <w:t>.</w:t>
      </w:r>
    </w:p>
    <w:p w14:paraId="1D4E182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traversa Vitré le cœur gros et les yeux mouillés</w:t>
      </w:r>
      <w:r w:rsidR="00A23BF9">
        <w:rPr>
          <w:lang w:eastAsia="en-US"/>
        </w:rPr>
        <w:t xml:space="preserve">. </w:t>
      </w:r>
      <w:r>
        <w:rPr>
          <w:lang w:eastAsia="en-US"/>
        </w:rPr>
        <w:t>Puis la colère le prit</w:t>
      </w:r>
      <w:r w:rsidR="00A23BF9">
        <w:rPr>
          <w:lang w:eastAsia="en-US"/>
        </w:rPr>
        <w:t>.</w:t>
      </w:r>
    </w:p>
    <w:p w14:paraId="1E1D51C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Puis le découragement</w:t>
      </w:r>
      <w:r w:rsidR="00A23BF9">
        <w:rPr>
          <w:lang w:eastAsia="en-US"/>
        </w:rPr>
        <w:t>.</w:t>
      </w:r>
    </w:p>
    <w:p w14:paraId="142EF1C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Ceux qui le virent rentrer au château le trouvèrent plus pâle qu</w:t>
      </w:r>
      <w:r w:rsidR="00A23BF9">
        <w:rPr>
          <w:lang w:eastAsia="en-US"/>
        </w:rPr>
        <w:t>’</w:t>
      </w:r>
      <w:r>
        <w:rPr>
          <w:lang w:eastAsia="en-US"/>
        </w:rPr>
        <w:t>à l</w:t>
      </w:r>
      <w:r w:rsidR="00A23BF9">
        <w:rPr>
          <w:lang w:eastAsia="en-US"/>
        </w:rPr>
        <w:t>’</w:t>
      </w:r>
      <w:r>
        <w:rPr>
          <w:lang w:eastAsia="en-US"/>
        </w:rPr>
        <w:t>ordinaire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son visage ne disait rien de ce qui était au fond de son âme</w:t>
      </w:r>
      <w:r w:rsidR="00A23BF9">
        <w:rPr>
          <w:lang w:eastAsia="en-US"/>
        </w:rPr>
        <w:t>.</w:t>
      </w:r>
    </w:p>
    <w:p w14:paraId="0255B177" w14:textId="65D76AF4" w:rsidR="00BB5C58" w:rsidRPr="00A23BF9" w:rsidRDefault="00BB5C58" w:rsidP="00A23BF9">
      <w:pPr>
        <w:keepNext/>
        <w:ind w:firstLine="0"/>
        <w:jc w:val="center"/>
        <w:rPr>
          <w:lang w:eastAsia="en-US"/>
        </w:rPr>
      </w:pPr>
      <w:r w:rsidRPr="00A23BF9">
        <w:rPr>
          <w:lang w:eastAsia="en-US"/>
        </w:rPr>
        <w:t>*</w:t>
      </w:r>
    </w:p>
    <w:p w14:paraId="65EACAD1" w14:textId="77777777" w:rsidR="00A23BF9" w:rsidRDefault="00BB5C58" w:rsidP="00A23BF9">
      <w:pPr>
        <w:ind w:firstLine="0"/>
        <w:jc w:val="center"/>
        <w:rPr>
          <w:lang w:eastAsia="en-US"/>
        </w:rPr>
      </w:pPr>
      <w:r w:rsidRPr="00A23BF9">
        <w:rPr>
          <w:lang w:eastAsia="en-US"/>
        </w:rPr>
        <w:t>* *</w:t>
      </w:r>
    </w:p>
    <w:p w14:paraId="3F8F66AF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laissa souffler un instant son cheval</w:t>
      </w:r>
      <w:r w:rsidR="00A23BF9">
        <w:rPr>
          <w:lang w:eastAsia="en-US"/>
        </w:rPr>
        <w:t xml:space="preserve">, </w:t>
      </w:r>
      <w:r>
        <w:rPr>
          <w:lang w:eastAsia="en-US"/>
        </w:rPr>
        <w:t>puis il lu</w:t>
      </w:r>
      <w:r>
        <w:t>i fouetta les oreilles avec les grands bords de son chapeau</w:t>
      </w:r>
      <w:r w:rsidR="00A23BF9">
        <w:rPr>
          <w:lang w:eastAsia="en-US"/>
        </w:rPr>
        <w:t>.</w:t>
      </w:r>
    </w:p>
    <w:p w14:paraId="27449751" w14:textId="66CC35D5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Allons</w:t>
      </w:r>
      <w:r>
        <w:rPr>
          <w:lang w:eastAsia="en-US"/>
        </w:rPr>
        <w:t xml:space="preserve"> ! </w:t>
      </w:r>
      <w:r w:rsidR="00BB5C58">
        <w:rPr>
          <w:lang w:eastAsia="en-US"/>
        </w:rPr>
        <w:t>petit Argent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dit-il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à l</w:t>
      </w:r>
      <w:r>
        <w:rPr>
          <w:lang w:eastAsia="en-US"/>
        </w:rPr>
        <w:t>’</w:t>
      </w:r>
      <w:r w:rsidR="00BB5C58">
        <w:rPr>
          <w:lang w:eastAsia="en-US"/>
        </w:rPr>
        <w:t>eau</w:t>
      </w:r>
      <w:r>
        <w:rPr>
          <w:lang w:eastAsia="en-US"/>
        </w:rPr>
        <w:t> !</w:t>
      </w:r>
    </w:p>
    <w:p w14:paraId="473A1AF7" w14:textId="2801367F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Le cheval mit ses deux pieds de devant dans le courant</w:t>
      </w:r>
      <w:r w:rsidR="00A23BF9">
        <w:rPr>
          <w:lang w:eastAsia="en-US"/>
        </w:rPr>
        <w:t xml:space="preserve">, </w:t>
      </w:r>
      <w:r>
        <w:rPr>
          <w:lang w:eastAsia="en-US"/>
        </w:rPr>
        <w:t>dont le froid le fit frissonner violemment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instant d</w:t>
      </w:r>
      <w:r w:rsidR="00A23BF9">
        <w:rPr>
          <w:lang w:eastAsia="en-US"/>
        </w:rPr>
        <w:t>’</w:t>
      </w:r>
      <w:r>
        <w:rPr>
          <w:lang w:eastAsia="en-US"/>
        </w:rPr>
        <w:t>après il perdait plante et nageai</w:t>
      </w:r>
      <w:r>
        <w:t>t avec effort dans cette eau</w:t>
      </w:r>
      <w:r w:rsidR="00A23BF9">
        <w:rPr>
          <w:lang w:eastAsia="en-US"/>
        </w:rPr>
        <w:t xml:space="preserve">, </w:t>
      </w:r>
      <w:r>
        <w:rPr>
          <w:lang w:eastAsia="en-US"/>
        </w:rPr>
        <w:t>tourmentée et couverte de glaçons</w:t>
      </w:r>
      <w:r w:rsidR="00A23BF9">
        <w:rPr>
          <w:lang w:eastAsia="en-US"/>
        </w:rPr>
        <w:t>.</w:t>
      </w:r>
    </w:p>
    <w:p w14:paraId="1B34A1D5" w14:textId="44416211" w:rsidR="00A23BF9" w:rsidRDefault="00BB5C58" w:rsidP="00A23BF9">
      <w:pPr>
        <w:rPr>
          <w:lang w:eastAsia="en-US"/>
        </w:rPr>
      </w:pPr>
      <w:r>
        <w:rPr>
          <w:lang w:eastAsia="en-US"/>
        </w:rPr>
        <w:t>Ce n</w:t>
      </w:r>
      <w:r w:rsidR="00A23BF9">
        <w:rPr>
          <w:lang w:eastAsia="en-US"/>
        </w:rPr>
        <w:t>’</w:t>
      </w:r>
      <w:r>
        <w:rPr>
          <w:lang w:eastAsia="en-US"/>
        </w:rPr>
        <w:t>était pas comme la nuit précédente</w:t>
      </w:r>
      <w:r w:rsidR="00A23BF9">
        <w:rPr>
          <w:lang w:eastAsia="en-US"/>
        </w:rPr>
        <w:t xml:space="preserve">, </w:t>
      </w:r>
      <w:r>
        <w:rPr>
          <w:lang w:eastAsia="en-US"/>
        </w:rPr>
        <w:t>où les écluses fermées ralentissaient le courant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eau qui avait maintenant une large issue se précipitait avec violence</w:t>
      </w:r>
      <w:r w:rsidR="00A23BF9">
        <w:rPr>
          <w:lang w:eastAsia="en-US"/>
        </w:rPr>
        <w:t>.</w:t>
      </w:r>
    </w:p>
    <w:p w14:paraId="746D3F88" w14:textId="0F2BBCEF" w:rsidR="00A23BF9" w:rsidRDefault="00BB5C58" w:rsidP="00A23BF9">
      <w:pPr>
        <w:rPr>
          <w:lang w:eastAsia="en-US"/>
        </w:rPr>
      </w:pPr>
      <w:r>
        <w:rPr>
          <w:lang w:eastAsia="en-US"/>
        </w:rPr>
        <w:t>À vingt pas de la rive</w:t>
      </w:r>
      <w:r w:rsidR="00A23BF9">
        <w:rPr>
          <w:lang w:eastAsia="en-US"/>
        </w:rPr>
        <w:t xml:space="preserve">, </w:t>
      </w:r>
      <w:r>
        <w:rPr>
          <w:lang w:eastAsia="en-US"/>
        </w:rPr>
        <w:t>Argent se prit à souffler avec effroi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le tenait en bride vigoureusement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ce fut bientôt en vain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Le courant était le plus fort</w:t>
      </w:r>
      <w:r w:rsidR="00A23BF9">
        <w:rPr>
          <w:lang w:eastAsia="en-US"/>
        </w:rPr>
        <w:t>.</w:t>
      </w:r>
    </w:p>
    <w:p w14:paraId="7C41AE6F" w14:textId="29C5C55E" w:rsidR="00A23BF9" w:rsidRDefault="00BB5C58" w:rsidP="00A23BF9">
      <w:pPr>
        <w:rPr>
          <w:lang w:eastAsia="en-US"/>
        </w:rPr>
      </w:pPr>
      <w:r>
        <w:rPr>
          <w:lang w:eastAsia="en-US"/>
        </w:rPr>
        <w:t>Une éclaircie se faisait en ce moment vers l</w:t>
      </w:r>
      <w:r w:rsidR="00A23BF9">
        <w:rPr>
          <w:lang w:eastAsia="en-US"/>
        </w:rPr>
        <w:t>’</w:t>
      </w:r>
      <w:r>
        <w:rPr>
          <w:lang w:eastAsia="en-US"/>
        </w:rPr>
        <w:t>orient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vit qu</w:t>
      </w:r>
      <w:r w:rsidR="00A23BF9">
        <w:rPr>
          <w:lang w:eastAsia="en-US"/>
        </w:rPr>
        <w:t>’</w:t>
      </w:r>
      <w:r>
        <w:rPr>
          <w:lang w:eastAsia="en-US"/>
        </w:rPr>
        <w:t>en une demi-minute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avait perdu tro</w:t>
      </w:r>
      <w:r>
        <w:t>p de te</w:t>
      </w:r>
      <w:r>
        <w:rPr>
          <w:lang w:eastAsia="en-US"/>
        </w:rPr>
        <w:t>rrain déjà pour gagner la rive opposée en droite ligne</w:t>
      </w:r>
      <w:r w:rsidR="00A23BF9">
        <w:rPr>
          <w:lang w:eastAsia="en-US"/>
        </w:rPr>
        <w:t>.</w:t>
      </w:r>
    </w:p>
    <w:p w14:paraId="38FE6FF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vit aussi que la nappe d</w:t>
      </w:r>
      <w:r w:rsidR="00A23BF9">
        <w:rPr>
          <w:lang w:eastAsia="en-US"/>
        </w:rPr>
        <w:t>’</w:t>
      </w:r>
      <w:r>
        <w:rPr>
          <w:lang w:eastAsia="en-US"/>
        </w:rPr>
        <w:t>eau avait diminué de largeur depuis la veille</w:t>
      </w:r>
      <w:r w:rsidR="00A23BF9">
        <w:rPr>
          <w:lang w:eastAsia="en-US"/>
        </w:rPr>
        <w:t xml:space="preserve">, </w:t>
      </w:r>
      <w:r>
        <w:rPr>
          <w:lang w:eastAsia="en-US"/>
        </w:rPr>
        <w:t>car les pommiers et les haies de la plaine commençaient à se découper en noir sur la blanche surface du lac</w:t>
      </w:r>
      <w:r w:rsidR="00A23BF9">
        <w:rPr>
          <w:lang w:eastAsia="en-US"/>
        </w:rPr>
        <w:t>.</w:t>
      </w:r>
    </w:p>
    <w:p w14:paraId="4DB48C77" w14:textId="38883120" w:rsidR="00A23BF9" w:rsidRDefault="00BB5C58" w:rsidP="00A23BF9">
      <w:pPr>
        <w:rPr>
          <w:lang w:eastAsia="en-US"/>
        </w:rPr>
      </w:pPr>
      <w:r>
        <w:rPr>
          <w:lang w:eastAsia="en-US"/>
        </w:rPr>
        <w:t>Il lâch</w:t>
      </w:r>
      <w:r>
        <w:t>a la bride</w:t>
      </w:r>
      <w:r w:rsidR="00A23BF9">
        <w:rPr>
          <w:lang w:eastAsia="en-US"/>
        </w:rPr>
        <w:t xml:space="preserve">, </w:t>
      </w:r>
      <w:r>
        <w:rPr>
          <w:lang w:eastAsia="en-US"/>
        </w:rPr>
        <w:t>cédant pour un instant à la violence du courant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put mesurer en quelque sorte avec une exactitude rigoureuse le péril de sa position</w:t>
      </w:r>
      <w:r w:rsidR="00A23BF9">
        <w:rPr>
          <w:lang w:eastAsia="en-US"/>
        </w:rPr>
        <w:t>.</w:t>
      </w:r>
    </w:p>
    <w:p w14:paraId="483E215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obstacle à vaincre restait entier</w:t>
      </w:r>
      <w:r w:rsidR="00A23BF9">
        <w:rPr>
          <w:lang w:eastAsia="en-US"/>
        </w:rPr>
        <w:t xml:space="preserve">. </w:t>
      </w:r>
      <w:r>
        <w:rPr>
          <w:lang w:eastAsia="en-US"/>
        </w:rPr>
        <w:t>Le cheval trop faible et déjà essoufflé</w:t>
      </w:r>
      <w:r w:rsidR="00A23BF9">
        <w:rPr>
          <w:lang w:eastAsia="en-US"/>
        </w:rPr>
        <w:t xml:space="preserve">, </w:t>
      </w:r>
      <w:r>
        <w:rPr>
          <w:lang w:eastAsia="en-US"/>
        </w:rPr>
        <w:t>n</w:t>
      </w:r>
      <w:r w:rsidR="00A23BF9">
        <w:rPr>
          <w:lang w:eastAsia="en-US"/>
        </w:rPr>
        <w:t>’</w:t>
      </w:r>
      <w:r>
        <w:rPr>
          <w:lang w:eastAsia="en-US"/>
        </w:rPr>
        <w:t>avait pas entamé le cœur</w:t>
      </w:r>
      <w:r>
        <w:t xml:space="preserve"> même du courant qui l</w:t>
      </w:r>
      <w:r w:rsidR="00A23BF9">
        <w:rPr>
          <w:lang w:eastAsia="en-US"/>
        </w:rPr>
        <w:t>’</w:t>
      </w:r>
      <w:r>
        <w:rPr>
          <w:lang w:eastAsia="en-US"/>
        </w:rPr>
        <w:t>entraînait à la dérive</w:t>
      </w:r>
      <w:r w:rsidR="00A23BF9">
        <w:rPr>
          <w:lang w:eastAsia="en-US"/>
        </w:rPr>
        <w:t>.</w:t>
      </w:r>
    </w:p>
    <w:p w14:paraId="6F371813" w14:textId="0A07B49A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se trouvait à environ trois cents pas de l</w:t>
      </w:r>
      <w:r w:rsidR="00A23BF9">
        <w:rPr>
          <w:lang w:eastAsia="en-US"/>
        </w:rPr>
        <w:t>’</w:t>
      </w:r>
      <w:r>
        <w:rPr>
          <w:lang w:eastAsia="en-US"/>
        </w:rPr>
        <w:t>endroit où il s</w:t>
      </w:r>
      <w:r w:rsidR="00A23BF9">
        <w:rPr>
          <w:lang w:eastAsia="en-US"/>
        </w:rPr>
        <w:t>’</w:t>
      </w:r>
      <w:r>
        <w:rPr>
          <w:lang w:eastAsia="en-US"/>
        </w:rPr>
        <w:t>était mis à l</w:t>
      </w:r>
      <w:r w:rsidR="00A23BF9">
        <w:rPr>
          <w:lang w:eastAsia="en-US"/>
        </w:rPr>
        <w:t>’</w:t>
      </w:r>
      <w:r>
        <w:rPr>
          <w:lang w:eastAsia="en-US"/>
        </w:rPr>
        <w:t>eau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Il arrivait au tournant de la </w:t>
      </w:r>
      <w:proofErr w:type="spellStart"/>
      <w:r>
        <w:rPr>
          <w:lang w:eastAsia="en-US"/>
        </w:rPr>
        <w:t>Vesvre</w:t>
      </w:r>
      <w:proofErr w:type="spellEnd"/>
      <w:r w:rsidR="00A23BF9">
        <w:rPr>
          <w:lang w:eastAsia="en-US"/>
        </w:rPr>
        <w:t xml:space="preserve">. </w:t>
      </w:r>
      <w:r>
        <w:rPr>
          <w:lang w:eastAsia="en-US"/>
        </w:rPr>
        <w:t>Au-dessus de sa tête se dressait une manière de promontoire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extrême pointe de la </w:t>
      </w:r>
      <w:r>
        <w:t>forêt du Genil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et que le lecteur connaît déjà sous le nom de la </w:t>
      </w:r>
      <w:proofErr w:type="spellStart"/>
      <w:r>
        <w:rPr>
          <w:lang w:eastAsia="en-US"/>
        </w:rPr>
        <w:t>Mestivière</w:t>
      </w:r>
      <w:proofErr w:type="spellEnd"/>
      <w:r w:rsidR="00A23BF9">
        <w:rPr>
          <w:lang w:eastAsia="en-US"/>
        </w:rPr>
        <w:t>.</w:t>
      </w:r>
    </w:p>
    <w:p w14:paraId="2E9B663C" w14:textId="61FBC953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C</w:t>
      </w:r>
      <w:r w:rsidR="00A23BF9">
        <w:rPr>
          <w:lang w:eastAsia="en-US"/>
        </w:rPr>
        <w:t>’</w:t>
      </w:r>
      <w:r>
        <w:rPr>
          <w:lang w:eastAsia="en-US"/>
        </w:rPr>
        <w:t>était là que</w:t>
      </w:r>
      <w:r w:rsidR="00A23BF9">
        <w:rPr>
          <w:lang w:eastAsia="en-US"/>
        </w:rPr>
        <w:t xml:space="preserve">, </w:t>
      </w:r>
      <w:r>
        <w:rPr>
          <w:lang w:eastAsia="en-US"/>
        </w:rPr>
        <w:t>suivant l</w:t>
      </w:r>
      <w:r w:rsidR="00A23BF9">
        <w:rPr>
          <w:lang w:eastAsia="en-US"/>
        </w:rPr>
        <w:t>’</w:t>
      </w:r>
      <w:r>
        <w:rPr>
          <w:lang w:eastAsia="en-US"/>
        </w:rPr>
        <w:t xml:space="preserve">accusation de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 xml:space="preserve">la jolie Olivette donnait à </w:t>
      </w:r>
      <w:r w:rsidR="00A23BF9">
        <w:rPr>
          <w:lang w:eastAsia="en-US"/>
        </w:rPr>
        <w:t>M. </w:t>
      </w:r>
      <w:r>
        <w:rPr>
          <w:lang w:eastAsia="en-US"/>
        </w:rPr>
        <w:t xml:space="preserve">Fargeau </w:t>
      </w:r>
      <w:proofErr w:type="spellStart"/>
      <w:r>
        <w:rPr>
          <w:lang w:eastAsia="en-US"/>
        </w:rPr>
        <w:t>Crébu</w:t>
      </w:r>
      <w:proofErr w:type="spellEnd"/>
      <w:r>
        <w:rPr>
          <w:lang w:eastAsia="en-US"/>
        </w:rPr>
        <w:t xml:space="preserve"> de la </w:t>
      </w:r>
      <w:proofErr w:type="spellStart"/>
      <w:r>
        <w:rPr>
          <w:lang w:eastAsia="en-US"/>
        </w:rPr>
        <w:t>Saulays</w:t>
      </w:r>
      <w:proofErr w:type="spellEnd"/>
      <w:r>
        <w:rPr>
          <w:lang w:eastAsia="en-US"/>
        </w:rPr>
        <w:t xml:space="preserve"> des rendez-vous où l</w:t>
      </w:r>
      <w:r w:rsidR="00A23BF9">
        <w:rPr>
          <w:lang w:eastAsia="en-US"/>
        </w:rPr>
        <w:t>’</w:t>
      </w:r>
      <w:r>
        <w:rPr>
          <w:lang w:eastAsia="en-US"/>
        </w:rPr>
        <w:t>on ne parlait point d</w:t>
      </w:r>
      <w:r w:rsidR="00A23BF9">
        <w:rPr>
          <w:lang w:eastAsia="en-US"/>
        </w:rPr>
        <w:t>’</w:t>
      </w:r>
      <w:r>
        <w:rPr>
          <w:lang w:eastAsia="en-US"/>
        </w:rPr>
        <w:t>amour</w:t>
      </w:r>
      <w:r w:rsidR="00A23BF9">
        <w:rPr>
          <w:lang w:eastAsia="en-US"/>
        </w:rPr>
        <w:t>…</w:t>
      </w:r>
    </w:p>
    <w:p w14:paraId="177887A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En cet endroi</w:t>
      </w:r>
      <w:r>
        <w:t>t</w:t>
      </w:r>
      <w:r w:rsidR="00A23BF9">
        <w:rPr>
          <w:lang w:eastAsia="en-US"/>
        </w:rPr>
        <w:t xml:space="preserve">, </w:t>
      </w:r>
      <w:r>
        <w:rPr>
          <w:lang w:eastAsia="en-US"/>
        </w:rPr>
        <w:t>il fallait couper le fil de l</w:t>
      </w:r>
      <w:r w:rsidR="00A23BF9">
        <w:rPr>
          <w:lang w:eastAsia="en-US"/>
        </w:rPr>
        <w:t>’</w:t>
      </w:r>
      <w:r>
        <w:rPr>
          <w:lang w:eastAsia="en-US"/>
        </w:rPr>
        <w:t>eau ou se laisser entraîner vers l</w:t>
      </w:r>
      <w:r w:rsidR="00A23BF9">
        <w:rPr>
          <w:lang w:eastAsia="en-US"/>
        </w:rPr>
        <w:t>’</w:t>
      </w:r>
      <w:r>
        <w:rPr>
          <w:lang w:eastAsia="en-US"/>
        </w:rPr>
        <w:t>étang</w:t>
      </w:r>
      <w:r w:rsidR="00A23BF9">
        <w:rPr>
          <w:lang w:eastAsia="en-US"/>
        </w:rPr>
        <w:t>.</w:t>
      </w:r>
    </w:p>
    <w:p w14:paraId="12D8086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Or</w:t>
      </w:r>
      <w:r w:rsidR="00A23BF9">
        <w:rPr>
          <w:lang w:eastAsia="en-US"/>
        </w:rPr>
        <w:t xml:space="preserve">, </w:t>
      </w:r>
      <w:r>
        <w:rPr>
          <w:lang w:eastAsia="en-US"/>
        </w:rPr>
        <w:t>entre l</w:t>
      </w:r>
      <w:r w:rsidR="00A23BF9">
        <w:rPr>
          <w:lang w:eastAsia="en-US"/>
        </w:rPr>
        <w:t>’</w:t>
      </w:r>
      <w:r>
        <w:rPr>
          <w:lang w:eastAsia="en-US"/>
        </w:rPr>
        <w:t xml:space="preserve">étang et la </w:t>
      </w:r>
      <w:proofErr w:type="spellStart"/>
      <w:r>
        <w:rPr>
          <w:lang w:eastAsia="en-US"/>
        </w:rPr>
        <w:t>Mestivière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 xml:space="preserve">il y avait le barrage de </w:t>
      </w:r>
      <w:proofErr w:type="spellStart"/>
      <w:r>
        <w:rPr>
          <w:lang w:eastAsia="en-US"/>
        </w:rPr>
        <w:t>Braix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qui forme une chute de vingt pieds de haut</w:t>
      </w:r>
      <w:r w:rsidR="00A23BF9">
        <w:rPr>
          <w:lang w:eastAsia="en-US"/>
        </w:rPr>
        <w:t>.</w:t>
      </w:r>
    </w:p>
    <w:p w14:paraId="589C9C3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Pour la première fois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songea qu</w:t>
      </w:r>
      <w:r w:rsidR="00A23BF9">
        <w:rPr>
          <w:lang w:eastAsia="en-US"/>
        </w:rPr>
        <w:t>’</w:t>
      </w:r>
      <w:r>
        <w:rPr>
          <w:lang w:eastAsia="en-US"/>
        </w:rPr>
        <w:t>il était tout près de</w:t>
      </w:r>
      <w:r>
        <w:t xml:space="preserve"> la mort</w:t>
      </w:r>
      <w:r w:rsidR="00A23BF9">
        <w:rPr>
          <w:lang w:eastAsia="en-US"/>
        </w:rPr>
        <w:t>.</w:t>
      </w:r>
    </w:p>
    <w:p w14:paraId="1A7FAE94" w14:textId="04C6C5BD" w:rsidR="00BB5C58" w:rsidRDefault="00BB5C58" w:rsidP="007700B9">
      <w:pPr>
        <w:pStyle w:val="Titre2"/>
        <w:rPr>
          <w:lang w:eastAsia="en-US"/>
        </w:rPr>
      </w:pPr>
      <w:bookmarkStart w:id="25" w:name="_Toc231743391"/>
      <w:bookmarkStart w:id="26" w:name="_Toc237577459"/>
      <w:bookmarkStart w:id="27" w:name="_Toc202192407"/>
      <w:r>
        <w:rPr>
          <w:lang w:eastAsia="en-US"/>
        </w:rPr>
        <w:lastRenderedPageBreak/>
        <w:t>PETIT-ARGENT</w:t>
      </w:r>
      <w:bookmarkEnd w:id="25"/>
      <w:bookmarkEnd w:id="26"/>
      <w:bookmarkEnd w:id="27"/>
      <w:r>
        <w:rPr>
          <w:lang w:eastAsia="en-US"/>
        </w:rPr>
        <w:br/>
      </w:r>
    </w:p>
    <w:p w14:paraId="1F0DC2F8" w14:textId="3542D703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La </w:t>
      </w:r>
      <w:proofErr w:type="spellStart"/>
      <w:r>
        <w:rPr>
          <w:lang w:eastAsia="en-US"/>
        </w:rPr>
        <w:t>Mestivière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qui portait une épaisse chevelure de ronces à son sommet et aussi de grands arbres dont les racines sortaient de terre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formait </w:t>
      </w:r>
      <w:r>
        <w:rPr>
          <w:lang w:eastAsia="en-US"/>
        </w:rPr>
        <w:t xml:space="preserve">une </w:t>
      </w:r>
      <w:r>
        <w:rPr>
          <w:lang w:eastAsia="en-US"/>
        </w:rPr>
        <w:t>sorte de falaise coupée à pic</w:t>
      </w:r>
      <w:r w:rsidR="00A23BF9">
        <w:rPr>
          <w:lang w:eastAsia="en-US"/>
        </w:rPr>
        <w:t xml:space="preserve">, </w:t>
      </w:r>
      <w:r>
        <w:rPr>
          <w:lang w:eastAsia="en-US"/>
        </w:rPr>
        <w:t>dont la base sablonneuse rentrait</w:t>
      </w:r>
      <w:r w:rsidR="00A23BF9">
        <w:rPr>
          <w:lang w:eastAsia="en-US"/>
        </w:rPr>
        <w:t xml:space="preserve">, </w:t>
      </w:r>
      <w:r>
        <w:rPr>
          <w:lang w:eastAsia="en-US"/>
        </w:rPr>
        <w:t>minée par les inond</w:t>
      </w:r>
      <w:r>
        <w:t>ations annuelles</w:t>
      </w:r>
      <w:r w:rsidR="00A23BF9">
        <w:rPr>
          <w:lang w:eastAsia="en-US"/>
        </w:rPr>
        <w:t>.</w:t>
      </w:r>
    </w:p>
    <w:p w14:paraId="2B490B6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le dernier point du rivage d</w:t>
      </w:r>
      <w:r w:rsidR="00A23BF9">
        <w:rPr>
          <w:lang w:eastAsia="en-US"/>
        </w:rPr>
        <w:t>’</w:t>
      </w:r>
      <w:r>
        <w:rPr>
          <w:lang w:eastAsia="en-US"/>
        </w:rPr>
        <w:t>où l</w:t>
      </w:r>
      <w:r w:rsidR="00A23BF9">
        <w:rPr>
          <w:lang w:eastAsia="en-US"/>
        </w:rPr>
        <w:t>’</w:t>
      </w:r>
      <w:r>
        <w:rPr>
          <w:lang w:eastAsia="en-US"/>
        </w:rPr>
        <w:t>on pût s</w:t>
      </w:r>
      <w:r w:rsidR="00A23BF9">
        <w:rPr>
          <w:lang w:eastAsia="en-US"/>
        </w:rPr>
        <w:t>’</w:t>
      </w:r>
      <w:r>
        <w:rPr>
          <w:lang w:eastAsia="en-US"/>
        </w:rPr>
        <w:t>élancer utilement vers la rive opposée</w:t>
      </w:r>
      <w:r w:rsidR="00A23BF9">
        <w:rPr>
          <w:lang w:eastAsia="en-US"/>
        </w:rPr>
        <w:t xml:space="preserve"> ; </w:t>
      </w:r>
      <w:r>
        <w:rPr>
          <w:lang w:eastAsia="en-US"/>
        </w:rPr>
        <w:t>car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à partir de la </w:t>
      </w:r>
      <w:proofErr w:type="spellStart"/>
      <w:r>
        <w:rPr>
          <w:lang w:eastAsia="en-US"/>
        </w:rPr>
        <w:t>Mestivière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 xml:space="preserve">la </w:t>
      </w:r>
      <w:proofErr w:type="spellStart"/>
      <w:r>
        <w:rPr>
          <w:lang w:eastAsia="en-US"/>
        </w:rPr>
        <w:t>Vesvre</w:t>
      </w:r>
      <w:proofErr w:type="spellEnd"/>
      <w:r>
        <w:rPr>
          <w:lang w:eastAsia="en-US"/>
        </w:rPr>
        <w:t xml:space="preserve"> faisait retour en s</w:t>
      </w:r>
      <w:r w:rsidR="00A23BF9">
        <w:rPr>
          <w:lang w:eastAsia="en-US"/>
        </w:rPr>
        <w:t>’</w:t>
      </w:r>
      <w:r>
        <w:rPr>
          <w:lang w:eastAsia="en-US"/>
        </w:rPr>
        <w:t>éloignant de plus en plus de Vitré</w:t>
      </w:r>
      <w:r w:rsidR="00A23BF9">
        <w:rPr>
          <w:lang w:eastAsia="en-US"/>
        </w:rPr>
        <w:t>.</w:t>
      </w:r>
    </w:p>
    <w:p w14:paraId="293DA51A" w14:textId="207FF7F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n</w:t>
      </w:r>
      <w:r w:rsidR="00A23BF9">
        <w:rPr>
          <w:lang w:eastAsia="en-US"/>
        </w:rPr>
        <w:t>’</w:t>
      </w:r>
      <w:r>
        <w:rPr>
          <w:lang w:eastAsia="en-US"/>
        </w:rPr>
        <w:t>hésita pas</w:t>
      </w:r>
      <w:r w:rsidR="00A23BF9">
        <w:rPr>
          <w:lang w:eastAsia="en-US"/>
        </w:rPr>
        <w:t xml:space="preserve">. </w:t>
      </w:r>
      <w:r>
        <w:rPr>
          <w:lang w:eastAsia="en-US"/>
        </w:rPr>
        <w:t xml:space="preserve">Il poussa son cheval de </w:t>
      </w:r>
      <w:r>
        <w:t>la main et de la voix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Argent </w:t>
      </w:r>
      <w:proofErr w:type="gramStart"/>
      <w:r>
        <w:rPr>
          <w:lang w:eastAsia="en-US"/>
        </w:rPr>
        <w:t>fit</w:t>
      </w:r>
      <w:proofErr w:type="gramEnd"/>
      <w:r>
        <w:rPr>
          <w:lang w:eastAsia="en-US"/>
        </w:rPr>
        <w:t xml:space="preserve"> un suprême effort</w:t>
      </w:r>
      <w:r w:rsidR="00A23BF9">
        <w:rPr>
          <w:lang w:eastAsia="en-US"/>
        </w:rPr>
        <w:t xml:space="preserve">. </w:t>
      </w:r>
      <w:r>
        <w:rPr>
          <w:lang w:eastAsia="en-US"/>
        </w:rPr>
        <w:t>Son poitrail fendit le courant en ligne presque directe</w:t>
      </w:r>
      <w:r w:rsidR="00A23BF9">
        <w:rPr>
          <w:lang w:eastAsia="en-US"/>
        </w:rPr>
        <w:t xml:space="preserve"> ; </w:t>
      </w:r>
      <w:r>
        <w:rPr>
          <w:lang w:eastAsia="en-US"/>
        </w:rPr>
        <w:t>durant un instant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put croire qu</w:t>
      </w:r>
      <w:r w:rsidR="00A23BF9">
        <w:rPr>
          <w:lang w:eastAsia="en-US"/>
        </w:rPr>
        <w:t>’</w:t>
      </w:r>
      <w:r>
        <w:rPr>
          <w:lang w:eastAsia="en-US"/>
        </w:rPr>
        <w:t>il allait arriver à bon port</w:t>
      </w:r>
      <w:r w:rsidR="00A23BF9">
        <w:rPr>
          <w:lang w:eastAsia="en-US"/>
        </w:rPr>
        <w:t>.</w:t>
      </w:r>
    </w:p>
    <w:p w14:paraId="6BA1F37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</w:t>
      </w:r>
      <w:r w:rsidR="00A23BF9">
        <w:rPr>
          <w:lang w:eastAsia="en-US"/>
        </w:rPr>
        <w:t xml:space="preserve">, </w:t>
      </w:r>
      <w:r>
        <w:rPr>
          <w:lang w:eastAsia="en-US"/>
        </w:rPr>
        <w:t>sans doute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en eût été ainsi sans la profondeur des ténèbres</w:t>
      </w:r>
      <w:r w:rsidR="00A23BF9">
        <w:rPr>
          <w:lang w:eastAsia="en-US"/>
        </w:rPr>
        <w:t xml:space="preserve">, </w:t>
      </w:r>
      <w:r>
        <w:rPr>
          <w:lang w:eastAsia="en-US"/>
        </w:rPr>
        <w:t>de</w:t>
      </w:r>
      <w:r>
        <w:t>venues tout à coup plus épaisses</w:t>
      </w:r>
      <w:r w:rsidR="00A23BF9">
        <w:rPr>
          <w:lang w:eastAsia="en-US"/>
        </w:rPr>
        <w:t>.</w:t>
      </w:r>
    </w:p>
    <w:p w14:paraId="7FD89312" w14:textId="3D07B29E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penché sur la crinière</w:t>
      </w:r>
      <w:r w:rsidR="00A23BF9">
        <w:rPr>
          <w:lang w:eastAsia="en-US"/>
        </w:rPr>
        <w:t xml:space="preserve">, </w:t>
      </w:r>
      <w:r>
        <w:rPr>
          <w:lang w:eastAsia="en-US"/>
        </w:rPr>
        <w:t>cherchait à percer l</w:t>
      </w:r>
      <w:r w:rsidR="00A23BF9">
        <w:rPr>
          <w:lang w:eastAsia="en-US"/>
        </w:rPr>
        <w:t>’</w:t>
      </w:r>
      <w:r>
        <w:rPr>
          <w:lang w:eastAsia="en-US"/>
        </w:rPr>
        <w:t>obscurité</w:t>
      </w:r>
      <w:r w:rsidR="00A23BF9">
        <w:rPr>
          <w:lang w:eastAsia="en-US"/>
        </w:rPr>
        <w:t xml:space="preserve">, </w:t>
      </w:r>
      <w:r>
        <w:rPr>
          <w:lang w:eastAsia="en-US"/>
        </w:rPr>
        <w:t>tout en répétant d</w:t>
      </w:r>
      <w:r w:rsidR="00A23BF9">
        <w:rPr>
          <w:lang w:eastAsia="en-US"/>
        </w:rPr>
        <w:t>’</w:t>
      </w:r>
      <w:r>
        <w:rPr>
          <w:lang w:eastAsia="en-US"/>
        </w:rPr>
        <w:t>une voix brève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par saccades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sans savoir même qu</w:t>
      </w:r>
      <w:r w:rsidR="00A23BF9">
        <w:rPr>
          <w:lang w:eastAsia="en-US"/>
        </w:rPr>
        <w:t>’</w:t>
      </w:r>
      <w:r>
        <w:rPr>
          <w:lang w:eastAsia="en-US"/>
        </w:rPr>
        <w:t>il</w:t>
      </w:r>
      <w:r w:rsidR="00A23BF9">
        <w:rPr>
          <w:lang w:eastAsia="en-US"/>
        </w:rPr>
        <w:t xml:space="preserve"> </w:t>
      </w:r>
      <w:r>
        <w:rPr>
          <w:lang w:eastAsia="en-US"/>
        </w:rPr>
        <w:t>parlait</w:t>
      </w:r>
      <w:r w:rsidR="00A23BF9">
        <w:rPr>
          <w:lang w:eastAsia="en-US"/>
        </w:rPr>
        <w:t> :</w:t>
      </w:r>
    </w:p>
    <w:p w14:paraId="35519190" w14:textId="77777777" w:rsidR="00A23BF9" w:rsidRDefault="00A23BF9" w:rsidP="00A23BF9">
      <w:pPr>
        <w:rPr>
          <w:lang w:val="en-US" w:eastAsia="en-US"/>
        </w:rPr>
      </w:pPr>
      <w:r>
        <w:rPr>
          <w:lang w:eastAsia="en-US"/>
        </w:rPr>
        <w:t>— </w:t>
      </w:r>
      <w:r w:rsidR="00BB5C58">
        <w:rPr>
          <w:lang w:val="en-US" w:eastAsia="en-US"/>
        </w:rPr>
        <w:t>Hop</w:t>
      </w:r>
      <w:r>
        <w:rPr>
          <w:lang w:val="en-US" w:eastAsia="en-US"/>
        </w:rPr>
        <w:t xml:space="preserve"> ! </w:t>
      </w:r>
      <w:r w:rsidR="00BB5C58">
        <w:rPr>
          <w:lang w:val="en-US" w:eastAsia="en-US"/>
        </w:rPr>
        <w:t>petit Argent</w:t>
      </w:r>
      <w:r>
        <w:rPr>
          <w:lang w:val="en-US" w:eastAsia="en-US"/>
        </w:rPr>
        <w:t xml:space="preserve"> ! </w:t>
      </w:r>
      <w:r w:rsidR="00BB5C58">
        <w:rPr>
          <w:lang w:val="en-US" w:eastAsia="en-US"/>
        </w:rPr>
        <w:t>hop</w:t>
      </w:r>
      <w:r>
        <w:rPr>
          <w:lang w:val="en-US" w:eastAsia="en-US"/>
        </w:rPr>
        <w:t xml:space="preserve"> ! </w:t>
      </w:r>
      <w:r w:rsidR="00BB5C58">
        <w:rPr>
          <w:lang w:val="en-US" w:eastAsia="en-US"/>
        </w:rPr>
        <w:t>hop</w:t>
      </w:r>
      <w:r>
        <w:rPr>
          <w:lang w:val="en-US" w:eastAsia="en-US"/>
        </w:rPr>
        <w:t> !</w:t>
      </w:r>
    </w:p>
    <w:p w14:paraId="5765145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lui semblait déjà</w:t>
      </w:r>
      <w:r w:rsidR="00A23BF9">
        <w:rPr>
          <w:lang w:eastAsia="en-US"/>
        </w:rPr>
        <w:t xml:space="preserve">, </w:t>
      </w:r>
      <w:r>
        <w:rPr>
          <w:lang w:eastAsia="en-US"/>
        </w:rPr>
        <w:t>soit que c</w:t>
      </w:r>
      <w:r>
        <w:t>e fût la réalité</w:t>
      </w:r>
      <w:r w:rsidR="00A23BF9">
        <w:rPr>
          <w:lang w:eastAsia="en-US"/>
        </w:rPr>
        <w:t xml:space="preserve">, </w:t>
      </w:r>
      <w:r>
        <w:rPr>
          <w:lang w:eastAsia="en-US"/>
        </w:rPr>
        <w:t>soit que ses yeux lassés fussent la dupe d</w:t>
      </w:r>
      <w:r w:rsidR="00A23BF9">
        <w:rPr>
          <w:lang w:eastAsia="en-US"/>
        </w:rPr>
        <w:t>’</w:t>
      </w:r>
      <w:r>
        <w:rPr>
          <w:lang w:eastAsia="en-US"/>
        </w:rPr>
        <w:t>une espèce de mirage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lui semblait apercevoir les buissons de la rive</w:t>
      </w:r>
      <w:r w:rsidR="00A23BF9">
        <w:rPr>
          <w:lang w:eastAsia="en-US"/>
        </w:rPr>
        <w:t xml:space="preserve">, </w:t>
      </w:r>
      <w:r>
        <w:rPr>
          <w:lang w:eastAsia="en-US"/>
        </w:rPr>
        <w:t>lorsqu</w:t>
      </w:r>
      <w:r w:rsidR="00A23BF9">
        <w:rPr>
          <w:lang w:eastAsia="en-US"/>
        </w:rPr>
        <w:t>’</w:t>
      </w:r>
      <w:r>
        <w:rPr>
          <w:lang w:eastAsia="en-US"/>
        </w:rPr>
        <w:t>une violente secousse le jeta de côté</w:t>
      </w:r>
      <w:r w:rsidR="00A23BF9">
        <w:rPr>
          <w:lang w:eastAsia="en-US"/>
        </w:rPr>
        <w:t>.</w:t>
      </w:r>
    </w:p>
    <w:p w14:paraId="4E6A327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Il devint pâle et des gouttes de sueur froide se mêlèrent sur son front à </w:t>
      </w:r>
      <w:r>
        <w:t>la pluie ruisselante</w:t>
      </w:r>
      <w:r w:rsidR="00A23BF9">
        <w:rPr>
          <w:lang w:eastAsia="en-US"/>
        </w:rPr>
        <w:t>.</w:t>
      </w:r>
    </w:p>
    <w:p w14:paraId="4064E1D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Un glaçon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murmura-t-il</w:t>
      </w:r>
      <w:r>
        <w:rPr>
          <w:lang w:eastAsia="en-US"/>
        </w:rPr>
        <w:t>.</w:t>
      </w:r>
    </w:p>
    <w:p w14:paraId="0D0A14E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Argent nageait toujours</w:t>
      </w:r>
      <w:r w:rsidR="00A23BF9">
        <w:rPr>
          <w:lang w:eastAsia="en-US"/>
        </w:rPr>
        <w:t>.</w:t>
      </w:r>
    </w:p>
    <w:p w14:paraId="3169933B" w14:textId="620ADB64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Hop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 xml:space="preserve">fit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 xml:space="preserve"> ; </w:t>
      </w:r>
      <w:r w:rsidR="00BB5C58">
        <w:rPr>
          <w:lang w:eastAsia="en-US"/>
        </w:rPr>
        <w:t>qui se remit en selle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Pauvre petit Argent</w:t>
      </w:r>
      <w:r>
        <w:rPr>
          <w:lang w:eastAsia="en-US"/>
        </w:rPr>
        <w:t xml:space="preserve"> ! </w:t>
      </w:r>
      <w:r w:rsidR="00BB5C58">
        <w:rPr>
          <w:lang w:eastAsia="en-US"/>
        </w:rPr>
        <w:t>nous arrivons</w:t>
      </w:r>
      <w:r>
        <w:rPr>
          <w:lang w:eastAsia="en-US"/>
        </w:rPr>
        <w:t xml:space="preserve"> ! </w:t>
      </w:r>
      <w:r w:rsidR="00BB5C58">
        <w:rPr>
          <w:lang w:eastAsia="en-US"/>
        </w:rPr>
        <w:t>nous arrivons</w:t>
      </w:r>
      <w:r>
        <w:rPr>
          <w:lang w:eastAsia="en-US"/>
        </w:rPr>
        <w:t> !</w:t>
      </w:r>
    </w:p>
    <w:p w14:paraId="1237634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Sa voix était oppressée comme s</w:t>
      </w:r>
      <w:r w:rsidR="00A23BF9">
        <w:rPr>
          <w:lang w:eastAsia="en-US"/>
        </w:rPr>
        <w:t>’</w:t>
      </w:r>
      <w:r>
        <w:rPr>
          <w:lang w:eastAsia="en-US"/>
        </w:rPr>
        <w:t>il eût reçu lui-même le choc dans la poitr</w:t>
      </w:r>
      <w:r>
        <w:t>ine</w:t>
      </w:r>
      <w:r w:rsidR="00A23BF9">
        <w:rPr>
          <w:lang w:eastAsia="en-US"/>
        </w:rPr>
        <w:t>.</w:t>
      </w:r>
    </w:p>
    <w:p w14:paraId="172418C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Argent était le compagnon de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 w:rsidR="00A23BF9">
        <w:rPr>
          <w:lang w:eastAsia="en-US"/>
        </w:rPr>
        <w:t xml:space="preserve">.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l</w:t>
      </w:r>
      <w:r w:rsidR="00A23BF9">
        <w:rPr>
          <w:lang w:eastAsia="en-US"/>
        </w:rPr>
        <w:t>’</w:t>
      </w:r>
      <w:r>
        <w:rPr>
          <w:lang w:eastAsia="en-US"/>
        </w:rPr>
        <w:t>aimait</w:t>
      </w:r>
      <w:r w:rsidR="00A23BF9">
        <w:rPr>
          <w:lang w:eastAsia="en-US"/>
        </w:rPr>
        <w:t>.</w:t>
      </w:r>
    </w:p>
    <w:p w14:paraId="74E49BF2" w14:textId="79BE6D91" w:rsidR="00A23BF9" w:rsidRDefault="00BB5C58" w:rsidP="00A23BF9">
      <w:pPr>
        <w:rPr>
          <w:lang w:eastAsia="en-US"/>
        </w:rPr>
      </w:pPr>
      <w:r>
        <w:rPr>
          <w:lang w:eastAsia="en-US"/>
        </w:rPr>
        <w:t>Dans l</w:t>
      </w:r>
      <w:r w:rsidR="00A23BF9">
        <w:rPr>
          <w:lang w:eastAsia="en-US"/>
        </w:rPr>
        <w:t>’</w:t>
      </w:r>
      <w:r>
        <w:rPr>
          <w:lang w:eastAsia="en-US"/>
        </w:rPr>
        <w:t>écurie</w:t>
      </w:r>
      <w:r w:rsidR="00A23BF9">
        <w:rPr>
          <w:lang w:eastAsia="en-US"/>
        </w:rPr>
        <w:t xml:space="preserve">, </w:t>
      </w:r>
      <w:r>
        <w:rPr>
          <w:lang w:eastAsia="en-US"/>
        </w:rPr>
        <w:t>tous les matins</w:t>
      </w:r>
      <w:r w:rsidR="00A23BF9">
        <w:rPr>
          <w:lang w:eastAsia="en-US"/>
        </w:rPr>
        <w:t xml:space="preserve">,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étaient entre eux de longs ébats</w:t>
      </w:r>
      <w:r w:rsidR="00A23BF9">
        <w:rPr>
          <w:lang w:eastAsia="en-US"/>
        </w:rPr>
        <w:t xml:space="preserve">. </w:t>
      </w:r>
      <w:r>
        <w:rPr>
          <w:lang w:eastAsia="en-US"/>
        </w:rPr>
        <w:t xml:space="preserve">Argent répondait à la voix de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plus joyeusement qu</w:t>
      </w:r>
      <w:r w:rsidR="00A23BF9">
        <w:rPr>
          <w:lang w:eastAsia="en-US"/>
        </w:rPr>
        <w:t>’</w:t>
      </w:r>
      <w:r>
        <w:rPr>
          <w:lang w:eastAsia="en-US"/>
        </w:rPr>
        <w:t xml:space="preserve">à la voix de </w:t>
      </w:r>
      <w:r w:rsidR="00A23BF9">
        <w:rPr>
          <w:lang w:eastAsia="en-US"/>
        </w:rPr>
        <w:t>M. </w:t>
      </w:r>
      <w:r>
        <w:rPr>
          <w:lang w:eastAsia="en-US"/>
        </w:rPr>
        <w:t>Lucien lui-même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son maître</w:t>
      </w:r>
      <w:r w:rsidR="00A23BF9">
        <w:rPr>
          <w:lang w:eastAsia="en-US"/>
        </w:rPr>
        <w:t xml:space="preserve">, </w:t>
      </w:r>
      <w:r>
        <w:rPr>
          <w:lang w:eastAsia="en-US"/>
        </w:rPr>
        <w:t>pourtant</w:t>
      </w:r>
      <w:r w:rsidR="00A23BF9">
        <w:rPr>
          <w:lang w:eastAsia="en-US"/>
        </w:rPr>
        <w:t>.</w:t>
      </w:r>
    </w:p>
    <w:p w14:paraId="7B192464" w14:textId="32AE32D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À la voix de </w:t>
      </w:r>
      <w:proofErr w:type="spellStart"/>
      <w:r>
        <w:rPr>
          <w:lang w:eastAsia="en-US"/>
        </w:rPr>
        <w:t>Tiennet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Argent secouait sa belle crinière blanche comme neige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Il venait à </w:t>
      </w:r>
      <w:proofErr w:type="spellStart"/>
      <w:r>
        <w:rPr>
          <w:lang w:eastAsia="en-US"/>
        </w:rPr>
        <w:t>Tiennet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caressant et flatteur</w:t>
      </w:r>
      <w:r w:rsidR="00A23BF9">
        <w:rPr>
          <w:lang w:eastAsia="en-US"/>
        </w:rPr>
        <w:t xml:space="preserve"> ; </w:t>
      </w:r>
      <w:r>
        <w:rPr>
          <w:lang w:eastAsia="en-US"/>
        </w:rPr>
        <w:t>il frottait sa fine tête contre l</w:t>
      </w:r>
      <w:r w:rsidR="00A23BF9">
        <w:rPr>
          <w:lang w:eastAsia="en-US"/>
        </w:rPr>
        <w:t>’</w:t>
      </w:r>
      <w:r>
        <w:rPr>
          <w:lang w:eastAsia="en-US"/>
        </w:rPr>
        <w:t xml:space="preserve">épaule de </w:t>
      </w:r>
      <w:proofErr w:type="spellStart"/>
      <w:r>
        <w:rPr>
          <w:lang w:eastAsia="en-US"/>
        </w:rPr>
        <w:t>Tiennet</w:t>
      </w:r>
      <w:proofErr w:type="spellEnd"/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 xml:space="preserve">était dans la main de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qu</w:t>
      </w:r>
      <w:r w:rsidR="00A23BF9">
        <w:rPr>
          <w:lang w:eastAsia="en-US"/>
        </w:rPr>
        <w:t>’</w:t>
      </w:r>
      <w:r>
        <w:rPr>
          <w:lang w:eastAsia="en-US"/>
        </w:rPr>
        <w:t>il mangeait sa première poignée d</w:t>
      </w:r>
      <w:r w:rsidR="00A23BF9">
        <w:rPr>
          <w:lang w:eastAsia="en-US"/>
        </w:rPr>
        <w:t>’</w:t>
      </w:r>
      <w:r>
        <w:rPr>
          <w:lang w:eastAsia="en-US"/>
        </w:rPr>
        <w:t>avoin</w:t>
      </w:r>
      <w:r>
        <w:t>e</w:t>
      </w:r>
      <w:r w:rsidR="00A23BF9">
        <w:rPr>
          <w:lang w:eastAsia="en-US"/>
        </w:rPr>
        <w:t>.</w:t>
      </w:r>
    </w:p>
    <w:p w14:paraId="2A369A76" w14:textId="5D3BB64D" w:rsidR="00A23BF9" w:rsidRDefault="00BB5C58" w:rsidP="00A23BF9">
      <w:pPr>
        <w:rPr>
          <w:lang w:eastAsia="en-US"/>
        </w:rPr>
      </w:pPr>
      <w:r>
        <w:rPr>
          <w:lang w:eastAsia="en-US"/>
        </w:rPr>
        <w:t>Et puis</w:t>
      </w:r>
      <w:r w:rsidR="00A23BF9">
        <w:rPr>
          <w:lang w:eastAsia="en-US"/>
        </w:rPr>
        <w:t xml:space="preserve">, </w:t>
      </w:r>
      <w:r>
        <w:rPr>
          <w:lang w:eastAsia="en-US"/>
        </w:rPr>
        <w:t>à crin</w:t>
      </w:r>
      <w:r w:rsidR="00A23BF9">
        <w:rPr>
          <w:lang w:eastAsia="en-US"/>
        </w:rPr>
        <w:t xml:space="preserve">, </w:t>
      </w:r>
      <w:r>
        <w:rPr>
          <w:lang w:eastAsia="en-US"/>
        </w:rPr>
        <w:t>sans selle ni harnais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sautait sur le dos souple du gracieux animal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Argent de bondir dans la cour sur le pavé qui faisait feu</w:t>
      </w:r>
      <w:r w:rsidR="00A23BF9">
        <w:rPr>
          <w:lang w:eastAsia="en-US"/>
        </w:rPr>
        <w:t xml:space="preserve"> ; </w:t>
      </w:r>
      <w:r>
        <w:rPr>
          <w:lang w:eastAsia="en-US"/>
        </w:rPr>
        <w:t>et Argent de courir comme un chevreuil le long des grandes allées</w:t>
      </w:r>
      <w:r w:rsidR="00A23BF9">
        <w:rPr>
          <w:lang w:eastAsia="en-US"/>
        </w:rPr>
        <w:t xml:space="preserve">, </w:t>
      </w:r>
      <w:r>
        <w:rPr>
          <w:lang w:eastAsia="en-US"/>
        </w:rPr>
        <w:t>sur le gazon mouillé</w:t>
      </w:r>
      <w:r w:rsidR="00A23BF9">
        <w:rPr>
          <w:lang w:eastAsia="en-US"/>
        </w:rPr>
        <w:t>.</w:t>
      </w:r>
    </w:p>
    <w:p w14:paraId="546B4CAE" w14:textId="74F5DCB5" w:rsidR="00A23BF9" w:rsidRDefault="00BB5C58" w:rsidP="00A23BF9">
      <w:pPr>
        <w:rPr>
          <w:lang w:eastAsia="en-US"/>
        </w:rPr>
      </w:pPr>
      <w:r>
        <w:rPr>
          <w:lang w:eastAsia="en-US"/>
        </w:rPr>
        <w:t>Oh</w:t>
      </w:r>
      <w:r w:rsidR="00A23BF9">
        <w:rPr>
          <w:lang w:eastAsia="en-US"/>
        </w:rPr>
        <w:t> !</w:t>
      </w:r>
      <w:r w:rsidR="00A23BF9">
        <w:t xml:space="preserve"> </w:t>
      </w:r>
      <w:r>
        <w:rPr>
          <w:lang w:eastAsia="en-US"/>
        </w:rPr>
        <w:t>les folles équipées</w:t>
      </w:r>
      <w:r w:rsidR="00A23BF9"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et Argent</w:t>
      </w:r>
      <w:r w:rsidR="00A23BF9"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en sueur tous deux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déjeunant au pied d</w:t>
      </w:r>
      <w:r w:rsidR="00A23BF9">
        <w:rPr>
          <w:lang w:eastAsia="en-US"/>
        </w:rPr>
        <w:t>’</w:t>
      </w:r>
      <w:r>
        <w:rPr>
          <w:lang w:eastAsia="en-US"/>
        </w:rPr>
        <w:t>un arbre</w:t>
      </w:r>
      <w:r w:rsidR="00A23BF9"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Argent se vautrant dans l</w:t>
      </w:r>
      <w:r w:rsidR="00A23BF9">
        <w:rPr>
          <w:lang w:eastAsia="en-US"/>
        </w:rPr>
        <w:t>’</w:t>
      </w:r>
      <w:r>
        <w:rPr>
          <w:lang w:eastAsia="en-US"/>
        </w:rPr>
        <w:t>herbe haute</w:t>
      </w:r>
      <w:r w:rsidR="00A23BF9">
        <w:rPr>
          <w:lang w:eastAsia="en-US"/>
        </w:rPr>
        <w:t xml:space="preserve">, </w:t>
      </w:r>
      <w:r>
        <w:rPr>
          <w:lang w:eastAsia="en-US"/>
        </w:rPr>
        <w:t>semée de marguerites et de boutons d</w:t>
      </w:r>
      <w:r w:rsidR="00A23BF9">
        <w:rPr>
          <w:lang w:eastAsia="en-US"/>
        </w:rPr>
        <w:t>’</w:t>
      </w:r>
      <w:r>
        <w:rPr>
          <w:lang w:eastAsia="en-US"/>
        </w:rPr>
        <w:t>or</w:t>
      </w:r>
      <w:r w:rsidR="00A23BF9">
        <w:rPr>
          <w:lang w:eastAsia="en-US"/>
        </w:rPr>
        <w:t>.</w:t>
      </w:r>
    </w:p>
    <w:p w14:paraId="74341873" w14:textId="666D8EDC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rêvant</w:t>
      </w:r>
      <w:r w:rsidR="00A23BF9">
        <w:rPr>
          <w:lang w:eastAsia="en-US"/>
        </w:rPr>
        <w:t xml:space="preserve">, </w:t>
      </w:r>
      <w:r>
        <w:rPr>
          <w:lang w:eastAsia="en-US"/>
        </w:rPr>
        <w:t>Dieu sait à quoi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Argent se roulant et donnant</w:t>
      </w:r>
      <w:r>
        <w:t xml:space="preserve"> son ventre au</w:t>
      </w:r>
      <w:r>
        <w:rPr>
          <w:lang w:eastAsia="en-US"/>
        </w:rPr>
        <w:t xml:space="preserve"> soleil comme un poulain folâtre qui n</w:t>
      </w:r>
      <w:r w:rsidR="00A23BF9">
        <w:rPr>
          <w:lang w:eastAsia="en-US"/>
        </w:rPr>
        <w:t>’</w:t>
      </w:r>
      <w:r>
        <w:rPr>
          <w:lang w:eastAsia="en-US"/>
        </w:rPr>
        <w:t>a pas encore eu de fers chauds sous la corne vierge de son sabot</w:t>
      </w:r>
      <w:r w:rsidR="00A23BF9">
        <w:rPr>
          <w:lang w:eastAsia="en-US"/>
        </w:rPr>
        <w:t>.</w:t>
      </w:r>
    </w:p>
    <w:p w14:paraId="0C131B6C" w14:textId="0AC5F1F3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lastRenderedPageBreak/>
        <w:t>Tiennet</w:t>
      </w:r>
      <w:proofErr w:type="spellEnd"/>
      <w:r>
        <w:rPr>
          <w:lang w:eastAsia="en-US"/>
        </w:rPr>
        <w:t xml:space="preserve"> n</w:t>
      </w:r>
      <w:r w:rsidR="00A23BF9">
        <w:rPr>
          <w:lang w:eastAsia="en-US"/>
        </w:rPr>
        <w:t>’</w:t>
      </w:r>
      <w:r>
        <w:rPr>
          <w:lang w:eastAsia="en-US"/>
        </w:rPr>
        <w:t>avait ni père ni mère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n</w:t>
      </w:r>
      <w:r w:rsidR="00A23BF9">
        <w:rPr>
          <w:lang w:eastAsia="en-US"/>
        </w:rPr>
        <w:t>’</w:t>
      </w:r>
      <w:r>
        <w:rPr>
          <w:lang w:eastAsia="en-US"/>
        </w:rPr>
        <w:t>avait pas de frère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hélas</w:t>
      </w:r>
      <w:r w:rsidR="00A23BF9">
        <w:rPr>
          <w:lang w:eastAsia="en-US"/>
        </w:rPr>
        <w:t xml:space="preserve"> ! </w:t>
      </w:r>
      <w:r>
        <w:rPr>
          <w:lang w:eastAsia="en-US"/>
        </w:rPr>
        <w:t>non plus de sœur</w:t>
      </w:r>
      <w:r w:rsidR="00A23BF9">
        <w:rPr>
          <w:lang w:eastAsia="en-US"/>
        </w:rPr>
        <w:t xml:space="preserve">, </w:t>
      </w:r>
      <w:r>
        <w:rPr>
          <w:lang w:eastAsia="en-US"/>
        </w:rPr>
        <w:t>ce bon trésor qui vaut presque une mère</w:t>
      </w:r>
      <w:r w:rsidR="00A23BF9">
        <w:rPr>
          <w:lang w:eastAsia="en-US"/>
        </w:rPr>
        <w:t> !</w:t>
      </w:r>
    </w:p>
    <w:p w14:paraId="76DF9EC8" w14:textId="3038C22C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</w:t>
      </w:r>
      <w:r>
        <w:t>ennet</w:t>
      </w:r>
      <w:proofErr w:type="spellEnd"/>
      <w:r>
        <w:t xml:space="preserve"> était tout seul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tout seul</w:t>
      </w:r>
      <w:r w:rsidR="00A23BF9">
        <w:rPr>
          <w:lang w:eastAsia="en-US"/>
        </w:rPr>
        <w:t> !</w:t>
      </w:r>
    </w:p>
    <w:p w14:paraId="2768EB67" w14:textId="411F2A7D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Sauf </w:t>
      </w:r>
      <w:r w:rsidR="00A23BF9">
        <w:rPr>
          <w:lang w:eastAsia="en-US"/>
        </w:rPr>
        <w:t>M. </w:t>
      </w:r>
      <w:r>
        <w:rPr>
          <w:lang w:eastAsia="en-US"/>
        </w:rPr>
        <w:t>Lucien qui lui témoignait de l</w:t>
      </w:r>
      <w:r w:rsidR="00A23BF9">
        <w:rPr>
          <w:lang w:eastAsia="en-US"/>
        </w:rPr>
        <w:t>’</w:t>
      </w:r>
      <w:r>
        <w:rPr>
          <w:lang w:eastAsia="en-US"/>
        </w:rPr>
        <w:t>affection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n</w:t>
      </w:r>
      <w:r w:rsidR="00A23BF9">
        <w:rPr>
          <w:lang w:eastAsia="en-US"/>
        </w:rPr>
        <w:t>’</w:t>
      </w:r>
      <w:r>
        <w:rPr>
          <w:lang w:eastAsia="en-US"/>
        </w:rPr>
        <w:t>avait point d</w:t>
      </w:r>
      <w:r w:rsidR="00A23BF9">
        <w:rPr>
          <w:lang w:eastAsia="en-US"/>
        </w:rPr>
        <w:t>’</w:t>
      </w:r>
      <w:r>
        <w:rPr>
          <w:lang w:eastAsia="en-US"/>
        </w:rPr>
        <w:t>amis</w:t>
      </w:r>
      <w:r w:rsidR="00A23BF9">
        <w:rPr>
          <w:lang w:eastAsia="en-US"/>
        </w:rPr>
        <w:t>.</w:t>
      </w:r>
    </w:p>
    <w:p w14:paraId="5DD17A2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Car le capricieux ne voulait pas de l</w:t>
      </w:r>
      <w:r w:rsidR="00A23BF9">
        <w:rPr>
          <w:lang w:eastAsia="en-US"/>
        </w:rPr>
        <w:t>’</w:t>
      </w:r>
      <w:r>
        <w:rPr>
          <w:lang w:eastAsia="en-US"/>
        </w:rPr>
        <w:t>amour d</w:t>
      </w:r>
      <w:r w:rsidR="00A23BF9">
        <w:rPr>
          <w:lang w:eastAsia="en-US"/>
        </w:rPr>
        <w:t>’</w:t>
      </w:r>
      <w:r>
        <w:rPr>
          <w:lang w:eastAsia="en-US"/>
        </w:rPr>
        <w:t>Olivette</w:t>
      </w:r>
      <w:r w:rsidR="00A23BF9">
        <w:rPr>
          <w:lang w:eastAsia="en-US"/>
        </w:rPr>
        <w:t>.</w:t>
      </w:r>
    </w:p>
    <w:p w14:paraId="2C1435BD" w14:textId="09DB4434" w:rsidR="00A23BF9" w:rsidRDefault="00BB5C58" w:rsidP="00A23BF9">
      <w:pPr>
        <w:rPr>
          <w:lang w:eastAsia="en-US"/>
        </w:rPr>
      </w:pPr>
      <w:r>
        <w:rPr>
          <w:lang w:eastAsia="en-US"/>
        </w:rPr>
        <w:t>Son ami</w:t>
      </w:r>
      <w:r w:rsidR="00A23BF9">
        <w:rPr>
          <w:lang w:eastAsia="en-US"/>
        </w:rPr>
        <w:t xml:space="preserve">,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Argent</w:t>
      </w:r>
      <w:r w:rsidR="00A23BF9">
        <w:rPr>
          <w:lang w:eastAsia="en-US"/>
        </w:rPr>
        <w:t xml:space="preserve">, </w:t>
      </w:r>
      <w:r>
        <w:rPr>
          <w:lang w:eastAsia="en-US"/>
        </w:rPr>
        <w:t>le bel Argent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Argent le </w:t>
      </w:r>
      <w:r>
        <w:rPr>
          <w:lang w:eastAsia="en-US"/>
        </w:rPr>
        <w:t>rapide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qui coupait le vent </w:t>
      </w:r>
      <w:r>
        <w:t>comme une flèche</w:t>
      </w:r>
      <w:r w:rsidR="00A23BF9">
        <w:rPr>
          <w:lang w:eastAsia="en-US"/>
        </w:rPr>
        <w:t>.</w:t>
      </w:r>
    </w:p>
    <w:p w14:paraId="2409824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Oh</w:t>
      </w:r>
      <w:r w:rsidR="00A23BF9">
        <w:rPr>
          <w:lang w:eastAsia="en-US"/>
        </w:rPr>
        <w:t xml:space="preserve"> ! </w:t>
      </w:r>
      <w:r>
        <w:rPr>
          <w:lang w:eastAsia="en-US"/>
        </w:rPr>
        <w:t xml:space="preserve">pauvre Argent et pauvre </w:t>
      </w:r>
      <w:proofErr w:type="spellStart"/>
      <w:r>
        <w:rPr>
          <w:lang w:eastAsia="en-US"/>
        </w:rPr>
        <w:t>Tiennet</w:t>
      </w:r>
      <w:proofErr w:type="spellEnd"/>
      <w:r w:rsidR="00A23BF9">
        <w:rPr>
          <w:lang w:eastAsia="en-US"/>
        </w:rPr>
        <w:t xml:space="preserve"> ! </w:t>
      </w:r>
      <w:r>
        <w:rPr>
          <w:lang w:eastAsia="en-US"/>
        </w:rPr>
        <w:t xml:space="preserve">ce glaçon qui frappait Argent frappait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au cœur</w:t>
      </w:r>
      <w:r w:rsidR="00A23BF9">
        <w:rPr>
          <w:lang w:eastAsia="en-US"/>
        </w:rPr>
        <w:t> !…</w:t>
      </w:r>
    </w:p>
    <w:p w14:paraId="5B45BE9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Sa main caressa bien doucement l</w:t>
      </w:r>
      <w:r w:rsidR="00A23BF9">
        <w:rPr>
          <w:lang w:eastAsia="en-US"/>
        </w:rPr>
        <w:t>’</w:t>
      </w:r>
      <w:r>
        <w:rPr>
          <w:lang w:eastAsia="en-US"/>
        </w:rPr>
        <w:t>encolure trempée du cheval</w:t>
      </w:r>
      <w:r w:rsidR="00A23BF9">
        <w:rPr>
          <w:lang w:eastAsia="en-US"/>
        </w:rPr>
        <w:t>.</w:t>
      </w:r>
    </w:p>
    <w:p w14:paraId="512A384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se pencha davantage pour écouter</w:t>
      </w:r>
      <w:r w:rsidR="00A23BF9">
        <w:rPr>
          <w:lang w:eastAsia="en-US"/>
        </w:rPr>
        <w:t xml:space="preserve">, </w:t>
      </w:r>
      <w:r>
        <w:rPr>
          <w:lang w:eastAsia="en-US"/>
        </w:rPr>
        <w:t>parmi les bruits de l</w:t>
      </w:r>
      <w:r w:rsidR="00A23BF9">
        <w:rPr>
          <w:lang w:eastAsia="en-US"/>
        </w:rPr>
        <w:t>’</w:t>
      </w:r>
      <w:r>
        <w:rPr>
          <w:lang w:eastAsia="en-US"/>
        </w:rPr>
        <w:t>eau</w:t>
      </w:r>
      <w:r w:rsidR="00A23BF9">
        <w:rPr>
          <w:lang w:eastAsia="en-US"/>
        </w:rPr>
        <w:t xml:space="preserve">, </w:t>
      </w:r>
      <w:r>
        <w:rPr>
          <w:lang w:eastAsia="en-US"/>
        </w:rPr>
        <w:t>du vent et de</w:t>
      </w:r>
      <w:r>
        <w:t xml:space="preserve"> l</w:t>
      </w:r>
      <w:r w:rsidR="00A23BF9">
        <w:rPr>
          <w:lang w:eastAsia="en-US"/>
        </w:rPr>
        <w:t>’</w:t>
      </w:r>
      <w:r>
        <w:rPr>
          <w:lang w:eastAsia="en-US"/>
        </w:rPr>
        <w:t>averse</w:t>
      </w:r>
      <w:r w:rsidR="00A23BF9">
        <w:rPr>
          <w:lang w:eastAsia="en-US"/>
        </w:rPr>
        <w:t xml:space="preserve">, </w:t>
      </w:r>
      <w:r>
        <w:rPr>
          <w:lang w:eastAsia="en-US"/>
        </w:rPr>
        <w:t>si le souffle d</w:t>
      </w:r>
      <w:r w:rsidR="00A23BF9">
        <w:rPr>
          <w:lang w:eastAsia="en-US"/>
        </w:rPr>
        <w:t>’</w:t>
      </w:r>
      <w:r>
        <w:rPr>
          <w:lang w:eastAsia="en-US"/>
        </w:rPr>
        <w:t>Argent s</w:t>
      </w:r>
      <w:r w:rsidR="00A23BF9">
        <w:rPr>
          <w:lang w:eastAsia="en-US"/>
        </w:rPr>
        <w:t>’</w:t>
      </w:r>
      <w:r>
        <w:rPr>
          <w:lang w:eastAsia="en-US"/>
        </w:rPr>
        <w:t>étouffait ou râlait</w:t>
      </w:r>
      <w:r w:rsidR="00A23BF9">
        <w:rPr>
          <w:lang w:eastAsia="en-US"/>
        </w:rPr>
        <w:t>.</w:t>
      </w:r>
    </w:p>
    <w:p w14:paraId="7E00DB5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il répétait machinalement</w:t>
      </w:r>
      <w:r w:rsidR="00A23BF9">
        <w:rPr>
          <w:lang w:eastAsia="en-US"/>
        </w:rPr>
        <w:t> :</w:t>
      </w:r>
    </w:p>
    <w:p w14:paraId="5CB5CD1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Nous arrivons</w:t>
      </w:r>
      <w:r>
        <w:rPr>
          <w:lang w:eastAsia="en-US"/>
        </w:rPr>
        <w:t xml:space="preserve">, </w:t>
      </w:r>
      <w:r w:rsidR="00BB5C58">
        <w:rPr>
          <w:lang w:eastAsia="en-US"/>
        </w:rPr>
        <w:t>Argent</w:t>
      </w:r>
      <w:r>
        <w:rPr>
          <w:lang w:eastAsia="en-US"/>
        </w:rPr>
        <w:t xml:space="preserve"> ! </w:t>
      </w:r>
      <w:r w:rsidR="00BB5C58">
        <w:rPr>
          <w:lang w:eastAsia="en-US"/>
        </w:rPr>
        <w:t>nous arrivons</w:t>
      </w:r>
      <w:r>
        <w:rPr>
          <w:lang w:eastAsia="en-US"/>
        </w:rPr>
        <w:t> !</w:t>
      </w:r>
    </w:p>
    <w:p w14:paraId="347524D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Mon Dieu</w:t>
      </w:r>
      <w:r w:rsidR="00A23BF9">
        <w:rPr>
          <w:lang w:eastAsia="en-US"/>
        </w:rPr>
        <w:t xml:space="preserve"> ! </w:t>
      </w:r>
      <w:r>
        <w:rPr>
          <w:lang w:eastAsia="en-US"/>
        </w:rPr>
        <w:t>ces buissons qui tout à l</w:t>
      </w:r>
      <w:r w:rsidR="00A23BF9">
        <w:rPr>
          <w:lang w:eastAsia="en-US"/>
        </w:rPr>
        <w:t>’</w:t>
      </w:r>
      <w:r>
        <w:rPr>
          <w:lang w:eastAsia="en-US"/>
        </w:rPr>
        <w:t>heure avaient réjoui sa vue</w:t>
      </w:r>
      <w:r w:rsidR="00A23BF9">
        <w:rPr>
          <w:lang w:eastAsia="en-US"/>
        </w:rPr>
        <w:t xml:space="preserve">, </w:t>
      </w:r>
      <w:r>
        <w:rPr>
          <w:lang w:eastAsia="en-US"/>
        </w:rPr>
        <w:t>semblaient s</w:t>
      </w:r>
      <w:r w:rsidR="00A23BF9">
        <w:rPr>
          <w:lang w:eastAsia="en-US"/>
        </w:rPr>
        <w:t>’</w:t>
      </w:r>
      <w:r>
        <w:rPr>
          <w:lang w:eastAsia="en-US"/>
        </w:rPr>
        <w:t>éloigner et fuir</w:t>
      </w:r>
      <w:r w:rsidR="00A23BF9">
        <w:rPr>
          <w:lang w:eastAsia="en-US"/>
        </w:rPr>
        <w:t>.</w:t>
      </w:r>
    </w:p>
    <w:p w14:paraId="45F967E3" w14:textId="2F7A9F42" w:rsidR="00A23BF9" w:rsidRDefault="00BB5C58" w:rsidP="00A23BF9">
      <w:pPr>
        <w:rPr>
          <w:lang w:eastAsia="en-US"/>
        </w:rPr>
      </w:pPr>
      <w:r>
        <w:rPr>
          <w:lang w:eastAsia="en-US"/>
        </w:rPr>
        <w:t>Son œil écarquillé ne voy</w:t>
      </w:r>
      <w:r>
        <w:t>ait plus</w:t>
      </w:r>
      <w:r>
        <w:rPr>
          <w:lang w:eastAsia="en-US"/>
        </w:rPr>
        <w:t xml:space="preserve"> rien</w:t>
      </w:r>
      <w:r w:rsidR="00A23BF9">
        <w:rPr>
          <w:lang w:eastAsia="en-US"/>
        </w:rPr>
        <w:t xml:space="preserve">, </w:t>
      </w:r>
      <w:r>
        <w:rPr>
          <w:lang w:eastAsia="en-US"/>
        </w:rPr>
        <w:t>sinon l</w:t>
      </w:r>
      <w:r w:rsidR="00A23BF9">
        <w:rPr>
          <w:lang w:eastAsia="en-US"/>
        </w:rPr>
        <w:t>’</w:t>
      </w:r>
      <w:r>
        <w:rPr>
          <w:lang w:eastAsia="en-US"/>
        </w:rPr>
        <w:t>écume blanchissante de l</w:t>
      </w:r>
      <w:r w:rsidR="00A23BF9">
        <w:rPr>
          <w:lang w:eastAsia="en-US"/>
        </w:rPr>
        <w:t>’</w:t>
      </w:r>
      <w:r>
        <w:rPr>
          <w:lang w:eastAsia="en-US"/>
        </w:rPr>
        <w:t>eau qui s</w:t>
      </w:r>
      <w:r w:rsidR="00A23BF9">
        <w:rPr>
          <w:lang w:eastAsia="en-US"/>
        </w:rPr>
        <w:t>’</w:t>
      </w:r>
      <w:r>
        <w:rPr>
          <w:lang w:eastAsia="en-US"/>
        </w:rPr>
        <w:t>agitait vaguement</w:t>
      </w:r>
      <w:r w:rsidR="00A23BF9">
        <w:rPr>
          <w:lang w:eastAsia="en-US"/>
        </w:rPr>
        <w:t xml:space="preserve"> ; </w:t>
      </w:r>
      <w:r>
        <w:rPr>
          <w:lang w:eastAsia="en-US"/>
        </w:rPr>
        <w:t>qui tournoyait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qui passait</w:t>
      </w:r>
      <w:r w:rsidR="00A23BF9">
        <w:rPr>
          <w:lang w:eastAsia="en-US"/>
        </w:rPr>
        <w:t>.</w:t>
      </w:r>
    </w:p>
    <w:p w14:paraId="5AFB867D" w14:textId="2A6035C9" w:rsidR="00A23BF9" w:rsidRDefault="00BB5C58" w:rsidP="00A23BF9">
      <w:pPr>
        <w:rPr>
          <w:lang w:eastAsia="en-US"/>
        </w:rPr>
      </w:pPr>
      <w:r>
        <w:rPr>
          <w:lang w:eastAsia="en-US"/>
        </w:rPr>
        <w:t>Argent nageait toujours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mais son mouvement n</w:t>
      </w:r>
      <w:r w:rsidR="00A23BF9">
        <w:rPr>
          <w:lang w:eastAsia="en-US"/>
        </w:rPr>
        <w:t>’</w:t>
      </w:r>
      <w:r>
        <w:rPr>
          <w:lang w:eastAsia="en-US"/>
        </w:rPr>
        <w:t>avait plus cette égalité qui est la force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ses jambes frappaient </w:t>
      </w:r>
      <w:r>
        <w:rPr>
          <w:lang w:eastAsia="en-US"/>
        </w:rPr>
        <w:lastRenderedPageBreak/>
        <w:t>l</w:t>
      </w:r>
      <w:r w:rsidR="00A23BF9">
        <w:rPr>
          <w:lang w:eastAsia="en-US"/>
        </w:rPr>
        <w:t>’</w:t>
      </w:r>
      <w:r>
        <w:rPr>
          <w:lang w:eastAsia="en-US"/>
        </w:rPr>
        <w:t>eau convulsivement et sa tête</w:t>
      </w:r>
      <w:r>
        <w:t xml:space="preserve"> se redressait</w:t>
      </w:r>
      <w:r w:rsidR="00A23BF9">
        <w:rPr>
          <w:lang w:eastAsia="en-US"/>
        </w:rPr>
        <w:t xml:space="preserve"> ; </w:t>
      </w:r>
      <w:r>
        <w:rPr>
          <w:lang w:eastAsia="en-US"/>
        </w:rPr>
        <w:t>fuyant l</w:t>
      </w:r>
      <w:r w:rsidR="00A23BF9">
        <w:rPr>
          <w:lang w:eastAsia="en-US"/>
        </w:rPr>
        <w:t>’</w:t>
      </w:r>
      <w:r>
        <w:rPr>
          <w:lang w:eastAsia="en-US"/>
        </w:rPr>
        <w:t>écume avec une sorte d</w:t>
      </w:r>
      <w:r w:rsidR="00A23BF9">
        <w:rPr>
          <w:lang w:eastAsia="en-US"/>
        </w:rPr>
        <w:t>’</w:t>
      </w:r>
      <w:r>
        <w:rPr>
          <w:lang w:eastAsia="en-US"/>
        </w:rPr>
        <w:t>horreur</w:t>
      </w:r>
      <w:r w:rsidR="00A23BF9">
        <w:rPr>
          <w:lang w:eastAsia="en-US"/>
        </w:rPr>
        <w:t>.</w:t>
      </w:r>
    </w:p>
    <w:p w14:paraId="444DDAEF" w14:textId="6AD1DECC" w:rsidR="00A23BF9" w:rsidRDefault="00BB5C58" w:rsidP="00A23BF9">
      <w:pPr>
        <w:rPr>
          <w:lang w:eastAsia="en-US"/>
        </w:rPr>
      </w:pPr>
      <w:r>
        <w:rPr>
          <w:lang w:eastAsia="en-US"/>
        </w:rPr>
        <w:t>Et ses naseaux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grands </w:t>
      </w:r>
      <w:r>
        <w:rPr>
          <w:lang w:eastAsia="en-US"/>
        </w:rPr>
        <w:t>ouverts</w:t>
      </w:r>
      <w:r w:rsidR="00A23BF9">
        <w:rPr>
          <w:lang w:eastAsia="en-US"/>
        </w:rPr>
        <w:t xml:space="preserve">, </w:t>
      </w:r>
      <w:r>
        <w:rPr>
          <w:lang w:eastAsia="en-US"/>
        </w:rPr>
        <w:t>soufflaient bruyamment</w:t>
      </w:r>
      <w:r w:rsidR="00A23BF9">
        <w:rPr>
          <w:lang w:eastAsia="en-US"/>
        </w:rPr>
        <w:t>.</w:t>
      </w:r>
    </w:p>
    <w:p w14:paraId="77A925D7" w14:textId="649E237F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Pauvre Argent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disait Tienne </w:t>
      </w:r>
      <w:proofErr w:type="spellStart"/>
      <w:r w:rsidR="00BB5C58">
        <w:rPr>
          <w:lang w:eastAsia="en-US"/>
        </w:rPr>
        <w:t>Blône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comme ces mères qui parlent sans savoir</w:t>
      </w:r>
      <w:r>
        <w:rPr>
          <w:lang w:eastAsia="en-US"/>
        </w:rPr>
        <w:t xml:space="preserve">, </w:t>
      </w:r>
      <w:r w:rsidR="00BB5C58">
        <w:rPr>
          <w:lang w:eastAsia="en-US"/>
        </w:rPr>
        <w:t>penchées sur le berceau d</w:t>
      </w:r>
      <w:r>
        <w:rPr>
          <w:lang w:eastAsia="en-US"/>
        </w:rPr>
        <w:t>’</w:t>
      </w:r>
      <w:r w:rsidR="00BB5C58">
        <w:rPr>
          <w:lang w:eastAsia="en-US"/>
        </w:rPr>
        <w:t xml:space="preserve">un cher enfant </w:t>
      </w:r>
      <w:r w:rsidR="00BB5C58">
        <w:rPr>
          <w:lang w:eastAsia="en-US"/>
        </w:rPr>
        <w:t xml:space="preserve">à </w:t>
      </w:r>
      <w:r w:rsidR="00BB5C58">
        <w:rPr>
          <w:lang w:eastAsia="en-US"/>
        </w:rPr>
        <w:t>l</w:t>
      </w:r>
      <w:r>
        <w:rPr>
          <w:lang w:eastAsia="en-US"/>
        </w:rPr>
        <w:t>’</w:t>
      </w:r>
      <w:r w:rsidR="00BB5C58">
        <w:rPr>
          <w:lang w:eastAsia="en-US"/>
        </w:rPr>
        <w:t>agonie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pauvr</w:t>
      </w:r>
      <w:r w:rsidR="00BB5C58">
        <w:t>e Argent</w:t>
      </w:r>
      <w:r>
        <w:rPr>
          <w:lang w:eastAsia="en-US"/>
        </w:rPr>
        <w:t xml:space="preserve"> ! </w:t>
      </w:r>
      <w:r w:rsidR="00BB5C58">
        <w:rPr>
          <w:lang w:eastAsia="en-US"/>
        </w:rPr>
        <w:t>nous arrivons</w:t>
      </w:r>
      <w:r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Mon Dieu</w:t>
      </w:r>
      <w:r>
        <w:rPr>
          <w:lang w:eastAsia="en-US"/>
        </w:rPr>
        <w:t xml:space="preserve"> ! </w:t>
      </w:r>
      <w:r w:rsidR="00BB5C58">
        <w:rPr>
          <w:lang w:eastAsia="en-US"/>
        </w:rPr>
        <w:t>nous arrivons</w:t>
      </w:r>
      <w:r>
        <w:rPr>
          <w:lang w:eastAsia="en-US"/>
        </w:rPr>
        <w:t>.</w:t>
      </w:r>
    </w:p>
    <w:p w14:paraId="1C68B651" w14:textId="36D89C17" w:rsidR="00A23BF9" w:rsidRDefault="00BB5C58" w:rsidP="00A23BF9">
      <w:pPr>
        <w:rPr>
          <w:lang w:eastAsia="en-US"/>
        </w:rPr>
      </w:pPr>
      <w:r>
        <w:rPr>
          <w:lang w:eastAsia="en-US"/>
        </w:rPr>
        <w:t>Mais ce n</w:t>
      </w:r>
      <w:r w:rsidR="00A23BF9">
        <w:rPr>
          <w:lang w:eastAsia="en-US"/>
        </w:rPr>
        <w:t>’</w:t>
      </w:r>
      <w:r>
        <w:rPr>
          <w:lang w:eastAsia="en-US"/>
        </w:rPr>
        <w:t>était pas vrai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et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le savait bien</w:t>
      </w:r>
      <w:r w:rsidR="00A23BF9">
        <w:rPr>
          <w:lang w:eastAsia="en-US"/>
        </w:rPr>
        <w:t>.</w:t>
      </w:r>
    </w:p>
    <w:p w14:paraId="0A37ABF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Rien que la nuit</w:t>
      </w:r>
      <w:r w:rsidR="00A23BF9">
        <w:rPr>
          <w:lang w:eastAsia="en-US"/>
        </w:rPr>
        <w:t xml:space="preserve">, </w:t>
      </w:r>
      <w:r>
        <w:rPr>
          <w:lang w:eastAsia="en-US"/>
        </w:rPr>
        <w:t>la nuit immense</w:t>
      </w:r>
      <w:r w:rsidR="00A23BF9">
        <w:rPr>
          <w:lang w:eastAsia="en-US"/>
        </w:rPr>
        <w:t>.</w:t>
      </w:r>
    </w:p>
    <w:p w14:paraId="0F42D7F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ce tourbillon d</w:t>
      </w:r>
      <w:r w:rsidR="00A23BF9">
        <w:rPr>
          <w:lang w:eastAsia="en-US"/>
        </w:rPr>
        <w:t>’</w:t>
      </w:r>
      <w:r>
        <w:rPr>
          <w:lang w:eastAsia="en-US"/>
        </w:rPr>
        <w:t>écume qui n</w:t>
      </w:r>
      <w:r w:rsidR="00A23BF9">
        <w:rPr>
          <w:lang w:eastAsia="en-US"/>
        </w:rPr>
        <w:t>’</w:t>
      </w:r>
      <w:r>
        <w:rPr>
          <w:lang w:eastAsia="en-US"/>
        </w:rPr>
        <w:t>avait pas de fin</w:t>
      </w:r>
      <w:r w:rsidR="00A23BF9">
        <w:rPr>
          <w:lang w:eastAsia="en-US"/>
        </w:rPr>
        <w:t>.</w:t>
      </w:r>
    </w:p>
    <w:p w14:paraId="04260E8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Et encore le bruit de la chute de </w:t>
      </w:r>
      <w:proofErr w:type="spellStart"/>
      <w:r>
        <w:rPr>
          <w:lang w:eastAsia="en-US"/>
        </w:rPr>
        <w:t>Braix</w:t>
      </w:r>
      <w:proofErr w:type="spellEnd"/>
      <w:r>
        <w:rPr>
          <w:lang w:eastAsia="en-US"/>
        </w:rPr>
        <w:t xml:space="preserve"> qui se rapprochait</w:t>
      </w:r>
      <w:r>
        <w:t xml:space="preserve"> de seconde en seconde</w:t>
      </w:r>
      <w:r w:rsidR="00A23BF9">
        <w:rPr>
          <w:lang w:eastAsia="en-US"/>
        </w:rPr>
        <w:t>…</w:t>
      </w:r>
    </w:p>
    <w:p w14:paraId="4238AAB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Car il n</w:t>
      </w:r>
      <w:r w:rsidR="00A23BF9">
        <w:rPr>
          <w:lang w:eastAsia="en-US"/>
        </w:rPr>
        <w:t>’</w:t>
      </w:r>
      <w:r>
        <w:rPr>
          <w:lang w:eastAsia="en-US"/>
        </w:rPr>
        <w:t>y avait plus à en douter</w:t>
      </w:r>
      <w:r w:rsidR="00A23BF9">
        <w:rPr>
          <w:lang w:eastAsia="en-US"/>
        </w:rPr>
        <w:t xml:space="preserve">, </w:t>
      </w:r>
      <w:r>
        <w:rPr>
          <w:lang w:eastAsia="en-US"/>
        </w:rPr>
        <w:t>cheval et cavalier descendaient à la dérive</w:t>
      </w:r>
      <w:r w:rsidR="00A23BF9">
        <w:rPr>
          <w:lang w:eastAsia="en-US"/>
        </w:rPr>
        <w:t>.</w:t>
      </w:r>
    </w:p>
    <w:p w14:paraId="2B71DE71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disait</w:t>
      </w:r>
      <w:r w:rsidR="00A23BF9">
        <w:rPr>
          <w:lang w:eastAsia="en-US"/>
        </w:rPr>
        <w:t> :</w:t>
      </w:r>
    </w:p>
    <w:p w14:paraId="2F8537E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Courage</w:t>
      </w:r>
      <w:r>
        <w:rPr>
          <w:lang w:eastAsia="en-US"/>
        </w:rPr>
        <w:t xml:space="preserve">, </w:t>
      </w:r>
      <w:r w:rsidR="00BB5C58">
        <w:rPr>
          <w:lang w:eastAsia="en-US"/>
        </w:rPr>
        <w:t>petit Argent</w:t>
      </w:r>
      <w:r>
        <w:rPr>
          <w:lang w:eastAsia="en-US"/>
        </w:rPr>
        <w:t xml:space="preserve"> ! </w:t>
      </w:r>
      <w:r w:rsidR="00BB5C58">
        <w:rPr>
          <w:lang w:eastAsia="en-US"/>
        </w:rPr>
        <w:t>Encore un peu de courage</w:t>
      </w:r>
      <w:r>
        <w:rPr>
          <w:lang w:eastAsia="en-US"/>
        </w:rPr>
        <w:t> !</w:t>
      </w:r>
    </w:p>
    <w:p w14:paraId="64635D8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le vaillant animal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s</w:t>
      </w:r>
      <w:r w:rsidR="00A23BF9">
        <w:rPr>
          <w:lang w:eastAsia="en-US"/>
        </w:rPr>
        <w:t>’</w:t>
      </w:r>
      <w:r>
        <w:rPr>
          <w:lang w:eastAsia="en-US"/>
        </w:rPr>
        <w:t>il eût compris la prière de cette voix aimée</w:t>
      </w:r>
      <w:r w:rsidR="00A23BF9">
        <w:rPr>
          <w:lang w:eastAsia="en-US"/>
        </w:rPr>
        <w:t xml:space="preserve">, </w:t>
      </w:r>
      <w:r>
        <w:rPr>
          <w:lang w:eastAsia="en-US"/>
        </w:rPr>
        <w:t>r</w:t>
      </w:r>
      <w:r>
        <w:t>edoublait d</w:t>
      </w:r>
      <w:r w:rsidR="00A23BF9">
        <w:rPr>
          <w:lang w:eastAsia="en-US"/>
        </w:rPr>
        <w:t>’</w:t>
      </w:r>
      <w:r>
        <w:rPr>
          <w:lang w:eastAsia="en-US"/>
        </w:rPr>
        <w:t>efforts</w:t>
      </w:r>
      <w:r w:rsidR="00A23BF9">
        <w:rPr>
          <w:lang w:eastAsia="en-US"/>
        </w:rPr>
        <w:t>.</w:t>
      </w:r>
    </w:p>
    <w:p w14:paraId="7E26140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Au milieu de cette eau froide qui était sous lui et sur lui</w:t>
      </w:r>
      <w:r w:rsidR="00A23BF9">
        <w:rPr>
          <w:lang w:eastAsia="en-US"/>
        </w:rPr>
        <w:t xml:space="preserve">, </w:t>
      </w:r>
      <w:r>
        <w:rPr>
          <w:lang w:eastAsia="en-US"/>
        </w:rPr>
        <w:t>son corps brûlait</w:t>
      </w:r>
      <w:r w:rsidR="00A23BF9">
        <w:rPr>
          <w:lang w:eastAsia="en-US"/>
        </w:rPr>
        <w:t>…</w:t>
      </w:r>
    </w:p>
    <w:p w14:paraId="7DBA4369" w14:textId="3910B8A6" w:rsidR="00A23BF9" w:rsidRDefault="00BB5C58" w:rsidP="00A23BF9">
      <w:pPr>
        <w:rPr>
          <w:lang w:eastAsia="en-US"/>
        </w:rPr>
      </w:pPr>
      <w:r>
        <w:rPr>
          <w:lang w:eastAsia="en-US"/>
        </w:rPr>
        <w:t>Il y eut un second choc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Cette fois</w:t>
      </w:r>
      <w:r w:rsidR="00A23BF9">
        <w:rPr>
          <w:lang w:eastAsia="en-US"/>
        </w:rPr>
        <w:t xml:space="preserve">, </w:t>
      </w:r>
      <w:r>
        <w:rPr>
          <w:lang w:eastAsia="en-US"/>
        </w:rPr>
        <w:t>Argent recula du coup</w:t>
      </w:r>
      <w:r w:rsidR="00A23BF9">
        <w:rPr>
          <w:lang w:eastAsia="en-US"/>
        </w:rPr>
        <w:t xml:space="preserve">, </w:t>
      </w:r>
      <w:r>
        <w:rPr>
          <w:lang w:eastAsia="en-US"/>
        </w:rPr>
        <w:t>et son poitrail gémit</w:t>
      </w:r>
      <w:r w:rsidR="00A23BF9">
        <w:rPr>
          <w:lang w:eastAsia="en-US"/>
        </w:rPr>
        <w:t>.</w:t>
      </w:r>
    </w:p>
    <w:p w14:paraId="6F61B81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Sa tête</w:t>
      </w:r>
      <w:r w:rsidR="00A23BF9">
        <w:rPr>
          <w:lang w:eastAsia="en-US"/>
        </w:rPr>
        <w:t xml:space="preserve">, </w:t>
      </w:r>
      <w:r>
        <w:rPr>
          <w:lang w:eastAsia="en-US"/>
        </w:rPr>
        <w:t>rejetée en arrière avec force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retomba en avant et toucha </w:t>
      </w:r>
      <w:r>
        <w:t>le niveau de l</w:t>
      </w:r>
      <w:r w:rsidR="00A23BF9">
        <w:rPr>
          <w:lang w:eastAsia="en-US"/>
        </w:rPr>
        <w:t>’</w:t>
      </w:r>
      <w:r>
        <w:rPr>
          <w:lang w:eastAsia="en-US"/>
        </w:rPr>
        <w:t>eau</w:t>
      </w:r>
      <w:r w:rsidR="00A23BF9">
        <w:rPr>
          <w:lang w:eastAsia="en-US"/>
        </w:rPr>
        <w:t>.</w:t>
      </w:r>
    </w:p>
    <w:p w14:paraId="29413A14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se mit à la nage</w:t>
      </w:r>
      <w:r w:rsidR="00A23BF9">
        <w:rPr>
          <w:lang w:eastAsia="en-US"/>
        </w:rPr>
        <w:t>.</w:t>
      </w:r>
    </w:p>
    <w:p w14:paraId="16AA9AB0" w14:textId="7F166A3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Pauvre Argent</w:t>
      </w:r>
      <w:r w:rsidR="00A23BF9"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 xml:space="preserve">était maintenant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qui s</w:t>
      </w:r>
      <w:r w:rsidR="00A23BF9">
        <w:rPr>
          <w:lang w:eastAsia="en-US"/>
        </w:rPr>
        <w:t>’</w:t>
      </w:r>
      <w:r>
        <w:rPr>
          <w:lang w:eastAsia="en-US"/>
        </w:rPr>
        <w:t>efforçait</w:t>
      </w:r>
      <w:r w:rsidR="00A23BF9">
        <w:rPr>
          <w:lang w:eastAsia="en-US"/>
        </w:rPr>
        <w:t xml:space="preserve">, </w:t>
      </w:r>
      <w:r>
        <w:rPr>
          <w:lang w:eastAsia="en-US"/>
        </w:rPr>
        <w:t>car Argent ne pouvait plus</w:t>
      </w:r>
      <w:r w:rsidR="00A23BF9">
        <w:rPr>
          <w:lang w:eastAsia="en-US"/>
        </w:rPr>
        <w:t>.</w:t>
      </w:r>
    </w:p>
    <w:p w14:paraId="6E8E3998" w14:textId="015C7989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avait passé la bride à son cou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il nageait</w:t>
      </w:r>
      <w:r w:rsidR="00A23BF9">
        <w:rPr>
          <w:lang w:eastAsia="en-US"/>
        </w:rPr>
        <w:t xml:space="preserve">, </w:t>
      </w:r>
      <w:r>
        <w:rPr>
          <w:lang w:eastAsia="en-US"/>
        </w:rPr>
        <w:t>il nageait essayant d</w:t>
      </w:r>
      <w:r w:rsidR="00A23BF9">
        <w:rPr>
          <w:lang w:eastAsia="en-US"/>
        </w:rPr>
        <w:t>’</w:t>
      </w:r>
      <w:r>
        <w:rPr>
          <w:lang w:eastAsia="en-US"/>
        </w:rPr>
        <w:t>entraîner Argent vers la rive</w:t>
      </w:r>
      <w:r w:rsidR="00A23BF9">
        <w:rPr>
          <w:lang w:eastAsia="en-US"/>
        </w:rPr>
        <w:t>.</w:t>
      </w:r>
    </w:p>
    <w:p w14:paraId="1A2CBB2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On </w:t>
      </w:r>
      <w:r>
        <w:t>la voyait</w:t>
      </w:r>
      <w:r w:rsidR="00A23BF9">
        <w:rPr>
          <w:lang w:eastAsia="en-US"/>
        </w:rPr>
        <w:t xml:space="preserve">, </w:t>
      </w:r>
      <w:r>
        <w:rPr>
          <w:lang w:eastAsia="en-US"/>
        </w:rPr>
        <w:t>la rive</w:t>
      </w:r>
      <w:r w:rsidR="00A23BF9">
        <w:rPr>
          <w:lang w:eastAsia="en-US"/>
        </w:rPr>
        <w:t xml:space="preserve">, </w:t>
      </w:r>
      <w:r>
        <w:rPr>
          <w:lang w:eastAsia="en-US"/>
        </w:rPr>
        <w:t>car le matin naissait</w:t>
      </w:r>
      <w:r w:rsidR="00A23BF9">
        <w:rPr>
          <w:lang w:eastAsia="en-US"/>
        </w:rPr>
        <w:t xml:space="preserve">. </w:t>
      </w:r>
      <w:r>
        <w:rPr>
          <w:lang w:eastAsia="en-US"/>
        </w:rPr>
        <w:t>De vagues lueurs perçaient les nuages</w:t>
      </w:r>
      <w:r w:rsidR="00A23BF9">
        <w:rPr>
          <w:lang w:eastAsia="en-US"/>
        </w:rPr>
        <w:t>.</w:t>
      </w:r>
    </w:p>
    <w:p w14:paraId="4FCAB763" w14:textId="02F49166" w:rsidR="00A23BF9" w:rsidRDefault="00BB5C58" w:rsidP="00A23BF9">
      <w:pPr>
        <w:rPr>
          <w:lang w:eastAsia="en-US"/>
        </w:rPr>
      </w:pPr>
      <w:r>
        <w:rPr>
          <w:lang w:eastAsia="en-US"/>
        </w:rPr>
        <w:t>On la voyait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était là</w:t>
      </w:r>
      <w:r w:rsidR="00A23BF9">
        <w:rPr>
          <w:lang w:eastAsia="en-US"/>
        </w:rPr>
        <w:t xml:space="preserve">, </w:t>
      </w:r>
      <w:r>
        <w:rPr>
          <w:lang w:eastAsia="en-US"/>
        </w:rPr>
        <w:t>bien près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Mais bien près aussi était la chute de </w:t>
      </w:r>
      <w:proofErr w:type="spellStart"/>
      <w:r>
        <w:rPr>
          <w:lang w:eastAsia="en-US"/>
        </w:rPr>
        <w:t>Braix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dont le fracas dominait maintenant tous les autres bruits</w:t>
      </w:r>
      <w:r w:rsidR="00A23BF9">
        <w:rPr>
          <w:lang w:eastAsia="en-US"/>
        </w:rPr>
        <w:t>.</w:t>
      </w:r>
    </w:p>
    <w:p w14:paraId="6C41A6EC" w14:textId="4F7584AD" w:rsidR="00A23BF9" w:rsidRDefault="00BB5C58" w:rsidP="00A23BF9">
      <w:pPr>
        <w:rPr>
          <w:lang w:eastAsia="en-US"/>
        </w:rPr>
      </w:pPr>
      <w:r>
        <w:rPr>
          <w:lang w:eastAsia="en-US"/>
        </w:rPr>
        <w:t>Argent tendait le cou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Argent se débattait</w:t>
      </w:r>
      <w:r w:rsidR="00A23BF9">
        <w:rPr>
          <w:lang w:eastAsia="en-US"/>
        </w:rPr>
        <w:t xml:space="preserve"> ; </w:t>
      </w:r>
      <w:r>
        <w:rPr>
          <w:lang w:eastAsia="en-US"/>
        </w:rPr>
        <w:t>impuissant désormais</w:t>
      </w:r>
      <w:r w:rsidR="00A23BF9">
        <w:rPr>
          <w:lang w:eastAsia="en-US"/>
        </w:rPr>
        <w:t xml:space="preserve">, </w:t>
      </w:r>
      <w:r>
        <w:rPr>
          <w:lang w:eastAsia="en-US"/>
        </w:rPr>
        <w:t>blessé</w:t>
      </w:r>
      <w:r w:rsidR="00A23BF9">
        <w:rPr>
          <w:lang w:eastAsia="en-US"/>
        </w:rPr>
        <w:t xml:space="preserve">, </w:t>
      </w:r>
      <w:r>
        <w:rPr>
          <w:lang w:eastAsia="en-US"/>
        </w:rPr>
        <w:t>privé de souffle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rendu</w:t>
      </w:r>
      <w:r w:rsidR="00A23BF9">
        <w:rPr>
          <w:lang w:eastAsia="en-US"/>
        </w:rPr>
        <w:t>.</w:t>
      </w:r>
    </w:p>
    <w:p w14:paraId="7970961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Une minute se passa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durant laquelle </w:t>
      </w:r>
      <w:proofErr w:type="spellStart"/>
      <w:r>
        <w:rPr>
          <w:lang w:eastAsia="en-US"/>
        </w:rPr>
        <w:t>Tiennet</w:t>
      </w:r>
      <w:proofErr w:type="spellEnd"/>
      <w:r w:rsidR="00A23BF9">
        <w:rPr>
          <w:lang w:eastAsia="en-US"/>
        </w:rPr>
        <w:t xml:space="preserve"> ;, </w:t>
      </w:r>
      <w:r>
        <w:rPr>
          <w:lang w:eastAsia="en-US"/>
        </w:rPr>
        <w:t>luttant avec une énergie terrible</w:t>
      </w:r>
      <w:r w:rsidR="00A23BF9">
        <w:rPr>
          <w:lang w:eastAsia="en-US"/>
        </w:rPr>
        <w:t xml:space="preserve">, </w:t>
      </w:r>
      <w:r>
        <w:rPr>
          <w:lang w:eastAsia="en-US"/>
        </w:rPr>
        <w:t>prodigua tout ce qu</w:t>
      </w:r>
      <w:r w:rsidR="00A23BF9">
        <w:rPr>
          <w:lang w:eastAsia="en-US"/>
        </w:rPr>
        <w:t>’</w:t>
      </w:r>
      <w:r>
        <w:rPr>
          <w:lang w:eastAsia="en-US"/>
        </w:rPr>
        <w:t>il avait de courage et de force</w:t>
      </w:r>
      <w:r w:rsidR="00A23BF9">
        <w:rPr>
          <w:lang w:eastAsia="en-US"/>
        </w:rPr>
        <w:t>.</w:t>
      </w:r>
    </w:p>
    <w:p w14:paraId="54C3C51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Cette minute fut longue comme un siècle</w:t>
      </w:r>
      <w:r w:rsidR="00A23BF9">
        <w:rPr>
          <w:lang w:eastAsia="en-US"/>
        </w:rPr>
        <w:t>.</w:t>
      </w:r>
    </w:p>
    <w:p w14:paraId="14CF47C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Quand elle fut écoulée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vit bien qu</w:t>
      </w:r>
      <w:r w:rsidR="00A23BF9">
        <w:rPr>
          <w:lang w:eastAsia="en-US"/>
        </w:rPr>
        <w:t>’</w:t>
      </w:r>
      <w:r>
        <w:rPr>
          <w:lang w:eastAsia="en-US"/>
        </w:rPr>
        <w:t>il traînait un corps inerte et déjà presque sans vie</w:t>
      </w:r>
      <w:r w:rsidR="00A23BF9">
        <w:rPr>
          <w:lang w:eastAsia="en-US"/>
        </w:rPr>
        <w:t>.</w:t>
      </w:r>
    </w:p>
    <w:p w14:paraId="2A4EF67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chute était à vingt pas</w:t>
      </w:r>
      <w:r w:rsidR="00A23BF9">
        <w:rPr>
          <w:lang w:eastAsia="en-US"/>
        </w:rPr>
        <w:t xml:space="preserve">, </w:t>
      </w:r>
      <w:r>
        <w:rPr>
          <w:lang w:eastAsia="en-US"/>
        </w:rPr>
        <w:t>au-dessous de lui</w:t>
      </w:r>
      <w:r w:rsidR="00A23BF9">
        <w:rPr>
          <w:lang w:eastAsia="en-US"/>
        </w:rPr>
        <w:t>.</w:t>
      </w:r>
    </w:p>
    <w:p w14:paraId="12A3A801" w14:textId="5E2E2305" w:rsidR="00A23BF9" w:rsidRDefault="00BB5C58" w:rsidP="00A23BF9">
      <w:pPr>
        <w:rPr>
          <w:lang w:eastAsia="en-US"/>
        </w:rPr>
      </w:pPr>
      <w:r>
        <w:rPr>
          <w:lang w:eastAsia="en-US"/>
        </w:rPr>
        <w:t>Par un dernier effort</w:t>
      </w:r>
      <w:r w:rsidR="00A23BF9">
        <w:rPr>
          <w:lang w:eastAsia="en-US"/>
        </w:rPr>
        <w:t xml:space="preserve">, </w:t>
      </w:r>
      <w:r>
        <w:rPr>
          <w:lang w:eastAsia="en-US"/>
        </w:rPr>
        <w:t>il attira Argent qui ne bougeait plus guère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lui entoura le cou de ses deux bras</w:t>
      </w:r>
      <w:r w:rsidR="00A23BF9">
        <w:rPr>
          <w:lang w:eastAsia="en-US"/>
        </w:rPr>
        <w:t xml:space="preserve">. </w:t>
      </w:r>
      <w:r w:rsidR="007F299C">
        <w:t>—</w:t>
      </w:r>
      <w:r w:rsidR="00A23BF9">
        <w:t xml:space="preserve"> </w:t>
      </w:r>
      <w:r>
        <w:rPr>
          <w:lang w:eastAsia="en-US"/>
        </w:rPr>
        <w:t>Et il le baisa bien tendrement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un frère qui s</w:t>
      </w:r>
      <w:r w:rsidR="00A23BF9">
        <w:rPr>
          <w:lang w:eastAsia="en-US"/>
        </w:rPr>
        <w:t>’</w:t>
      </w:r>
      <w:r>
        <w:rPr>
          <w:lang w:eastAsia="en-US"/>
        </w:rPr>
        <w:t>en va</w:t>
      </w:r>
      <w:r w:rsidR="00A23BF9">
        <w:rPr>
          <w:lang w:eastAsia="en-US"/>
        </w:rPr>
        <w:t>…</w:t>
      </w:r>
    </w:p>
    <w:p w14:paraId="26B6EE3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Adieu</w:t>
      </w:r>
      <w:r>
        <w:rPr>
          <w:lang w:eastAsia="en-US"/>
        </w:rPr>
        <w:t xml:space="preserve">, </w:t>
      </w:r>
      <w:r w:rsidR="00BB5C58">
        <w:rPr>
          <w:lang w:eastAsia="en-US"/>
        </w:rPr>
        <w:t>Argent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dit-il</w:t>
      </w:r>
      <w:r>
        <w:rPr>
          <w:lang w:eastAsia="en-US"/>
        </w:rPr>
        <w:t xml:space="preserve"> ; </w:t>
      </w:r>
      <w:r w:rsidR="00BB5C58">
        <w:rPr>
          <w:lang w:eastAsia="en-US"/>
        </w:rPr>
        <w:t>adieu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pauvre petit Argent</w:t>
      </w:r>
      <w:r>
        <w:rPr>
          <w:lang w:eastAsia="en-US"/>
        </w:rPr>
        <w:t> !…</w:t>
      </w:r>
    </w:p>
    <w:p w14:paraId="0AAA2354" w14:textId="12645423" w:rsidR="00A23BF9" w:rsidRDefault="00BB5C58" w:rsidP="00A23BF9">
      <w:pPr>
        <w:rPr>
          <w:lang w:eastAsia="en-US"/>
        </w:rPr>
      </w:pPr>
      <w:r>
        <w:rPr>
          <w:lang w:eastAsia="en-US"/>
        </w:rPr>
        <w:t>De grosses larmes tombèrent sur sa joue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Son cœur était brisé</w:t>
      </w:r>
      <w:r w:rsidR="00A23BF9">
        <w:rPr>
          <w:lang w:eastAsia="en-US"/>
        </w:rPr>
        <w:t>.</w:t>
      </w:r>
    </w:p>
    <w:p w14:paraId="4DBE9545" w14:textId="4C2EE65D" w:rsidR="00A23BF9" w:rsidRDefault="00BB5C58" w:rsidP="00A23BF9">
      <w:pPr>
        <w:rPr>
          <w:lang w:eastAsia="en-US"/>
        </w:rPr>
      </w:pPr>
      <w:r>
        <w:rPr>
          <w:lang w:eastAsia="en-US"/>
        </w:rPr>
        <w:t>Argent essaya de hennir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Ce fut comme un râle</w:t>
      </w:r>
      <w:r w:rsidR="00A23BF9">
        <w:rPr>
          <w:lang w:eastAsia="en-US"/>
        </w:rPr>
        <w:t>.</w:t>
      </w:r>
    </w:p>
    <w:p w14:paraId="5006646E" w14:textId="7B250676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lastRenderedPageBreak/>
        <w:t>Tiennet</w:t>
      </w:r>
      <w:proofErr w:type="spellEnd"/>
      <w:r>
        <w:rPr>
          <w:lang w:eastAsia="en-US"/>
        </w:rPr>
        <w:t xml:space="preserve"> lâcha </w:t>
      </w:r>
      <w:r>
        <w:t>la bride qui l</w:t>
      </w:r>
      <w:r w:rsidR="00A23BF9">
        <w:rPr>
          <w:lang w:eastAsia="en-US"/>
        </w:rPr>
        <w:t>’</w:t>
      </w:r>
      <w:r>
        <w:rPr>
          <w:lang w:eastAsia="en-US"/>
        </w:rPr>
        <w:t>entraînait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Le courant prit Argent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et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le vit disparaître dans l</w:t>
      </w:r>
      <w:r w:rsidR="00A23BF9">
        <w:rPr>
          <w:lang w:eastAsia="en-US"/>
        </w:rPr>
        <w:t>’</w:t>
      </w:r>
      <w:r>
        <w:rPr>
          <w:lang w:eastAsia="en-US"/>
        </w:rPr>
        <w:t>écume de la chute</w:t>
      </w:r>
      <w:r w:rsidR="00A23BF9">
        <w:rPr>
          <w:lang w:eastAsia="en-US"/>
        </w:rPr>
        <w:t>…</w:t>
      </w:r>
    </w:p>
    <w:p w14:paraId="7BF304FB" w14:textId="779254A1" w:rsidR="00A23BF9" w:rsidRDefault="00BB5C58" w:rsidP="00A23BF9">
      <w:pPr>
        <w:rPr>
          <w:lang w:eastAsia="en-US"/>
        </w:rPr>
      </w:pPr>
      <w:r>
        <w:rPr>
          <w:lang w:eastAsia="en-US"/>
        </w:rPr>
        <w:t>Les hautes herbes semées de blanches marguerites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les courses folles au gai soleil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plus rien</w:t>
      </w:r>
      <w:r w:rsidR="00A23BF9">
        <w:rPr>
          <w:lang w:eastAsia="en-US"/>
        </w:rPr>
        <w:t> !</w:t>
      </w:r>
    </w:p>
    <w:p w14:paraId="3760D6C8" w14:textId="0CD973AE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Hélas</w:t>
      </w:r>
      <w:r>
        <w:rPr>
          <w:lang w:eastAsia="en-US"/>
        </w:rPr>
        <w:t xml:space="preserve"> ! </w:t>
      </w:r>
      <w:r w:rsidR="00BB5C58">
        <w:rPr>
          <w:lang w:eastAsia="en-US"/>
        </w:rPr>
        <w:t>hélas</w:t>
      </w:r>
      <w:r>
        <w:rPr>
          <w:lang w:eastAsia="en-US"/>
        </w:rPr>
        <w:t xml:space="preserve"> ! </w:t>
      </w:r>
      <w:r w:rsidR="00BB5C58">
        <w:rPr>
          <w:lang w:eastAsia="en-US"/>
        </w:rPr>
        <w:t>pauvre ami</w:t>
      </w:r>
      <w:r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Ami</w:t>
      </w:r>
      <w:r>
        <w:rPr>
          <w:lang w:eastAsia="en-US"/>
        </w:rPr>
        <w:t xml:space="preserve">, </w:t>
      </w:r>
      <w:r w:rsidR="00BB5C58">
        <w:rPr>
          <w:lang w:eastAsia="en-US"/>
        </w:rPr>
        <w:t>adieu</w:t>
      </w:r>
      <w:r>
        <w:rPr>
          <w:lang w:eastAsia="en-US"/>
        </w:rPr>
        <w:t> !</w:t>
      </w:r>
    </w:p>
    <w:p w14:paraId="3CF85E93" w14:textId="35131030" w:rsidR="00BB5C58" w:rsidRPr="00A23BF9" w:rsidRDefault="00BB5C58" w:rsidP="00A23BF9">
      <w:pPr>
        <w:keepNext/>
        <w:ind w:firstLine="0"/>
        <w:jc w:val="center"/>
        <w:rPr>
          <w:lang w:eastAsia="en-US"/>
        </w:rPr>
      </w:pPr>
      <w:r w:rsidRPr="00A23BF9">
        <w:rPr>
          <w:lang w:eastAsia="en-US"/>
        </w:rPr>
        <w:t>*</w:t>
      </w:r>
    </w:p>
    <w:p w14:paraId="32E11B73" w14:textId="77777777" w:rsidR="00A23BF9" w:rsidRDefault="00BB5C58" w:rsidP="00A23BF9">
      <w:pPr>
        <w:ind w:firstLine="0"/>
        <w:jc w:val="center"/>
        <w:rPr>
          <w:lang w:eastAsia="en-US"/>
        </w:rPr>
      </w:pPr>
      <w:r w:rsidRPr="00A23BF9">
        <w:rPr>
          <w:lang w:eastAsia="en-US"/>
        </w:rPr>
        <w:t>* *</w:t>
      </w:r>
    </w:p>
    <w:p w14:paraId="773C512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Quelques minutes après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prenait plante sur le gazon</w:t>
      </w:r>
      <w:r w:rsidR="00A23BF9">
        <w:rPr>
          <w:lang w:eastAsia="en-US"/>
        </w:rPr>
        <w:t xml:space="preserve">, </w:t>
      </w:r>
      <w:r>
        <w:rPr>
          <w:lang w:eastAsia="en-US"/>
        </w:rPr>
        <w:t>à quinze ou vingt pas de la rive</w:t>
      </w:r>
      <w:r w:rsidR="00A23BF9">
        <w:rPr>
          <w:lang w:eastAsia="en-US"/>
        </w:rPr>
        <w:t>.</w:t>
      </w:r>
    </w:p>
    <w:p w14:paraId="754E6A8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jour venait</w:t>
      </w:r>
      <w:r w:rsidR="00A23BF9">
        <w:rPr>
          <w:lang w:eastAsia="en-US"/>
        </w:rPr>
        <w:t>.</w:t>
      </w:r>
    </w:p>
    <w:p w14:paraId="6D78190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Derrière lui l</w:t>
      </w:r>
      <w:r w:rsidR="00A23BF9">
        <w:rPr>
          <w:lang w:eastAsia="en-US"/>
        </w:rPr>
        <w:t>’</w:t>
      </w:r>
      <w:r>
        <w:rPr>
          <w:lang w:eastAsia="en-US"/>
        </w:rPr>
        <w:t>inondation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allait diminuant sans cesse</w:t>
      </w:r>
      <w:r w:rsidR="00A23BF9">
        <w:rPr>
          <w:lang w:eastAsia="en-US"/>
        </w:rPr>
        <w:t xml:space="preserve">, </w:t>
      </w:r>
      <w:r>
        <w:rPr>
          <w:lang w:eastAsia="en-US"/>
        </w:rPr>
        <w:t>étendait une nappe encore assez large et plus furieuse à mesure qu</w:t>
      </w:r>
      <w:r w:rsidR="00A23BF9">
        <w:rPr>
          <w:lang w:eastAsia="en-US"/>
        </w:rPr>
        <w:t>’</w:t>
      </w:r>
      <w:r>
        <w:rPr>
          <w:lang w:eastAsia="en-US"/>
        </w:rPr>
        <w:t xml:space="preserve">elle se </w:t>
      </w:r>
      <w:r>
        <w:t>rétrécissait</w:t>
      </w:r>
      <w:r w:rsidR="00A23BF9">
        <w:rPr>
          <w:lang w:eastAsia="en-US"/>
        </w:rPr>
        <w:t>.</w:t>
      </w:r>
    </w:p>
    <w:p w14:paraId="766E8C2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La </w:t>
      </w:r>
      <w:proofErr w:type="spellStart"/>
      <w:r>
        <w:rPr>
          <w:lang w:eastAsia="en-US"/>
        </w:rPr>
        <w:t>Mestivière</w:t>
      </w:r>
      <w:proofErr w:type="spellEnd"/>
      <w:r>
        <w:rPr>
          <w:lang w:eastAsia="en-US"/>
        </w:rPr>
        <w:t xml:space="preserve"> s</w:t>
      </w:r>
      <w:r w:rsidR="00A23BF9">
        <w:rPr>
          <w:lang w:eastAsia="en-US"/>
        </w:rPr>
        <w:t>’</w:t>
      </w:r>
      <w:r>
        <w:rPr>
          <w:lang w:eastAsia="en-US"/>
        </w:rPr>
        <w:t>élevait à perte de vue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cachant par son coude le château de </w:t>
      </w:r>
      <w:proofErr w:type="spellStart"/>
      <w:r>
        <w:rPr>
          <w:lang w:eastAsia="en-US"/>
        </w:rPr>
        <w:t>Ceuil</w:t>
      </w:r>
      <w:proofErr w:type="spellEnd"/>
      <w:r>
        <w:rPr>
          <w:lang w:eastAsia="en-US"/>
        </w:rPr>
        <w:t xml:space="preserve"> qui était de l</w:t>
      </w:r>
      <w:r w:rsidR="00A23BF9">
        <w:rPr>
          <w:lang w:eastAsia="en-US"/>
        </w:rPr>
        <w:t>’</w:t>
      </w:r>
      <w:r>
        <w:rPr>
          <w:lang w:eastAsia="en-US"/>
        </w:rPr>
        <w:t>autre côté de la forêt</w:t>
      </w:r>
      <w:r w:rsidR="00A23BF9">
        <w:rPr>
          <w:lang w:eastAsia="en-US"/>
        </w:rPr>
        <w:t>.</w:t>
      </w:r>
    </w:p>
    <w:p w14:paraId="306F464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Dans la traversée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avait fait</w:t>
      </w:r>
      <w:r w:rsidR="00A23BF9">
        <w:rPr>
          <w:lang w:eastAsia="en-US"/>
        </w:rPr>
        <w:t xml:space="preserve">, </w:t>
      </w:r>
      <w:r>
        <w:rPr>
          <w:lang w:eastAsia="en-US"/>
        </w:rPr>
        <w:t>bien malgré lui</w:t>
      </w:r>
      <w:r w:rsidR="00A23BF9">
        <w:rPr>
          <w:lang w:eastAsia="en-US"/>
        </w:rPr>
        <w:t xml:space="preserve">, </w:t>
      </w:r>
      <w:r>
        <w:rPr>
          <w:lang w:eastAsia="en-US"/>
        </w:rPr>
        <w:t>presque tout le tour de la montagne</w:t>
      </w:r>
      <w:r w:rsidR="00A23BF9">
        <w:rPr>
          <w:lang w:eastAsia="en-US"/>
        </w:rPr>
        <w:t>.</w:t>
      </w:r>
    </w:p>
    <w:p w14:paraId="3B3DDA7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Devant lui</w:t>
      </w:r>
      <w:r w:rsidR="00A23BF9">
        <w:rPr>
          <w:lang w:eastAsia="en-US"/>
        </w:rPr>
        <w:t xml:space="preserve">, </w:t>
      </w:r>
      <w:r>
        <w:rPr>
          <w:lang w:eastAsia="en-US"/>
        </w:rPr>
        <w:t>à environ une</w:t>
      </w:r>
      <w:r>
        <w:t xml:space="preserve"> lieue de pays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clochers de Vitré</w:t>
      </w:r>
      <w:r w:rsidR="00A23BF9">
        <w:rPr>
          <w:lang w:eastAsia="en-US"/>
        </w:rPr>
        <w:t xml:space="preserve">, </w:t>
      </w:r>
      <w:r>
        <w:rPr>
          <w:lang w:eastAsia="en-US"/>
        </w:rPr>
        <w:t>la vieille et bizarre ville</w:t>
      </w:r>
      <w:r w:rsidR="00A23BF9">
        <w:rPr>
          <w:lang w:eastAsia="en-US"/>
        </w:rPr>
        <w:t xml:space="preserve">, </w:t>
      </w:r>
      <w:r>
        <w:rPr>
          <w:lang w:eastAsia="en-US"/>
        </w:rPr>
        <w:t>apparaissaient confusément et comme en l</w:t>
      </w:r>
      <w:r w:rsidR="00A23BF9">
        <w:rPr>
          <w:lang w:eastAsia="en-US"/>
        </w:rPr>
        <w:t>’</w:t>
      </w:r>
      <w:r>
        <w:rPr>
          <w:lang w:eastAsia="en-US"/>
        </w:rPr>
        <w:t>air</w:t>
      </w:r>
      <w:r w:rsidR="00A23BF9">
        <w:rPr>
          <w:lang w:eastAsia="en-US"/>
        </w:rPr>
        <w:t>.</w:t>
      </w:r>
    </w:p>
    <w:p w14:paraId="40F71B75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essuya ses yeux et rassembla ses idées violemment troublées par la lutte qu</w:t>
      </w:r>
      <w:r w:rsidR="00A23BF9">
        <w:rPr>
          <w:lang w:eastAsia="en-US"/>
        </w:rPr>
        <w:t>’</w:t>
      </w:r>
      <w:r>
        <w:rPr>
          <w:lang w:eastAsia="en-US"/>
        </w:rPr>
        <w:t>il venait de soutenir</w:t>
      </w:r>
      <w:r w:rsidR="00A23BF9">
        <w:rPr>
          <w:lang w:eastAsia="en-US"/>
        </w:rPr>
        <w:t>.</w:t>
      </w:r>
    </w:p>
    <w:p w14:paraId="0CC5789A" w14:textId="203167ED" w:rsidR="00A23BF9" w:rsidRDefault="00BB5C58" w:rsidP="00A23BF9">
      <w:pPr>
        <w:rPr>
          <w:lang w:eastAsia="en-US"/>
        </w:rPr>
      </w:pPr>
      <w:r>
        <w:rPr>
          <w:lang w:eastAsia="en-US"/>
        </w:rPr>
        <w:t>Il allait à Vitré sur l</w:t>
      </w:r>
      <w:r w:rsidR="00A23BF9">
        <w:rPr>
          <w:lang w:eastAsia="en-US"/>
        </w:rPr>
        <w:t>’</w:t>
      </w:r>
      <w:r>
        <w:rPr>
          <w:lang w:eastAsia="en-US"/>
        </w:rPr>
        <w:t xml:space="preserve">ordre de </w:t>
      </w:r>
      <w:r w:rsidR="00A23BF9">
        <w:rPr>
          <w:lang w:eastAsia="en-US"/>
        </w:rPr>
        <w:t>M. </w:t>
      </w:r>
      <w:r>
        <w:rPr>
          <w:lang w:eastAsia="en-US"/>
        </w:rPr>
        <w:t>Lucien</w:t>
      </w:r>
      <w:r w:rsidR="00A23BF9">
        <w:rPr>
          <w:lang w:eastAsia="en-US"/>
        </w:rPr>
        <w:t xml:space="preserve">, </w:t>
      </w:r>
      <w:r>
        <w:rPr>
          <w:lang w:eastAsia="en-US"/>
        </w:rPr>
        <w:t>le seul homme dont il reçût volontiers les ordres</w:t>
      </w:r>
      <w:r w:rsidR="00A23BF9">
        <w:rPr>
          <w:lang w:eastAsia="en-US"/>
        </w:rPr>
        <w:t>.</w:t>
      </w:r>
    </w:p>
    <w:p w14:paraId="20C7D2B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Il y allait chercher un médecin pour Jean-de-la-Mer</w:t>
      </w:r>
      <w:r w:rsidR="00A23BF9">
        <w:rPr>
          <w:lang w:eastAsia="en-US"/>
        </w:rPr>
        <w:t xml:space="preserve">, </w:t>
      </w:r>
      <w:r>
        <w:rPr>
          <w:lang w:eastAsia="en-US"/>
        </w:rPr>
        <w:t>en péril de mort</w:t>
      </w:r>
      <w:r w:rsidR="00A23BF9">
        <w:rPr>
          <w:lang w:eastAsia="en-US"/>
        </w:rPr>
        <w:t>.</w:t>
      </w:r>
    </w:p>
    <w:p w14:paraId="56D523AD" w14:textId="3C6C35A9" w:rsidR="00A23BF9" w:rsidRDefault="00A23BF9" w:rsidP="00A23BF9">
      <w:pPr>
        <w:rPr>
          <w:lang w:eastAsia="en-US"/>
        </w:rPr>
      </w:pPr>
      <w:r>
        <w:rPr>
          <w:lang w:eastAsia="en-US"/>
        </w:rPr>
        <w:t>M. </w:t>
      </w:r>
      <w:r w:rsidR="00BB5C58">
        <w:rPr>
          <w:lang w:eastAsia="en-US"/>
        </w:rPr>
        <w:t>Fargeau lui avait dit par deux fois de choisir le docteur Morin qui était en effet l</w:t>
      </w:r>
      <w:r>
        <w:rPr>
          <w:lang w:eastAsia="en-US"/>
        </w:rPr>
        <w:t>’</w:t>
      </w:r>
      <w:r w:rsidR="00BB5C58">
        <w:rPr>
          <w:lang w:eastAsia="en-US"/>
        </w:rPr>
        <w:t>ami de la maison</w:t>
      </w:r>
      <w:r>
        <w:rPr>
          <w:lang w:eastAsia="en-US"/>
        </w:rPr>
        <w:t>.</w:t>
      </w:r>
    </w:p>
    <w:p w14:paraId="61405E8B" w14:textId="0281FC6C" w:rsidR="00A23BF9" w:rsidRDefault="00A23BF9" w:rsidP="00A23BF9">
      <w:pPr>
        <w:rPr>
          <w:lang w:eastAsia="en-US"/>
        </w:rPr>
      </w:pPr>
      <w:r>
        <w:rPr>
          <w:lang w:eastAsia="en-US"/>
        </w:rPr>
        <w:t>M. </w:t>
      </w:r>
      <w:r w:rsidR="00BB5C58">
        <w:rPr>
          <w:lang w:eastAsia="en-US"/>
        </w:rPr>
        <w:t xml:space="preserve">Lucien lui </w:t>
      </w:r>
      <w:r w:rsidR="00BB5C58">
        <w:t>avait dit une seule fois d</w:t>
      </w:r>
      <w:r>
        <w:rPr>
          <w:lang w:eastAsia="en-US"/>
        </w:rPr>
        <w:t>’</w:t>
      </w:r>
      <w:r w:rsidR="00BB5C58">
        <w:rPr>
          <w:lang w:eastAsia="en-US"/>
        </w:rPr>
        <w:t xml:space="preserve">appeler le docteur </w:t>
      </w:r>
      <w:proofErr w:type="spellStart"/>
      <w:r w:rsidR="00BB5C58">
        <w:rPr>
          <w:lang w:eastAsia="en-US"/>
        </w:rPr>
        <w:t>Méaulle</w:t>
      </w:r>
      <w:proofErr w:type="spellEnd"/>
      <w:r>
        <w:rPr>
          <w:lang w:eastAsia="en-US"/>
        </w:rPr>
        <w:t>.</w:t>
      </w:r>
    </w:p>
    <w:p w14:paraId="7CFF2C09" w14:textId="4EF32C97" w:rsidR="00A23BF9" w:rsidRDefault="00BB5C58" w:rsidP="00A23BF9">
      <w:pPr>
        <w:rPr>
          <w:lang w:eastAsia="en-US"/>
        </w:rPr>
      </w:pPr>
      <w:r>
        <w:rPr>
          <w:lang w:eastAsia="en-US"/>
        </w:rPr>
        <w:t>Son choix n</w:t>
      </w:r>
      <w:r w:rsidR="00A23BF9">
        <w:rPr>
          <w:lang w:eastAsia="en-US"/>
        </w:rPr>
        <w:t>’</w:t>
      </w:r>
      <w:r>
        <w:rPr>
          <w:lang w:eastAsia="en-US"/>
        </w:rPr>
        <w:t>était pas douteux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Sur ce qui se passait au château du </w:t>
      </w:r>
      <w:proofErr w:type="spellStart"/>
      <w:r>
        <w:rPr>
          <w:lang w:eastAsia="en-US"/>
        </w:rPr>
        <w:t>Ceuil</w:t>
      </w:r>
      <w:proofErr w:type="spellEnd"/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avait des soupçons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M. </w:t>
      </w:r>
      <w:r>
        <w:rPr>
          <w:lang w:eastAsia="en-US"/>
        </w:rPr>
        <w:t>Fargeau ne lui plaisait pas</w:t>
      </w:r>
      <w:r w:rsidR="00A23BF9">
        <w:rPr>
          <w:lang w:eastAsia="en-US"/>
        </w:rPr>
        <w:t>.</w:t>
      </w:r>
    </w:p>
    <w:p w14:paraId="6ABD279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peut-être en savait-il plus long que personne sur bien des</w:t>
      </w:r>
      <w:r>
        <w:t xml:space="preserve"> choses</w:t>
      </w:r>
      <w:r w:rsidR="00A23BF9">
        <w:rPr>
          <w:lang w:eastAsia="en-US"/>
        </w:rPr>
        <w:t>.</w:t>
      </w:r>
    </w:p>
    <w:p w14:paraId="41DE1B40" w14:textId="14ACEF89" w:rsidR="00A23BF9" w:rsidRDefault="00BB5C58" w:rsidP="00A23BF9">
      <w:pPr>
        <w:rPr>
          <w:lang w:eastAsia="en-US"/>
        </w:rPr>
      </w:pPr>
      <w:r>
        <w:rPr>
          <w:lang w:eastAsia="en-US"/>
        </w:rPr>
        <w:t>À mesure que le jour grandissait</w:t>
      </w:r>
      <w:r w:rsidR="00A23BF9">
        <w:rPr>
          <w:lang w:eastAsia="en-US"/>
        </w:rPr>
        <w:t xml:space="preserve">, </w:t>
      </w:r>
      <w:r>
        <w:rPr>
          <w:lang w:eastAsia="en-US"/>
        </w:rPr>
        <w:t>le ciel se débarrassait de ses lourdes nuées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la pluie diminuait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et lorsque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arriva au bas de la colline en pain de sucre sur laquelle Vitré étage ses maisons du temps du déluge</w:t>
      </w:r>
      <w:r w:rsidR="00A23BF9">
        <w:rPr>
          <w:lang w:eastAsia="en-US"/>
        </w:rPr>
        <w:t xml:space="preserve">, </w:t>
      </w:r>
      <w:r>
        <w:rPr>
          <w:lang w:eastAsia="en-US"/>
        </w:rPr>
        <w:t>un rayon de soleil leva</w:t>
      </w:r>
      <w:r>
        <w:t>nt vint frapper d</w:t>
      </w:r>
      <w:r w:rsidR="00A23BF9">
        <w:rPr>
          <w:lang w:eastAsia="en-US"/>
        </w:rPr>
        <w:t>’</w:t>
      </w:r>
      <w:r>
        <w:rPr>
          <w:lang w:eastAsia="en-US"/>
        </w:rPr>
        <w:t>en bas l</w:t>
      </w:r>
      <w:r w:rsidR="00A23BF9">
        <w:rPr>
          <w:lang w:eastAsia="en-US"/>
        </w:rPr>
        <w:t>’</w:t>
      </w:r>
      <w:r>
        <w:rPr>
          <w:lang w:eastAsia="en-US"/>
        </w:rPr>
        <w:t>étrange cité</w:t>
      </w:r>
      <w:r w:rsidR="00A23BF9">
        <w:rPr>
          <w:lang w:eastAsia="en-US"/>
        </w:rPr>
        <w:t xml:space="preserve">, </w:t>
      </w:r>
      <w:r>
        <w:rPr>
          <w:lang w:eastAsia="en-US"/>
        </w:rPr>
        <w:t>dorant la pointe de ses clochers et les girouettes de ses poivrières</w:t>
      </w:r>
      <w:r w:rsidR="00A23BF9">
        <w:rPr>
          <w:lang w:eastAsia="en-US"/>
        </w:rPr>
        <w:t>.</w:t>
      </w:r>
    </w:p>
    <w:p w14:paraId="1D9480E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Vitré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on le sait</w:t>
      </w:r>
      <w:r w:rsidR="00A23BF9">
        <w:rPr>
          <w:lang w:eastAsia="en-US"/>
        </w:rPr>
        <w:t xml:space="preserve">, </w:t>
      </w:r>
      <w:r>
        <w:rPr>
          <w:lang w:eastAsia="en-US"/>
        </w:rPr>
        <w:t>est une ville-curiosité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aurait un prix fou si elle pouvait tenir dans le magasin d</w:t>
      </w:r>
      <w:r w:rsidR="00A23BF9">
        <w:rPr>
          <w:lang w:eastAsia="en-US"/>
        </w:rPr>
        <w:t>’</w:t>
      </w:r>
      <w:r>
        <w:rPr>
          <w:lang w:eastAsia="en-US"/>
        </w:rPr>
        <w:t>un marchand d</w:t>
      </w:r>
      <w:r w:rsidR="00A23BF9">
        <w:rPr>
          <w:lang w:eastAsia="en-US"/>
        </w:rPr>
        <w:t>’</w:t>
      </w:r>
      <w:r>
        <w:rPr>
          <w:lang w:eastAsia="en-US"/>
        </w:rPr>
        <w:t>antiquailles</w:t>
      </w:r>
      <w:r w:rsidR="00A23BF9">
        <w:rPr>
          <w:lang w:eastAsia="en-US"/>
        </w:rPr>
        <w:t>.</w:t>
      </w:r>
    </w:p>
    <w:p w14:paraId="0245046C" w14:textId="0EAD437D" w:rsidR="00A23BF9" w:rsidRDefault="00BB5C58" w:rsidP="00A23BF9">
      <w:pPr>
        <w:rPr>
          <w:lang w:eastAsia="en-US"/>
        </w:rPr>
      </w:pPr>
      <w:r>
        <w:rPr>
          <w:lang w:eastAsia="en-US"/>
        </w:rPr>
        <w:t>Da</w:t>
      </w:r>
      <w:r>
        <w:t>ns ses rues étroites et marquées au cachet du romanti</w:t>
      </w:r>
      <w:r>
        <w:rPr>
          <w:lang w:eastAsia="en-US"/>
        </w:rPr>
        <w:t>sme le plus pur</w:t>
      </w:r>
      <w:r w:rsidR="00A23BF9">
        <w:rPr>
          <w:lang w:eastAsia="en-US"/>
        </w:rPr>
        <w:t xml:space="preserve">, </w:t>
      </w:r>
      <w:r>
        <w:rPr>
          <w:lang w:eastAsia="en-US"/>
        </w:rPr>
        <w:t>on s</w:t>
      </w:r>
      <w:r w:rsidR="00A23BF9">
        <w:rPr>
          <w:lang w:eastAsia="en-US"/>
        </w:rPr>
        <w:t>’</w:t>
      </w:r>
      <w:r>
        <w:rPr>
          <w:lang w:eastAsia="en-US"/>
        </w:rPr>
        <w:t xml:space="preserve">attend toujours à trouver des gentilshommes jurant </w:t>
      </w:r>
      <w:r>
        <w:rPr>
          <w:i/>
          <w:iCs/>
        </w:rPr>
        <w:t>par la mort-dieu</w:t>
      </w:r>
      <w:r w:rsidR="00A23BF9">
        <w:rPr>
          <w:i/>
          <w:iCs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des moines à cagoule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des valets la jambe gauche bleue</w:t>
      </w:r>
      <w:r w:rsidR="00A23BF9">
        <w:rPr>
          <w:lang w:eastAsia="en-US"/>
        </w:rPr>
        <w:t xml:space="preserve">, </w:t>
      </w:r>
      <w:r>
        <w:rPr>
          <w:lang w:eastAsia="en-US"/>
        </w:rPr>
        <w:t>la jambe droite rouge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des truands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des ri</w:t>
      </w:r>
      <w:r>
        <w:t>bauds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tout l</w:t>
      </w:r>
      <w:r w:rsidR="00A23BF9">
        <w:rPr>
          <w:lang w:eastAsia="en-US"/>
        </w:rPr>
        <w:t>’</w:t>
      </w:r>
      <w:r>
        <w:rPr>
          <w:lang w:eastAsia="en-US"/>
        </w:rPr>
        <w:t>honnête attirail des bigots de la couleur locale</w:t>
      </w:r>
      <w:r w:rsidR="00A23BF9">
        <w:rPr>
          <w:lang w:eastAsia="en-US"/>
        </w:rPr>
        <w:t>.</w:t>
      </w:r>
    </w:p>
    <w:p w14:paraId="753F8255" w14:textId="5243F07F" w:rsidR="00A23BF9" w:rsidRDefault="00BB5C58" w:rsidP="00A23BF9">
      <w:pPr>
        <w:rPr>
          <w:lang w:eastAsia="en-US"/>
        </w:rPr>
      </w:pPr>
      <w:r>
        <w:rPr>
          <w:lang w:eastAsia="en-US"/>
        </w:rPr>
        <w:t>Car Vitré</w:t>
      </w:r>
      <w:r w:rsidR="00A23BF9">
        <w:rPr>
          <w:lang w:eastAsia="en-US"/>
        </w:rPr>
        <w:t xml:space="preserve">, </w:t>
      </w:r>
      <w:r>
        <w:rPr>
          <w:lang w:eastAsia="en-US"/>
        </w:rPr>
        <w:t>dit la chronique de Laval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une mauvaise langue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s</w:t>
      </w:r>
      <w:r w:rsidR="00A23BF9">
        <w:rPr>
          <w:lang w:eastAsia="en-US"/>
        </w:rPr>
        <w:t>’</w:t>
      </w:r>
      <w:r>
        <w:rPr>
          <w:lang w:eastAsia="en-US"/>
        </w:rPr>
        <w:t>est endormie un beau soir</w:t>
      </w:r>
      <w:r w:rsidR="00A23BF9">
        <w:rPr>
          <w:lang w:eastAsia="en-US"/>
        </w:rPr>
        <w:t xml:space="preserve">, </w:t>
      </w:r>
      <w:r>
        <w:rPr>
          <w:lang w:eastAsia="en-US"/>
        </w:rPr>
        <w:t>vers la fin du moyen âge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a sommeillé trois ou quatre cents ans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Et </w:t>
      </w:r>
      <w:r>
        <w:rPr>
          <w:lang w:eastAsia="en-US"/>
        </w:rPr>
        <w:lastRenderedPageBreak/>
        <w:t>maintenant</w:t>
      </w:r>
      <w:r w:rsidR="00A23BF9">
        <w:rPr>
          <w:lang w:eastAsia="en-US"/>
        </w:rPr>
        <w:t xml:space="preserve">, </w:t>
      </w:r>
      <w:r>
        <w:rPr>
          <w:lang w:eastAsia="en-US"/>
        </w:rPr>
        <w:t>ses bic</w:t>
      </w:r>
      <w:r>
        <w:t>oques</w:t>
      </w:r>
      <w:r w:rsidR="00A23BF9">
        <w:rPr>
          <w:lang w:eastAsia="en-US"/>
        </w:rPr>
        <w:t xml:space="preserve">, </w:t>
      </w:r>
      <w:r>
        <w:rPr>
          <w:lang w:eastAsia="en-US"/>
        </w:rPr>
        <w:t>ses porches</w:t>
      </w:r>
      <w:r w:rsidR="00A23BF9">
        <w:rPr>
          <w:lang w:eastAsia="en-US"/>
        </w:rPr>
        <w:t xml:space="preserve">, </w:t>
      </w:r>
      <w:r>
        <w:rPr>
          <w:lang w:eastAsia="en-US"/>
        </w:rPr>
        <w:t>ses hôtels à balcons de fer forgé</w:t>
      </w:r>
      <w:r w:rsidR="00A23BF9">
        <w:rPr>
          <w:lang w:eastAsia="en-US"/>
        </w:rPr>
        <w:t xml:space="preserve">, </w:t>
      </w:r>
      <w:r>
        <w:rPr>
          <w:lang w:eastAsia="en-US"/>
        </w:rPr>
        <w:t>ses gentilhommières</w:t>
      </w:r>
      <w:r w:rsidR="00A23BF9">
        <w:rPr>
          <w:lang w:eastAsia="en-US"/>
        </w:rPr>
        <w:t xml:space="preserve">, </w:t>
      </w:r>
      <w:r>
        <w:rPr>
          <w:lang w:eastAsia="en-US"/>
        </w:rPr>
        <w:t>ses églises</w:t>
      </w:r>
      <w:r w:rsidR="00A23BF9"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ses bourgeois</w:t>
      </w:r>
      <w:r w:rsidR="00A23BF9">
        <w:rPr>
          <w:lang w:eastAsia="en-US"/>
        </w:rPr>
        <w:t xml:space="preserve">, </w:t>
      </w:r>
      <w:r>
        <w:rPr>
          <w:lang w:eastAsia="en-US"/>
        </w:rPr>
        <w:t>ses grands seigneurs de mille écus de rente</w:t>
      </w:r>
      <w:r w:rsidR="00A23BF9">
        <w:rPr>
          <w:lang w:eastAsia="en-US"/>
        </w:rPr>
        <w:t xml:space="preserve">, </w:t>
      </w:r>
      <w:r>
        <w:rPr>
          <w:lang w:eastAsia="en-US"/>
        </w:rPr>
        <w:t>son peuple</w:t>
      </w:r>
      <w:r w:rsidR="00A23BF9">
        <w:rPr>
          <w:lang w:eastAsia="en-US"/>
        </w:rPr>
        <w:t xml:space="preserve">, </w:t>
      </w:r>
      <w:r>
        <w:rPr>
          <w:lang w:eastAsia="en-US"/>
        </w:rPr>
        <w:t>etc</w:t>
      </w:r>
      <w:r w:rsidR="00A23BF9">
        <w:rPr>
          <w:lang w:eastAsia="en-US"/>
        </w:rPr>
        <w:t xml:space="preserve">., </w:t>
      </w:r>
      <w:r>
        <w:rPr>
          <w:lang w:eastAsia="en-US"/>
        </w:rPr>
        <w:t>sont tout bonnement des gens et des choses du temps passé</w:t>
      </w:r>
      <w:r w:rsidR="00A23BF9">
        <w:rPr>
          <w:lang w:eastAsia="en-US"/>
        </w:rPr>
        <w:t xml:space="preserve">, </w:t>
      </w:r>
      <w:r>
        <w:rPr>
          <w:lang w:eastAsia="en-US"/>
        </w:rPr>
        <w:t>confits dans l</w:t>
      </w:r>
      <w:r w:rsidR="00A23BF9">
        <w:rPr>
          <w:lang w:eastAsia="en-US"/>
        </w:rPr>
        <w:t>’</w:t>
      </w:r>
      <w:r>
        <w:rPr>
          <w:lang w:eastAsia="en-US"/>
        </w:rPr>
        <w:t>oubli</w:t>
      </w:r>
      <w:r w:rsidR="00A23BF9">
        <w:rPr>
          <w:lang w:eastAsia="en-US"/>
        </w:rPr>
        <w:t>.</w:t>
      </w:r>
    </w:p>
    <w:p w14:paraId="355A31DC" w14:textId="01DC882D" w:rsidR="00A23BF9" w:rsidRDefault="00BB5C58" w:rsidP="00A23BF9">
      <w:pPr>
        <w:rPr>
          <w:lang w:eastAsia="en-US"/>
        </w:rPr>
      </w:pPr>
      <w:r>
        <w:rPr>
          <w:lang w:eastAsia="en-US"/>
        </w:rPr>
        <w:t>Vitr</w:t>
      </w:r>
      <w:r>
        <w:t>é n</w:t>
      </w:r>
      <w:r w:rsidR="00A23BF9">
        <w:rPr>
          <w:lang w:eastAsia="en-US"/>
        </w:rPr>
        <w:t>’</w:t>
      </w:r>
      <w:r>
        <w:rPr>
          <w:lang w:eastAsia="en-US"/>
        </w:rPr>
        <w:t>est pas le moins du monde une ville de notre siècle</w:t>
      </w:r>
      <w:r w:rsidR="00A23BF9">
        <w:rPr>
          <w:lang w:eastAsia="en-US"/>
        </w:rPr>
        <w:t xml:space="preserve"> ; </w:t>
      </w:r>
      <w:r>
        <w:rPr>
          <w:lang w:eastAsia="en-US"/>
        </w:rPr>
        <w:t>allons donc</w:t>
      </w:r>
      <w:r w:rsidR="00A23BF9">
        <w:rPr>
          <w:lang w:eastAsia="en-US"/>
        </w:rPr>
        <w:t xml:space="preserve"> ! </w:t>
      </w:r>
      <w:r>
        <w:rPr>
          <w:lang w:eastAsia="en-US"/>
        </w:rPr>
        <w:t>On y boit de l</w:t>
      </w:r>
      <w:r w:rsidR="00A23BF9">
        <w:rPr>
          <w:lang w:eastAsia="en-US"/>
        </w:rPr>
        <w:t>’</w:t>
      </w:r>
      <w:r>
        <w:rPr>
          <w:lang w:eastAsia="en-US"/>
        </w:rPr>
        <w:t>hydromel comme aux jours de la chevalerie</w:t>
      </w:r>
      <w:r w:rsidR="00A23BF9">
        <w:rPr>
          <w:lang w:eastAsia="en-US"/>
        </w:rPr>
        <w:t xml:space="preserve"> ; </w:t>
      </w:r>
      <w:r>
        <w:rPr>
          <w:lang w:eastAsia="en-US"/>
        </w:rPr>
        <w:t>on y porte peut-être des souliers à la poulaine</w:t>
      </w:r>
      <w:r w:rsidR="00A23BF9">
        <w:rPr>
          <w:lang w:eastAsia="en-US"/>
        </w:rPr>
        <w:t xml:space="preserve">. </w:t>
      </w:r>
      <w:r>
        <w:rPr>
          <w:lang w:eastAsia="en-US"/>
        </w:rPr>
        <w:t>Quand la France a le choléra</w:t>
      </w:r>
      <w:r w:rsidR="00A23BF9">
        <w:rPr>
          <w:lang w:eastAsia="en-US"/>
        </w:rPr>
        <w:t xml:space="preserve">, </w:t>
      </w:r>
      <w:r>
        <w:rPr>
          <w:lang w:eastAsia="en-US"/>
        </w:rPr>
        <w:t>Vitré souffre de la peste noire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pour garder</w:t>
      </w:r>
      <w:r>
        <w:t xml:space="preserve"> les convenances</w:t>
      </w:r>
      <w:r w:rsidR="00A23BF9">
        <w:rPr>
          <w:lang w:eastAsia="en-US"/>
        </w:rPr>
        <w:t>.</w:t>
      </w:r>
    </w:p>
    <w:p w14:paraId="4F5421B6" w14:textId="77777777" w:rsidR="00A23BF9" w:rsidRDefault="00BB5C58" w:rsidP="00A23BF9">
      <w:pPr>
        <w:rPr>
          <w:i/>
          <w:iCs/>
          <w:lang w:eastAsia="en-US"/>
        </w:rPr>
      </w:pPr>
      <w:r>
        <w:rPr>
          <w:lang w:eastAsia="en-US"/>
        </w:rPr>
        <w:t>Les paiements s</w:t>
      </w:r>
      <w:r w:rsidR="00A23BF9">
        <w:rPr>
          <w:lang w:eastAsia="en-US"/>
        </w:rPr>
        <w:t>’</w:t>
      </w:r>
      <w:r>
        <w:rPr>
          <w:lang w:eastAsia="en-US"/>
        </w:rPr>
        <w:t>y font en angelots</w:t>
      </w:r>
      <w:r w:rsidR="00A23BF9">
        <w:rPr>
          <w:lang w:eastAsia="en-US"/>
        </w:rPr>
        <w:t xml:space="preserve">, </w:t>
      </w:r>
      <w:r>
        <w:rPr>
          <w:lang w:eastAsia="en-US"/>
        </w:rPr>
        <w:t>écus au soleil</w:t>
      </w:r>
      <w:r w:rsidR="00A23BF9">
        <w:rPr>
          <w:lang w:eastAsia="en-US"/>
        </w:rPr>
        <w:t xml:space="preserve">, </w:t>
      </w:r>
      <w:r>
        <w:rPr>
          <w:lang w:eastAsia="en-US"/>
        </w:rPr>
        <w:t>sous parisis et deniers tournois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comme au prologue de la </w:t>
      </w:r>
      <w:r>
        <w:rPr>
          <w:i/>
          <w:iCs/>
          <w:lang w:eastAsia="en-US"/>
        </w:rPr>
        <w:t>Tour de Nesle</w:t>
      </w:r>
      <w:r w:rsidR="00A23BF9">
        <w:rPr>
          <w:i/>
          <w:iCs/>
          <w:lang w:eastAsia="en-US"/>
        </w:rPr>
        <w:t>.</w:t>
      </w:r>
    </w:p>
    <w:p w14:paraId="735F027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Si le savant et spirituel conteur que nous aimons et connaissons tous sous le nom du bibliophile Jacob</w:t>
      </w:r>
      <w:r w:rsidR="00A23BF9">
        <w:rPr>
          <w:lang w:eastAsia="en-US"/>
        </w:rPr>
        <w:t xml:space="preserve">, </w:t>
      </w:r>
      <w:r>
        <w:rPr>
          <w:lang w:eastAsia="en-US"/>
        </w:rPr>
        <w:t>passait</w:t>
      </w:r>
      <w:r>
        <w:t xml:space="preserve"> j</w:t>
      </w:r>
      <w:r>
        <w:rPr>
          <w:lang w:eastAsia="en-US"/>
        </w:rPr>
        <w:t>amais à Vitré</w:t>
      </w:r>
      <w:r w:rsidR="00A23BF9">
        <w:rPr>
          <w:lang w:eastAsia="en-US"/>
        </w:rPr>
        <w:t xml:space="preserve">, </w:t>
      </w:r>
      <w:r>
        <w:rPr>
          <w:lang w:eastAsia="en-US"/>
        </w:rPr>
        <w:t>vous le verriez s</w:t>
      </w:r>
      <w:r w:rsidR="00A23BF9">
        <w:rPr>
          <w:lang w:eastAsia="en-US"/>
        </w:rPr>
        <w:t>’</w:t>
      </w:r>
      <w:r>
        <w:rPr>
          <w:lang w:eastAsia="en-US"/>
        </w:rPr>
        <w:t>évanouir d</w:t>
      </w:r>
      <w:r w:rsidR="00A23BF9">
        <w:rPr>
          <w:lang w:eastAsia="en-US"/>
        </w:rPr>
        <w:t>’</w:t>
      </w:r>
      <w:r>
        <w:rPr>
          <w:lang w:eastAsia="en-US"/>
        </w:rPr>
        <w:t>allégresse comme à l</w:t>
      </w:r>
      <w:r w:rsidR="00A23BF9">
        <w:rPr>
          <w:lang w:eastAsia="en-US"/>
        </w:rPr>
        <w:t>’</w:t>
      </w:r>
      <w:r>
        <w:rPr>
          <w:lang w:eastAsia="en-US"/>
        </w:rPr>
        <w:t>aspect du cure-dents d</w:t>
      </w:r>
      <w:r w:rsidR="00A23BF9">
        <w:rPr>
          <w:lang w:eastAsia="en-US"/>
        </w:rPr>
        <w:t>’</w:t>
      </w:r>
      <w:r>
        <w:rPr>
          <w:lang w:eastAsia="en-US"/>
        </w:rPr>
        <w:t>Étienne Dolet ou de la pantoufle de Nicolas Flamel</w:t>
      </w:r>
      <w:r w:rsidR="00A23BF9">
        <w:rPr>
          <w:lang w:eastAsia="en-US"/>
        </w:rPr>
        <w:t>.</w:t>
      </w:r>
    </w:p>
    <w:p w14:paraId="17DA6121" w14:textId="2D05FC10" w:rsidR="00A23BF9" w:rsidRDefault="00BB5C58" w:rsidP="00A23BF9">
      <w:pPr>
        <w:rPr>
          <w:lang w:eastAsia="en-US"/>
        </w:rPr>
      </w:pPr>
      <w:r>
        <w:rPr>
          <w:lang w:eastAsia="en-US"/>
        </w:rPr>
        <w:t>Si notre poète illustre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Victor Hugo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le grand maître dont nous sommes tous plus ou moins les fils rapetissés</w:t>
      </w:r>
      <w:r>
        <w:t xml:space="preserve"> et d</w:t>
      </w:r>
      <w:r>
        <w:rPr>
          <w:lang w:eastAsia="en-US"/>
        </w:rPr>
        <w:t>égénérés</w:t>
      </w:r>
      <w:r w:rsidR="00A23BF9">
        <w:rPr>
          <w:lang w:eastAsia="en-US"/>
        </w:rPr>
        <w:t xml:space="preserve">, </w:t>
      </w:r>
      <w:r>
        <w:rPr>
          <w:lang w:eastAsia="en-US"/>
        </w:rPr>
        <w:t>venait jamais à Vitré</w:t>
      </w:r>
      <w:r w:rsidR="00A23BF9">
        <w:rPr>
          <w:lang w:eastAsia="en-US"/>
        </w:rPr>
        <w:t xml:space="preserve">, </w:t>
      </w:r>
      <w:r>
        <w:rPr>
          <w:lang w:eastAsia="en-US"/>
        </w:rPr>
        <w:t>soyez sûrs qu</w:t>
      </w:r>
      <w:r w:rsidR="00A23BF9">
        <w:rPr>
          <w:lang w:eastAsia="en-US"/>
        </w:rPr>
        <w:t>’</w:t>
      </w:r>
      <w:r>
        <w:rPr>
          <w:lang w:eastAsia="en-US"/>
        </w:rPr>
        <w:t>il déchiffrerait sur les murailles barbues du château quelque mot illisible pour le vulgaire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i/>
          <w:iCs/>
        </w:rPr>
        <w:t>sur ce mot</w:t>
      </w:r>
      <w:r w:rsidR="00A23BF9">
        <w:rPr>
          <w:i/>
          <w:iCs/>
        </w:rPr>
        <w:t xml:space="preserve">, </w:t>
      </w:r>
      <w:r>
        <w:rPr>
          <w:i/>
          <w:iCs/>
        </w:rPr>
        <w:t xml:space="preserve">il </w:t>
      </w:r>
      <w:proofErr w:type="gramStart"/>
      <w:r>
        <w:rPr>
          <w:i/>
          <w:iCs/>
        </w:rPr>
        <w:t>ferait</w:t>
      </w:r>
      <w:proofErr w:type="gramEnd"/>
      <w:r>
        <w:rPr>
          <w:i/>
          <w:iCs/>
        </w:rPr>
        <w:t xml:space="preserve"> ce livre</w:t>
      </w:r>
      <w:r w:rsidR="00A23BF9">
        <w:rPr>
          <w:i/>
          <w:iCs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que nous attendons depuis si longtemps</w:t>
      </w:r>
      <w:r w:rsidR="00A23BF9">
        <w:rPr>
          <w:lang w:eastAsia="en-US"/>
        </w:rPr>
        <w:t> !</w:t>
      </w:r>
    </w:p>
    <w:p w14:paraId="62665D69" w14:textId="78561F0A" w:rsidR="00A23BF9" w:rsidRDefault="00BB5C58" w:rsidP="00A23BF9">
      <w:pPr>
        <w:rPr>
          <w:lang w:eastAsia="en-US"/>
        </w:rPr>
      </w:pPr>
      <w:r>
        <w:rPr>
          <w:lang w:eastAsia="en-US"/>
        </w:rPr>
        <w:t>Les bourgeois y font le gu</w:t>
      </w:r>
      <w:r>
        <w:t>et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la garde nationale y est armée de hallebardes et d</w:t>
      </w:r>
      <w:r w:rsidR="00A23BF9">
        <w:rPr>
          <w:lang w:eastAsia="en-US"/>
        </w:rPr>
        <w:t>’</w:t>
      </w:r>
      <w:r>
        <w:rPr>
          <w:lang w:eastAsia="en-US"/>
        </w:rPr>
        <w:t>arquebuses à rouet</w:t>
      </w:r>
      <w:r w:rsidR="00A23BF9">
        <w:rPr>
          <w:lang w:eastAsia="en-US"/>
        </w:rPr>
        <w:t>.</w:t>
      </w:r>
    </w:p>
    <w:p w14:paraId="6B3C156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Les dames s</w:t>
      </w:r>
      <w:r w:rsidR="00A23BF9">
        <w:rPr>
          <w:lang w:eastAsia="en-US"/>
        </w:rPr>
        <w:t>’</w:t>
      </w:r>
      <w:r>
        <w:rPr>
          <w:lang w:eastAsia="en-US"/>
        </w:rPr>
        <w:t>y parent de cottes-hardies et de corsages en menu-vair</w:t>
      </w:r>
      <w:r w:rsidR="00A23BF9">
        <w:rPr>
          <w:lang w:eastAsia="en-US"/>
        </w:rPr>
        <w:t>.</w:t>
      </w:r>
    </w:p>
    <w:p w14:paraId="5B040FCC" w14:textId="479B7FC3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On y joue</w:t>
      </w:r>
      <w:r w:rsidR="00A23BF9">
        <w:rPr>
          <w:lang w:eastAsia="en-US"/>
        </w:rPr>
        <w:t xml:space="preserve">, </w:t>
      </w:r>
      <w:r>
        <w:rPr>
          <w:lang w:eastAsia="en-US"/>
        </w:rPr>
        <w:t>au lieu de vaudeville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cité heureuse</w:t>
      </w:r>
      <w:r w:rsidR="00A23BF9">
        <w:rPr>
          <w:lang w:eastAsia="en-US"/>
        </w:rPr>
        <w:t xml:space="preserve"> ! </w:t>
      </w:r>
      <w:r>
        <w:rPr>
          <w:lang w:eastAsia="en-US"/>
        </w:rPr>
        <w:t xml:space="preserve">des </w:t>
      </w:r>
      <w:r>
        <w:rPr>
          <w:i/>
          <w:iCs/>
          <w:lang w:eastAsia="en-US"/>
        </w:rPr>
        <w:t>mystères</w:t>
      </w:r>
      <w:r w:rsidR="00A23BF9">
        <w:rPr>
          <w:i/>
          <w:iCs/>
          <w:lang w:eastAsia="en-US"/>
        </w:rPr>
        <w:t xml:space="preserve">, </w:t>
      </w:r>
      <w:r>
        <w:rPr>
          <w:i/>
          <w:iCs/>
          <w:lang w:eastAsia="en-US"/>
        </w:rPr>
        <w:t>soties</w:t>
      </w:r>
      <w:r>
        <w:rPr>
          <w:lang w:eastAsia="en-US"/>
        </w:rPr>
        <w:t xml:space="preserve"> et </w:t>
      </w:r>
      <w:r>
        <w:rPr>
          <w:i/>
          <w:iCs/>
          <w:lang w:eastAsia="en-US"/>
        </w:rPr>
        <w:t>facéties</w:t>
      </w:r>
      <w:r w:rsidR="00A23BF9">
        <w:rPr>
          <w:lang w:eastAsia="en-US"/>
        </w:rPr>
        <w:t>.</w:t>
      </w:r>
    </w:p>
    <w:p w14:paraId="11586ABF" w14:textId="7FFABA1C" w:rsidR="00A23BF9" w:rsidRDefault="00BB5C58" w:rsidP="00A23BF9">
      <w:pPr>
        <w:rPr>
          <w:lang w:eastAsia="en-US"/>
        </w:rPr>
      </w:pPr>
      <w:r>
        <w:rPr>
          <w:lang w:eastAsia="en-US"/>
        </w:rPr>
        <w:t>Si jamais chemin de fe</w:t>
      </w:r>
      <w:r>
        <w:t>r arrive en Bretagne</w:t>
      </w:r>
      <w:r w:rsidR="00A23BF9">
        <w:rPr>
          <w:lang w:eastAsia="en-US"/>
        </w:rPr>
        <w:t xml:space="preserve">, </w:t>
      </w:r>
      <w:r>
        <w:rPr>
          <w:lang w:eastAsia="en-US"/>
        </w:rPr>
        <w:t>vous verrez la ville de Vitré s</w:t>
      </w:r>
      <w:r w:rsidR="00A23BF9">
        <w:rPr>
          <w:lang w:eastAsia="en-US"/>
        </w:rPr>
        <w:t>’</w:t>
      </w:r>
      <w:r>
        <w:rPr>
          <w:lang w:eastAsia="en-US"/>
        </w:rPr>
        <w:t>en aller en fumée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un rêve qu</w:t>
      </w:r>
      <w:r w:rsidR="00A23BF9">
        <w:rPr>
          <w:lang w:eastAsia="en-US"/>
        </w:rPr>
        <w:t>’</w:t>
      </w:r>
      <w:r>
        <w:rPr>
          <w:lang w:eastAsia="en-US"/>
        </w:rPr>
        <w:t>elle est</w:t>
      </w:r>
      <w:r w:rsidR="00A23BF9">
        <w:rPr>
          <w:lang w:eastAsia="en-US"/>
        </w:rPr>
        <w:t xml:space="preserve">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un pur et simple rêve de savant qui s</w:t>
      </w:r>
      <w:r w:rsidR="00A23BF9">
        <w:rPr>
          <w:lang w:eastAsia="en-US"/>
        </w:rPr>
        <w:t>’</w:t>
      </w:r>
      <w:r>
        <w:rPr>
          <w:lang w:eastAsia="en-US"/>
        </w:rPr>
        <w:t>est endormi sur un bouquin rongé par les rats</w:t>
      </w:r>
      <w:r w:rsidR="00A23BF9">
        <w:rPr>
          <w:lang w:eastAsia="en-US"/>
        </w:rPr>
        <w:t>.</w:t>
      </w:r>
    </w:p>
    <w:p w14:paraId="17B9209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Comme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ne connaissait pas d</w:t>
      </w:r>
      <w:r w:rsidR="00A23BF9">
        <w:rPr>
          <w:lang w:eastAsia="en-US"/>
        </w:rPr>
        <w:t>’</w:t>
      </w:r>
      <w:r>
        <w:rPr>
          <w:lang w:eastAsia="en-US"/>
        </w:rPr>
        <w:t>autre ville que Vitré</w:t>
      </w:r>
      <w:r w:rsidR="00A23BF9">
        <w:rPr>
          <w:lang w:eastAsia="en-US"/>
        </w:rPr>
        <w:t xml:space="preserve">, </w:t>
      </w:r>
      <w:r>
        <w:rPr>
          <w:lang w:eastAsia="en-US"/>
        </w:rPr>
        <w:t>il tr</w:t>
      </w:r>
      <w:r>
        <w:t>aversa sans aucune espèce d</w:t>
      </w:r>
      <w:r w:rsidR="00A23BF9">
        <w:rPr>
          <w:lang w:eastAsia="en-US"/>
        </w:rPr>
        <w:t>’</w:t>
      </w:r>
      <w:r>
        <w:rPr>
          <w:lang w:eastAsia="en-US"/>
        </w:rPr>
        <w:t>émotion ses places respectables et ses rues qui sentent le moisi</w:t>
      </w:r>
      <w:r w:rsidR="00A23BF9">
        <w:rPr>
          <w:lang w:eastAsia="en-US"/>
        </w:rPr>
        <w:t>.</w:t>
      </w:r>
    </w:p>
    <w:p w14:paraId="396B0A55" w14:textId="56043793" w:rsidR="00A23BF9" w:rsidRDefault="00BB5C58" w:rsidP="00A23BF9">
      <w:pPr>
        <w:rPr>
          <w:lang w:eastAsia="en-US"/>
        </w:rPr>
      </w:pPr>
      <w:r>
        <w:rPr>
          <w:lang w:eastAsia="en-US"/>
        </w:rPr>
        <w:t>Bien triste et la tête inclinée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gagna d</w:t>
      </w:r>
      <w:r w:rsidR="00A23BF9">
        <w:rPr>
          <w:lang w:eastAsia="en-US"/>
        </w:rPr>
        <w:t>’</w:t>
      </w:r>
      <w:r>
        <w:rPr>
          <w:lang w:eastAsia="en-US"/>
        </w:rPr>
        <w:t xml:space="preserve">un pas rapide le quartier où le docteur </w:t>
      </w:r>
      <w:proofErr w:type="spellStart"/>
      <w:r>
        <w:rPr>
          <w:lang w:eastAsia="en-US"/>
        </w:rPr>
        <w:t>Méaulle</w:t>
      </w:r>
      <w:proofErr w:type="spellEnd"/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le docteur désigné par </w:t>
      </w:r>
      <w:r w:rsidR="00A23BF9">
        <w:rPr>
          <w:lang w:eastAsia="en-US"/>
        </w:rPr>
        <w:t>M. </w:t>
      </w:r>
      <w:r>
        <w:rPr>
          <w:lang w:eastAsia="en-US"/>
        </w:rPr>
        <w:t>Lucien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faisait sa demeure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sonna r</w:t>
      </w:r>
      <w:r>
        <w:t>on</w:t>
      </w:r>
      <w:r>
        <w:rPr>
          <w:lang w:eastAsia="en-US"/>
        </w:rPr>
        <w:t>dement à la porte</w:t>
      </w:r>
      <w:r w:rsidR="00A23BF9">
        <w:rPr>
          <w:lang w:eastAsia="en-US"/>
        </w:rPr>
        <w:t>.</w:t>
      </w:r>
    </w:p>
    <w:p w14:paraId="505B859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Il fallut que le docteur </w:t>
      </w:r>
      <w:proofErr w:type="spellStart"/>
      <w:r>
        <w:rPr>
          <w:lang w:eastAsia="en-US"/>
        </w:rPr>
        <w:t>Méaulle</w:t>
      </w:r>
      <w:proofErr w:type="spellEnd"/>
      <w:r>
        <w:rPr>
          <w:lang w:eastAsia="en-US"/>
        </w:rPr>
        <w:t xml:space="preserve"> se levât en toute hâte et partit de même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car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n</w:t>
      </w:r>
      <w:r w:rsidR="00A23BF9">
        <w:rPr>
          <w:lang w:eastAsia="en-US"/>
        </w:rPr>
        <w:t>’</w:t>
      </w:r>
      <w:r>
        <w:rPr>
          <w:lang w:eastAsia="en-US"/>
        </w:rPr>
        <w:t>entendait pas raison</w:t>
      </w:r>
      <w:r w:rsidR="00A23BF9">
        <w:rPr>
          <w:lang w:eastAsia="en-US"/>
        </w:rPr>
        <w:t>.</w:t>
      </w:r>
    </w:p>
    <w:p w14:paraId="7FA028FF" w14:textId="2BD051C8" w:rsidR="00A23BF9" w:rsidRDefault="00BB5C58" w:rsidP="00A23BF9">
      <w:pPr>
        <w:rPr>
          <w:lang w:eastAsia="en-US"/>
        </w:rPr>
      </w:pPr>
      <w:r>
        <w:rPr>
          <w:lang w:eastAsia="en-US"/>
        </w:rPr>
        <w:t>Quant au docteur Morin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si chaudement recommandé par </w:t>
      </w:r>
      <w:r w:rsidR="00A23BF9">
        <w:rPr>
          <w:lang w:eastAsia="en-US"/>
        </w:rPr>
        <w:t>M. </w:t>
      </w:r>
      <w:r>
        <w:rPr>
          <w:lang w:eastAsia="en-US"/>
        </w:rPr>
        <w:t>Fargeau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il paraît que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était moins pressé de l</w:t>
      </w:r>
      <w:r w:rsidR="00A23BF9">
        <w:rPr>
          <w:lang w:eastAsia="en-US"/>
        </w:rPr>
        <w:t>’</w:t>
      </w:r>
      <w:r>
        <w:rPr>
          <w:lang w:eastAsia="en-US"/>
        </w:rPr>
        <w:t xml:space="preserve">envoyer au </w:t>
      </w:r>
      <w:proofErr w:type="spellStart"/>
      <w:r>
        <w:t>Ceu</w:t>
      </w:r>
      <w:r>
        <w:rPr>
          <w:lang w:eastAsia="en-US"/>
        </w:rPr>
        <w:t>il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car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en sortant de la maison de </w:t>
      </w:r>
      <w:r w:rsidR="00A23BF9">
        <w:rPr>
          <w:lang w:eastAsia="en-US"/>
        </w:rPr>
        <w:t>M. </w:t>
      </w:r>
      <w:proofErr w:type="spellStart"/>
      <w:r>
        <w:rPr>
          <w:lang w:eastAsia="en-US"/>
        </w:rPr>
        <w:t>Méaulle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il se rendit tout droit à la grande place où il s</w:t>
      </w:r>
      <w:r w:rsidR="00A23BF9">
        <w:rPr>
          <w:lang w:eastAsia="en-US"/>
        </w:rPr>
        <w:t>’</w:t>
      </w:r>
      <w:r>
        <w:rPr>
          <w:lang w:eastAsia="en-US"/>
        </w:rPr>
        <w:t>assit sur un vieux banc de granit</w:t>
      </w:r>
      <w:r w:rsidR="00A23BF9">
        <w:rPr>
          <w:lang w:eastAsia="en-US"/>
        </w:rPr>
        <w:t xml:space="preserve">, </w:t>
      </w:r>
      <w:r>
        <w:rPr>
          <w:lang w:eastAsia="en-US"/>
        </w:rPr>
        <w:t>la tête entre ses deux mains</w:t>
      </w:r>
      <w:r w:rsidR="00A23BF9">
        <w:rPr>
          <w:lang w:eastAsia="en-US"/>
        </w:rPr>
        <w:t>.</w:t>
      </w:r>
    </w:p>
    <w:p w14:paraId="61694BF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Songeait-il au pauvre Argent dont le cadavre suivait maintenant le cours enflé de la </w:t>
      </w:r>
      <w:proofErr w:type="spellStart"/>
      <w:r>
        <w:rPr>
          <w:lang w:eastAsia="en-US"/>
        </w:rPr>
        <w:t>Ves</w:t>
      </w:r>
      <w:r>
        <w:t>vre</w:t>
      </w:r>
      <w:proofErr w:type="spellEnd"/>
      <w:r w:rsidR="00A23BF9">
        <w:rPr>
          <w:lang w:eastAsia="en-US"/>
        </w:rPr>
        <w:t> ?…</w:t>
      </w:r>
    </w:p>
    <w:p w14:paraId="1B4ABDC7" w14:textId="1A3369C6" w:rsidR="00A23BF9" w:rsidRDefault="00BB5C58" w:rsidP="00A23BF9">
      <w:pPr>
        <w:rPr>
          <w:lang w:eastAsia="en-US"/>
        </w:rPr>
      </w:pPr>
      <w:r>
        <w:rPr>
          <w:lang w:eastAsia="en-US"/>
        </w:rPr>
        <w:t>Au bout de la grande place était la rue de la Croix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Vis-à-vis du vieux banc où s</w:t>
      </w:r>
      <w:r w:rsidR="00A23BF9">
        <w:rPr>
          <w:lang w:eastAsia="en-US"/>
        </w:rPr>
        <w:t>’</w:t>
      </w:r>
      <w:r>
        <w:rPr>
          <w:lang w:eastAsia="en-US"/>
        </w:rPr>
        <w:t xml:space="preserve">asseyait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s</w:t>
      </w:r>
      <w:r w:rsidR="00A23BF9">
        <w:rPr>
          <w:lang w:eastAsia="en-US"/>
        </w:rPr>
        <w:t>’</w:t>
      </w:r>
      <w:r>
        <w:rPr>
          <w:lang w:eastAsia="en-US"/>
        </w:rPr>
        <w:t>élevait la maison triste et revêche de madame Marion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la femme qui savait le nom de sa mère</w:t>
      </w:r>
      <w:r w:rsidR="00A23BF9">
        <w:rPr>
          <w:lang w:eastAsia="en-US"/>
        </w:rPr>
        <w:t>…</w:t>
      </w:r>
    </w:p>
    <w:p w14:paraId="43726C5B" w14:textId="1F946746" w:rsidR="00BB5C58" w:rsidRDefault="00BB5C58" w:rsidP="007700B9">
      <w:pPr>
        <w:pStyle w:val="Titre2"/>
        <w:rPr>
          <w:lang w:eastAsia="en-US"/>
        </w:rPr>
      </w:pPr>
      <w:bookmarkStart w:id="28" w:name="_Toc231743392"/>
      <w:bookmarkStart w:id="29" w:name="_Toc237577460"/>
      <w:bookmarkStart w:id="30" w:name="_Toc202192408"/>
      <w:r>
        <w:rPr>
          <w:lang w:eastAsia="en-US"/>
        </w:rPr>
        <w:lastRenderedPageBreak/>
        <w:t>LE GRAND-CAFÉ DE L</w:t>
      </w:r>
      <w:r w:rsidR="00A23BF9">
        <w:rPr>
          <w:lang w:eastAsia="en-US"/>
        </w:rPr>
        <w:t>’</w:t>
      </w:r>
      <w:r>
        <w:rPr>
          <w:lang w:eastAsia="en-US"/>
        </w:rPr>
        <w:t>INDUSTRIE</w:t>
      </w:r>
      <w:bookmarkEnd w:id="28"/>
      <w:bookmarkEnd w:id="29"/>
      <w:bookmarkEnd w:id="30"/>
      <w:r>
        <w:rPr>
          <w:lang w:eastAsia="en-US"/>
        </w:rPr>
        <w:br/>
      </w:r>
    </w:p>
    <w:p w14:paraId="69D126FE" w14:textId="02AE61D0" w:rsidR="00A23BF9" w:rsidRDefault="00BB5C58" w:rsidP="00A23BF9">
      <w:pPr>
        <w:rPr>
          <w:lang w:eastAsia="en-US"/>
        </w:rPr>
      </w:pPr>
      <w:r>
        <w:rPr>
          <w:lang w:eastAsia="en-US"/>
        </w:rPr>
        <w:t>Le Grand-Café</w:t>
      </w:r>
      <w:r>
        <w:t xml:space="preserve"> de l</w:t>
      </w:r>
      <w:r w:rsidR="00A23BF9">
        <w:rPr>
          <w:lang w:eastAsia="en-US"/>
        </w:rPr>
        <w:t>’</w:t>
      </w:r>
      <w:r>
        <w:rPr>
          <w:lang w:eastAsia="en-US"/>
        </w:rPr>
        <w:t>Industrie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obtenait en</w:t>
      </w:r>
      <w:r w:rsidR="00A23BF9">
        <w:rPr>
          <w:lang w:eastAsia="en-US"/>
        </w:rPr>
        <w:t xml:space="preserve"> </w:t>
      </w:r>
      <w:r>
        <w:rPr>
          <w:lang w:eastAsia="en-US"/>
        </w:rPr>
        <w:t>1</w:t>
      </w:r>
      <w:r>
        <w:rPr>
          <w:lang w:eastAsia="en-US"/>
        </w:rPr>
        <w:t>828 les faveurs de la mode à Vitré</w:t>
      </w:r>
      <w:r w:rsidR="00A23BF9">
        <w:rPr>
          <w:lang w:eastAsia="en-US"/>
        </w:rPr>
        <w:t xml:space="preserve">, </w:t>
      </w:r>
      <w:r>
        <w:rPr>
          <w:lang w:eastAsia="en-US"/>
        </w:rPr>
        <w:t>était situé rue de Paris</w:t>
      </w:r>
      <w:r w:rsidR="00A23BF9">
        <w:rPr>
          <w:lang w:eastAsia="en-US"/>
        </w:rPr>
        <w:t xml:space="preserve">, </w:t>
      </w:r>
      <w:r>
        <w:rPr>
          <w:lang w:eastAsia="en-US"/>
        </w:rPr>
        <w:t>un peu en arrière du château</w:t>
      </w:r>
      <w:r w:rsidR="00A23BF9">
        <w:rPr>
          <w:lang w:eastAsia="en-US"/>
        </w:rPr>
        <w:t>.</w:t>
      </w:r>
    </w:p>
    <w:p w14:paraId="68456C04" w14:textId="21D39793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un superbe établissement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ouvrant sous son porche</w:t>
      </w:r>
      <w:r w:rsidR="00A23BF9">
        <w:rPr>
          <w:lang w:eastAsia="en-US"/>
        </w:rPr>
        <w:t xml:space="preserve">, </w:t>
      </w:r>
      <w:r>
        <w:rPr>
          <w:lang w:eastAsia="en-US"/>
        </w:rPr>
        <w:t>badigeonné à neuf</w:t>
      </w:r>
      <w:r w:rsidR="00A23BF9">
        <w:rPr>
          <w:lang w:eastAsia="en-US"/>
        </w:rPr>
        <w:t xml:space="preserve">, </w:t>
      </w:r>
      <w:r>
        <w:rPr>
          <w:lang w:eastAsia="en-US"/>
        </w:rPr>
        <w:t>quatre fenêtres de façade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portant pour enseign</w:t>
      </w:r>
      <w:r>
        <w:t>e deux queues de billard en sautoir</w:t>
      </w:r>
      <w:r w:rsidR="00A23BF9">
        <w:rPr>
          <w:lang w:eastAsia="en-US"/>
        </w:rPr>
        <w:t xml:space="preserve">, </w:t>
      </w:r>
      <w:r>
        <w:rPr>
          <w:lang w:eastAsia="en-US"/>
        </w:rPr>
        <w:t>attachées par un ruban jaune</w:t>
      </w:r>
      <w:r w:rsidR="00A23BF9">
        <w:rPr>
          <w:lang w:eastAsia="en-US"/>
        </w:rPr>
        <w:t xml:space="preserve">. </w:t>
      </w:r>
      <w:r>
        <w:rPr>
          <w:lang w:eastAsia="en-US"/>
        </w:rPr>
        <w:t>Au sommet du sautoir</w:t>
      </w:r>
      <w:r w:rsidR="00A23BF9">
        <w:rPr>
          <w:lang w:eastAsia="en-US"/>
        </w:rPr>
        <w:t xml:space="preserve">, </w:t>
      </w:r>
      <w:r>
        <w:rPr>
          <w:lang w:eastAsia="en-US"/>
        </w:rPr>
        <w:t>trois billes étaient représentées avec un art exquis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À gauche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y avait une bouteille</w:t>
      </w:r>
      <w:r w:rsidR="00A23BF9">
        <w:rPr>
          <w:lang w:eastAsia="en-US"/>
        </w:rPr>
        <w:t xml:space="preserve">, </w:t>
      </w:r>
      <w:r>
        <w:rPr>
          <w:lang w:eastAsia="en-US"/>
        </w:rPr>
        <w:t>également très bien peinte</w:t>
      </w:r>
      <w:r w:rsidR="00A23BF9">
        <w:rPr>
          <w:lang w:eastAsia="en-US"/>
        </w:rPr>
        <w:t xml:space="preserve"> ; </w:t>
      </w:r>
      <w:r>
        <w:rPr>
          <w:lang w:eastAsia="en-US"/>
        </w:rPr>
        <w:t>à droite un verre</w:t>
      </w:r>
      <w:r w:rsidR="00A23BF9">
        <w:rPr>
          <w:lang w:eastAsia="en-US"/>
        </w:rPr>
        <w:t>.</w:t>
      </w:r>
    </w:p>
    <w:p w14:paraId="26EAC12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Le verre </w:t>
      </w:r>
      <w:hyperlink r:id="rId10" w:history="1">
        <w:r>
          <w:t>et la</w:t>
        </w:r>
      </w:hyperlink>
      <w:r>
        <w:rPr>
          <w:lang w:eastAsia="en-US"/>
        </w:rPr>
        <w:t xml:space="preserve"> bouteille</w:t>
      </w:r>
      <w:r w:rsidR="00A23BF9">
        <w:rPr>
          <w:lang w:eastAsia="en-US"/>
        </w:rPr>
        <w:t xml:space="preserve">, </w:t>
      </w:r>
      <w:r>
        <w:rPr>
          <w:lang w:eastAsia="en-US"/>
        </w:rPr>
        <w:t>séparés par les deux queues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trois billes et le ruban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communiquaient néanmoins entre eux</w:t>
      </w:r>
      <w:r w:rsidR="00A23BF9">
        <w:rPr>
          <w:lang w:eastAsia="en-US"/>
        </w:rPr>
        <w:t>.</w:t>
      </w:r>
    </w:p>
    <w:p w14:paraId="6DCE35A6" w14:textId="116B77B8" w:rsidR="00A23BF9" w:rsidRDefault="00BB5C58" w:rsidP="00A23BF9">
      <w:pPr>
        <w:rPr>
          <w:lang w:eastAsia="en-US"/>
        </w:rPr>
      </w:pPr>
      <w:r>
        <w:rPr>
          <w:lang w:eastAsia="en-US"/>
        </w:rPr>
        <w:t>Le génie de l</w:t>
      </w:r>
      <w:r w:rsidR="00A23BF9">
        <w:rPr>
          <w:lang w:eastAsia="en-US"/>
        </w:rPr>
        <w:t>’</w:t>
      </w:r>
      <w:r>
        <w:rPr>
          <w:lang w:eastAsia="en-US"/>
        </w:rPr>
        <w:t>artiste vitréen l</w:t>
      </w:r>
      <w:r w:rsidR="00A23BF9">
        <w:rPr>
          <w:lang w:eastAsia="en-US"/>
        </w:rPr>
        <w:t>’</w:t>
      </w:r>
      <w:r>
        <w:rPr>
          <w:lang w:eastAsia="en-US"/>
        </w:rPr>
        <w:t>avait voulu ainsi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la bouteille débouchée</w:t>
      </w:r>
      <w:r w:rsidR="00A23BF9">
        <w:rPr>
          <w:lang w:eastAsia="en-US"/>
        </w:rPr>
        <w:t xml:space="preserve">, </w:t>
      </w:r>
      <w:r>
        <w:rPr>
          <w:lang w:eastAsia="en-US"/>
        </w:rPr>
        <w:t>un jet mousseux partait avec fureur</w:t>
      </w:r>
      <w:r w:rsidR="00A23BF9">
        <w:rPr>
          <w:lang w:eastAsia="en-US"/>
        </w:rPr>
        <w:t xml:space="preserve">, </w:t>
      </w:r>
      <w:r>
        <w:rPr>
          <w:lang w:eastAsia="en-US"/>
        </w:rPr>
        <w:t>passait par-dessus</w:t>
      </w:r>
      <w:r>
        <w:t xml:space="preserve"> le trop</w:t>
      </w:r>
      <w:r>
        <w:rPr>
          <w:lang w:eastAsia="en-US"/>
        </w:rPr>
        <w:t>hée sans perdre une goutte</w:t>
      </w:r>
      <w:r w:rsidR="00A23BF9">
        <w:rPr>
          <w:lang w:eastAsia="en-US"/>
        </w:rPr>
        <w:t xml:space="preserve"> ; </w:t>
      </w:r>
      <w:r>
        <w:rPr>
          <w:lang w:eastAsia="en-US"/>
        </w:rPr>
        <w:t>et allait retomber dans le verre</w:t>
      </w:r>
      <w:r w:rsidR="00A23BF9">
        <w:rPr>
          <w:lang w:eastAsia="en-US"/>
        </w:rPr>
        <w:t>.</w:t>
      </w:r>
    </w:p>
    <w:p w14:paraId="141D419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Une idée comme celle-là</w:t>
      </w:r>
      <w:r w:rsidR="00A23BF9">
        <w:rPr>
          <w:lang w:eastAsia="en-US"/>
        </w:rPr>
        <w:t xml:space="preserve">, </w:t>
      </w:r>
      <w:r>
        <w:rPr>
          <w:lang w:eastAsia="en-US"/>
        </w:rPr>
        <w:t>à la fois ingénieuse et hardie</w:t>
      </w:r>
      <w:r w:rsidR="00A23BF9">
        <w:rPr>
          <w:lang w:eastAsia="en-US"/>
        </w:rPr>
        <w:t xml:space="preserve">, </w:t>
      </w:r>
      <w:r>
        <w:rPr>
          <w:lang w:eastAsia="en-US"/>
        </w:rPr>
        <w:t>exécuté</w:t>
      </w:r>
      <w:r>
        <w:rPr>
          <w:lang w:eastAsia="en-US"/>
        </w:rPr>
        <w:t>e</w:t>
      </w:r>
      <w:r>
        <w:rPr>
          <w:lang w:eastAsia="en-US"/>
        </w:rPr>
        <w:t xml:space="preserve"> du reste avec l</w:t>
      </w:r>
      <w:r w:rsidR="00A23BF9">
        <w:rPr>
          <w:lang w:eastAsia="en-US"/>
        </w:rPr>
        <w:t>’</w:t>
      </w:r>
      <w:r>
        <w:rPr>
          <w:lang w:eastAsia="en-US"/>
        </w:rPr>
        <w:t>habileté surprenante que chacun accordait à Chabot</w:t>
      </w:r>
      <w:r w:rsidR="00A23BF9">
        <w:rPr>
          <w:lang w:eastAsia="en-US"/>
        </w:rPr>
        <w:t xml:space="preserve">, </w:t>
      </w:r>
      <w:r>
        <w:rPr>
          <w:lang w:eastAsia="en-US"/>
        </w:rPr>
        <w:t>vitrier</w:t>
      </w:r>
      <w:r w:rsidR="00A23BF9">
        <w:rPr>
          <w:lang w:eastAsia="en-US"/>
        </w:rPr>
        <w:t xml:space="preserve">, </w:t>
      </w:r>
      <w:r>
        <w:rPr>
          <w:lang w:eastAsia="en-US"/>
        </w:rPr>
        <w:t>rue de l</w:t>
      </w:r>
      <w:r w:rsidR="00A23BF9">
        <w:rPr>
          <w:lang w:eastAsia="en-US"/>
        </w:rPr>
        <w:t>’</w:t>
      </w:r>
      <w:r>
        <w:rPr>
          <w:lang w:eastAsia="en-US"/>
        </w:rPr>
        <w:t>Église</w:t>
      </w:r>
      <w:r w:rsidR="00A23BF9">
        <w:rPr>
          <w:lang w:eastAsia="en-US"/>
        </w:rPr>
        <w:t xml:space="preserve">, </w:t>
      </w:r>
      <w:r>
        <w:rPr>
          <w:lang w:eastAsia="en-US"/>
        </w:rPr>
        <w:t>au fond de la cour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maiso</w:t>
      </w:r>
      <w:r>
        <w:t>n Trouillard</w:t>
      </w:r>
      <w:r w:rsidR="00A23BF9">
        <w:rPr>
          <w:lang w:eastAsia="en-US"/>
        </w:rPr>
        <w:t xml:space="preserve">, </w:t>
      </w:r>
      <w:r>
        <w:rPr>
          <w:lang w:eastAsia="en-US"/>
        </w:rPr>
        <w:t>ne pouvait manquer d</w:t>
      </w:r>
      <w:r w:rsidR="00A23BF9">
        <w:rPr>
          <w:lang w:eastAsia="en-US"/>
        </w:rPr>
        <w:t>’</w:t>
      </w:r>
      <w:r>
        <w:rPr>
          <w:lang w:eastAsia="en-US"/>
        </w:rPr>
        <w:t>avoir un succès d</w:t>
      </w:r>
      <w:r w:rsidR="00A23BF9">
        <w:rPr>
          <w:lang w:eastAsia="en-US"/>
        </w:rPr>
        <w:t>’</w:t>
      </w:r>
      <w:r>
        <w:rPr>
          <w:lang w:eastAsia="en-US"/>
        </w:rPr>
        <w:t>enfer</w:t>
      </w:r>
      <w:r w:rsidR="00A23BF9">
        <w:rPr>
          <w:lang w:eastAsia="en-US"/>
        </w:rPr>
        <w:t>.</w:t>
      </w:r>
    </w:p>
    <w:p w14:paraId="79951E0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Tout Vitré vint pendant trois mois de suite</w:t>
      </w:r>
      <w:r w:rsidR="00A23BF9">
        <w:rPr>
          <w:lang w:eastAsia="en-US"/>
        </w:rPr>
        <w:t xml:space="preserve">, </w:t>
      </w:r>
      <w:r>
        <w:rPr>
          <w:lang w:eastAsia="en-US"/>
        </w:rPr>
        <w:t>à l</w:t>
      </w:r>
      <w:r w:rsidR="00A23BF9">
        <w:rPr>
          <w:lang w:eastAsia="en-US"/>
        </w:rPr>
        <w:t>’</w:t>
      </w:r>
      <w:r>
        <w:rPr>
          <w:lang w:eastAsia="en-US"/>
        </w:rPr>
        <w:t>heure de la promenade</w:t>
      </w:r>
      <w:r w:rsidR="00A23BF9">
        <w:rPr>
          <w:lang w:eastAsia="en-US"/>
        </w:rPr>
        <w:t xml:space="preserve">, </w:t>
      </w:r>
      <w:r>
        <w:rPr>
          <w:lang w:eastAsia="en-US"/>
        </w:rPr>
        <w:t>admirer les deux queues</w:t>
      </w:r>
      <w:r w:rsidR="00A23BF9">
        <w:rPr>
          <w:lang w:eastAsia="en-US"/>
        </w:rPr>
        <w:t xml:space="preserve">, </w:t>
      </w:r>
      <w:r>
        <w:rPr>
          <w:lang w:eastAsia="en-US"/>
        </w:rPr>
        <w:t>le ruban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trois billes</w:t>
      </w:r>
      <w:r w:rsidR="00A23BF9">
        <w:rPr>
          <w:lang w:eastAsia="en-US"/>
        </w:rPr>
        <w:t xml:space="preserve">, </w:t>
      </w:r>
      <w:r>
        <w:rPr>
          <w:lang w:eastAsia="en-US"/>
        </w:rPr>
        <w:t>la bouteille</w:t>
      </w:r>
      <w:r w:rsidR="00A23BF9">
        <w:rPr>
          <w:lang w:eastAsia="en-US"/>
        </w:rPr>
        <w:t xml:space="preserve">, </w:t>
      </w:r>
      <w:r>
        <w:rPr>
          <w:lang w:eastAsia="en-US"/>
        </w:rPr>
        <w:t>le verre et le jet de mousse</w:t>
      </w:r>
      <w:r w:rsidR="00A23BF9">
        <w:rPr>
          <w:lang w:eastAsia="en-US"/>
        </w:rPr>
        <w:t>.</w:t>
      </w:r>
    </w:p>
    <w:p w14:paraId="76C19E79" w14:textId="2B9E65A2" w:rsidR="00A23BF9" w:rsidRDefault="00BB5C58" w:rsidP="00A23BF9">
      <w:pPr>
        <w:rPr>
          <w:lang w:eastAsia="en-US"/>
        </w:rPr>
      </w:pPr>
      <w:r>
        <w:rPr>
          <w:lang w:eastAsia="en-US"/>
        </w:rPr>
        <w:t>Pour faire oublier ce che</w:t>
      </w:r>
      <w:r>
        <w:t>f-d</w:t>
      </w:r>
      <w:r w:rsidR="00A23BF9">
        <w:rPr>
          <w:lang w:eastAsia="en-US"/>
        </w:rPr>
        <w:t>’</w:t>
      </w:r>
      <w:r>
        <w:rPr>
          <w:lang w:eastAsia="en-US"/>
        </w:rPr>
        <w:t>œuvre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fallut que Chabot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le même Chabot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peignit à fresque</w:t>
      </w:r>
      <w:r w:rsidR="00A23BF9">
        <w:rPr>
          <w:lang w:eastAsia="en-US"/>
        </w:rPr>
        <w:t xml:space="preserve">, </w:t>
      </w:r>
      <w:r>
        <w:rPr>
          <w:lang w:eastAsia="en-US"/>
        </w:rPr>
        <w:t>sur la muraille d</w:t>
      </w:r>
      <w:r w:rsidR="00A23BF9">
        <w:rPr>
          <w:lang w:eastAsia="en-US"/>
        </w:rPr>
        <w:t>’</w:t>
      </w:r>
      <w:r>
        <w:rPr>
          <w:lang w:eastAsia="en-US"/>
        </w:rPr>
        <w:t xml:space="preserve">un </w:t>
      </w:r>
      <w:r>
        <w:rPr>
          <w:lang w:eastAsia="en-US"/>
        </w:rPr>
        <w:lastRenderedPageBreak/>
        <w:t>marchand de tabac</w:t>
      </w:r>
      <w:r w:rsidR="00A23BF9">
        <w:rPr>
          <w:lang w:eastAsia="en-US"/>
        </w:rPr>
        <w:t xml:space="preserve">, </w:t>
      </w:r>
      <w:r>
        <w:rPr>
          <w:lang w:eastAsia="en-US"/>
        </w:rPr>
        <w:t>deux pipes fumant toutes seules</w:t>
      </w:r>
      <w:r w:rsidR="00A23BF9">
        <w:rPr>
          <w:lang w:eastAsia="en-US"/>
        </w:rPr>
        <w:t xml:space="preserve">, </w:t>
      </w:r>
      <w:r>
        <w:rPr>
          <w:lang w:eastAsia="en-US"/>
        </w:rPr>
        <w:t>quatre carottes et la tête de Jean-Bart</w:t>
      </w:r>
      <w:r w:rsidR="00A23BF9">
        <w:rPr>
          <w:lang w:eastAsia="en-US"/>
        </w:rPr>
        <w:t xml:space="preserve">, </w:t>
      </w:r>
      <w:r>
        <w:rPr>
          <w:lang w:eastAsia="en-US"/>
        </w:rPr>
        <w:t>roi des fumeurs</w:t>
      </w:r>
      <w:r w:rsidR="00A23BF9">
        <w:rPr>
          <w:lang w:eastAsia="en-US"/>
        </w:rPr>
        <w:t>…</w:t>
      </w:r>
    </w:p>
    <w:p w14:paraId="27866E4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ne nous égarons pas dans des digressions inutil</w:t>
      </w:r>
      <w:r>
        <w:t>es</w:t>
      </w:r>
      <w:r w:rsidR="00A23BF9">
        <w:rPr>
          <w:lang w:eastAsia="en-US"/>
        </w:rPr>
        <w:t xml:space="preserve">. </w:t>
      </w:r>
      <w:r>
        <w:rPr>
          <w:lang w:eastAsia="en-US"/>
        </w:rPr>
        <w:t>Nous avons payé à Chabot un juste tribut</w:t>
      </w:r>
      <w:r w:rsidR="00A23BF9">
        <w:rPr>
          <w:lang w:eastAsia="en-US"/>
        </w:rPr>
        <w:t xml:space="preserve"> ; </w:t>
      </w:r>
      <w:r>
        <w:rPr>
          <w:lang w:eastAsia="en-US"/>
        </w:rPr>
        <w:t>que cela nous suffise</w:t>
      </w:r>
      <w:r w:rsidR="00A23BF9">
        <w:rPr>
          <w:lang w:eastAsia="en-US"/>
        </w:rPr>
        <w:t>.</w:t>
      </w:r>
    </w:p>
    <w:p w14:paraId="5E5369C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Au-dessus du trophée</w:t>
      </w:r>
      <w:r w:rsidR="00A23BF9">
        <w:rPr>
          <w:lang w:eastAsia="en-US"/>
        </w:rPr>
        <w:t xml:space="preserve">, </w:t>
      </w:r>
      <w:r>
        <w:rPr>
          <w:lang w:eastAsia="en-US"/>
        </w:rPr>
        <w:t>le fils aîné de Chabot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était peintre en lettres et déjà bien fort</w:t>
      </w:r>
      <w:r w:rsidR="00A23BF9">
        <w:rPr>
          <w:lang w:eastAsia="en-US"/>
        </w:rPr>
        <w:t xml:space="preserve">, </w:t>
      </w:r>
      <w:r>
        <w:rPr>
          <w:lang w:eastAsia="en-US"/>
        </w:rPr>
        <w:t>quoiqu</w:t>
      </w:r>
      <w:r w:rsidR="00A23BF9">
        <w:rPr>
          <w:lang w:eastAsia="en-US"/>
        </w:rPr>
        <w:t>’</w:t>
      </w:r>
      <w:r>
        <w:rPr>
          <w:lang w:eastAsia="en-US"/>
        </w:rPr>
        <w:t>il eût atteint à peine sa vingtième année</w:t>
      </w:r>
      <w:r w:rsidR="00A23BF9">
        <w:rPr>
          <w:lang w:eastAsia="en-US"/>
        </w:rPr>
        <w:t xml:space="preserve">, </w:t>
      </w:r>
      <w:r>
        <w:rPr>
          <w:lang w:eastAsia="en-US"/>
        </w:rPr>
        <w:t>avait tracé ces mots</w:t>
      </w:r>
      <w:r w:rsidR="00A23BF9">
        <w:rPr>
          <w:lang w:eastAsia="en-US"/>
        </w:rPr>
        <w:t> :</w:t>
      </w:r>
    </w:p>
    <w:p w14:paraId="71BA0EC2" w14:textId="77777777" w:rsidR="00A23BF9" w:rsidRDefault="00BB5C58" w:rsidP="00A23BF9">
      <w:pPr>
        <w:ind w:firstLine="0"/>
        <w:jc w:val="center"/>
      </w:pPr>
      <w:r w:rsidRPr="00A23BF9">
        <w:t>AU GRAND-CAFÉ DE L</w:t>
      </w:r>
      <w:r w:rsidR="00A23BF9">
        <w:t>’</w:t>
      </w:r>
      <w:r w:rsidRPr="00A23BF9">
        <w:t>INDUSTRIE</w:t>
      </w:r>
      <w:r w:rsidR="00A23BF9">
        <w:t>,</w:t>
      </w:r>
    </w:p>
    <w:p w14:paraId="0A128240" w14:textId="410ED97B" w:rsidR="00A23BF9" w:rsidRDefault="00BB5C58" w:rsidP="00A23BF9">
      <w:pPr>
        <w:ind w:firstLine="0"/>
        <w:jc w:val="center"/>
      </w:pPr>
      <w:r w:rsidRPr="00A23BF9">
        <w:t>CHEZ MADAME VEUVE RAGON</w:t>
      </w:r>
    </w:p>
    <w:p w14:paraId="518C2CB3" w14:textId="77777777" w:rsidR="00A23BF9" w:rsidRDefault="00BB5C58" w:rsidP="00A23BF9">
      <w:pPr>
        <w:ind w:firstLine="0"/>
        <w:jc w:val="center"/>
        <w:rPr>
          <w:i/>
          <w:iCs/>
        </w:rPr>
      </w:pPr>
      <w:r w:rsidRPr="00A23BF9">
        <w:rPr>
          <w:i/>
          <w:iCs/>
        </w:rPr>
        <w:t>Vend vin</w:t>
      </w:r>
      <w:r w:rsidR="00A23BF9">
        <w:rPr>
          <w:i/>
          <w:iCs/>
        </w:rPr>
        <w:t xml:space="preserve">, </w:t>
      </w:r>
      <w:r w:rsidRPr="00A23BF9">
        <w:rPr>
          <w:i/>
          <w:iCs/>
        </w:rPr>
        <w:t>eau-de-vie</w:t>
      </w:r>
      <w:r w:rsidR="00A23BF9">
        <w:rPr>
          <w:i/>
          <w:iCs/>
        </w:rPr>
        <w:t xml:space="preserve">, </w:t>
      </w:r>
      <w:r w:rsidRPr="00A23BF9">
        <w:rPr>
          <w:i/>
          <w:iCs/>
        </w:rPr>
        <w:t>bière et liqueurs</w:t>
      </w:r>
      <w:r w:rsidR="00A23BF9">
        <w:rPr>
          <w:i/>
          <w:iCs/>
        </w:rPr>
        <w:t>.</w:t>
      </w:r>
    </w:p>
    <w:p w14:paraId="3368014C" w14:textId="77777777" w:rsidR="00A23BF9" w:rsidRDefault="00BB5C58" w:rsidP="00A23BF9">
      <w:pPr>
        <w:rPr>
          <w:lang w:eastAsia="en-US"/>
        </w:rPr>
      </w:pPr>
      <w:r>
        <w:t>Le Vitréen</w:t>
      </w:r>
      <w:r w:rsidR="00A23BF9">
        <w:t xml:space="preserve">, </w:t>
      </w:r>
      <w:r>
        <w:t>ou pour parler plus correctement</w:t>
      </w:r>
      <w:r w:rsidR="00A23BF9">
        <w:t xml:space="preserve">, </w:t>
      </w:r>
      <w:r>
        <w:t xml:space="preserve">le </w:t>
      </w:r>
      <w:proofErr w:type="spellStart"/>
      <w:r>
        <w:rPr>
          <w:i/>
          <w:iCs/>
        </w:rPr>
        <w:t>Vitriâs</w:t>
      </w:r>
      <w:proofErr w:type="spellEnd"/>
      <w:r w:rsidR="00A23BF9">
        <w:rPr>
          <w:i/>
          <w:iCs/>
        </w:rPr>
        <w:t xml:space="preserve">, </w:t>
      </w:r>
      <w:r>
        <w:rPr>
          <w:lang w:eastAsia="en-US"/>
        </w:rPr>
        <w:t>est né malin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en général tous les Français</w:t>
      </w:r>
      <w:r w:rsidR="00A23BF9">
        <w:rPr>
          <w:lang w:eastAsia="en-US"/>
        </w:rPr>
        <w:t>.</w:t>
      </w:r>
    </w:p>
    <w:p w14:paraId="6D43C34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Chacun sait que le public se venge volontiers de la vogue qu</w:t>
      </w:r>
      <w:r w:rsidR="00A23BF9">
        <w:rPr>
          <w:lang w:eastAsia="en-US"/>
        </w:rPr>
        <w:t>’</w:t>
      </w:r>
      <w:r>
        <w:rPr>
          <w:lang w:eastAsia="en-US"/>
        </w:rPr>
        <w:t>il ac</w:t>
      </w:r>
      <w:r>
        <w:t>corde</w:t>
      </w:r>
      <w:r w:rsidR="00A23BF9">
        <w:rPr>
          <w:lang w:eastAsia="en-US"/>
        </w:rPr>
        <w:t xml:space="preserve">, </w:t>
      </w:r>
      <w:r>
        <w:rPr>
          <w:lang w:eastAsia="en-US"/>
        </w:rPr>
        <w:t>au moyen de piquantes railleries</w:t>
      </w:r>
      <w:r w:rsidR="00A23BF9">
        <w:rPr>
          <w:lang w:eastAsia="en-US"/>
        </w:rPr>
        <w:t>.</w:t>
      </w:r>
    </w:p>
    <w:p w14:paraId="362E4FA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Les nombreux habitués du Grand-Café de l</w:t>
      </w:r>
      <w:r w:rsidR="00A23BF9">
        <w:rPr>
          <w:lang w:eastAsia="en-US"/>
        </w:rPr>
        <w:t>’</w:t>
      </w:r>
      <w:r>
        <w:rPr>
          <w:lang w:eastAsia="en-US"/>
        </w:rPr>
        <w:t>Industrie</w:t>
      </w:r>
      <w:r w:rsidR="00A23BF9">
        <w:rPr>
          <w:lang w:eastAsia="en-US"/>
        </w:rPr>
        <w:t xml:space="preserve">, </w:t>
      </w:r>
      <w:r>
        <w:rPr>
          <w:lang w:eastAsia="en-US"/>
        </w:rPr>
        <w:t>dénaturant spirituellement le nom de madame veuve Ragon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 xml:space="preserve">appelaient maman </w:t>
      </w:r>
      <w:proofErr w:type="spellStart"/>
      <w:r>
        <w:rPr>
          <w:i/>
          <w:iCs/>
        </w:rPr>
        <w:t>Rogome</w:t>
      </w:r>
      <w:proofErr w:type="spellEnd"/>
      <w:r w:rsidR="00A23BF9">
        <w:rPr>
          <w:lang w:eastAsia="en-US"/>
        </w:rPr>
        <w:t>.</w:t>
      </w:r>
    </w:p>
    <w:p w14:paraId="6B69006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ceci en cachette</w:t>
      </w:r>
      <w:r w:rsidR="00A23BF9">
        <w:rPr>
          <w:lang w:eastAsia="en-US"/>
        </w:rPr>
        <w:t xml:space="preserve"> ; </w:t>
      </w:r>
      <w:r>
        <w:rPr>
          <w:lang w:eastAsia="en-US"/>
        </w:rPr>
        <w:t>et quand madame veuve Ragon ne pouvait point les ente</w:t>
      </w:r>
      <w:r>
        <w:t>ndre</w:t>
      </w:r>
      <w:r w:rsidR="00A23BF9">
        <w:rPr>
          <w:lang w:eastAsia="en-US"/>
        </w:rPr>
        <w:t>.</w:t>
      </w:r>
    </w:p>
    <w:p w14:paraId="68AE3A2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Tout </w:t>
      </w:r>
      <w:proofErr w:type="spellStart"/>
      <w:r>
        <w:rPr>
          <w:lang w:eastAsia="en-US"/>
        </w:rPr>
        <w:t>Vitriâs</w:t>
      </w:r>
      <w:proofErr w:type="spellEnd"/>
      <w:r>
        <w:rPr>
          <w:lang w:eastAsia="en-US"/>
        </w:rPr>
        <w:t xml:space="preserve"> de </w:t>
      </w:r>
      <w:r>
        <w:rPr>
          <w:i/>
          <w:iCs/>
          <w:lang w:eastAsia="en-US"/>
        </w:rPr>
        <w:t>bon genre</w:t>
      </w:r>
      <w:r>
        <w:rPr>
          <w:lang w:eastAsia="en-US"/>
        </w:rPr>
        <w:t xml:space="preserve"> allait chez maman </w:t>
      </w:r>
      <w:proofErr w:type="spellStart"/>
      <w:r>
        <w:rPr>
          <w:lang w:eastAsia="en-US"/>
        </w:rPr>
        <w:t>Rogome</w:t>
      </w:r>
      <w:proofErr w:type="spellEnd"/>
      <w:r>
        <w:rPr>
          <w:lang w:eastAsia="en-US"/>
        </w:rPr>
        <w:t xml:space="preserve"> par goût et par ton</w:t>
      </w:r>
      <w:r w:rsidR="00A23BF9">
        <w:rPr>
          <w:lang w:eastAsia="en-US"/>
        </w:rPr>
        <w:t xml:space="preserve">. </w:t>
      </w:r>
      <w:r>
        <w:rPr>
          <w:lang w:eastAsia="en-US"/>
        </w:rPr>
        <w:t xml:space="preserve">Maman </w:t>
      </w:r>
      <w:proofErr w:type="spellStart"/>
      <w:r>
        <w:rPr>
          <w:lang w:eastAsia="en-US"/>
        </w:rPr>
        <w:t>Rogome</w:t>
      </w:r>
      <w:proofErr w:type="spellEnd"/>
      <w:r>
        <w:rPr>
          <w:lang w:eastAsia="en-US"/>
        </w:rPr>
        <w:t xml:space="preserve"> était le </w:t>
      </w:r>
      <w:proofErr w:type="spellStart"/>
      <w:r>
        <w:rPr>
          <w:lang w:eastAsia="en-US"/>
        </w:rPr>
        <w:t>Tortoni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vitriâs</w:t>
      </w:r>
      <w:proofErr w:type="spellEnd"/>
      <w:r w:rsidR="00A23BF9">
        <w:rPr>
          <w:lang w:eastAsia="en-US"/>
        </w:rPr>
        <w:t>.</w:t>
      </w:r>
    </w:p>
    <w:p w14:paraId="3C68C72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Comme cette comparaison pourrait induire en erreur quelques-uns de ces Parisiens encroûtés qui n</w:t>
      </w:r>
      <w:r w:rsidR="00A23BF9">
        <w:rPr>
          <w:lang w:eastAsia="en-US"/>
        </w:rPr>
        <w:t>’</w:t>
      </w:r>
      <w:r>
        <w:rPr>
          <w:lang w:eastAsia="en-US"/>
        </w:rPr>
        <w:t>ont jamais perdu de vue les colonnes ves</w:t>
      </w:r>
      <w:r>
        <w:t>pasiennes du boulevard</w:t>
      </w:r>
      <w:r w:rsidR="00A23BF9">
        <w:rPr>
          <w:lang w:eastAsia="en-US"/>
        </w:rPr>
        <w:t xml:space="preserve">, </w:t>
      </w:r>
      <w:r>
        <w:rPr>
          <w:lang w:eastAsia="en-US"/>
        </w:rPr>
        <w:t>nous voulons bien leur donner d</w:t>
      </w:r>
      <w:r w:rsidR="00A23BF9">
        <w:rPr>
          <w:lang w:eastAsia="en-US"/>
        </w:rPr>
        <w:t>’</w:t>
      </w:r>
      <w:r>
        <w:rPr>
          <w:lang w:eastAsia="en-US"/>
        </w:rPr>
        <w:t>un seul mot une idée exacte du Grand-Café de l</w:t>
      </w:r>
      <w:r w:rsidR="00A23BF9">
        <w:rPr>
          <w:lang w:eastAsia="en-US"/>
        </w:rPr>
        <w:t>’</w:t>
      </w:r>
      <w:r>
        <w:rPr>
          <w:lang w:eastAsia="en-US"/>
        </w:rPr>
        <w:t>Industrie</w:t>
      </w:r>
      <w:r w:rsidR="00A23BF9">
        <w:rPr>
          <w:lang w:eastAsia="en-US"/>
        </w:rPr>
        <w:t>.</w:t>
      </w:r>
    </w:p>
    <w:p w14:paraId="667921F5" w14:textId="016FB1B9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Il ne ressemblait point au Café-Anglais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un séjour parfaitement pareil aux cabarets que nous avons tous vus</w:t>
      </w:r>
      <w:r w:rsidR="00A23BF9">
        <w:rPr>
          <w:lang w:eastAsia="en-US"/>
        </w:rPr>
        <w:t xml:space="preserve">, </w:t>
      </w:r>
      <w:r>
        <w:rPr>
          <w:lang w:eastAsia="en-US"/>
        </w:rPr>
        <w:t>sous les piliers de la</w:t>
      </w:r>
      <w:r>
        <w:t xml:space="preserve"> Halle</w:t>
      </w:r>
      <w:r w:rsidR="00A23BF9">
        <w:rPr>
          <w:lang w:eastAsia="en-US"/>
        </w:rPr>
        <w:t xml:space="preserve">, </w:t>
      </w:r>
      <w:r>
        <w:rPr>
          <w:lang w:eastAsia="en-US"/>
        </w:rPr>
        <w:t>à l</w:t>
      </w:r>
      <w:r w:rsidR="00A23BF9">
        <w:rPr>
          <w:lang w:eastAsia="en-US"/>
        </w:rPr>
        <w:t>’</w:t>
      </w:r>
      <w:r>
        <w:rPr>
          <w:lang w:eastAsia="en-US"/>
        </w:rPr>
        <w:t>ancien charnier des innocents</w:t>
      </w:r>
      <w:r w:rsidR="00A23BF9">
        <w:rPr>
          <w:lang w:eastAsia="en-US"/>
        </w:rPr>
        <w:t>.</w:t>
      </w:r>
    </w:p>
    <w:p w14:paraId="5C1445F6" w14:textId="0115E064" w:rsidR="00A23BF9" w:rsidRDefault="00BB5C58" w:rsidP="00A23BF9">
      <w:pPr>
        <w:rPr>
          <w:lang w:eastAsia="en-US"/>
        </w:rPr>
      </w:pPr>
      <w:r>
        <w:rPr>
          <w:lang w:eastAsia="en-US"/>
        </w:rPr>
        <w:t>Vitré lui-même</w:t>
      </w:r>
      <w:r w:rsidR="00A23BF9">
        <w:rPr>
          <w:lang w:eastAsia="en-US"/>
        </w:rPr>
        <w:t xml:space="preserve">, </w:t>
      </w:r>
      <w:r>
        <w:rPr>
          <w:lang w:eastAsia="en-US"/>
        </w:rPr>
        <w:t>en petit</w:t>
      </w:r>
      <w:r w:rsidR="00A23BF9">
        <w:rPr>
          <w:lang w:eastAsia="en-US"/>
        </w:rPr>
        <w:t xml:space="preserve">, </w:t>
      </w:r>
      <w:r>
        <w:rPr>
          <w:lang w:eastAsia="en-US"/>
        </w:rPr>
        <w:t>rappelle énergiquement ce pauvre vieux quartier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honneur de la pointe </w:t>
      </w:r>
      <w:proofErr w:type="spellStart"/>
      <w:r>
        <w:rPr>
          <w:lang w:eastAsia="en-US"/>
        </w:rPr>
        <w:t>Sainte-Eustache</w:t>
      </w:r>
      <w:proofErr w:type="spellEnd"/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que l</w:t>
      </w:r>
      <w:r w:rsidR="00A23BF9">
        <w:rPr>
          <w:lang w:eastAsia="en-US"/>
        </w:rPr>
        <w:t>’</w:t>
      </w:r>
      <w:r>
        <w:rPr>
          <w:lang w:eastAsia="en-US"/>
        </w:rPr>
        <w:t>intérêt de la salubrité publique vient de mettre à mort</w:t>
      </w:r>
      <w:r w:rsidR="00A23BF9">
        <w:rPr>
          <w:lang w:eastAsia="en-US"/>
        </w:rPr>
        <w:t>.</w:t>
      </w:r>
    </w:p>
    <w:p w14:paraId="1F95F7F9" w14:textId="79D1CDE5" w:rsidR="00A23BF9" w:rsidRDefault="00BB5C58" w:rsidP="00A23BF9">
      <w:pPr>
        <w:rPr>
          <w:lang w:eastAsia="en-US"/>
        </w:rPr>
      </w:pPr>
      <w:r>
        <w:rPr>
          <w:lang w:eastAsia="en-US"/>
        </w:rPr>
        <w:t>Les quatre fenêtres du Grand-Ca</w:t>
      </w:r>
      <w:r>
        <w:t>fé de l</w:t>
      </w:r>
      <w:r w:rsidR="00A23BF9">
        <w:rPr>
          <w:lang w:eastAsia="en-US"/>
        </w:rPr>
        <w:t>’</w:t>
      </w:r>
      <w:r>
        <w:rPr>
          <w:lang w:eastAsia="en-US"/>
        </w:rPr>
        <w:t>Industrie étaient ornées de rideaux de cotonnade rouge</w:t>
      </w:r>
      <w:r w:rsidR="00A23BF9">
        <w:rPr>
          <w:lang w:eastAsia="en-US"/>
        </w:rPr>
        <w:t xml:space="preserve">, </w:t>
      </w:r>
      <w:r>
        <w:rPr>
          <w:lang w:eastAsia="en-US"/>
        </w:rPr>
        <w:t>passés au soleil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Entre les rideaux et les vitres poudreuses</w:t>
      </w:r>
      <w:r w:rsidR="00A23BF9">
        <w:rPr>
          <w:lang w:eastAsia="en-US"/>
        </w:rPr>
        <w:t xml:space="preserve">, </w:t>
      </w:r>
      <w:r>
        <w:rPr>
          <w:lang w:eastAsia="en-US"/>
        </w:rPr>
        <w:t>il y avait des bocaux de cerises à l</w:t>
      </w:r>
      <w:r w:rsidR="00A23BF9">
        <w:rPr>
          <w:lang w:eastAsia="en-US"/>
        </w:rPr>
        <w:t>’</w:t>
      </w:r>
      <w:r>
        <w:rPr>
          <w:lang w:eastAsia="en-US"/>
        </w:rPr>
        <w:t>eau-de-vie et une rangée de petits flacons en verre blanc</w:t>
      </w:r>
      <w:r w:rsidR="00A23BF9">
        <w:rPr>
          <w:lang w:eastAsia="en-US"/>
        </w:rPr>
        <w:t xml:space="preserve">, </w:t>
      </w:r>
      <w:r>
        <w:rPr>
          <w:lang w:eastAsia="en-US"/>
        </w:rPr>
        <w:t>portant des étiquettes enluminée</w:t>
      </w:r>
      <w:r>
        <w:t>s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Ces flacons renfermaient d</w:t>
      </w:r>
      <w:r w:rsidR="00A23BF9">
        <w:rPr>
          <w:lang w:eastAsia="en-US"/>
        </w:rPr>
        <w:t>’</w:t>
      </w:r>
      <w:r>
        <w:rPr>
          <w:lang w:eastAsia="en-US"/>
        </w:rPr>
        <w:t>effrayants produits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depuis le </w:t>
      </w:r>
      <w:r>
        <w:rPr>
          <w:i/>
          <w:iCs/>
        </w:rPr>
        <w:t>parfait-amour</w:t>
      </w:r>
      <w:r w:rsidR="00A23BF9">
        <w:rPr>
          <w:i/>
          <w:iCs/>
        </w:rPr>
        <w:t xml:space="preserve">, </w:t>
      </w:r>
      <w:r>
        <w:t>cher aux bacchantes bretonnes</w:t>
      </w:r>
      <w:r w:rsidR="00A23BF9">
        <w:t xml:space="preserve">, </w:t>
      </w:r>
      <w:r>
        <w:t>jusqu</w:t>
      </w:r>
      <w:r w:rsidR="00A23BF9">
        <w:t>’</w:t>
      </w:r>
      <w:r>
        <w:t>à</w:t>
      </w:r>
      <w:r>
        <w:rPr>
          <w:i/>
          <w:iCs/>
        </w:rPr>
        <w:t xml:space="preserve"> l</w:t>
      </w:r>
      <w:r w:rsidR="00A23BF9">
        <w:rPr>
          <w:i/>
          <w:iCs/>
        </w:rPr>
        <w:t>’</w:t>
      </w:r>
      <w:r>
        <w:rPr>
          <w:i/>
          <w:iCs/>
        </w:rPr>
        <w:t>élixir des belles</w:t>
      </w:r>
      <w:r w:rsidR="00A23BF9">
        <w:rPr>
          <w:i/>
          <w:iCs/>
        </w:rPr>
        <w:t xml:space="preserve">, </w:t>
      </w:r>
      <w:r>
        <w:rPr>
          <w:lang w:eastAsia="en-US"/>
        </w:rPr>
        <w:t>faiblesse des sous-officiers</w:t>
      </w:r>
      <w:r w:rsidR="00A23BF9">
        <w:rPr>
          <w:lang w:eastAsia="en-US"/>
        </w:rPr>
        <w:t>.</w:t>
      </w:r>
    </w:p>
    <w:p w14:paraId="39B8FC8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Voilà pour l</w:t>
      </w:r>
      <w:r w:rsidR="00A23BF9">
        <w:rPr>
          <w:lang w:eastAsia="en-US"/>
        </w:rPr>
        <w:t>’</w:t>
      </w:r>
      <w:r>
        <w:rPr>
          <w:lang w:eastAsia="en-US"/>
        </w:rPr>
        <w:t>extérieur</w:t>
      </w:r>
      <w:r w:rsidR="00A23BF9">
        <w:rPr>
          <w:lang w:eastAsia="en-US"/>
        </w:rPr>
        <w:t>.</w:t>
      </w:r>
    </w:p>
    <w:p w14:paraId="4461333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intérieur était encore plus remarquable</w:t>
      </w:r>
      <w:r w:rsidR="00A23BF9">
        <w:rPr>
          <w:lang w:eastAsia="en-US"/>
        </w:rPr>
        <w:t>.</w:t>
      </w:r>
    </w:p>
    <w:p w14:paraId="0A25187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se composait de</w:t>
      </w:r>
      <w:r>
        <w:t xml:space="preserve"> deux pièces assez vastes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peu éclairées</w:t>
      </w:r>
      <w:r w:rsidR="00A23BF9">
        <w:rPr>
          <w:lang w:eastAsia="en-US"/>
        </w:rPr>
        <w:t xml:space="preserve">, </w:t>
      </w:r>
      <w:r>
        <w:rPr>
          <w:lang w:eastAsia="en-US"/>
        </w:rPr>
        <w:t>dont l</w:t>
      </w:r>
      <w:r w:rsidR="00A23BF9">
        <w:rPr>
          <w:lang w:eastAsia="en-US"/>
        </w:rPr>
        <w:t>’</w:t>
      </w:r>
      <w:r>
        <w:rPr>
          <w:lang w:eastAsia="en-US"/>
        </w:rPr>
        <w:t>atmosphère se renouvelait bien rarement</w:t>
      </w:r>
      <w:r w:rsidR="00A23BF9">
        <w:rPr>
          <w:lang w:eastAsia="en-US"/>
        </w:rPr>
        <w:t>.</w:t>
      </w:r>
    </w:p>
    <w:p w14:paraId="384B41D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 qu</w:t>
      </w:r>
      <w:r w:rsidR="00A23BF9">
        <w:rPr>
          <w:lang w:eastAsia="en-US"/>
        </w:rPr>
        <w:t>’</w:t>
      </w:r>
      <w:r>
        <w:rPr>
          <w:lang w:eastAsia="en-US"/>
        </w:rPr>
        <w:t>eût souffert votre odorat</w:t>
      </w:r>
      <w:r w:rsidR="00A23BF9">
        <w:rPr>
          <w:lang w:eastAsia="en-US"/>
        </w:rPr>
        <w:t xml:space="preserve">, </w:t>
      </w:r>
      <w:r>
        <w:rPr>
          <w:lang w:eastAsia="en-US"/>
        </w:rPr>
        <w:t>belle dame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dans ce sanctuaire de maman </w:t>
      </w:r>
      <w:proofErr w:type="spellStart"/>
      <w:r>
        <w:rPr>
          <w:lang w:eastAsia="en-US"/>
        </w:rPr>
        <w:t>Rogome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nous n</w:t>
      </w:r>
      <w:r w:rsidR="00A23BF9">
        <w:rPr>
          <w:lang w:eastAsia="en-US"/>
        </w:rPr>
        <w:t>’</w:t>
      </w:r>
      <w:r>
        <w:rPr>
          <w:lang w:eastAsia="en-US"/>
        </w:rPr>
        <w:t>essaierons pas de vous le dire</w:t>
      </w:r>
      <w:r w:rsidR="00A23BF9">
        <w:rPr>
          <w:lang w:eastAsia="en-US"/>
        </w:rPr>
        <w:t>.</w:t>
      </w:r>
    </w:p>
    <w:p w14:paraId="13480905" w14:textId="7BD31420" w:rsidR="00A23BF9" w:rsidRDefault="00BB5C58" w:rsidP="00A23BF9">
      <w:pPr>
        <w:rPr>
          <w:lang w:eastAsia="en-US"/>
        </w:rPr>
      </w:pPr>
      <w:r>
        <w:rPr>
          <w:lang w:eastAsia="en-US"/>
        </w:rPr>
        <w:t>Les habitués ne s</w:t>
      </w:r>
      <w:r w:rsidR="00A23BF9">
        <w:rPr>
          <w:lang w:eastAsia="en-US"/>
        </w:rPr>
        <w:t>’</w:t>
      </w:r>
      <w:r>
        <w:rPr>
          <w:lang w:eastAsia="en-US"/>
        </w:rPr>
        <w:t>en plaignaient pas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Nous sommes même porté à penser que ces âcres parfums sont pour beaucoup dans la passion de certains amateurs d</w:t>
      </w:r>
      <w:r w:rsidR="00A23BF9">
        <w:rPr>
          <w:lang w:eastAsia="en-US"/>
        </w:rPr>
        <w:t>’</w:t>
      </w:r>
      <w:r>
        <w:rPr>
          <w:lang w:eastAsia="en-US"/>
        </w:rPr>
        <w:t>estaminet</w:t>
      </w:r>
      <w:r w:rsidR="00A23BF9">
        <w:rPr>
          <w:lang w:eastAsia="en-US"/>
        </w:rPr>
        <w:t>.</w:t>
      </w:r>
    </w:p>
    <w:p w14:paraId="75B438C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espèce humaine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que la civilisation conduit à se nourrir de fromage de </w:t>
      </w:r>
      <w:proofErr w:type="spellStart"/>
      <w:r>
        <w:rPr>
          <w:lang w:eastAsia="en-US"/>
        </w:rPr>
        <w:t>Skilton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 xml:space="preserve">de Roquefort et autres encore plus </w:t>
      </w:r>
      <w:r>
        <w:rPr>
          <w:lang w:eastAsia="en-US"/>
        </w:rPr>
        <w:lastRenderedPageBreak/>
        <w:t>complètement p</w:t>
      </w:r>
      <w:r>
        <w:t>utréfiés</w:t>
      </w:r>
      <w:r w:rsidR="00A23BF9">
        <w:rPr>
          <w:lang w:eastAsia="en-US"/>
        </w:rPr>
        <w:t xml:space="preserve">, </w:t>
      </w:r>
      <w:r>
        <w:rPr>
          <w:lang w:eastAsia="en-US"/>
        </w:rPr>
        <w:t>est capable de tous les sophismes sensuels</w:t>
      </w:r>
      <w:r w:rsidR="00A23BF9">
        <w:rPr>
          <w:lang w:eastAsia="en-US"/>
        </w:rPr>
        <w:t>.</w:t>
      </w:r>
    </w:p>
    <w:p w14:paraId="7C9F3128" w14:textId="5A98C95B" w:rsidR="00A23BF9" w:rsidRDefault="00BB5C58" w:rsidP="00A23BF9">
      <w:pPr>
        <w:rPr>
          <w:lang w:eastAsia="en-US"/>
        </w:rPr>
      </w:pPr>
      <w:r>
        <w:rPr>
          <w:lang w:eastAsia="en-US"/>
        </w:rPr>
        <w:t>La salle d</w:t>
      </w:r>
      <w:r w:rsidR="00A23BF9">
        <w:rPr>
          <w:lang w:eastAsia="en-US"/>
        </w:rPr>
        <w:t>’</w:t>
      </w:r>
      <w:r>
        <w:rPr>
          <w:lang w:eastAsia="en-US"/>
        </w:rPr>
        <w:t>entrée servait de comptoir</w:t>
      </w:r>
      <w:r w:rsidR="00A23BF9">
        <w:rPr>
          <w:lang w:eastAsia="en-US"/>
        </w:rPr>
        <w:t xml:space="preserve">.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 xml:space="preserve">était là que se tenait madame veuve </w:t>
      </w:r>
      <w:r>
        <w:rPr>
          <w:lang w:eastAsia="en-US"/>
        </w:rPr>
        <w:t xml:space="preserve">Ragon </w:t>
      </w:r>
      <w:r>
        <w:rPr>
          <w:lang w:eastAsia="en-US"/>
        </w:rPr>
        <w:t>dans tout l</w:t>
      </w:r>
      <w:r w:rsidR="00A23BF9">
        <w:rPr>
          <w:lang w:eastAsia="en-US"/>
        </w:rPr>
        <w:t>’</w:t>
      </w:r>
      <w:r>
        <w:rPr>
          <w:lang w:eastAsia="en-US"/>
        </w:rPr>
        <w:t>éclat de son éblouissante royauté</w:t>
      </w:r>
      <w:r w:rsidR="00A23BF9">
        <w:rPr>
          <w:lang w:eastAsia="en-US"/>
        </w:rPr>
        <w:t>.</w:t>
      </w:r>
    </w:p>
    <w:p w14:paraId="2EF3FF64" w14:textId="3CC9E8B4" w:rsidR="00A23BF9" w:rsidRDefault="00BB5C58" w:rsidP="00A23BF9">
      <w:pPr>
        <w:rPr>
          <w:lang w:eastAsia="en-US"/>
        </w:rPr>
      </w:pPr>
      <w:r>
        <w:rPr>
          <w:lang w:eastAsia="en-US"/>
        </w:rPr>
        <w:t>Madame veuve Ragon était une belle femme de trente à quarante ans</w:t>
      </w:r>
      <w:r w:rsidR="00A23BF9">
        <w:rPr>
          <w:lang w:eastAsia="en-US"/>
        </w:rPr>
        <w:t xml:space="preserve">, </w:t>
      </w:r>
      <w:r>
        <w:rPr>
          <w:lang w:eastAsia="en-US"/>
        </w:rPr>
        <w:t>gra</w:t>
      </w:r>
      <w:r>
        <w:t>sse et rouge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bien conservée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dotée d</w:t>
      </w:r>
      <w:r w:rsidR="00A23BF9">
        <w:rPr>
          <w:lang w:eastAsia="en-US"/>
        </w:rPr>
        <w:t>’</w:t>
      </w:r>
      <w:r>
        <w:rPr>
          <w:lang w:eastAsia="en-US"/>
        </w:rPr>
        <w:t>appas prodigieux</w:t>
      </w:r>
      <w:r w:rsidR="00A23BF9">
        <w:rPr>
          <w:lang w:eastAsia="en-US"/>
        </w:rPr>
        <w:t>.</w:t>
      </w:r>
    </w:p>
    <w:p w14:paraId="56BEFB52" w14:textId="54C766E8" w:rsidR="00A23BF9" w:rsidRDefault="00BB5C58" w:rsidP="00A23BF9">
      <w:pPr>
        <w:rPr>
          <w:i/>
          <w:iCs/>
          <w:lang w:eastAsia="en-US"/>
        </w:rPr>
      </w:pPr>
      <w:r>
        <w:rPr>
          <w:lang w:eastAsia="en-US"/>
        </w:rPr>
        <w:t>Tous les adolescents de Vitré étaient amoureux d</w:t>
      </w:r>
      <w:r w:rsidR="00A23BF9">
        <w:rPr>
          <w:lang w:eastAsia="en-US"/>
        </w:rPr>
        <w:t>’</w:t>
      </w:r>
      <w:r>
        <w:rPr>
          <w:lang w:eastAsia="en-US"/>
        </w:rPr>
        <w:t>elle</w:t>
      </w:r>
      <w:r w:rsidR="00A23BF9">
        <w:rPr>
          <w:lang w:eastAsia="en-US"/>
        </w:rPr>
        <w:t xml:space="preserve">. </w:t>
      </w:r>
      <w:r>
        <w:rPr>
          <w:lang w:eastAsia="en-US"/>
        </w:rPr>
        <w:t>Mais elle tenait la dragée haute à tout le monde</w:t>
      </w:r>
      <w:r w:rsidR="00A23BF9">
        <w:rPr>
          <w:lang w:eastAsia="en-US"/>
        </w:rPr>
        <w:t xml:space="preserve">, </w:t>
      </w:r>
      <w:r>
        <w:rPr>
          <w:lang w:eastAsia="en-US"/>
        </w:rPr>
        <w:t>excepté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disait la chronique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à </w:t>
      </w:r>
      <w:r w:rsidR="00A23BF9">
        <w:rPr>
          <w:lang w:eastAsia="en-US"/>
        </w:rPr>
        <w:t>M. </w:t>
      </w:r>
      <w:r>
        <w:rPr>
          <w:lang w:eastAsia="en-US"/>
        </w:rPr>
        <w:t xml:space="preserve">Aristide </w:t>
      </w:r>
      <w:proofErr w:type="spellStart"/>
      <w:r>
        <w:rPr>
          <w:lang w:eastAsia="en-US"/>
        </w:rPr>
        <w:t>Berthelleminot</w:t>
      </w:r>
      <w:proofErr w:type="spellEnd"/>
      <w:r>
        <w:rPr>
          <w:lang w:eastAsia="en-US"/>
        </w:rPr>
        <w:t xml:space="preserve"> de </w:t>
      </w:r>
      <w:proofErr w:type="spellStart"/>
      <w:r>
        <w:rPr>
          <w:lang w:eastAsia="en-US"/>
        </w:rPr>
        <w:t>Beaurepas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chevalier de l</w:t>
      </w:r>
      <w:r w:rsidR="00A23BF9">
        <w:rPr>
          <w:lang w:eastAsia="en-US"/>
        </w:rPr>
        <w:t>’</w:t>
      </w:r>
      <w:r>
        <w:rPr>
          <w:lang w:eastAsia="en-US"/>
        </w:rPr>
        <w:t>Aigle jaune de Souabe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</w:t>
      </w:r>
      <w:r>
        <w:rPr>
          <w:i/>
          <w:iCs/>
          <w:lang w:eastAsia="en-US"/>
        </w:rPr>
        <w:t xml:space="preserve"> entrepreneur</w:t>
      </w:r>
      <w:r w:rsidR="00A23BF9">
        <w:rPr>
          <w:i/>
          <w:iCs/>
          <w:lang w:eastAsia="en-US"/>
        </w:rPr>
        <w:t>.</w:t>
      </w:r>
    </w:p>
    <w:p w14:paraId="12FF0B05" w14:textId="6FEDD911" w:rsidR="00A23BF9" w:rsidRDefault="00BB5C58" w:rsidP="00A23BF9">
      <w:pPr>
        <w:rPr>
          <w:lang w:eastAsia="en-US"/>
        </w:rPr>
      </w:pPr>
      <w:r>
        <w:rPr>
          <w:lang w:eastAsia="en-US"/>
        </w:rPr>
        <w:t>Ce mot que nous soulignons a</w:t>
      </w:r>
      <w:r w:rsidR="00A23BF9">
        <w:rPr>
          <w:lang w:eastAsia="en-US"/>
        </w:rPr>
        <w:t xml:space="preserve">, </w:t>
      </w:r>
      <w:r>
        <w:rPr>
          <w:lang w:eastAsia="en-US"/>
        </w:rPr>
        <w:t>en Bretagne</w:t>
      </w:r>
      <w:r w:rsidR="00A23BF9">
        <w:rPr>
          <w:lang w:eastAsia="en-US"/>
        </w:rPr>
        <w:t xml:space="preserve">, </w:t>
      </w:r>
      <w:r>
        <w:rPr>
          <w:lang w:eastAsia="en-US"/>
        </w:rPr>
        <w:t>une signification tout à fait fantastique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Nous y reviendrons</w:t>
      </w:r>
      <w:r w:rsidR="00A23BF9">
        <w:rPr>
          <w:lang w:eastAsia="en-US"/>
        </w:rPr>
        <w:t>.</w:t>
      </w:r>
    </w:p>
    <w:p w14:paraId="59686D8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n</w:t>
      </w:r>
      <w:r w:rsidR="00A23BF9">
        <w:rPr>
          <w:lang w:eastAsia="en-US"/>
        </w:rPr>
        <w:t>’</w:t>
      </w:r>
      <w:r>
        <w:rPr>
          <w:lang w:eastAsia="en-US"/>
        </w:rPr>
        <w:t>y avait dans cette première salle que des escabelles paillées et des petites tables en bois de</w:t>
      </w:r>
      <w:r>
        <w:t xml:space="preserve"> chêne</w:t>
      </w:r>
      <w:r w:rsidR="00A23BF9">
        <w:rPr>
          <w:lang w:eastAsia="en-US"/>
        </w:rPr>
        <w:t xml:space="preserve">, </w:t>
      </w:r>
      <w:r>
        <w:rPr>
          <w:lang w:eastAsia="en-US"/>
        </w:rPr>
        <w:t>vernies par le frottement des coudes</w:t>
      </w:r>
      <w:r w:rsidR="00A23BF9">
        <w:rPr>
          <w:lang w:eastAsia="en-US"/>
        </w:rPr>
        <w:t>.</w:t>
      </w:r>
    </w:p>
    <w:p w14:paraId="0C34A0E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Autour des lambris</w:t>
      </w:r>
      <w:r w:rsidR="00A23BF9">
        <w:rPr>
          <w:lang w:eastAsia="en-US"/>
        </w:rPr>
        <w:t xml:space="preserve">, </w:t>
      </w:r>
      <w:r>
        <w:rPr>
          <w:lang w:eastAsia="en-US"/>
        </w:rPr>
        <w:t>on avait accroché six gravures coloriées</w:t>
      </w:r>
      <w:r w:rsidR="00A23BF9">
        <w:rPr>
          <w:lang w:eastAsia="en-US"/>
        </w:rPr>
        <w:t xml:space="preserve">, </w:t>
      </w:r>
      <w:r>
        <w:rPr>
          <w:lang w:eastAsia="en-US"/>
        </w:rPr>
        <w:t>représentant les aventures touchantes de Mathilde et de Malek-Adel</w:t>
      </w:r>
      <w:r w:rsidR="00A23BF9">
        <w:rPr>
          <w:lang w:eastAsia="en-US"/>
        </w:rPr>
        <w:t>.</w:t>
      </w:r>
    </w:p>
    <w:p w14:paraId="37861C05" w14:textId="4E1B1B92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La seconde salle était </w:t>
      </w:r>
      <w:r w:rsidR="00A23BF9">
        <w:rPr>
          <w:lang w:eastAsia="en-US"/>
        </w:rPr>
        <w:t>« </w:t>
      </w:r>
      <w:r>
        <w:rPr>
          <w:lang w:eastAsia="en-US"/>
        </w:rPr>
        <w:t>le</w:t>
      </w:r>
      <w:r w:rsidR="0074768D">
        <w:rPr>
          <w:lang w:eastAsia="en-US"/>
        </w:rPr>
        <w:t xml:space="preserve"> </w:t>
      </w:r>
      <w:r>
        <w:rPr>
          <w:lang w:eastAsia="en-US"/>
        </w:rPr>
        <w:t>billard</w:t>
      </w:r>
      <w:r w:rsidR="00A23BF9">
        <w:rPr>
          <w:lang w:eastAsia="en-US"/>
        </w:rPr>
        <w:t>. »</w:t>
      </w:r>
    </w:p>
    <w:p w14:paraId="5F73D834" w14:textId="7581740B" w:rsidR="00A23BF9" w:rsidRDefault="00BB5C58" w:rsidP="00A23BF9">
      <w:pPr>
        <w:rPr>
          <w:lang w:eastAsia="en-US"/>
        </w:rPr>
      </w:pPr>
      <w:r>
        <w:rPr>
          <w:lang w:eastAsia="en-US"/>
        </w:rPr>
        <w:t>Murailles humides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quinquets fumeux</w:t>
      </w:r>
      <w:r w:rsidR="00A23BF9">
        <w:rPr>
          <w:lang w:eastAsia="en-US"/>
        </w:rPr>
        <w:t xml:space="preserve">, </w:t>
      </w:r>
      <w:r w:rsidR="007F299C">
        <w:t>—</w:t>
      </w:r>
      <w:r w:rsidR="00A23BF9">
        <w:t xml:space="preserve"> </w:t>
      </w:r>
      <w:r>
        <w:rPr>
          <w:lang w:eastAsia="en-US"/>
        </w:rPr>
        <w:t>carreau couvert d</w:t>
      </w:r>
      <w:r w:rsidR="00A23BF9">
        <w:rPr>
          <w:lang w:eastAsia="en-US"/>
        </w:rPr>
        <w:t>’</w:t>
      </w:r>
      <w:r>
        <w:rPr>
          <w:lang w:eastAsia="en-US"/>
        </w:rPr>
        <w:t>une épaisse couche de poussière</w:t>
      </w:r>
      <w:r w:rsidR="00A23BF9">
        <w:rPr>
          <w:lang w:eastAsia="en-US"/>
        </w:rPr>
        <w:t>.</w:t>
      </w:r>
    </w:p>
    <w:p w14:paraId="253023C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billard lui-même était un lourd engin</w:t>
      </w:r>
      <w:r w:rsidR="00A23BF9">
        <w:rPr>
          <w:lang w:eastAsia="en-US"/>
        </w:rPr>
        <w:t xml:space="preserve">, </w:t>
      </w:r>
      <w:r>
        <w:rPr>
          <w:lang w:eastAsia="en-US"/>
        </w:rPr>
        <w:t>recouvert d</w:t>
      </w:r>
      <w:r w:rsidR="00A23BF9">
        <w:rPr>
          <w:lang w:eastAsia="en-US"/>
        </w:rPr>
        <w:t>’</w:t>
      </w:r>
      <w:r>
        <w:rPr>
          <w:lang w:eastAsia="en-US"/>
        </w:rPr>
        <w:t>un drap luisant</w:t>
      </w:r>
      <w:r w:rsidR="00A23BF9">
        <w:rPr>
          <w:lang w:eastAsia="en-US"/>
        </w:rPr>
        <w:t xml:space="preserve">, </w:t>
      </w:r>
      <w:r>
        <w:rPr>
          <w:lang w:eastAsia="en-US"/>
        </w:rPr>
        <w:t>et ouvrant six gouffres appelés blouses</w:t>
      </w:r>
      <w:r w:rsidR="00A23BF9">
        <w:rPr>
          <w:lang w:eastAsia="en-US"/>
        </w:rPr>
        <w:t xml:space="preserve">, </w:t>
      </w:r>
      <w:r>
        <w:rPr>
          <w:lang w:eastAsia="en-US"/>
        </w:rPr>
        <w:t>où un boulet de huit aurait pu s</w:t>
      </w:r>
      <w:r w:rsidR="00A23BF9">
        <w:rPr>
          <w:lang w:eastAsia="en-US"/>
        </w:rPr>
        <w:t>’</w:t>
      </w:r>
      <w:r>
        <w:rPr>
          <w:lang w:eastAsia="en-US"/>
        </w:rPr>
        <w:t>engloutir</w:t>
      </w:r>
      <w:r w:rsidR="00A23BF9">
        <w:rPr>
          <w:lang w:eastAsia="en-US"/>
        </w:rPr>
        <w:t>.</w:t>
      </w:r>
    </w:p>
    <w:p w14:paraId="3D37F52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Les gravures de la salle de billard représen</w:t>
      </w:r>
      <w:r>
        <w:t>taient les quatre parties du monde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Europe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Asie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Afrique et l</w:t>
      </w:r>
      <w:r w:rsidR="00A23BF9">
        <w:rPr>
          <w:lang w:eastAsia="en-US"/>
        </w:rPr>
        <w:t>’</w:t>
      </w:r>
      <w:r>
        <w:rPr>
          <w:lang w:eastAsia="en-US"/>
        </w:rPr>
        <w:t>Amérique</w:t>
      </w:r>
      <w:r w:rsidR="00A23BF9">
        <w:rPr>
          <w:lang w:eastAsia="en-US"/>
        </w:rPr>
        <w:t>.</w:t>
      </w:r>
    </w:p>
    <w:p w14:paraId="46A02D1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peu que nous en disons</w:t>
      </w:r>
      <w:r w:rsidR="00A23BF9">
        <w:rPr>
          <w:lang w:eastAsia="en-US"/>
        </w:rPr>
        <w:t xml:space="preserve">, </w:t>
      </w:r>
      <w:r>
        <w:rPr>
          <w:lang w:eastAsia="en-US"/>
        </w:rPr>
        <w:t>pour rester bref et concis</w:t>
      </w:r>
      <w:r w:rsidR="00A23BF9">
        <w:rPr>
          <w:lang w:eastAsia="en-US"/>
        </w:rPr>
        <w:t xml:space="preserve">, </w:t>
      </w:r>
      <w:r>
        <w:rPr>
          <w:lang w:eastAsia="en-US"/>
        </w:rPr>
        <w:t>suffit sans doute à démontrer que le Grand-Café de l</w:t>
      </w:r>
      <w:r w:rsidR="00A23BF9">
        <w:rPr>
          <w:lang w:eastAsia="en-US"/>
        </w:rPr>
        <w:t>’</w:t>
      </w:r>
      <w:r>
        <w:rPr>
          <w:lang w:eastAsia="en-US"/>
        </w:rPr>
        <w:t>Industrie méritait sa double et fructueuse réputation</w:t>
      </w:r>
      <w:r w:rsidR="00A23BF9">
        <w:rPr>
          <w:lang w:eastAsia="en-US"/>
        </w:rPr>
        <w:t>.</w:t>
      </w:r>
    </w:p>
    <w:p w14:paraId="412268D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était env</w:t>
      </w:r>
      <w:r>
        <w:t>iron dix heures du matin</w:t>
      </w:r>
      <w:r w:rsidR="00A23BF9">
        <w:rPr>
          <w:lang w:eastAsia="en-US"/>
        </w:rPr>
        <w:t xml:space="preserve">. </w:t>
      </w:r>
      <w:r>
        <w:rPr>
          <w:lang w:eastAsia="en-US"/>
        </w:rPr>
        <w:t>Madame veuve Ragon venait de manger sa seconde soupe</w:t>
      </w:r>
      <w:r w:rsidR="00A23BF9">
        <w:rPr>
          <w:lang w:eastAsia="en-US"/>
        </w:rPr>
        <w:t>.</w:t>
      </w:r>
    </w:p>
    <w:p w14:paraId="3E0CE0F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Grand-Café de l</w:t>
      </w:r>
      <w:r w:rsidR="00A23BF9">
        <w:rPr>
          <w:lang w:eastAsia="en-US"/>
        </w:rPr>
        <w:t>’</w:t>
      </w:r>
      <w:r>
        <w:rPr>
          <w:lang w:eastAsia="en-US"/>
        </w:rPr>
        <w:t>Industrie commençait à se remplir</w:t>
      </w:r>
      <w:r w:rsidR="00A23BF9">
        <w:rPr>
          <w:lang w:eastAsia="en-US"/>
        </w:rPr>
        <w:t>.</w:t>
      </w:r>
    </w:p>
    <w:p w14:paraId="1126CF6E" w14:textId="7A3C5BC3" w:rsidR="00A23BF9" w:rsidRDefault="00A23BF9" w:rsidP="00A23BF9">
      <w:pPr>
        <w:rPr>
          <w:lang w:eastAsia="en-US"/>
        </w:rPr>
      </w:pPr>
      <w:r>
        <w:rPr>
          <w:lang w:eastAsia="en-US"/>
        </w:rPr>
        <w:t>M. </w:t>
      </w:r>
      <w:r w:rsidR="00BB5C58">
        <w:rPr>
          <w:lang w:eastAsia="en-US"/>
        </w:rPr>
        <w:t>Morin</w:t>
      </w:r>
      <w:r>
        <w:rPr>
          <w:lang w:eastAsia="en-US"/>
        </w:rPr>
        <w:t xml:space="preserve">, </w:t>
      </w:r>
      <w:r w:rsidR="00BB5C58">
        <w:rPr>
          <w:lang w:eastAsia="en-US"/>
        </w:rPr>
        <w:t>le médecin célèbre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 xml:space="preserve">lisait le </w:t>
      </w:r>
      <w:r w:rsidR="00BB5C58">
        <w:rPr>
          <w:i/>
          <w:iCs/>
        </w:rPr>
        <w:t>Drapeau Blanc</w:t>
      </w:r>
      <w:r>
        <w:rPr>
          <w:lang w:eastAsia="en-US"/>
        </w:rPr>
        <w:t xml:space="preserve">, </w:t>
      </w:r>
      <w:r w:rsidR="00BB5C58">
        <w:rPr>
          <w:lang w:eastAsia="en-US"/>
        </w:rPr>
        <w:t>à sa table ordinaire</w:t>
      </w:r>
      <w:r>
        <w:rPr>
          <w:lang w:eastAsia="en-US"/>
        </w:rPr>
        <w:t> ; M. </w:t>
      </w:r>
      <w:r w:rsidR="00BB5C58">
        <w:rPr>
          <w:lang w:eastAsia="en-US"/>
        </w:rPr>
        <w:t>Besnard</w:t>
      </w:r>
      <w:r>
        <w:rPr>
          <w:lang w:eastAsia="en-US"/>
        </w:rPr>
        <w:t xml:space="preserve">, </w:t>
      </w:r>
      <w:r w:rsidR="00BB5C58">
        <w:rPr>
          <w:lang w:eastAsia="en-US"/>
        </w:rPr>
        <w:t>l</w:t>
      </w:r>
      <w:r>
        <w:rPr>
          <w:lang w:eastAsia="en-US"/>
        </w:rPr>
        <w:t>’</w:t>
      </w:r>
      <w:r w:rsidR="00BB5C58">
        <w:rPr>
          <w:lang w:eastAsia="en-US"/>
        </w:rPr>
        <w:t>homme d</w:t>
      </w:r>
      <w:r>
        <w:rPr>
          <w:lang w:eastAsia="en-US"/>
        </w:rPr>
        <w:t>’</w:t>
      </w:r>
      <w:r w:rsidR="00BB5C58">
        <w:rPr>
          <w:lang w:eastAsia="en-US"/>
        </w:rPr>
        <w:t>affaires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prenait </w:t>
      </w:r>
      <w:r w:rsidR="00BB5C58">
        <w:t>sa goutte en compulsant un dossier</w:t>
      </w:r>
      <w:r>
        <w:rPr>
          <w:lang w:eastAsia="en-US"/>
        </w:rPr>
        <w:t>.</w:t>
      </w:r>
    </w:p>
    <w:p w14:paraId="595EEFF6" w14:textId="5D0BB382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Le jeune </w:t>
      </w:r>
      <w:r w:rsidR="00A23BF9">
        <w:rPr>
          <w:lang w:eastAsia="en-US"/>
        </w:rPr>
        <w:t>M. de </w:t>
      </w:r>
      <w:proofErr w:type="spellStart"/>
      <w:r>
        <w:rPr>
          <w:lang w:eastAsia="en-US"/>
        </w:rPr>
        <w:t>Guérineul</w:t>
      </w:r>
      <w:proofErr w:type="spellEnd"/>
      <w:r>
        <w:rPr>
          <w:lang w:eastAsia="en-US"/>
        </w:rPr>
        <w:t xml:space="preserve"> faisait une partie de billard avec Romblon fils aîné</w:t>
      </w:r>
      <w:r w:rsidR="00A23BF9">
        <w:rPr>
          <w:lang w:eastAsia="en-US"/>
        </w:rPr>
        <w:t xml:space="preserve">, </w:t>
      </w:r>
      <w:r>
        <w:rPr>
          <w:lang w:eastAsia="en-US"/>
        </w:rPr>
        <w:t>de la maison Romblon père et fils</w:t>
      </w:r>
      <w:r w:rsidR="00A23BF9">
        <w:rPr>
          <w:lang w:eastAsia="en-US"/>
        </w:rPr>
        <w:t>.</w:t>
      </w:r>
    </w:p>
    <w:p w14:paraId="72394EAE" w14:textId="28B8F5EA" w:rsidR="00A23BF9" w:rsidRDefault="00BB5C58" w:rsidP="00A23BF9">
      <w:pPr>
        <w:rPr>
          <w:lang w:eastAsia="en-US"/>
        </w:rPr>
      </w:pPr>
      <w:r>
        <w:rPr>
          <w:lang w:eastAsia="en-US"/>
        </w:rPr>
        <w:t>Romblon père fumait et ruminait dans un coin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Auprès de lui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le notaire de campagne Menand tortillait </w:t>
      </w:r>
      <w:r>
        <w:t>son fouet en attendant pratique</w:t>
      </w:r>
      <w:r w:rsidR="00A23BF9">
        <w:rPr>
          <w:lang w:eastAsia="en-US"/>
        </w:rPr>
        <w:t>.</w:t>
      </w:r>
    </w:p>
    <w:p w14:paraId="71E6399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Pas Menand aîné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apothicaire d</w:t>
      </w:r>
      <w:r w:rsidR="00A23BF9">
        <w:rPr>
          <w:lang w:eastAsia="en-US"/>
        </w:rPr>
        <w:t>’</w:t>
      </w:r>
      <w:r>
        <w:rPr>
          <w:lang w:eastAsia="en-US"/>
        </w:rPr>
        <w:t>Ernée</w:t>
      </w:r>
      <w:r w:rsidR="00A23BF9">
        <w:rPr>
          <w:lang w:eastAsia="en-US"/>
        </w:rPr>
        <w:t xml:space="preserve">, </w:t>
      </w:r>
      <w:r>
        <w:rPr>
          <w:lang w:eastAsia="en-US"/>
        </w:rPr>
        <w:t>Menand jeune</w:t>
      </w:r>
      <w:r w:rsidR="00A23BF9">
        <w:rPr>
          <w:lang w:eastAsia="en-US"/>
        </w:rPr>
        <w:t>.</w:t>
      </w:r>
    </w:p>
    <w:p w14:paraId="226431D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À une table voisine</w:t>
      </w:r>
      <w:r w:rsidR="00A23BF9">
        <w:rPr>
          <w:lang w:eastAsia="en-US"/>
        </w:rPr>
        <w:t xml:space="preserve">, </w:t>
      </w:r>
      <w:r>
        <w:rPr>
          <w:lang w:eastAsia="en-US"/>
        </w:rPr>
        <w:t>deux propriétaires du voisinage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un vieillard nommé </w:t>
      </w:r>
      <w:proofErr w:type="spellStart"/>
      <w:r>
        <w:rPr>
          <w:lang w:eastAsia="en-US"/>
        </w:rPr>
        <w:t>Houël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et un homme entre deux âges du nom de </w:t>
      </w:r>
      <w:proofErr w:type="spellStart"/>
      <w:r>
        <w:rPr>
          <w:lang w:eastAsia="en-US"/>
        </w:rPr>
        <w:t>Maudreuil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déjeunaient avec du chocolat</w:t>
      </w:r>
      <w:r w:rsidR="00A23BF9">
        <w:rPr>
          <w:lang w:eastAsia="en-US"/>
        </w:rPr>
        <w:t>.</w:t>
      </w:r>
    </w:p>
    <w:p w14:paraId="5E92E4E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Ces deu</w:t>
      </w:r>
      <w:r>
        <w:t>x dernie</w:t>
      </w:r>
      <w:r>
        <w:rPr>
          <w:lang w:eastAsia="en-US"/>
        </w:rPr>
        <w:t>rs causaient tout bas nez à nez</w:t>
      </w:r>
      <w:r w:rsidR="00A23BF9">
        <w:rPr>
          <w:lang w:eastAsia="en-US"/>
        </w:rPr>
        <w:t>.</w:t>
      </w:r>
    </w:p>
    <w:p w14:paraId="4DC54A5A" w14:textId="68680124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une fausse alerte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disait le vieux </w:t>
      </w:r>
      <w:proofErr w:type="spellStart"/>
      <w:r w:rsidR="00BB5C58">
        <w:rPr>
          <w:lang w:eastAsia="en-US"/>
        </w:rPr>
        <w:t>Houël</w:t>
      </w:r>
      <w:proofErr w:type="spellEnd"/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 xml:space="preserve">puisque voilà </w:t>
      </w:r>
      <w:r>
        <w:rPr>
          <w:lang w:eastAsia="en-US"/>
        </w:rPr>
        <w:t>M. </w:t>
      </w:r>
      <w:r w:rsidR="00BB5C58">
        <w:rPr>
          <w:lang w:eastAsia="en-US"/>
        </w:rPr>
        <w:t>Morin</w:t>
      </w:r>
      <w:r>
        <w:rPr>
          <w:lang w:eastAsia="en-US"/>
        </w:rPr>
        <w:t xml:space="preserve">, </w:t>
      </w:r>
      <w:r w:rsidR="00BB5C58">
        <w:rPr>
          <w:lang w:eastAsia="en-US"/>
        </w:rPr>
        <w:t>son médecin</w:t>
      </w:r>
      <w:r>
        <w:rPr>
          <w:lang w:eastAsia="en-US"/>
        </w:rPr>
        <w:t xml:space="preserve">, </w:t>
      </w:r>
      <w:r w:rsidR="00BB5C58">
        <w:rPr>
          <w:lang w:eastAsia="en-US"/>
        </w:rPr>
        <w:t>qui lit le journal</w:t>
      </w:r>
      <w:r>
        <w:rPr>
          <w:lang w:eastAsia="en-US"/>
        </w:rPr>
        <w:t>.</w:t>
      </w:r>
    </w:p>
    <w:p w14:paraId="48564495" w14:textId="05BC308F" w:rsidR="00A23BF9" w:rsidRDefault="00A23BF9" w:rsidP="00A23BF9">
      <w:pPr>
        <w:rPr>
          <w:lang w:eastAsia="en-US"/>
        </w:rPr>
      </w:pPr>
      <w:r>
        <w:rPr>
          <w:lang w:eastAsia="en-US"/>
        </w:rPr>
        <w:t>M. de </w:t>
      </w:r>
      <w:proofErr w:type="spellStart"/>
      <w:r w:rsidR="00BB5C58">
        <w:rPr>
          <w:lang w:eastAsia="en-US"/>
        </w:rPr>
        <w:t>Maudreuil</w:t>
      </w:r>
      <w:proofErr w:type="spellEnd"/>
      <w:r w:rsidR="00BB5C58">
        <w:rPr>
          <w:lang w:eastAsia="en-US"/>
        </w:rPr>
        <w:t xml:space="preserve"> hocha la tête avec importance</w:t>
      </w:r>
      <w:r>
        <w:rPr>
          <w:lang w:eastAsia="en-US"/>
        </w:rPr>
        <w:t>.</w:t>
      </w:r>
    </w:p>
    <w:p w14:paraId="66F00044" w14:textId="2B302C9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Mon ami et cousin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dit-il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notre ami et cousin Jean </w:t>
      </w:r>
      <w:proofErr w:type="spellStart"/>
      <w:r w:rsidR="00BB5C58">
        <w:rPr>
          <w:lang w:eastAsia="en-US"/>
        </w:rPr>
        <w:t>Cr</w:t>
      </w:r>
      <w:r w:rsidR="00BB5C58">
        <w:t>ébu</w:t>
      </w:r>
      <w:proofErr w:type="spellEnd"/>
      <w:r w:rsidR="00BB5C58">
        <w:rPr>
          <w:lang w:eastAsia="en-US"/>
        </w:rPr>
        <w:t xml:space="preserve"> de la </w:t>
      </w:r>
      <w:proofErr w:type="spellStart"/>
      <w:r w:rsidR="00BB5C58">
        <w:rPr>
          <w:lang w:eastAsia="en-US"/>
        </w:rPr>
        <w:t>Saulays</w:t>
      </w:r>
      <w:proofErr w:type="spellEnd"/>
      <w:r w:rsidR="00BB5C58">
        <w:rPr>
          <w:lang w:eastAsia="en-US"/>
        </w:rPr>
        <w:t xml:space="preserve"> est un drôle de corps</w:t>
      </w:r>
      <w:r>
        <w:rPr>
          <w:lang w:eastAsia="en-US"/>
        </w:rPr>
        <w:t xml:space="preserve">, </w:t>
      </w:r>
      <w:r w:rsidR="00BB5C58">
        <w:rPr>
          <w:lang w:eastAsia="en-US"/>
        </w:rPr>
        <w:t>vous le savez</w:t>
      </w:r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Voici notre cousin et ami le jeune chevalier de </w:t>
      </w:r>
      <w:proofErr w:type="spellStart"/>
      <w:r w:rsidR="00BB5C58">
        <w:rPr>
          <w:lang w:eastAsia="en-US"/>
        </w:rPr>
        <w:t>Guérineul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qui n</w:t>
      </w:r>
      <w:r>
        <w:rPr>
          <w:lang w:eastAsia="en-US"/>
        </w:rPr>
        <w:t>’</w:t>
      </w:r>
      <w:r w:rsidR="00BB5C58">
        <w:rPr>
          <w:lang w:eastAsia="en-US"/>
        </w:rPr>
        <w:t>est pas ici pour des prunes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je désire que vous en soyez convaincu</w:t>
      </w:r>
      <w:r>
        <w:rPr>
          <w:lang w:eastAsia="en-US"/>
        </w:rPr>
        <w:t xml:space="preserve">… </w:t>
      </w:r>
      <w:r w:rsidR="00BB5C58">
        <w:rPr>
          <w:lang w:eastAsia="en-US"/>
        </w:rPr>
        <w:t>D</w:t>
      </w:r>
      <w:r>
        <w:rPr>
          <w:lang w:eastAsia="en-US"/>
        </w:rPr>
        <w:t>’</w:t>
      </w:r>
      <w:r w:rsidR="00BB5C58">
        <w:rPr>
          <w:lang w:eastAsia="en-US"/>
        </w:rPr>
        <w:t>un autre côté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notre ami et cousin Jean </w:t>
      </w:r>
      <w:proofErr w:type="spellStart"/>
      <w:r w:rsidR="00BB5C58">
        <w:rPr>
          <w:lang w:eastAsia="en-US"/>
        </w:rPr>
        <w:t>Crébu</w:t>
      </w:r>
      <w:proofErr w:type="spellEnd"/>
      <w:r w:rsidR="00BB5C58">
        <w:rPr>
          <w:lang w:eastAsia="en-US"/>
        </w:rPr>
        <w:t xml:space="preserve"> a quatre-vingt-de</w:t>
      </w:r>
      <w:r w:rsidR="00BB5C58">
        <w:t>ux ans</w:t>
      </w:r>
      <w:r>
        <w:rPr>
          <w:lang w:eastAsia="en-US"/>
        </w:rPr>
        <w:t>.</w:t>
      </w:r>
    </w:p>
    <w:p w14:paraId="61AE39AF" w14:textId="07DFE311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vrai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interrompit </w:t>
      </w:r>
      <w:proofErr w:type="spellStart"/>
      <w:r w:rsidR="00BB5C58">
        <w:rPr>
          <w:lang w:eastAsia="en-US"/>
        </w:rPr>
        <w:t>Houël</w:t>
      </w:r>
      <w:proofErr w:type="spellEnd"/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ça me vieillit</w:t>
      </w:r>
      <w:r>
        <w:rPr>
          <w:lang w:eastAsia="en-US"/>
        </w:rPr>
        <w:t> !</w:t>
      </w:r>
    </w:p>
    <w:p w14:paraId="1DC11F07" w14:textId="4DBF3DD2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fit </w:t>
      </w:r>
      <w:proofErr w:type="spellStart"/>
      <w:r w:rsidR="00BB5C58">
        <w:rPr>
          <w:lang w:eastAsia="en-US"/>
        </w:rPr>
        <w:t>Maudreuil</w:t>
      </w:r>
      <w:proofErr w:type="spellEnd"/>
      <w:r w:rsidR="00BB5C58">
        <w:rPr>
          <w:lang w:eastAsia="en-US"/>
        </w:rPr>
        <w:t xml:space="preserve"> en le toisant d</w:t>
      </w:r>
      <w:r>
        <w:rPr>
          <w:lang w:eastAsia="en-US"/>
        </w:rPr>
        <w:t>’</w:t>
      </w:r>
      <w:r w:rsidR="00BB5C58">
        <w:rPr>
          <w:lang w:eastAsia="en-US"/>
        </w:rPr>
        <w:t>un œil d</w:t>
      </w:r>
      <w:r>
        <w:rPr>
          <w:lang w:eastAsia="en-US"/>
        </w:rPr>
        <w:t>’</w:t>
      </w:r>
      <w:r w:rsidR="00BB5C58">
        <w:rPr>
          <w:lang w:eastAsia="en-US"/>
        </w:rPr>
        <w:t>héritier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vous êtes joliment vert encore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cousin et ami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laissez-moi vous dire</w:t>
      </w:r>
      <w:r>
        <w:rPr>
          <w:lang w:eastAsia="en-US"/>
        </w:rPr>
        <w:t xml:space="preserve">… </w:t>
      </w:r>
      <w:proofErr w:type="gramStart"/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toujours peur</w:t>
      </w:r>
      <w:proofErr w:type="gramEnd"/>
      <w:r w:rsidR="00BB5C58">
        <w:rPr>
          <w:lang w:eastAsia="en-US"/>
        </w:rPr>
        <w:t xml:space="preserve"> que cette petite fille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l</w:t>
      </w:r>
      <w:r>
        <w:rPr>
          <w:lang w:eastAsia="en-US"/>
        </w:rPr>
        <w:t>’</w:t>
      </w:r>
      <w:r w:rsidR="00BB5C58">
        <w:rPr>
          <w:lang w:eastAsia="en-US"/>
        </w:rPr>
        <w:t>aveugle</w:t>
      </w:r>
      <w:r>
        <w:rPr>
          <w:lang w:eastAsia="en-US"/>
        </w:rPr>
        <w:t xml:space="preserve">, </w:t>
      </w:r>
      <w:r w:rsidR="007F299C">
        <w:t>—</w:t>
      </w:r>
      <w:r>
        <w:t xml:space="preserve"> </w:t>
      </w:r>
      <w:r w:rsidR="00BB5C58">
        <w:rPr>
          <w:lang w:eastAsia="en-US"/>
        </w:rPr>
        <w:t>ne soit instituée légataire universelle</w:t>
      </w:r>
      <w:r>
        <w:rPr>
          <w:lang w:eastAsia="en-US"/>
        </w:rPr>
        <w:t>…</w:t>
      </w:r>
    </w:p>
    <w:p w14:paraId="0D161137" w14:textId="4A70CAB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Allons donc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se récria </w:t>
      </w:r>
      <w:proofErr w:type="spellStart"/>
      <w:r w:rsidR="00BB5C58">
        <w:rPr>
          <w:lang w:eastAsia="en-US"/>
        </w:rPr>
        <w:t>Houël</w:t>
      </w:r>
      <w:proofErr w:type="spellEnd"/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la petite Berthe</w:t>
      </w:r>
      <w:r>
        <w:rPr>
          <w:lang w:eastAsia="en-US"/>
        </w:rPr>
        <w:t xml:space="preserve"> ! </w:t>
      </w:r>
      <w:r w:rsidR="00BB5C58">
        <w:rPr>
          <w:lang w:eastAsia="en-US"/>
        </w:rPr>
        <w:t>plus d</w:t>
      </w:r>
      <w:r>
        <w:rPr>
          <w:lang w:eastAsia="en-US"/>
        </w:rPr>
        <w:t>’</w:t>
      </w:r>
      <w:r w:rsidR="00BB5C58">
        <w:rPr>
          <w:lang w:eastAsia="en-US"/>
        </w:rPr>
        <w:t>un million de fortune</w:t>
      </w:r>
      <w:r>
        <w:rPr>
          <w:lang w:eastAsia="en-US"/>
        </w:rPr>
        <w:t> !</w:t>
      </w:r>
    </w:p>
    <w:p w14:paraId="4B609732" w14:textId="49E819C2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Les yeux de </w:t>
      </w:r>
      <w:r w:rsidR="00A23BF9">
        <w:rPr>
          <w:lang w:eastAsia="en-US"/>
        </w:rPr>
        <w:t>M. de </w:t>
      </w:r>
      <w:proofErr w:type="spellStart"/>
      <w:r>
        <w:rPr>
          <w:lang w:eastAsia="en-US"/>
        </w:rPr>
        <w:t>Maudreuil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 xml:space="preserve">surnommé </w:t>
      </w:r>
      <w:r>
        <w:rPr>
          <w:i/>
          <w:iCs/>
        </w:rPr>
        <w:t>cousin et ami</w:t>
      </w:r>
      <w:r>
        <w:rPr>
          <w:lang w:eastAsia="en-US"/>
        </w:rPr>
        <w:t xml:space="preserve"> par ceux qui avaient l</w:t>
      </w:r>
      <w:r w:rsidR="00A23BF9">
        <w:rPr>
          <w:lang w:eastAsia="en-US"/>
        </w:rPr>
        <w:t>’</w:t>
      </w:r>
      <w:r>
        <w:rPr>
          <w:lang w:eastAsia="en-US"/>
        </w:rPr>
        <w:t>honneur de le fréquenter</w:t>
      </w:r>
      <w:r w:rsidR="00A23BF9">
        <w:rPr>
          <w:lang w:eastAsia="en-US"/>
        </w:rPr>
        <w:t xml:space="preserve">, </w:t>
      </w:r>
      <w:r>
        <w:rPr>
          <w:lang w:eastAsia="en-US"/>
        </w:rPr>
        <w:t>brillèrent derrière ses l</w:t>
      </w:r>
      <w:r>
        <w:t>unettes</w:t>
      </w:r>
      <w:r w:rsidR="00A23BF9">
        <w:rPr>
          <w:lang w:eastAsia="en-US"/>
        </w:rPr>
        <w:t>.</w:t>
      </w:r>
    </w:p>
    <w:p w14:paraId="1E7377CC" w14:textId="60A1258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répéta-t-il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plus d</w:t>
      </w:r>
      <w:r>
        <w:rPr>
          <w:lang w:eastAsia="en-US"/>
        </w:rPr>
        <w:t>’</w:t>
      </w:r>
      <w:r w:rsidR="00BB5C58">
        <w:rPr>
          <w:lang w:eastAsia="en-US"/>
        </w:rPr>
        <w:t>un million</w:t>
      </w:r>
      <w:r>
        <w:rPr>
          <w:lang w:eastAsia="en-US"/>
        </w:rPr>
        <w:t xml:space="preserve">…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aime à le penser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Ce qui me rassure un peu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que notre cousin et ami</w:t>
      </w:r>
      <w:r>
        <w:rPr>
          <w:lang w:eastAsia="en-US"/>
        </w:rPr>
        <w:t xml:space="preserve">, </w:t>
      </w:r>
      <w:r w:rsidR="00BB5C58">
        <w:rPr>
          <w:lang w:eastAsia="en-US"/>
        </w:rPr>
        <w:t>le digne Fargeau</w:t>
      </w:r>
      <w:r>
        <w:rPr>
          <w:lang w:eastAsia="en-US"/>
        </w:rPr>
        <w:t xml:space="preserve">, </w:t>
      </w:r>
      <w:r w:rsidR="00BB5C58">
        <w:rPr>
          <w:lang w:eastAsia="en-US"/>
        </w:rPr>
        <w:t>doit veiller</w:t>
      </w:r>
      <w:r>
        <w:rPr>
          <w:lang w:eastAsia="en-US"/>
        </w:rPr>
        <w:t>…</w:t>
      </w:r>
    </w:p>
    <w:p w14:paraId="56748DF9" w14:textId="551291F5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À ses intérêts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 xml:space="preserve">interrompit encore le vieux </w:t>
      </w:r>
      <w:proofErr w:type="spellStart"/>
      <w:r w:rsidR="00BB5C58">
        <w:rPr>
          <w:lang w:eastAsia="en-US"/>
        </w:rPr>
        <w:t>Houël</w:t>
      </w:r>
      <w:proofErr w:type="spellEnd"/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vous pouvez en faire serment</w:t>
      </w:r>
      <w:r>
        <w:rPr>
          <w:lang w:eastAsia="en-US"/>
        </w:rPr>
        <w:t xml:space="preserve">, </w:t>
      </w:r>
      <w:proofErr w:type="spellStart"/>
      <w:r w:rsidR="00BB5C58">
        <w:rPr>
          <w:lang w:eastAsia="en-US"/>
        </w:rPr>
        <w:t>Maudr</w:t>
      </w:r>
      <w:r w:rsidR="00BB5C58">
        <w:t>euil</w:t>
      </w:r>
      <w:proofErr w:type="spellEnd"/>
      <w:r>
        <w:rPr>
          <w:lang w:eastAsia="en-US"/>
        </w:rPr>
        <w:t> !</w:t>
      </w:r>
    </w:p>
    <w:p w14:paraId="11FD8BB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Ses intérêts sont les nôtres</w:t>
      </w:r>
      <w:r>
        <w:rPr>
          <w:lang w:eastAsia="en-US"/>
        </w:rPr>
        <w:t>…</w:t>
      </w:r>
    </w:p>
    <w:p w14:paraId="54D87F2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vieillard hocha la tête à son tour</w:t>
      </w:r>
      <w:r w:rsidR="00A23BF9">
        <w:rPr>
          <w:lang w:eastAsia="en-US"/>
        </w:rPr>
        <w:t>.</w:t>
      </w:r>
    </w:p>
    <w:p w14:paraId="17208EC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Ce qui nous adviendra de cette affaire-là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dit-il</w:t>
      </w:r>
      <w:r>
        <w:rPr>
          <w:lang w:eastAsia="en-US"/>
        </w:rPr>
        <w:t xml:space="preserve">, </w:t>
      </w:r>
      <w:r w:rsidR="00BB5C58">
        <w:rPr>
          <w:lang w:eastAsia="en-US"/>
        </w:rPr>
        <w:t>Dieu seul le sait</w:t>
      </w:r>
      <w:r>
        <w:rPr>
          <w:lang w:eastAsia="en-US"/>
        </w:rPr>
        <w:t xml:space="preserve">… </w:t>
      </w:r>
      <w:r w:rsidR="00BB5C58">
        <w:rPr>
          <w:lang w:eastAsia="en-US"/>
        </w:rPr>
        <w:t>En tout cas</w:t>
      </w:r>
      <w:r>
        <w:rPr>
          <w:lang w:eastAsia="en-US"/>
        </w:rPr>
        <w:t xml:space="preserve">, </w:t>
      </w:r>
      <w:r w:rsidR="00BB5C58">
        <w:rPr>
          <w:lang w:eastAsia="en-US"/>
        </w:rPr>
        <w:t>il ne faut pas regretter un voyage inutile</w:t>
      </w:r>
      <w:r>
        <w:rPr>
          <w:lang w:eastAsia="en-US"/>
        </w:rPr>
        <w:t>.</w:t>
      </w:r>
    </w:p>
    <w:p w14:paraId="00CDFF44" w14:textId="3ADB744C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Sa tasse de chocolat était finie</w:t>
      </w:r>
      <w:r w:rsidR="00A23BF9">
        <w:rPr>
          <w:lang w:eastAsia="en-US"/>
        </w:rPr>
        <w:t xml:space="preserve">. </w:t>
      </w:r>
      <w:r>
        <w:rPr>
          <w:lang w:eastAsia="en-US"/>
        </w:rPr>
        <w:t xml:space="preserve">Il se leva </w:t>
      </w:r>
      <w:r>
        <w:t xml:space="preserve">ainsi que </w:t>
      </w:r>
      <w:r w:rsidR="00A23BF9">
        <w:rPr>
          <w:lang w:eastAsia="en-US"/>
        </w:rPr>
        <w:t>M. de </w:t>
      </w:r>
      <w:proofErr w:type="spellStart"/>
      <w:r>
        <w:rPr>
          <w:lang w:eastAsia="en-US"/>
        </w:rPr>
        <w:t>Maudreuil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et tous deux se dirigèrent vers la table du docteur Morin</w:t>
      </w:r>
      <w:r w:rsidR="00A23BF9">
        <w:rPr>
          <w:lang w:eastAsia="en-US"/>
        </w:rPr>
        <w:t>.</w:t>
      </w:r>
    </w:p>
    <w:p w14:paraId="51003897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Maudreuil</w:t>
      </w:r>
      <w:proofErr w:type="spellEnd"/>
      <w:r>
        <w:rPr>
          <w:lang w:eastAsia="en-US"/>
        </w:rPr>
        <w:t xml:space="preserve"> était un grand garçon maigre et râpé</w:t>
      </w:r>
      <w:r w:rsidR="00A23BF9">
        <w:rPr>
          <w:lang w:eastAsia="en-US"/>
        </w:rPr>
        <w:t xml:space="preserve">, </w:t>
      </w:r>
      <w:r>
        <w:rPr>
          <w:lang w:eastAsia="en-US"/>
        </w:rPr>
        <w:t>d</w:t>
      </w:r>
      <w:r w:rsidR="00A23BF9">
        <w:rPr>
          <w:lang w:eastAsia="en-US"/>
        </w:rPr>
        <w:t>’</w:t>
      </w:r>
      <w:r>
        <w:rPr>
          <w:lang w:eastAsia="en-US"/>
        </w:rPr>
        <w:t>assez bonne noblesse</w:t>
      </w:r>
      <w:r w:rsidR="00A23BF9">
        <w:rPr>
          <w:lang w:eastAsia="en-US"/>
        </w:rPr>
        <w:t xml:space="preserve">, </w:t>
      </w:r>
      <w:r>
        <w:rPr>
          <w:lang w:eastAsia="en-US"/>
        </w:rPr>
        <w:t>ruiné jusqu</w:t>
      </w:r>
      <w:r w:rsidR="00A23BF9">
        <w:rPr>
          <w:lang w:eastAsia="en-US"/>
        </w:rPr>
        <w:t>’</w:t>
      </w:r>
      <w:r>
        <w:rPr>
          <w:lang w:eastAsia="en-US"/>
        </w:rPr>
        <w:t>à la corde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vivant d</w:t>
      </w:r>
      <w:r w:rsidR="00A23BF9">
        <w:rPr>
          <w:lang w:eastAsia="en-US"/>
        </w:rPr>
        <w:t>’</w:t>
      </w:r>
      <w:r>
        <w:rPr>
          <w:lang w:eastAsia="en-US"/>
        </w:rPr>
        <w:t>espoir</w:t>
      </w:r>
      <w:r w:rsidR="00A23BF9">
        <w:rPr>
          <w:lang w:eastAsia="en-US"/>
        </w:rPr>
        <w:t>.</w:t>
      </w:r>
    </w:p>
    <w:p w14:paraId="4593C95F" w14:textId="07C4D26B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Houël</w:t>
      </w:r>
      <w:proofErr w:type="spellEnd"/>
      <w:r>
        <w:rPr>
          <w:lang w:eastAsia="en-US"/>
        </w:rPr>
        <w:t xml:space="preserve"> était un vieux petit homme</w:t>
      </w:r>
      <w:r w:rsidR="00A23BF9">
        <w:rPr>
          <w:lang w:eastAsia="en-US"/>
        </w:rPr>
        <w:t xml:space="preserve">, </w:t>
      </w:r>
      <w:r>
        <w:rPr>
          <w:lang w:eastAsia="en-US"/>
        </w:rPr>
        <w:t>veuf</w:t>
      </w:r>
      <w:r w:rsidR="00A23BF9">
        <w:rPr>
          <w:lang w:eastAsia="en-US"/>
        </w:rPr>
        <w:t xml:space="preserve">, </w:t>
      </w:r>
      <w:r>
        <w:rPr>
          <w:lang w:eastAsia="en-US"/>
        </w:rPr>
        <w:t>sans enfants</w:t>
      </w:r>
      <w:r w:rsidR="00A23BF9">
        <w:rPr>
          <w:lang w:eastAsia="en-US"/>
        </w:rPr>
        <w:t xml:space="preserve">, </w:t>
      </w:r>
      <w:r>
        <w:rPr>
          <w:lang w:eastAsia="en-US"/>
        </w:rPr>
        <w:t>faisant danser assez gaîment ses deux mille francs de rente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nets et quittes d</w:t>
      </w:r>
      <w:r w:rsidR="00A23BF9">
        <w:rPr>
          <w:lang w:eastAsia="en-US"/>
        </w:rPr>
        <w:t>’</w:t>
      </w:r>
      <w:r>
        <w:rPr>
          <w:lang w:eastAsia="en-US"/>
        </w:rPr>
        <w:t>impôts</w:t>
      </w:r>
      <w:r w:rsidR="00A23BF9">
        <w:rPr>
          <w:lang w:eastAsia="en-US"/>
        </w:rPr>
        <w:t>.</w:t>
      </w:r>
    </w:p>
    <w:p w14:paraId="2BC2E77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docteur Morin avait une douce figure et un air discret</w:t>
      </w:r>
      <w:r w:rsidR="00A23BF9">
        <w:rPr>
          <w:lang w:eastAsia="en-US"/>
        </w:rPr>
        <w:t>.</w:t>
      </w:r>
    </w:p>
    <w:p w14:paraId="0D9EA48C" w14:textId="51557B5D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le docteur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dit </w:t>
      </w:r>
      <w:proofErr w:type="spellStart"/>
      <w:r w:rsidR="00BB5C58">
        <w:rPr>
          <w:lang w:eastAsia="en-US"/>
        </w:rPr>
        <w:t>Maudreuil</w:t>
      </w:r>
      <w:proofErr w:type="spellEnd"/>
      <w:r w:rsidR="00BB5C58">
        <w:rPr>
          <w:lang w:eastAsia="en-US"/>
        </w:rPr>
        <w:t xml:space="preserve"> en l</w:t>
      </w:r>
      <w:r>
        <w:rPr>
          <w:lang w:eastAsia="en-US"/>
        </w:rPr>
        <w:t>’</w:t>
      </w:r>
      <w:r w:rsidR="00BB5C58">
        <w:rPr>
          <w:lang w:eastAsia="en-US"/>
        </w:rPr>
        <w:t>abordant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nous donnerez-vous des nouvelles de notre</w:t>
      </w:r>
      <w:r w:rsidR="00BB5C58">
        <w:t xml:space="preserve"> re</w:t>
      </w:r>
      <w:r w:rsidR="00BB5C58">
        <w:rPr>
          <w:lang w:eastAsia="en-US"/>
        </w:rPr>
        <w:t>spectable cousin et ami</w:t>
      </w:r>
      <w:r>
        <w:rPr>
          <w:lang w:eastAsia="en-US"/>
        </w:rPr>
        <w:t>, M. </w:t>
      </w:r>
      <w:proofErr w:type="spellStart"/>
      <w:r w:rsidR="00BB5C58">
        <w:rPr>
          <w:lang w:eastAsia="en-US"/>
        </w:rPr>
        <w:t>Crébu</w:t>
      </w:r>
      <w:proofErr w:type="spellEnd"/>
      <w:r w:rsidR="00BB5C58">
        <w:rPr>
          <w:lang w:eastAsia="en-US"/>
        </w:rPr>
        <w:t xml:space="preserve"> de la </w:t>
      </w:r>
      <w:proofErr w:type="spellStart"/>
      <w:r w:rsidR="00BB5C58">
        <w:rPr>
          <w:lang w:eastAsia="en-US"/>
        </w:rPr>
        <w:t>Saulays</w:t>
      </w:r>
      <w:proofErr w:type="spellEnd"/>
      <w:r>
        <w:rPr>
          <w:lang w:eastAsia="en-US"/>
        </w:rPr>
        <w:t> ?</w:t>
      </w:r>
    </w:p>
    <w:p w14:paraId="21A1BC5E" w14:textId="29D36D1C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Pour savoir de ses nouvelles</w:t>
      </w:r>
      <w:r>
        <w:rPr>
          <w:lang w:eastAsia="en-US"/>
        </w:rPr>
        <w:t xml:space="preserve">, </w:t>
      </w:r>
      <w:r w:rsidR="00BB5C58">
        <w:rPr>
          <w:lang w:eastAsia="en-US"/>
        </w:rPr>
        <w:t>croyez-vous que j</w:t>
      </w:r>
      <w:r>
        <w:rPr>
          <w:lang w:eastAsia="en-US"/>
        </w:rPr>
        <w:t>’</w:t>
      </w:r>
      <w:r w:rsidR="00BB5C58">
        <w:rPr>
          <w:lang w:eastAsia="en-US"/>
        </w:rPr>
        <w:t>aie des ailes pour traverser l</w:t>
      </w:r>
      <w:r>
        <w:rPr>
          <w:lang w:eastAsia="en-US"/>
        </w:rPr>
        <w:t>’</w:t>
      </w:r>
      <w:r w:rsidR="00BB5C58">
        <w:rPr>
          <w:lang w:eastAsia="en-US"/>
        </w:rPr>
        <w:t>inondation</w:t>
      </w:r>
      <w:r>
        <w:rPr>
          <w:lang w:eastAsia="en-US"/>
        </w:rPr>
        <w:t xml:space="preserve"> ?… </w:t>
      </w:r>
      <w:r w:rsidR="007F299C">
        <w:rPr>
          <w:lang w:eastAsia="en-US"/>
        </w:rPr>
        <w:t>—</w:t>
      </w:r>
      <w:r>
        <w:rPr>
          <w:lang w:eastAsia="en-US"/>
        </w:rPr>
        <w:t xml:space="preserve"> M. </w:t>
      </w:r>
      <w:proofErr w:type="spellStart"/>
      <w:r w:rsidR="00BB5C58">
        <w:rPr>
          <w:lang w:eastAsia="en-US"/>
        </w:rPr>
        <w:t>Crébu</w:t>
      </w:r>
      <w:proofErr w:type="spellEnd"/>
      <w:r w:rsidR="00BB5C58">
        <w:rPr>
          <w:lang w:eastAsia="en-US"/>
        </w:rPr>
        <w:t xml:space="preserve"> est bâti à chaux et à sable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il nous enterrera tous</w:t>
      </w:r>
      <w:r>
        <w:rPr>
          <w:lang w:eastAsia="en-US"/>
        </w:rPr>
        <w:t xml:space="preserve"> : </w:t>
      </w:r>
      <w:r w:rsidR="00BB5C58">
        <w:rPr>
          <w:lang w:eastAsia="en-US"/>
        </w:rPr>
        <w:t>souvenez-vous de ce que je vo</w:t>
      </w:r>
      <w:r w:rsidR="00BB5C58">
        <w:t>us dis là</w:t>
      </w:r>
      <w:r>
        <w:rPr>
          <w:lang w:eastAsia="en-US"/>
        </w:rPr>
        <w:t> !</w:t>
      </w:r>
    </w:p>
    <w:p w14:paraId="026A2232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Maudreuil</w:t>
      </w:r>
      <w:proofErr w:type="spellEnd"/>
      <w:r>
        <w:rPr>
          <w:lang w:eastAsia="en-US"/>
        </w:rPr>
        <w:t xml:space="preserve"> essaya de sourire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</w:t>
      </w:r>
      <w:r w:rsidR="00A23BF9">
        <w:rPr>
          <w:lang w:eastAsia="en-US"/>
        </w:rPr>
        <w:t xml:space="preserve">, </w:t>
      </w:r>
      <w:r>
        <w:rPr>
          <w:lang w:eastAsia="en-US"/>
        </w:rPr>
        <w:t>au fond</w:t>
      </w:r>
      <w:r w:rsidR="00A23BF9">
        <w:rPr>
          <w:lang w:eastAsia="en-US"/>
        </w:rPr>
        <w:t xml:space="preserve">, </w:t>
      </w:r>
      <w:r>
        <w:rPr>
          <w:lang w:eastAsia="en-US"/>
        </w:rPr>
        <w:t>il trouva la plaisanterie pitoyable</w:t>
      </w:r>
      <w:r w:rsidR="00A23BF9">
        <w:rPr>
          <w:lang w:eastAsia="en-US"/>
        </w:rPr>
        <w:t>.</w:t>
      </w:r>
    </w:p>
    <w:p w14:paraId="1038585C" w14:textId="37E80820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Tonnerre de Landerneau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 xml:space="preserve">écria le jeune </w:t>
      </w:r>
      <w:r>
        <w:rPr>
          <w:lang w:eastAsia="en-US"/>
        </w:rPr>
        <w:t>M. de </w:t>
      </w:r>
      <w:proofErr w:type="spellStart"/>
      <w:r w:rsidR="00BB5C58">
        <w:rPr>
          <w:lang w:eastAsia="en-US"/>
        </w:rPr>
        <w:t>Guérineul</w:t>
      </w:r>
      <w:proofErr w:type="spellEnd"/>
      <w:r w:rsidR="00BB5C58">
        <w:rPr>
          <w:lang w:eastAsia="en-US"/>
        </w:rPr>
        <w:t xml:space="preserve"> dans la salle voisine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 xml:space="preserve">tu as </w:t>
      </w:r>
      <w:r w:rsidR="00BB5C58">
        <w:rPr>
          <w:i/>
          <w:iCs/>
        </w:rPr>
        <w:t>queuté</w:t>
      </w:r>
      <w:r>
        <w:rPr>
          <w:i/>
          <w:iCs/>
        </w:rPr>
        <w:t xml:space="preserve">, </w:t>
      </w:r>
      <w:r w:rsidR="00BB5C58">
        <w:rPr>
          <w:lang w:eastAsia="en-US"/>
        </w:rPr>
        <w:t>Romblon</w:t>
      </w:r>
      <w:r>
        <w:rPr>
          <w:lang w:eastAsia="en-US"/>
        </w:rPr>
        <w:t xml:space="preserve">, </w:t>
      </w:r>
      <w:r w:rsidR="00BB5C58">
        <w:rPr>
          <w:lang w:eastAsia="en-US"/>
        </w:rPr>
        <w:t>ou que le diable me brûle</w:t>
      </w:r>
      <w:r>
        <w:rPr>
          <w:lang w:eastAsia="en-US"/>
        </w:rPr>
        <w:t> !</w:t>
      </w:r>
    </w:p>
    <w:p w14:paraId="5DB960C1" w14:textId="3B804FDE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n</w:t>
      </w:r>
      <w:r>
        <w:rPr>
          <w:lang w:eastAsia="en-US"/>
        </w:rPr>
        <w:t>’</w:t>
      </w:r>
      <w:r w:rsidR="00BB5C58">
        <w:rPr>
          <w:lang w:eastAsia="en-US"/>
        </w:rPr>
        <w:t>ai pas queuté pou</w:t>
      </w:r>
      <w:r w:rsidR="00BB5C58">
        <w:t>r un liard</w:t>
      </w:r>
      <w:r>
        <w:rPr>
          <w:lang w:eastAsia="en-US"/>
        </w:rPr>
        <w:t xml:space="preserve">, </w:t>
      </w:r>
      <w:proofErr w:type="spellStart"/>
      <w:r w:rsidR="00BB5C58">
        <w:rPr>
          <w:lang w:eastAsia="en-US"/>
        </w:rPr>
        <w:t>Guérineul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répliqua Romblon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quand tu perds</w:t>
      </w:r>
      <w:r>
        <w:rPr>
          <w:lang w:eastAsia="en-US"/>
        </w:rPr>
        <w:t xml:space="preserve">, </w:t>
      </w:r>
      <w:r w:rsidR="00BB5C58">
        <w:rPr>
          <w:lang w:eastAsia="en-US"/>
        </w:rPr>
        <w:t>tu t</w:t>
      </w:r>
      <w:r>
        <w:rPr>
          <w:lang w:eastAsia="en-US"/>
        </w:rPr>
        <w:t>’</w:t>
      </w:r>
      <w:r w:rsidR="00BB5C58">
        <w:rPr>
          <w:lang w:eastAsia="en-US"/>
        </w:rPr>
        <w:t>en prends toujours au diable</w:t>
      </w:r>
      <w:r>
        <w:rPr>
          <w:lang w:eastAsia="en-US"/>
        </w:rPr>
        <w:t> !</w:t>
      </w:r>
    </w:p>
    <w:p w14:paraId="403BE57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te dis que tu as queuté</w:t>
      </w:r>
      <w:r>
        <w:rPr>
          <w:lang w:eastAsia="en-US"/>
        </w:rPr>
        <w:t xml:space="preserve">, </w:t>
      </w:r>
      <w:r w:rsidR="00BB5C58">
        <w:rPr>
          <w:lang w:eastAsia="en-US"/>
        </w:rPr>
        <w:t>moi</w:t>
      </w:r>
      <w:r>
        <w:rPr>
          <w:lang w:eastAsia="en-US"/>
        </w:rPr>
        <w:t xml:space="preserve">, </w:t>
      </w:r>
      <w:r w:rsidR="00BB5C58">
        <w:rPr>
          <w:lang w:eastAsia="en-US"/>
        </w:rPr>
        <w:t>nom de nom de nom</w:t>
      </w:r>
      <w:r>
        <w:rPr>
          <w:lang w:eastAsia="en-US"/>
        </w:rPr>
        <w:t> !</w:t>
      </w:r>
    </w:p>
    <w:p w14:paraId="139D9F1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Allons</w:t>
      </w:r>
      <w:r>
        <w:rPr>
          <w:lang w:eastAsia="en-US"/>
        </w:rPr>
        <w:t xml:space="preserve">, </w:t>
      </w:r>
      <w:r w:rsidR="00BB5C58">
        <w:rPr>
          <w:lang w:eastAsia="en-US"/>
        </w:rPr>
        <w:t>donne tes dix sous et ne pleure pas</w:t>
      </w:r>
      <w:r>
        <w:rPr>
          <w:lang w:eastAsia="en-US"/>
        </w:rPr>
        <w:t> !</w:t>
      </w:r>
    </w:p>
    <w:p w14:paraId="1817BEE3" w14:textId="45C8B892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La conversation finit là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Mais on entendit un bruit </w:t>
      </w:r>
      <w:r>
        <w:t>sec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 xml:space="preserve">était la queue de </w:t>
      </w:r>
      <w:proofErr w:type="spellStart"/>
      <w:r>
        <w:rPr>
          <w:lang w:eastAsia="en-US"/>
        </w:rPr>
        <w:t>Guérineul</w:t>
      </w:r>
      <w:proofErr w:type="spellEnd"/>
      <w:r>
        <w:rPr>
          <w:lang w:eastAsia="en-US"/>
        </w:rPr>
        <w:t xml:space="preserve"> qui s</w:t>
      </w:r>
      <w:r w:rsidR="00A23BF9">
        <w:rPr>
          <w:lang w:eastAsia="en-US"/>
        </w:rPr>
        <w:t>’</w:t>
      </w:r>
      <w:r>
        <w:rPr>
          <w:lang w:eastAsia="en-US"/>
        </w:rPr>
        <w:t>était abattue un peu brusquement vers la tête de Romblon fils</w:t>
      </w:r>
      <w:r w:rsidR="00A23BF9">
        <w:rPr>
          <w:lang w:eastAsia="en-US"/>
        </w:rPr>
        <w:t>.</w:t>
      </w:r>
    </w:p>
    <w:p w14:paraId="20965D32" w14:textId="0DED4F90" w:rsidR="00A23BF9" w:rsidRDefault="00BB5C58" w:rsidP="00A23BF9">
      <w:pPr>
        <w:rPr>
          <w:lang w:eastAsia="en-US"/>
        </w:rPr>
      </w:pPr>
      <w:r>
        <w:rPr>
          <w:lang w:eastAsia="en-US"/>
        </w:rPr>
        <w:t>Celui-ci avait paré</w:t>
      </w:r>
      <w:r w:rsidR="00A23BF9">
        <w:rPr>
          <w:lang w:eastAsia="en-US"/>
        </w:rPr>
        <w:t xml:space="preserve">. </w:t>
      </w:r>
      <w:r>
        <w:rPr>
          <w:lang w:eastAsia="en-US"/>
        </w:rPr>
        <w:t>Un combat s</w:t>
      </w:r>
      <w:r w:rsidR="00A23BF9">
        <w:rPr>
          <w:lang w:eastAsia="en-US"/>
        </w:rPr>
        <w:t>’</w:t>
      </w:r>
      <w:r>
        <w:rPr>
          <w:lang w:eastAsia="en-US"/>
        </w:rPr>
        <w:t>ensuivit</w:t>
      </w:r>
      <w:r w:rsidR="00A23BF9">
        <w:rPr>
          <w:lang w:eastAsia="en-US"/>
        </w:rPr>
        <w:t xml:space="preserve">. </w:t>
      </w:r>
      <w:r>
        <w:rPr>
          <w:lang w:eastAsia="en-US"/>
        </w:rPr>
        <w:t xml:space="preserve">Les </w:t>
      </w:r>
      <w:r>
        <w:rPr>
          <w:lang w:eastAsia="en-US"/>
        </w:rPr>
        <w:t xml:space="preserve">queues </w:t>
      </w:r>
      <w:r>
        <w:rPr>
          <w:lang w:eastAsia="en-US"/>
        </w:rPr>
        <w:t>furent brisées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tabourets volèrent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Asie eut son cadre cassé</w:t>
      </w:r>
      <w:r w:rsidR="00A23BF9">
        <w:rPr>
          <w:lang w:eastAsia="en-US"/>
        </w:rPr>
        <w:t xml:space="preserve">, </w:t>
      </w:r>
      <w:r>
        <w:rPr>
          <w:lang w:eastAsia="en-US"/>
        </w:rPr>
        <w:t>et l</w:t>
      </w:r>
      <w:r w:rsidR="00A23BF9">
        <w:rPr>
          <w:lang w:eastAsia="en-US"/>
        </w:rPr>
        <w:t>’</w:t>
      </w:r>
      <w:r>
        <w:rPr>
          <w:lang w:eastAsia="en-US"/>
        </w:rPr>
        <w:t>Amérique reçut une bi</w:t>
      </w:r>
      <w:r>
        <w:t>ll</w:t>
      </w:r>
      <w:r>
        <w:rPr>
          <w:lang w:eastAsia="en-US"/>
        </w:rPr>
        <w:t>e dans l</w:t>
      </w:r>
      <w:r w:rsidR="00A23BF9">
        <w:rPr>
          <w:lang w:eastAsia="en-US"/>
        </w:rPr>
        <w:t>’</w:t>
      </w:r>
      <w:r>
        <w:rPr>
          <w:lang w:eastAsia="en-US"/>
        </w:rPr>
        <w:t>œil</w:t>
      </w:r>
      <w:r w:rsidR="00A23BF9">
        <w:rPr>
          <w:lang w:eastAsia="en-US"/>
        </w:rPr>
        <w:t>.</w:t>
      </w:r>
    </w:p>
    <w:p w14:paraId="6F8FB3A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Madame veuve Ragon s</w:t>
      </w:r>
      <w:r w:rsidR="00A23BF9">
        <w:rPr>
          <w:lang w:eastAsia="en-US"/>
        </w:rPr>
        <w:t>’</w:t>
      </w:r>
      <w:r>
        <w:rPr>
          <w:lang w:eastAsia="en-US"/>
        </w:rPr>
        <w:t>élança pour protéger son mobilier</w:t>
      </w:r>
      <w:r w:rsidR="00A23BF9">
        <w:rPr>
          <w:lang w:eastAsia="en-US"/>
        </w:rPr>
        <w:t>.</w:t>
      </w:r>
    </w:p>
    <w:p w14:paraId="03AD6891" w14:textId="1C023F00" w:rsidR="00A23BF9" w:rsidRDefault="00BB5C58" w:rsidP="00A23BF9">
      <w:pPr>
        <w:rPr>
          <w:lang w:eastAsia="en-US"/>
        </w:rPr>
      </w:pPr>
      <w:r>
        <w:rPr>
          <w:lang w:eastAsia="en-US"/>
        </w:rPr>
        <w:t>Mais Romblon père l</w:t>
      </w:r>
      <w:r w:rsidR="00A23BF9">
        <w:rPr>
          <w:lang w:eastAsia="en-US"/>
        </w:rPr>
        <w:t>’</w:t>
      </w:r>
      <w:r>
        <w:rPr>
          <w:lang w:eastAsia="en-US"/>
        </w:rPr>
        <w:t>avait prévenue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Il avait saisi à la gorge son fils et le jeune </w:t>
      </w:r>
      <w:proofErr w:type="spellStart"/>
      <w:r>
        <w:rPr>
          <w:lang w:eastAsia="en-US"/>
        </w:rPr>
        <w:t>Guérineul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et les tenait </w:t>
      </w:r>
      <w:r>
        <w:rPr>
          <w:lang w:eastAsia="en-US"/>
        </w:rPr>
        <w:t xml:space="preserve">tous </w:t>
      </w:r>
      <w:r>
        <w:rPr>
          <w:lang w:eastAsia="en-US"/>
        </w:rPr>
        <w:t>deux en respect</w:t>
      </w:r>
      <w:r w:rsidR="00A23BF9">
        <w:rPr>
          <w:lang w:eastAsia="en-US"/>
        </w:rPr>
        <w:t xml:space="preserve">, </w:t>
      </w:r>
      <w:r>
        <w:rPr>
          <w:lang w:eastAsia="en-US"/>
        </w:rPr>
        <w:t>à bout de bras</w:t>
      </w:r>
      <w:r w:rsidR="00A23BF9">
        <w:rPr>
          <w:lang w:eastAsia="en-US"/>
        </w:rPr>
        <w:t>.</w:t>
      </w:r>
    </w:p>
    <w:p w14:paraId="16162DFA" w14:textId="2289CDA2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Allons</w:t>
      </w:r>
      <w:r>
        <w:rPr>
          <w:lang w:eastAsia="en-US"/>
        </w:rPr>
        <w:t xml:space="preserve"> ! </w:t>
      </w:r>
      <w:r w:rsidR="00BB5C58">
        <w:rPr>
          <w:lang w:eastAsia="en-US"/>
        </w:rPr>
        <w:t>lâchez-moi</w:t>
      </w:r>
      <w:r>
        <w:rPr>
          <w:lang w:eastAsia="en-US"/>
        </w:rPr>
        <w:t xml:space="preserve">, </w:t>
      </w:r>
      <w:r w:rsidR="00BB5C58">
        <w:rPr>
          <w:lang w:eastAsia="en-US"/>
        </w:rPr>
        <w:t>papa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dit </w:t>
      </w:r>
      <w:proofErr w:type="spellStart"/>
      <w:r w:rsidR="00BB5C58">
        <w:t>Gué</w:t>
      </w:r>
      <w:r w:rsidR="00BB5C58">
        <w:rPr>
          <w:lang w:eastAsia="en-US"/>
        </w:rPr>
        <w:t>rineul</w:t>
      </w:r>
      <w:proofErr w:type="spellEnd"/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moi qui ai eu tort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Fifi Romblon n</w:t>
      </w:r>
      <w:r>
        <w:rPr>
          <w:lang w:eastAsia="en-US"/>
        </w:rPr>
        <w:t>’</w:t>
      </w:r>
      <w:r w:rsidR="00BB5C58">
        <w:rPr>
          <w:lang w:eastAsia="en-US"/>
        </w:rPr>
        <w:t>aurait pas dû oublier que je suis gentilhomme</w:t>
      </w:r>
      <w:r>
        <w:rPr>
          <w:lang w:eastAsia="en-US"/>
        </w:rPr>
        <w:t> !</w:t>
      </w:r>
    </w:p>
    <w:p w14:paraId="3B156AE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Voilà ce que c</w:t>
      </w:r>
      <w:r>
        <w:rPr>
          <w:lang w:eastAsia="en-US"/>
        </w:rPr>
        <w:t>’</w:t>
      </w:r>
      <w:r w:rsidR="00BB5C58">
        <w:rPr>
          <w:lang w:eastAsia="en-US"/>
        </w:rPr>
        <w:t>est que de jouer des dix sous comme ça</w:t>
      </w:r>
      <w:r>
        <w:rPr>
          <w:lang w:eastAsia="en-US"/>
        </w:rPr>
        <w:t xml:space="preserve"> ! </w:t>
      </w:r>
      <w:r w:rsidR="00BB5C58">
        <w:rPr>
          <w:lang w:eastAsia="en-US"/>
        </w:rPr>
        <w:t>grommela madame veuve Ragon</w:t>
      </w:r>
      <w:r>
        <w:rPr>
          <w:lang w:eastAsia="en-US"/>
        </w:rPr>
        <w:t>.</w:t>
      </w:r>
    </w:p>
    <w:p w14:paraId="62F6006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Allez-vous être sages</w:t>
      </w:r>
      <w:r>
        <w:rPr>
          <w:lang w:eastAsia="en-US"/>
        </w:rPr>
        <w:t xml:space="preserve"> ? </w:t>
      </w:r>
      <w:r w:rsidR="00BB5C58">
        <w:rPr>
          <w:lang w:eastAsia="en-US"/>
        </w:rPr>
        <w:t>demanda le vieux Romblon</w:t>
      </w:r>
      <w:r>
        <w:rPr>
          <w:lang w:eastAsia="en-US"/>
        </w:rPr>
        <w:t>.</w:t>
      </w:r>
    </w:p>
    <w:p w14:paraId="724EC03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papa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répondirent à la fois les deux jeunes gens</w:t>
      </w:r>
      <w:r>
        <w:rPr>
          <w:lang w:eastAsia="en-US"/>
        </w:rPr>
        <w:t>.</w:t>
      </w:r>
    </w:p>
    <w:p w14:paraId="46D1ACE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Romblon les lâcha</w:t>
      </w:r>
      <w:r w:rsidR="00A23BF9">
        <w:rPr>
          <w:lang w:eastAsia="en-US"/>
        </w:rPr>
        <w:t xml:space="preserve">, </w:t>
      </w:r>
      <w:r>
        <w:rPr>
          <w:lang w:eastAsia="en-US"/>
        </w:rPr>
        <w:t>et ils se donnèrent une poignée de main en riant</w:t>
      </w:r>
      <w:r w:rsidR="00A23BF9">
        <w:rPr>
          <w:lang w:eastAsia="en-US"/>
        </w:rPr>
        <w:t>.</w:t>
      </w:r>
    </w:p>
    <w:p w14:paraId="1A980D56" w14:textId="4781B1E3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Voyez-vous</w:t>
      </w:r>
      <w:r>
        <w:rPr>
          <w:lang w:eastAsia="en-US"/>
        </w:rPr>
        <w:t xml:space="preserve">, </w:t>
      </w:r>
      <w:r w:rsidR="00BB5C58">
        <w:rPr>
          <w:lang w:eastAsia="en-US"/>
        </w:rPr>
        <w:t>fit observer madame veuve Ragon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ces choses-là</w:t>
      </w:r>
      <w:r>
        <w:rPr>
          <w:lang w:eastAsia="en-US"/>
        </w:rPr>
        <w:t xml:space="preserve">, </w:t>
      </w:r>
      <w:r w:rsidR="00BB5C58">
        <w:rPr>
          <w:lang w:eastAsia="en-US"/>
        </w:rPr>
        <w:t>ça gâte la réputation d</w:t>
      </w:r>
      <w:r>
        <w:rPr>
          <w:lang w:eastAsia="en-US"/>
        </w:rPr>
        <w:t>’</w:t>
      </w:r>
      <w:r w:rsidR="00BB5C58">
        <w:rPr>
          <w:lang w:eastAsia="en-US"/>
        </w:rPr>
        <w:t>une maison comme il faut</w:t>
      </w:r>
      <w:r>
        <w:rPr>
          <w:lang w:eastAsia="en-US"/>
        </w:rPr>
        <w:t>.</w:t>
      </w:r>
    </w:p>
    <w:p w14:paraId="1545DC6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Le vieux Romblon </w:t>
      </w:r>
      <w:proofErr w:type="gramStart"/>
      <w:r>
        <w:rPr>
          <w:lang w:eastAsia="en-US"/>
        </w:rPr>
        <w:t>av</w:t>
      </w:r>
      <w:r>
        <w:t>ait été</w:t>
      </w:r>
      <w:proofErr w:type="gramEnd"/>
      <w:r>
        <w:t xml:space="preserve"> se rasseoir dans son coin</w:t>
      </w:r>
      <w:r w:rsidR="00A23BF9">
        <w:rPr>
          <w:lang w:eastAsia="en-US"/>
        </w:rPr>
        <w:t>.</w:t>
      </w:r>
    </w:p>
    <w:p w14:paraId="3B1EA27D" w14:textId="63FB9C5A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un homme d</w:t>
      </w:r>
      <w:r w:rsidR="00A23BF9">
        <w:rPr>
          <w:lang w:eastAsia="en-US"/>
        </w:rPr>
        <w:t>’</w:t>
      </w:r>
      <w:r>
        <w:rPr>
          <w:lang w:eastAsia="en-US"/>
        </w:rPr>
        <w:t>une haute stature</w:t>
      </w:r>
      <w:r w:rsidR="00A23BF9">
        <w:rPr>
          <w:lang w:eastAsia="en-US"/>
        </w:rPr>
        <w:t xml:space="preserve">, </w:t>
      </w:r>
      <w:r>
        <w:rPr>
          <w:lang w:eastAsia="en-US"/>
        </w:rPr>
        <w:t>épaules d</w:t>
      </w:r>
      <w:r w:rsidR="00A23BF9">
        <w:rPr>
          <w:lang w:eastAsia="en-US"/>
        </w:rPr>
        <w:t>’</w:t>
      </w:r>
      <w:r>
        <w:rPr>
          <w:lang w:eastAsia="en-US"/>
        </w:rPr>
        <w:t>Hercule</w:t>
      </w:r>
      <w:r w:rsidR="00A23BF9">
        <w:rPr>
          <w:lang w:eastAsia="en-US"/>
        </w:rPr>
        <w:t xml:space="preserve">, </w:t>
      </w:r>
      <w:r>
        <w:rPr>
          <w:lang w:eastAsia="en-US"/>
        </w:rPr>
        <w:t>forêt de cheveux grisonnants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Il portait une veste à la paysanne</w:t>
      </w:r>
      <w:r w:rsidR="00A23BF9">
        <w:rPr>
          <w:lang w:eastAsia="en-US"/>
        </w:rPr>
        <w:t xml:space="preserve">, </w:t>
      </w:r>
      <w:r>
        <w:rPr>
          <w:lang w:eastAsia="en-US"/>
        </w:rPr>
        <w:t>en peau de loup</w:t>
      </w:r>
      <w:r w:rsidR="00A23BF9">
        <w:rPr>
          <w:lang w:eastAsia="en-US"/>
        </w:rPr>
        <w:t>.</w:t>
      </w:r>
    </w:p>
    <w:p w14:paraId="0D06F3E8" w14:textId="0D2BF9F6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Son fils</w:t>
      </w:r>
      <w:r w:rsidR="00A23BF9">
        <w:rPr>
          <w:lang w:eastAsia="en-US"/>
        </w:rPr>
        <w:t xml:space="preserve">, </w:t>
      </w:r>
      <w:r>
        <w:rPr>
          <w:lang w:eastAsia="en-US"/>
        </w:rPr>
        <w:t>au contraire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était </w:t>
      </w:r>
      <w:r>
        <w:rPr>
          <w:lang w:eastAsia="en-US"/>
        </w:rPr>
        <w:t xml:space="preserve">vêtu </w:t>
      </w:r>
      <w:r>
        <w:rPr>
          <w:lang w:eastAsia="en-US"/>
        </w:rPr>
        <w:t xml:space="preserve">en fashionable </w:t>
      </w:r>
      <w:proofErr w:type="spellStart"/>
      <w:r>
        <w:rPr>
          <w:lang w:eastAsia="en-US"/>
        </w:rPr>
        <w:t>vitriâs</w:t>
      </w:r>
      <w:proofErr w:type="spellEnd"/>
      <w:r w:rsidR="00A23BF9">
        <w:rPr>
          <w:lang w:eastAsia="en-US"/>
        </w:rPr>
        <w:t>.</w:t>
      </w:r>
    </w:p>
    <w:p w14:paraId="31D0D46C" w14:textId="58E0BCD9" w:rsidR="00A23BF9" w:rsidRDefault="00BB5C58" w:rsidP="00A23BF9">
      <w:pPr>
        <w:rPr>
          <w:lang w:eastAsia="en-US"/>
        </w:rPr>
      </w:pPr>
      <w:r>
        <w:rPr>
          <w:lang w:eastAsia="en-US"/>
        </w:rPr>
        <w:t>Le père Romblon</w:t>
      </w:r>
      <w:r w:rsidR="00A23BF9">
        <w:rPr>
          <w:lang w:eastAsia="en-US"/>
        </w:rPr>
        <w:t xml:space="preserve">, </w:t>
      </w:r>
      <w:r>
        <w:rPr>
          <w:lang w:eastAsia="en-US"/>
        </w:rPr>
        <w:t>sur son corps d</w:t>
      </w:r>
      <w:r w:rsidR="00A23BF9">
        <w:rPr>
          <w:lang w:eastAsia="en-US"/>
        </w:rPr>
        <w:t>’</w:t>
      </w:r>
      <w:r>
        <w:rPr>
          <w:lang w:eastAsia="en-US"/>
        </w:rPr>
        <w:t>athlète</w:t>
      </w:r>
      <w:r w:rsidR="00A23BF9">
        <w:rPr>
          <w:lang w:eastAsia="en-US"/>
        </w:rPr>
        <w:t xml:space="preserve">, </w:t>
      </w:r>
      <w:r>
        <w:rPr>
          <w:lang w:eastAsia="en-US"/>
        </w:rPr>
        <w:t>avait une face de Normand</w:t>
      </w:r>
      <w:r w:rsidR="00A23BF9">
        <w:rPr>
          <w:lang w:eastAsia="en-US"/>
        </w:rPr>
        <w:t xml:space="preserve">, </w:t>
      </w:r>
      <w:r>
        <w:rPr>
          <w:lang w:eastAsia="en-US"/>
        </w:rPr>
        <w:t>fine et fûtée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Il habitait le pays depuis tantôt dix ans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faisait toute sorte de commerce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Il venait</w:t>
      </w:r>
      <w:r w:rsidR="00A23BF9">
        <w:rPr>
          <w:lang w:eastAsia="en-US"/>
        </w:rPr>
        <w:t xml:space="preserve">, </w:t>
      </w:r>
      <w:r>
        <w:rPr>
          <w:lang w:eastAsia="en-US"/>
        </w:rPr>
        <w:t>disait-on</w:t>
      </w:r>
      <w:r w:rsidR="00A23BF9">
        <w:rPr>
          <w:lang w:eastAsia="en-US"/>
        </w:rPr>
        <w:t xml:space="preserve">, </w:t>
      </w:r>
      <w:r>
        <w:rPr>
          <w:lang w:eastAsia="en-US"/>
        </w:rPr>
        <w:t>du Rouennais</w:t>
      </w:r>
      <w:r w:rsidR="00A23BF9">
        <w:rPr>
          <w:lang w:eastAsia="en-US"/>
        </w:rPr>
        <w:t>.</w:t>
      </w:r>
    </w:p>
    <w:p w14:paraId="39162774" w14:textId="101416E2" w:rsidR="00A23BF9" w:rsidRDefault="00BB5C58" w:rsidP="00A23BF9">
      <w:pPr>
        <w:rPr>
          <w:lang w:eastAsia="en-US"/>
        </w:rPr>
      </w:pPr>
      <w:r>
        <w:rPr>
          <w:lang w:eastAsia="en-US"/>
        </w:rPr>
        <w:t>Le fils avait une bonne figure</w:t>
      </w:r>
      <w:r w:rsidR="00A23BF9">
        <w:rPr>
          <w:lang w:eastAsia="en-US"/>
        </w:rPr>
        <w:t xml:space="preserve">, </w:t>
      </w:r>
      <w:r>
        <w:rPr>
          <w:lang w:eastAsia="en-US"/>
        </w:rPr>
        <w:t>réjouie et spirituelle</w:t>
      </w:r>
      <w:r w:rsidR="00A23BF9">
        <w:rPr>
          <w:lang w:eastAsia="en-US"/>
        </w:rPr>
        <w:t xml:space="preserve"> ; </w:t>
      </w:r>
      <w:r>
        <w:rPr>
          <w:lang w:eastAsia="en-US"/>
        </w:rPr>
        <w:t>qui contras</w:t>
      </w:r>
      <w:r>
        <w:t>t</w:t>
      </w:r>
      <w:r>
        <w:rPr>
          <w:lang w:eastAsia="en-US"/>
        </w:rPr>
        <w:t>ait avec l</w:t>
      </w:r>
      <w:r w:rsidR="00A23BF9">
        <w:rPr>
          <w:lang w:eastAsia="en-US"/>
        </w:rPr>
        <w:t>’</w:t>
      </w:r>
      <w:r>
        <w:rPr>
          <w:lang w:eastAsia="en-US"/>
        </w:rPr>
        <w:t xml:space="preserve">air épais et souverainement naïf de son </w:t>
      </w:r>
      <w:proofErr w:type="spellStart"/>
      <w:r>
        <w:rPr>
          <w:lang w:eastAsia="en-US"/>
        </w:rPr>
        <w:t>partner</w:t>
      </w:r>
      <w:proofErr w:type="spellEnd"/>
      <w:r w:rsidR="00A23BF9">
        <w:rPr>
          <w:lang w:eastAsia="en-US"/>
        </w:rPr>
        <w:t>, M. </w:t>
      </w:r>
      <w:r>
        <w:rPr>
          <w:lang w:eastAsia="en-US"/>
        </w:rPr>
        <w:t xml:space="preserve">le chevalier de </w:t>
      </w:r>
      <w:proofErr w:type="spellStart"/>
      <w:r>
        <w:rPr>
          <w:lang w:eastAsia="en-US"/>
        </w:rPr>
        <w:t>Guérineul</w:t>
      </w:r>
      <w:proofErr w:type="spellEnd"/>
      <w:r w:rsidR="00A23BF9">
        <w:rPr>
          <w:lang w:eastAsia="en-US"/>
        </w:rPr>
        <w:t>.</w:t>
      </w:r>
    </w:p>
    <w:p w14:paraId="3955EEE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Quant à Menand jeune</w:t>
      </w:r>
      <w:r w:rsidR="00A23BF9">
        <w:rPr>
          <w:lang w:eastAsia="en-US"/>
        </w:rPr>
        <w:t xml:space="preserve">, </w:t>
      </w:r>
      <w:r>
        <w:rPr>
          <w:lang w:eastAsia="en-US"/>
        </w:rPr>
        <w:t>notaire</w:t>
      </w:r>
      <w:r w:rsidR="00A23BF9">
        <w:rPr>
          <w:lang w:eastAsia="en-US"/>
        </w:rPr>
        <w:t xml:space="preserve">, </w:t>
      </w:r>
      <w:r>
        <w:rPr>
          <w:lang w:eastAsia="en-US"/>
        </w:rPr>
        <w:t>auprès de qui s</w:t>
      </w:r>
      <w:r w:rsidR="00A23BF9">
        <w:rPr>
          <w:lang w:eastAsia="en-US"/>
        </w:rPr>
        <w:t>’</w:t>
      </w:r>
      <w:r>
        <w:rPr>
          <w:lang w:eastAsia="en-US"/>
        </w:rPr>
        <w:t>asseyait le papa Romblon</w:t>
      </w:r>
      <w:r w:rsidR="00A23BF9">
        <w:rPr>
          <w:lang w:eastAsia="en-US"/>
        </w:rPr>
        <w:t xml:space="preserve">, </w:t>
      </w:r>
      <w:r>
        <w:rPr>
          <w:lang w:eastAsia="en-US"/>
        </w:rPr>
        <w:t>vous ne sauriez croire Combien il aimait à ronger la mèche de son fouet</w:t>
      </w:r>
      <w:r w:rsidR="00A23BF9">
        <w:rPr>
          <w:lang w:eastAsia="en-US"/>
        </w:rPr>
        <w:t> !</w:t>
      </w:r>
    </w:p>
    <w:p w14:paraId="797A2C6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Quoique frère ca</w:t>
      </w:r>
      <w:r>
        <w:t>det d</w:t>
      </w:r>
      <w:r w:rsidR="00A23BF9">
        <w:rPr>
          <w:lang w:eastAsia="en-US"/>
        </w:rPr>
        <w:t>’</w:t>
      </w:r>
      <w:r>
        <w:rPr>
          <w:lang w:eastAsia="en-US"/>
        </w:rPr>
        <w:t>un apothicaire</w:t>
      </w:r>
      <w:r w:rsidR="00A23BF9">
        <w:rPr>
          <w:lang w:eastAsia="en-US"/>
        </w:rPr>
        <w:t xml:space="preserve">, </w:t>
      </w:r>
      <w:r>
        <w:rPr>
          <w:lang w:eastAsia="en-US"/>
        </w:rPr>
        <w:t>Menand jeune n</w:t>
      </w:r>
      <w:r w:rsidR="00A23BF9">
        <w:rPr>
          <w:lang w:eastAsia="en-US"/>
        </w:rPr>
        <w:t>’</w:t>
      </w:r>
      <w:r>
        <w:rPr>
          <w:lang w:eastAsia="en-US"/>
        </w:rPr>
        <w:t>avait point d</w:t>
      </w:r>
      <w:r w:rsidR="00A23BF9">
        <w:rPr>
          <w:lang w:eastAsia="en-US"/>
        </w:rPr>
        <w:t>’</w:t>
      </w:r>
      <w:r>
        <w:rPr>
          <w:lang w:eastAsia="en-US"/>
        </w:rPr>
        <w:t>orgueil</w:t>
      </w:r>
      <w:r w:rsidR="00A23BF9">
        <w:rPr>
          <w:lang w:eastAsia="en-US"/>
        </w:rPr>
        <w:t>.</w:t>
      </w:r>
    </w:p>
    <w:p w14:paraId="0CFDD95A" w14:textId="77777777" w:rsidR="00A23BF9" w:rsidRDefault="00BB5C58" w:rsidP="00A23BF9">
      <w:r>
        <w:rPr>
          <w:lang w:eastAsia="en-US"/>
        </w:rPr>
        <w:t>Ses connaissances intimes l</w:t>
      </w:r>
      <w:r w:rsidR="00A23BF9">
        <w:rPr>
          <w:lang w:eastAsia="en-US"/>
        </w:rPr>
        <w:t>’</w:t>
      </w:r>
      <w:r>
        <w:rPr>
          <w:lang w:eastAsia="en-US"/>
        </w:rPr>
        <w:t xml:space="preserve">avaient surnommé </w:t>
      </w:r>
      <w:r>
        <w:rPr>
          <w:i/>
          <w:iCs/>
        </w:rPr>
        <w:t>l</w:t>
      </w:r>
      <w:r w:rsidR="00A23BF9">
        <w:rPr>
          <w:i/>
          <w:iCs/>
        </w:rPr>
        <w:t>’</w:t>
      </w:r>
      <w:r>
        <w:rPr>
          <w:i/>
          <w:iCs/>
        </w:rPr>
        <w:t>Artichaut</w:t>
      </w:r>
      <w:r w:rsidR="00A23BF9">
        <w:t xml:space="preserve">, </w:t>
      </w:r>
      <w:r>
        <w:t>soit à cause du caractère paisible de sa physionomie</w:t>
      </w:r>
      <w:r w:rsidR="00A23BF9">
        <w:t xml:space="preserve">, </w:t>
      </w:r>
      <w:r>
        <w:t>soit par allusion au peu d</w:t>
      </w:r>
      <w:r w:rsidR="00A23BF9">
        <w:t>’</w:t>
      </w:r>
      <w:r>
        <w:t>usage qu</w:t>
      </w:r>
      <w:r w:rsidR="00A23BF9">
        <w:t>’</w:t>
      </w:r>
      <w:r>
        <w:t>il faisait de ses facultés intellectuelles</w:t>
      </w:r>
      <w:r w:rsidR="00A23BF9">
        <w:t>.</w:t>
      </w:r>
    </w:p>
    <w:p w14:paraId="5827729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Ou</w:t>
      </w:r>
      <w:r>
        <w:t>tre les</w:t>
      </w:r>
      <w:r>
        <w:rPr>
          <w:lang w:eastAsia="en-US"/>
        </w:rPr>
        <w:t xml:space="preserve"> cordes de fouet</w:t>
      </w:r>
      <w:r w:rsidR="00A23BF9">
        <w:rPr>
          <w:lang w:eastAsia="en-US"/>
        </w:rPr>
        <w:t xml:space="preserve">, </w:t>
      </w:r>
      <w:r>
        <w:rPr>
          <w:lang w:eastAsia="en-US"/>
        </w:rPr>
        <w:t>il aimait le cassis et l</w:t>
      </w:r>
      <w:r w:rsidR="00A23BF9">
        <w:rPr>
          <w:lang w:eastAsia="en-US"/>
        </w:rPr>
        <w:t>’</w:t>
      </w:r>
      <w:r>
        <w:rPr>
          <w:lang w:eastAsia="en-US"/>
        </w:rPr>
        <w:t>oignon</w:t>
      </w:r>
      <w:r w:rsidR="00A23BF9">
        <w:rPr>
          <w:lang w:eastAsia="en-US"/>
        </w:rPr>
        <w:t xml:space="preserve">, </w:t>
      </w:r>
      <w:r>
        <w:rPr>
          <w:lang w:eastAsia="en-US"/>
        </w:rPr>
        <w:t>dont il avait l</w:t>
      </w:r>
      <w:r w:rsidR="00A23BF9">
        <w:rPr>
          <w:lang w:eastAsia="en-US"/>
        </w:rPr>
        <w:t>’</w:t>
      </w:r>
      <w:r>
        <w:rPr>
          <w:lang w:eastAsia="en-US"/>
        </w:rPr>
        <w:t>odeur</w:t>
      </w:r>
      <w:r w:rsidR="00A23BF9">
        <w:rPr>
          <w:lang w:eastAsia="en-US"/>
        </w:rPr>
        <w:t>.</w:t>
      </w:r>
    </w:p>
    <w:p w14:paraId="12FDCB6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avons-nous bien le cœur de consacrer dix lignes à Menand jeune</w:t>
      </w:r>
      <w:r w:rsidR="00A23BF9">
        <w:rPr>
          <w:lang w:eastAsia="en-US"/>
        </w:rPr>
        <w:t xml:space="preserve">, </w:t>
      </w:r>
      <w:r>
        <w:rPr>
          <w:lang w:eastAsia="en-US"/>
        </w:rPr>
        <w:t>notaire</w:t>
      </w:r>
      <w:r w:rsidR="00A23BF9">
        <w:rPr>
          <w:lang w:eastAsia="en-US"/>
        </w:rPr>
        <w:t xml:space="preserve">, </w:t>
      </w:r>
      <w:r>
        <w:rPr>
          <w:lang w:eastAsia="en-US"/>
        </w:rPr>
        <w:t>en face des événements majeurs qui sollicitent notre plume</w:t>
      </w:r>
      <w:r w:rsidR="00A23BF9">
        <w:rPr>
          <w:lang w:eastAsia="en-US"/>
        </w:rPr>
        <w:t> !</w:t>
      </w:r>
    </w:p>
    <w:p w14:paraId="722BFE51" w14:textId="7FF68ADF" w:rsidR="00A23BF9" w:rsidRDefault="00BB5C58" w:rsidP="00A23BF9">
      <w:pPr>
        <w:rPr>
          <w:lang w:eastAsia="en-US"/>
        </w:rPr>
      </w:pPr>
      <w:r>
        <w:rPr>
          <w:lang w:eastAsia="en-US"/>
        </w:rPr>
        <w:t>Rien n</w:t>
      </w:r>
      <w:r w:rsidR="00A23BF9">
        <w:rPr>
          <w:lang w:eastAsia="en-US"/>
        </w:rPr>
        <w:t>’</w:t>
      </w:r>
      <w:r>
        <w:rPr>
          <w:lang w:eastAsia="en-US"/>
        </w:rPr>
        <w:t>est plus dangereux que la f</w:t>
      </w:r>
      <w:r>
        <w:t>rivolité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Prenons une bonne fois pour toutes l</w:t>
      </w:r>
      <w:r w:rsidR="00A23BF9">
        <w:rPr>
          <w:lang w:eastAsia="en-US"/>
        </w:rPr>
        <w:t>’</w:t>
      </w:r>
      <w:r>
        <w:rPr>
          <w:lang w:eastAsia="en-US"/>
        </w:rPr>
        <w:t>engagement d</w:t>
      </w:r>
      <w:r w:rsidR="00A23BF9">
        <w:rPr>
          <w:lang w:eastAsia="en-US"/>
        </w:rPr>
        <w:t>’</w:t>
      </w:r>
      <w:r>
        <w:rPr>
          <w:lang w:eastAsia="en-US"/>
        </w:rPr>
        <w:t>écrire avec dignité et convenance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Que diable</w:t>
      </w:r>
      <w:r w:rsidR="00A23BF9">
        <w:rPr>
          <w:lang w:eastAsia="en-US"/>
        </w:rPr>
        <w:t xml:space="preserve"> ! </w:t>
      </w:r>
      <w:r>
        <w:rPr>
          <w:lang w:eastAsia="en-US"/>
        </w:rPr>
        <w:t>nous ne sommes pas ici pour nous divertir</w:t>
      </w:r>
      <w:r w:rsidR="00A23BF9">
        <w:rPr>
          <w:lang w:eastAsia="en-US"/>
        </w:rPr>
        <w:t> !</w:t>
      </w:r>
    </w:p>
    <w:p w14:paraId="4D7DEEC6" w14:textId="53817AA9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Notre drame est là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Il est si noir</w:t>
      </w:r>
      <w:r w:rsidR="00A23BF9">
        <w:rPr>
          <w:lang w:eastAsia="en-US"/>
        </w:rPr>
        <w:t xml:space="preserve">, </w:t>
      </w:r>
      <w:r>
        <w:rPr>
          <w:lang w:eastAsia="en-US"/>
        </w:rPr>
        <w:t>ce drame</w:t>
      </w:r>
      <w:r w:rsidR="00A23BF9">
        <w:rPr>
          <w:lang w:eastAsia="en-US"/>
        </w:rPr>
        <w:t xml:space="preserve">, </w:t>
      </w:r>
      <w:r>
        <w:rPr>
          <w:lang w:eastAsia="en-US"/>
        </w:rPr>
        <w:t>que nous tournons tout alentour en ricanant pour no</w:t>
      </w:r>
      <w:r>
        <w:t>us donner du cour</w:t>
      </w:r>
      <w:r>
        <w:rPr>
          <w:lang w:eastAsia="en-US"/>
        </w:rPr>
        <w:t>age</w:t>
      </w:r>
      <w:r w:rsidR="00A23BF9">
        <w:rPr>
          <w:lang w:eastAsia="en-US"/>
        </w:rPr>
        <w:t>.</w:t>
      </w:r>
    </w:p>
    <w:p w14:paraId="2A5578B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va nous saisir demain et nous entraîner bon gré mal gré dans le tourbillon de ses péripéties</w:t>
      </w:r>
      <w:r w:rsidR="00A23BF9">
        <w:rPr>
          <w:lang w:eastAsia="en-US"/>
        </w:rPr>
        <w:t>.</w:t>
      </w:r>
    </w:p>
    <w:p w14:paraId="6AD62152" w14:textId="4FA21AE0" w:rsidR="00A23BF9" w:rsidRDefault="00BB5C58" w:rsidP="00A23BF9">
      <w:pPr>
        <w:rPr>
          <w:lang w:eastAsia="en-US"/>
        </w:rPr>
      </w:pPr>
      <w:r>
        <w:rPr>
          <w:lang w:eastAsia="en-US"/>
        </w:rPr>
        <w:t>Alors nous dirons à notre plume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comme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disait au pauvre petit Argent</w:t>
      </w:r>
      <w:r w:rsidR="00A23BF9">
        <w:rPr>
          <w:lang w:eastAsia="en-US"/>
        </w:rPr>
        <w:t xml:space="preserve"> :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Hop</w:t>
      </w:r>
      <w:r w:rsidR="00A23BF9">
        <w:rPr>
          <w:lang w:eastAsia="en-US"/>
        </w:rPr>
        <w:t xml:space="preserve"> ! </w:t>
      </w:r>
      <w:r>
        <w:rPr>
          <w:lang w:eastAsia="en-US"/>
        </w:rPr>
        <w:t>hop</w:t>
      </w:r>
      <w:r w:rsidR="00A23BF9">
        <w:rPr>
          <w:lang w:eastAsia="en-US"/>
        </w:rPr>
        <w:t> !…</w:t>
      </w:r>
    </w:p>
    <w:p w14:paraId="49B5A70A" w14:textId="5E81D2C8" w:rsidR="00A23BF9" w:rsidRDefault="00BB5C58" w:rsidP="00A23BF9">
      <w:pPr>
        <w:rPr>
          <w:lang w:eastAsia="en-US"/>
        </w:rPr>
      </w:pPr>
      <w:r>
        <w:rPr>
          <w:lang w:eastAsia="en-US"/>
        </w:rPr>
        <w:t>Et Menand jeune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et </w:t>
      </w:r>
      <w:proofErr w:type="spellStart"/>
      <w:r>
        <w:rPr>
          <w:lang w:eastAsia="en-US"/>
        </w:rPr>
        <w:t>Guérineul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et </w:t>
      </w:r>
      <w:r>
        <w:t>l</w:t>
      </w:r>
      <w:r>
        <w:rPr>
          <w:lang w:eastAsia="en-US"/>
        </w:rPr>
        <w:t>es Romblon</w:t>
      </w:r>
      <w:r w:rsidR="00A23BF9">
        <w:rPr>
          <w:lang w:eastAsia="en-US"/>
        </w:rPr>
        <w:t xml:space="preserve">, </w:t>
      </w:r>
      <w:r>
        <w:rPr>
          <w:lang w:eastAsia="en-US"/>
        </w:rPr>
        <w:t>et Fargeau le blondâtre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le docteur Morin</w:t>
      </w:r>
      <w:r w:rsidR="00A23BF9">
        <w:rPr>
          <w:lang w:eastAsia="en-US"/>
        </w:rPr>
        <w:t xml:space="preserve">, </w:t>
      </w:r>
      <w:r>
        <w:rPr>
          <w:lang w:eastAsia="en-US"/>
        </w:rPr>
        <w:t>et l</w:t>
      </w:r>
      <w:r w:rsidR="00A23BF9">
        <w:rPr>
          <w:lang w:eastAsia="en-US"/>
        </w:rPr>
        <w:t>’</w:t>
      </w:r>
      <w:r>
        <w:rPr>
          <w:lang w:eastAsia="en-US"/>
        </w:rPr>
        <w:t>homme de loi Besnard</w:t>
      </w:r>
      <w:r w:rsidR="00A23BF9">
        <w:rPr>
          <w:lang w:eastAsia="en-US"/>
        </w:rPr>
        <w:t xml:space="preserve">, </w:t>
      </w:r>
      <w:r>
        <w:rPr>
          <w:lang w:eastAsia="en-US"/>
        </w:rPr>
        <w:t>et Berthe l</w:t>
      </w:r>
      <w:r w:rsidR="00A23BF9">
        <w:rPr>
          <w:lang w:eastAsia="en-US"/>
        </w:rPr>
        <w:t>’</w:t>
      </w:r>
      <w:r>
        <w:rPr>
          <w:lang w:eastAsia="en-US"/>
        </w:rPr>
        <w:t>aveugle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la fringante Olivette</w:t>
      </w:r>
      <w:r w:rsidR="00A23BF9">
        <w:rPr>
          <w:lang w:eastAsia="en-US"/>
        </w:rPr>
        <w:t xml:space="preserve">, </w:t>
      </w:r>
      <w:r>
        <w:rPr>
          <w:lang w:eastAsia="en-US"/>
        </w:rPr>
        <w:t>tous ces joueurs du Jeu de la Mort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bien d</w:t>
      </w:r>
      <w:r w:rsidR="00A23BF9">
        <w:rPr>
          <w:lang w:eastAsia="en-US"/>
        </w:rPr>
        <w:t>’</w:t>
      </w:r>
      <w:r>
        <w:rPr>
          <w:lang w:eastAsia="en-US"/>
        </w:rPr>
        <w:t>autres avec eux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danseront</w:t>
      </w:r>
      <w:r w:rsidR="00A23BF9">
        <w:rPr>
          <w:lang w:eastAsia="en-US"/>
        </w:rPr>
        <w:t xml:space="preserve">, </w:t>
      </w:r>
      <w:r>
        <w:rPr>
          <w:lang w:eastAsia="en-US"/>
        </w:rPr>
        <w:t>vous le verrez</w:t>
      </w:r>
      <w:r w:rsidR="00A23BF9">
        <w:rPr>
          <w:lang w:eastAsia="en-US"/>
        </w:rPr>
        <w:t xml:space="preserve">, </w:t>
      </w:r>
      <w:r>
        <w:rPr>
          <w:lang w:eastAsia="en-US"/>
        </w:rPr>
        <w:t>une terrible sarabande</w:t>
      </w:r>
      <w:r w:rsidR="00A23BF9">
        <w:rPr>
          <w:lang w:eastAsia="en-US"/>
        </w:rPr>
        <w:t> !</w:t>
      </w:r>
    </w:p>
    <w:p w14:paraId="41FC2A1F" w14:textId="428B72F4" w:rsidR="00BB5C58" w:rsidRDefault="00A23BF9" w:rsidP="007700B9">
      <w:pPr>
        <w:pStyle w:val="Titre2"/>
        <w:rPr>
          <w:lang w:eastAsia="en-US"/>
        </w:rPr>
      </w:pPr>
      <w:bookmarkStart w:id="31" w:name="_Toc231743393"/>
      <w:bookmarkStart w:id="32" w:name="_Toc237577461"/>
      <w:bookmarkStart w:id="33" w:name="_Toc202192409"/>
      <w:r>
        <w:rPr>
          <w:lang w:eastAsia="en-US"/>
        </w:rPr>
        <w:lastRenderedPageBreak/>
        <w:t>M. </w:t>
      </w:r>
      <w:proofErr w:type="spellStart"/>
      <w:r w:rsidR="00BB5C58">
        <w:rPr>
          <w:lang w:eastAsia="en-US"/>
        </w:rPr>
        <w:t>BERTHELLEMINOT</w:t>
      </w:r>
      <w:proofErr w:type="spellEnd"/>
      <w:r w:rsidR="00BB5C58">
        <w:rPr>
          <w:lang w:eastAsia="en-US"/>
        </w:rPr>
        <w:t xml:space="preserve"> DE </w:t>
      </w:r>
      <w:proofErr w:type="spellStart"/>
      <w:r w:rsidR="00BB5C58">
        <w:rPr>
          <w:lang w:eastAsia="en-US"/>
        </w:rPr>
        <w:t>BEAUREPAS</w:t>
      </w:r>
      <w:bookmarkEnd w:id="31"/>
      <w:bookmarkEnd w:id="32"/>
      <w:bookmarkEnd w:id="33"/>
      <w:proofErr w:type="spellEnd"/>
      <w:r w:rsidR="00BB5C58">
        <w:rPr>
          <w:lang w:eastAsia="en-US"/>
        </w:rPr>
        <w:br/>
      </w:r>
    </w:p>
    <w:p w14:paraId="5FD2F72D" w14:textId="5E8DD8CF" w:rsidR="00A23BF9" w:rsidRDefault="00BB5C58" w:rsidP="00A23BF9">
      <w:pPr>
        <w:rPr>
          <w:lang w:eastAsia="en-US"/>
        </w:rPr>
      </w:pPr>
      <w:r>
        <w:t>Romblon père et fils</w:t>
      </w:r>
      <w:r w:rsidR="00A23BF9">
        <w:t xml:space="preserve">, </w:t>
      </w:r>
      <w:r w:rsidR="007F299C">
        <w:t>—</w:t>
      </w:r>
      <w:r w:rsidR="00A23BF9">
        <w:t xml:space="preserve"> </w:t>
      </w:r>
      <w:r>
        <w:t>papa Romblon et Fifi Romblon</w:t>
      </w:r>
      <w:r w:rsidR="00A23BF9">
        <w:t xml:space="preserve">, </w:t>
      </w:r>
      <w:r w:rsidR="007F299C">
        <w:t>—</w:t>
      </w:r>
      <w:r w:rsidR="00A23BF9">
        <w:t xml:space="preserve"> </w:t>
      </w:r>
      <w:r>
        <w:t xml:space="preserve">voyaient la </w:t>
      </w:r>
      <w:r>
        <w:rPr>
          <w:i/>
          <w:iCs/>
        </w:rPr>
        <w:t>bonne société</w:t>
      </w:r>
      <w:r>
        <w:rPr>
          <w:lang w:eastAsia="en-US"/>
        </w:rPr>
        <w:t xml:space="preserve"> à Vitré</w:t>
      </w:r>
      <w:r w:rsidR="00A23BF9">
        <w:rPr>
          <w:lang w:eastAsia="en-US"/>
        </w:rPr>
        <w:t>.</w:t>
      </w:r>
    </w:p>
    <w:p w14:paraId="22730B1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 qui ne les empêchait pas d</w:t>
      </w:r>
      <w:r w:rsidR="00A23BF9">
        <w:rPr>
          <w:lang w:eastAsia="en-US"/>
        </w:rPr>
        <w:t>’</w:t>
      </w:r>
      <w:r>
        <w:rPr>
          <w:lang w:eastAsia="en-US"/>
        </w:rPr>
        <w:t xml:space="preserve">avoir </w:t>
      </w:r>
      <w:r>
        <w:rPr>
          <w:i/>
          <w:iCs/>
          <w:lang w:eastAsia="en-US"/>
        </w:rPr>
        <w:t>mauvais genre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au dire de toutes les personnes des deux sexes qui étaient comme il faut et </w:t>
      </w:r>
      <w:r>
        <w:rPr>
          <w:i/>
          <w:iCs/>
        </w:rPr>
        <w:t>distinguées</w:t>
      </w:r>
      <w:r w:rsidR="00A23BF9">
        <w:rPr>
          <w:lang w:eastAsia="en-US"/>
        </w:rPr>
        <w:t>.</w:t>
      </w:r>
    </w:p>
    <w:p w14:paraId="702C8C33" w14:textId="60BC2057" w:rsidR="00A23BF9" w:rsidRDefault="00BB5C58" w:rsidP="00A23BF9">
      <w:pPr>
        <w:rPr>
          <w:lang w:eastAsia="en-US"/>
        </w:rPr>
      </w:pPr>
      <w:r>
        <w:rPr>
          <w:lang w:eastAsia="en-US"/>
        </w:rPr>
        <w:t>En province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en Bretagne surtout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les opinions sont plus carrément divisées qu</w:t>
      </w:r>
      <w:r w:rsidR="00A23BF9">
        <w:rPr>
          <w:lang w:eastAsia="en-US"/>
        </w:rPr>
        <w:t>’</w:t>
      </w:r>
      <w:r>
        <w:rPr>
          <w:lang w:eastAsia="en-US"/>
        </w:rPr>
        <w:t>à Paris</w:t>
      </w:r>
      <w:r w:rsidR="00A23BF9">
        <w:rPr>
          <w:lang w:eastAsia="en-US"/>
        </w:rPr>
        <w:t xml:space="preserve"> ; </w:t>
      </w:r>
      <w:r>
        <w:rPr>
          <w:lang w:eastAsia="en-US"/>
        </w:rPr>
        <w:t>mais les rangs se mêlent davantage</w:t>
      </w:r>
      <w:r w:rsidR="00A23BF9">
        <w:rPr>
          <w:lang w:eastAsia="en-US"/>
        </w:rPr>
        <w:t>.</w:t>
      </w:r>
    </w:p>
    <w:p w14:paraId="6A0BF210" w14:textId="062174D6" w:rsidR="00A23BF9" w:rsidRDefault="00BB5C58" w:rsidP="00A23BF9">
      <w:pPr>
        <w:rPr>
          <w:lang w:eastAsia="en-US"/>
        </w:rPr>
      </w:pPr>
      <w:r>
        <w:rPr>
          <w:lang w:eastAsia="en-US"/>
        </w:rPr>
        <w:t>Le principal café d</w:t>
      </w:r>
      <w:r w:rsidR="00A23BF9">
        <w:rPr>
          <w:lang w:eastAsia="en-US"/>
        </w:rPr>
        <w:t>’</w:t>
      </w:r>
      <w:r>
        <w:rPr>
          <w:lang w:eastAsia="en-US"/>
        </w:rPr>
        <w:t>une petite ville est presque toujours un terrain neutre</w:t>
      </w:r>
      <w:r w:rsidR="00A23BF9">
        <w:rPr>
          <w:lang w:eastAsia="en-US"/>
        </w:rPr>
        <w:t xml:space="preserve">, </w:t>
      </w:r>
      <w:r>
        <w:rPr>
          <w:lang w:eastAsia="en-US"/>
        </w:rPr>
        <w:t>où tout le monde se rencontre</w:t>
      </w:r>
      <w:r w:rsidR="00A23BF9">
        <w:rPr>
          <w:lang w:eastAsia="en-US"/>
        </w:rPr>
        <w:t xml:space="preserve">. </w:t>
      </w:r>
      <w:r>
        <w:rPr>
          <w:lang w:eastAsia="en-US"/>
        </w:rPr>
        <w:t>Pour tranche</w:t>
      </w:r>
      <w:r>
        <w:t>r les catégories</w:t>
      </w:r>
      <w:r w:rsidR="00A23BF9">
        <w:rPr>
          <w:lang w:eastAsia="en-US"/>
        </w:rPr>
        <w:t xml:space="preserve">, </w:t>
      </w:r>
      <w:r>
        <w:rPr>
          <w:lang w:eastAsia="en-US"/>
        </w:rPr>
        <w:t>principalement entre jeunes gens</w:t>
      </w:r>
      <w:r w:rsidR="00A23BF9">
        <w:rPr>
          <w:lang w:eastAsia="en-US"/>
        </w:rPr>
        <w:t xml:space="preserve">, </w:t>
      </w:r>
      <w:r>
        <w:rPr>
          <w:lang w:eastAsia="en-US"/>
        </w:rPr>
        <w:t>il faudrait se résoudre à la vie d</w:t>
      </w:r>
      <w:r w:rsidR="00A23BF9">
        <w:rPr>
          <w:lang w:eastAsia="en-US"/>
        </w:rPr>
        <w:t>’</w:t>
      </w:r>
      <w:r>
        <w:rPr>
          <w:lang w:eastAsia="en-US"/>
        </w:rPr>
        <w:t>ermite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Toutes les classes frayent ensemble</w:t>
      </w:r>
      <w:r w:rsidR="00A23BF9">
        <w:rPr>
          <w:lang w:eastAsia="en-US"/>
        </w:rPr>
        <w:t xml:space="preserve">, </w:t>
      </w:r>
      <w:r>
        <w:rPr>
          <w:lang w:eastAsia="en-US"/>
        </w:rPr>
        <w:t>parce qu</w:t>
      </w:r>
      <w:r w:rsidR="00A23BF9">
        <w:rPr>
          <w:lang w:eastAsia="en-US"/>
        </w:rPr>
        <w:t>’</w:t>
      </w:r>
      <w:r>
        <w:rPr>
          <w:lang w:eastAsia="en-US"/>
        </w:rPr>
        <w:t>on n</w:t>
      </w:r>
      <w:r w:rsidR="00A23BF9">
        <w:rPr>
          <w:lang w:eastAsia="en-US"/>
        </w:rPr>
        <w:t>’</w:t>
      </w:r>
      <w:r>
        <w:rPr>
          <w:lang w:eastAsia="en-US"/>
        </w:rPr>
        <w:t>est pas assez nombreux pour se montrer difficile</w:t>
      </w:r>
      <w:r w:rsidR="00A23BF9">
        <w:rPr>
          <w:lang w:eastAsia="en-US"/>
        </w:rPr>
        <w:t>.</w:t>
      </w:r>
    </w:p>
    <w:p w14:paraId="569337A6" w14:textId="2CE3CD83" w:rsidR="00A23BF9" w:rsidRDefault="00BB5C58" w:rsidP="00A23BF9">
      <w:pPr>
        <w:rPr>
          <w:lang w:eastAsia="en-US"/>
        </w:rPr>
      </w:pPr>
      <w:r>
        <w:rPr>
          <w:lang w:eastAsia="en-US"/>
        </w:rPr>
        <w:t>Les Romblon occupaient dans la ville une position extrême</w:t>
      </w:r>
      <w:r>
        <w:t>ment douteuse</w:t>
      </w:r>
      <w:r w:rsidR="00A23BF9">
        <w:rPr>
          <w:lang w:eastAsia="en-US"/>
        </w:rPr>
        <w:t xml:space="preserve">. </w:t>
      </w:r>
      <w:r>
        <w:rPr>
          <w:lang w:eastAsia="en-US"/>
        </w:rPr>
        <w:t>Pourtant personne ne songeait à les exclure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Ils faisaient nombre</w:t>
      </w:r>
      <w:r w:rsidR="00A23BF9">
        <w:rPr>
          <w:lang w:eastAsia="en-US"/>
        </w:rPr>
        <w:t>.</w:t>
      </w:r>
    </w:p>
    <w:p w14:paraId="45154CC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puis</w:t>
      </w:r>
      <w:r w:rsidR="00A23BF9">
        <w:rPr>
          <w:lang w:eastAsia="en-US"/>
        </w:rPr>
        <w:t xml:space="preserve">, </w:t>
      </w:r>
      <w:r>
        <w:rPr>
          <w:lang w:eastAsia="en-US"/>
        </w:rPr>
        <w:t>ils avaient de l</w:t>
      </w:r>
      <w:r w:rsidR="00A23BF9">
        <w:rPr>
          <w:lang w:eastAsia="en-US"/>
        </w:rPr>
        <w:t>’</w:t>
      </w:r>
      <w:r>
        <w:rPr>
          <w:lang w:eastAsia="en-US"/>
        </w:rPr>
        <w:t>argent</w:t>
      </w:r>
      <w:r w:rsidR="00A23BF9">
        <w:rPr>
          <w:lang w:eastAsia="en-US"/>
        </w:rPr>
        <w:t>.</w:t>
      </w:r>
    </w:p>
    <w:p w14:paraId="0318A87F" w14:textId="1373492A" w:rsidR="00A23BF9" w:rsidRDefault="00BB5C58" w:rsidP="00A23BF9">
      <w:pPr>
        <w:rPr>
          <w:lang w:eastAsia="en-US"/>
        </w:rPr>
      </w:pPr>
      <w:r>
        <w:rPr>
          <w:lang w:eastAsia="en-US"/>
        </w:rPr>
        <w:t>Paris n</w:t>
      </w:r>
      <w:r w:rsidR="00A23BF9">
        <w:rPr>
          <w:lang w:eastAsia="en-US"/>
        </w:rPr>
        <w:t>’</w:t>
      </w:r>
      <w:r>
        <w:rPr>
          <w:lang w:eastAsia="en-US"/>
        </w:rPr>
        <w:t xml:space="preserve">a pas le </w:t>
      </w:r>
      <w:proofErr w:type="spellStart"/>
      <w:r>
        <w:rPr>
          <w:lang w:eastAsia="en-US"/>
        </w:rPr>
        <w:t>privilége</w:t>
      </w:r>
      <w:proofErr w:type="spellEnd"/>
      <w:r>
        <w:rPr>
          <w:lang w:eastAsia="en-US"/>
        </w:rPr>
        <w:t xml:space="preserve"> </w:t>
      </w:r>
      <w:r>
        <w:rPr>
          <w:lang w:eastAsia="en-US"/>
        </w:rPr>
        <w:t>de ce prestige aveugle qui s</w:t>
      </w:r>
      <w:r w:rsidR="00A23BF9">
        <w:rPr>
          <w:lang w:eastAsia="en-US"/>
        </w:rPr>
        <w:t>’</w:t>
      </w:r>
      <w:r>
        <w:rPr>
          <w:lang w:eastAsia="en-US"/>
        </w:rPr>
        <w:t>attache à l</w:t>
      </w:r>
      <w:r w:rsidR="00A23BF9">
        <w:rPr>
          <w:lang w:eastAsia="en-US"/>
        </w:rPr>
        <w:t>’</w:t>
      </w:r>
      <w:r>
        <w:rPr>
          <w:lang w:eastAsia="en-US"/>
        </w:rPr>
        <w:t>argent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Au contraire</w:t>
      </w:r>
      <w:r w:rsidR="00A23BF9">
        <w:rPr>
          <w:lang w:eastAsia="en-US"/>
        </w:rPr>
        <w:t xml:space="preserve">, </w:t>
      </w:r>
      <w:r>
        <w:rPr>
          <w:lang w:eastAsia="en-US"/>
        </w:rPr>
        <w:t>en province</w:t>
      </w:r>
      <w:r w:rsidR="00A23BF9">
        <w:rPr>
          <w:lang w:eastAsia="en-US"/>
        </w:rPr>
        <w:t xml:space="preserve">, </w:t>
      </w:r>
      <w:r>
        <w:rPr>
          <w:lang w:eastAsia="en-US"/>
        </w:rPr>
        <w:t>ce prestige s</w:t>
      </w:r>
      <w:r w:rsidR="00A23BF9">
        <w:rPr>
          <w:lang w:eastAsia="en-US"/>
        </w:rPr>
        <w:t>’</w:t>
      </w:r>
      <w:r>
        <w:rPr>
          <w:lang w:eastAsia="en-US"/>
        </w:rPr>
        <w:t>étale sans gêne auc</w:t>
      </w:r>
      <w:r>
        <w:t>une</w:t>
      </w:r>
      <w:r w:rsidR="00A23BF9">
        <w:rPr>
          <w:lang w:eastAsia="en-US"/>
        </w:rPr>
        <w:t xml:space="preserve">, </w:t>
      </w:r>
      <w:r>
        <w:rPr>
          <w:lang w:eastAsia="en-US"/>
        </w:rPr>
        <w:t>avec franchise</w:t>
      </w:r>
      <w:r w:rsidR="00A23BF9">
        <w:rPr>
          <w:lang w:eastAsia="en-US"/>
        </w:rPr>
        <w:t xml:space="preserve">, </w:t>
      </w:r>
      <w:r>
        <w:rPr>
          <w:lang w:eastAsia="en-US"/>
        </w:rPr>
        <w:t>nous dirions presque avec effronterie</w:t>
      </w:r>
      <w:r w:rsidR="00A23BF9">
        <w:rPr>
          <w:lang w:eastAsia="en-US"/>
        </w:rPr>
        <w:t>.</w:t>
      </w:r>
    </w:p>
    <w:p w14:paraId="27B9D9BA" w14:textId="74A0FEFE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Guérineul</w:t>
      </w:r>
      <w:proofErr w:type="spellEnd"/>
      <w:r>
        <w:rPr>
          <w:lang w:eastAsia="en-US"/>
        </w:rPr>
        <w:t xml:space="preserve"> paya dix sous pour la partie perdue</w:t>
      </w:r>
      <w:r w:rsidR="00A23BF9">
        <w:rPr>
          <w:lang w:eastAsia="en-US"/>
        </w:rPr>
        <w:t xml:space="preserve">, </w:t>
      </w:r>
      <w:r>
        <w:rPr>
          <w:lang w:eastAsia="en-US"/>
        </w:rPr>
        <w:t>cinq sous pour le verre brisé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œil poché de l</w:t>
      </w:r>
      <w:r w:rsidR="00A23BF9">
        <w:rPr>
          <w:lang w:eastAsia="en-US"/>
        </w:rPr>
        <w:t>’</w:t>
      </w:r>
      <w:r>
        <w:rPr>
          <w:lang w:eastAsia="en-US"/>
        </w:rPr>
        <w:t>Amérique passa par-</w:t>
      </w:r>
      <w:r>
        <w:rPr>
          <w:lang w:eastAsia="en-US"/>
        </w:rPr>
        <w:lastRenderedPageBreak/>
        <w:t>dessus le marché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Ceci réglé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le jeune </w:t>
      </w:r>
      <w:r w:rsidR="00A23BF9">
        <w:rPr>
          <w:lang w:eastAsia="en-US"/>
        </w:rPr>
        <w:t>M. de </w:t>
      </w:r>
      <w:proofErr w:type="spellStart"/>
      <w:r>
        <w:rPr>
          <w:lang w:eastAsia="en-US"/>
        </w:rPr>
        <w:t>Guérineul</w:t>
      </w:r>
      <w:proofErr w:type="spellEnd"/>
      <w:r>
        <w:rPr>
          <w:lang w:eastAsia="en-US"/>
        </w:rPr>
        <w:t xml:space="preserve"> passa dans la première</w:t>
      </w:r>
      <w:r>
        <w:t xml:space="preserve"> salle</w:t>
      </w:r>
      <w:r w:rsidR="00A23BF9">
        <w:rPr>
          <w:lang w:eastAsia="en-US"/>
        </w:rPr>
        <w:t>.</w:t>
      </w:r>
    </w:p>
    <w:p w14:paraId="4D9E706F" w14:textId="4C9B0413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fit-il en entrant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tonnerre de Landerneau</w:t>
      </w:r>
      <w:r>
        <w:rPr>
          <w:lang w:eastAsia="en-US"/>
        </w:rPr>
        <w:t> ! M. </w:t>
      </w:r>
      <w:proofErr w:type="spellStart"/>
      <w:r w:rsidR="00BB5C58">
        <w:rPr>
          <w:lang w:eastAsia="en-US"/>
        </w:rPr>
        <w:t>Houël</w:t>
      </w:r>
      <w:proofErr w:type="spellEnd"/>
      <w:r>
        <w:rPr>
          <w:lang w:eastAsia="en-US"/>
        </w:rPr>
        <w:t xml:space="preserve">, </w:t>
      </w:r>
      <w:proofErr w:type="spellStart"/>
      <w:r w:rsidR="00BB5C58">
        <w:rPr>
          <w:lang w:eastAsia="en-US"/>
        </w:rPr>
        <w:t>sacrebleure</w:t>
      </w:r>
      <w:proofErr w:type="spellEnd"/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et mon cousin de </w:t>
      </w:r>
      <w:proofErr w:type="spellStart"/>
      <w:r w:rsidR="00BB5C58">
        <w:rPr>
          <w:lang w:eastAsia="en-US"/>
        </w:rPr>
        <w:t>Maudreuil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nom de nom de nom</w:t>
      </w:r>
      <w:r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Est-ce que Jean-de-la-Mer est décidément à la côte</w:t>
      </w:r>
      <w:r>
        <w:rPr>
          <w:lang w:eastAsia="en-US"/>
        </w:rPr>
        <w:t> ?</w:t>
      </w:r>
    </w:p>
    <w:p w14:paraId="4F8EF5B2" w14:textId="56175CA8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Vous avez donc entendu parler de cela</w:t>
      </w:r>
      <w:r>
        <w:rPr>
          <w:lang w:eastAsia="en-US"/>
        </w:rPr>
        <w:t xml:space="preserve"> ? </w:t>
      </w:r>
      <w:r w:rsidR="00BB5C58">
        <w:rPr>
          <w:lang w:eastAsia="en-US"/>
        </w:rPr>
        <w:t>demanda vivement Co</w:t>
      </w:r>
      <w:r w:rsidR="00BB5C58">
        <w:t>usin-et-</w:t>
      </w:r>
      <w:r w:rsidR="00BB5C58">
        <w:t>a</w:t>
      </w:r>
      <w:r w:rsidR="00BB5C58">
        <w:rPr>
          <w:lang w:eastAsia="en-US"/>
        </w:rPr>
        <w:t>mi</w:t>
      </w:r>
      <w:r>
        <w:rPr>
          <w:lang w:eastAsia="en-US"/>
        </w:rPr>
        <w:t>.</w:t>
      </w:r>
    </w:p>
    <w:p w14:paraId="253CBD7E" w14:textId="2F873556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Du diable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 xml:space="preserve">écria </w:t>
      </w:r>
      <w:proofErr w:type="spellStart"/>
      <w:r w:rsidR="00BB5C58">
        <w:rPr>
          <w:lang w:eastAsia="en-US"/>
        </w:rPr>
        <w:t>Guérineul</w:t>
      </w:r>
      <w:proofErr w:type="spellEnd"/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je croyais que vous alliez vous fâcher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 foi</w:t>
      </w:r>
      <w:r>
        <w:rPr>
          <w:lang w:eastAsia="en-US"/>
        </w:rPr>
        <w:t xml:space="preserve"> ! </w:t>
      </w:r>
      <w:r w:rsidR="00BB5C58">
        <w:rPr>
          <w:lang w:eastAsia="en-US"/>
        </w:rPr>
        <w:t>si Jean-de-la-Mer est mort</w:t>
      </w:r>
      <w:r>
        <w:rPr>
          <w:lang w:eastAsia="en-US"/>
        </w:rPr>
        <w:t xml:space="preserve">, </w:t>
      </w:r>
      <w:r w:rsidR="00BB5C58">
        <w:rPr>
          <w:lang w:eastAsia="en-US"/>
        </w:rPr>
        <w:t>que Dieu le bénisse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chacun son tour</w:t>
      </w:r>
      <w:r>
        <w:rPr>
          <w:lang w:eastAsia="en-US"/>
        </w:rPr>
        <w:t xml:space="preserve"> ; </w:t>
      </w:r>
      <w:r w:rsidR="00BB5C58">
        <w:rPr>
          <w:lang w:eastAsia="en-US"/>
        </w:rPr>
        <w:t>il me semble qu</w:t>
      </w:r>
      <w:r>
        <w:rPr>
          <w:lang w:eastAsia="en-US"/>
        </w:rPr>
        <w:t>’</w:t>
      </w:r>
      <w:r w:rsidR="00BB5C58">
        <w:rPr>
          <w:lang w:eastAsia="en-US"/>
        </w:rPr>
        <w:t>il a eu tout le temps de vivre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Mais c</w:t>
      </w:r>
      <w:r>
        <w:rPr>
          <w:lang w:eastAsia="en-US"/>
        </w:rPr>
        <w:t>’</w:t>
      </w:r>
      <w:r w:rsidR="00BB5C58">
        <w:rPr>
          <w:lang w:eastAsia="en-US"/>
        </w:rPr>
        <w:t>est donc bien pour cela que vous êtes ici</w:t>
      </w:r>
      <w:r>
        <w:rPr>
          <w:lang w:eastAsia="en-US"/>
        </w:rPr>
        <w:t xml:space="preserve">, </w:t>
      </w:r>
      <w:proofErr w:type="spellStart"/>
      <w:r w:rsidR="00BB5C58">
        <w:rPr>
          <w:lang w:eastAsia="en-US"/>
        </w:rPr>
        <w:t>Maudreuil</w:t>
      </w:r>
      <w:proofErr w:type="spellEnd"/>
      <w:r>
        <w:rPr>
          <w:lang w:eastAsia="en-US"/>
        </w:rPr>
        <w:t> ?</w:t>
      </w:r>
    </w:p>
    <w:p w14:paraId="3ED8388D" w14:textId="05742200" w:rsidR="00A23BF9" w:rsidRDefault="00BB5C58" w:rsidP="00A23BF9">
      <w:pPr>
        <w:rPr>
          <w:lang w:eastAsia="en-US"/>
        </w:rPr>
      </w:pPr>
      <w:r>
        <w:rPr>
          <w:lang w:eastAsia="en-US"/>
        </w:rPr>
        <w:t>Cousin-et-</w:t>
      </w:r>
      <w:r>
        <w:rPr>
          <w:lang w:eastAsia="en-US"/>
        </w:rPr>
        <w:t xml:space="preserve">ami </w:t>
      </w:r>
      <w:r>
        <w:rPr>
          <w:lang w:eastAsia="en-US"/>
        </w:rPr>
        <w:t>avait rougi légèrement</w:t>
      </w:r>
      <w:r w:rsidR="00A23BF9">
        <w:rPr>
          <w:lang w:eastAsia="en-US"/>
        </w:rPr>
        <w:t>.</w:t>
      </w:r>
    </w:p>
    <w:p w14:paraId="3F58A5EE" w14:textId="6FD32A90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suis ici</w:t>
      </w:r>
      <w:r>
        <w:rPr>
          <w:lang w:eastAsia="en-US"/>
        </w:rPr>
        <w:t xml:space="preserve">, </w:t>
      </w:r>
      <w:r w:rsidR="00BB5C58">
        <w:rPr>
          <w:lang w:eastAsia="en-US"/>
        </w:rPr>
        <w:t>murmura-t-il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parce que l</w:t>
      </w:r>
      <w:r>
        <w:rPr>
          <w:lang w:eastAsia="en-US"/>
        </w:rPr>
        <w:t>’</w:t>
      </w:r>
      <w:r w:rsidR="00BB5C58">
        <w:rPr>
          <w:lang w:eastAsia="en-US"/>
        </w:rPr>
        <w:t>intérêt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jeune cousin et ami</w:t>
      </w:r>
      <w:r>
        <w:rPr>
          <w:lang w:eastAsia="en-US"/>
        </w:rPr>
        <w:t xml:space="preserve">, </w:t>
      </w:r>
      <w:r w:rsidR="00BB5C58">
        <w:rPr>
          <w:lang w:eastAsia="en-US"/>
        </w:rPr>
        <w:t>que je porte à notre respectable cousin et ami</w:t>
      </w:r>
      <w:r>
        <w:rPr>
          <w:lang w:eastAsia="en-US"/>
        </w:rPr>
        <w:t>…</w:t>
      </w:r>
    </w:p>
    <w:p w14:paraId="774DCD11" w14:textId="1F14F31F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interrompit </w:t>
      </w:r>
      <w:proofErr w:type="spellStart"/>
      <w:r w:rsidR="00BB5C58">
        <w:rPr>
          <w:lang w:eastAsia="en-US"/>
        </w:rPr>
        <w:t>Guérineul</w:t>
      </w:r>
      <w:proofErr w:type="spellEnd"/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ne vous faites pas de ma</w:t>
      </w:r>
      <w:r w:rsidR="00BB5C58">
        <w:t>l</w:t>
      </w:r>
      <w:r>
        <w:rPr>
          <w:lang w:eastAsia="en-US"/>
        </w:rPr>
        <w:t xml:space="preserve"> ! </w:t>
      </w:r>
      <w:r w:rsidR="00BB5C58">
        <w:rPr>
          <w:lang w:eastAsia="en-US"/>
        </w:rPr>
        <w:t>il est</w:t>
      </w:r>
      <w:r>
        <w:rPr>
          <w:lang w:eastAsia="en-US"/>
        </w:rPr>
        <w:t xml:space="preserve">, </w:t>
      </w:r>
      <w:r w:rsidR="00BB5C58">
        <w:rPr>
          <w:lang w:eastAsia="en-US"/>
        </w:rPr>
        <w:t>nom de nom</w:t>
      </w:r>
      <w:r>
        <w:rPr>
          <w:lang w:eastAsia="en-US"/>
        </w:rPr>
        <w:t xml:space="preserve"> ! </w:t>
      </w:r>
      <w:r w:rsidR="00BB5C58">
        <w:rPr>
          <w:lang w:eastAsia="en-US"/>
        </w:rPr>
        <w:t>bien permis de surveiller ses affaires</w:t>
      </w:r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Et puisque le vieux Jean </w:t>
      </w:r>
      <w:proofErr w:type="spellStart"/>
      <w:r w:rsidR="00BB5C58">
        <w:rPr>
          <w:lang w:eastAsia="en-US"/>
        </w:rPr>
        <w:t>Crébu</w:t>
      </w:r>
      <w:proofErr w:type="spellEnd"/>
      <w:r w:rsidR="00BB5C58">
        <w:rPr>
          <w:lang w:eastAsia="en-US"/>
        </w:rPr>
        <w:t xml:space="preserve"> de la </w:t>
      </w:r>
      <w:proofErr w:type="spellStart"/>
      <w:r w:rsidR="00BB5C58">
        <w:rPr>
          <w:lang w:eastAsia="en-US"/>
        </w:rPr>
        <w:t>Saulays</w:t>
      </w:r>
      <w:proofErr w:type="spellEnd"/>
      <w:r w:rsidR="00BB5C58">
        <w:rPr>
          <w:lang w:eastAsia="en-US"/>
        </w:rPr>
        <w:t xml:space="preserve"> est à la mort</w:t>
      </w:r>
      <w:r>
        <w:rPr>
          <w:lang w:eastAsia="en-US"/>
        </w:rPr>
        <w:t>…</w:t>
      </w:r>
    </w:p>
    <w:p w14:paraId="4BD8E48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Espérons le contraire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dirent à la fois </w:t>
      </w:r>
      <w:proofErr w:type="spellStart"/>
      <w:r w:rsidR="00BB5C58">
        <w:rPr>
          <w:lang w:eastAsia="en-US"/>
        </w:rPr>
        <w:t>Houël</w:t>
      </w:r>
      <w:proofErr w:type="spellEnd"/>
      <w:r w:rsidR="00BB5C58">
        <w:rPr>
          <w:lang w:eastAsia="en-US"/>
        </w:rPr>
        <w:t xml:space="preserve"> et </w:t>
      </w:r>
      <w:proofErr w:type="spellStart"/>
      <w:r w:rsidR="00BB5C58">
        <w:rPr>
          <w:lang w:eastAsia="en-US"/>
        </w:rPr>
        <w:t>Maudreuil</w:t>
      </w:r>
      <w:proofErr w:type="spellEnd"/>
      <w:r>
        <w:rPr>
          <w:lang w:eastAsia="en-US"/>
        </w:rPr>
        <w:t>.</w:t>
      </w:r>
    </w:p>
    <w:p w14:paraId="04519BD4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Guérineul</w:t>
      </w:r>
      <w:proofErr w:type="spellEnd"/>
      <w:r>
        <w:rPr>
          <w:lang w:eastAsia="en-US"/>
        </w:rPr>
        <w:t xml:space="preserve"> éclata de rire</w:t>
      </w:r>
      <w:r w:rsidR="00A23BF9">
        <w:rPr>
          <w:lang w:eastAsia="en-US"/>
        </w:rPr>
        <w:t>.</w:t>
      </w:r>
    </w:p>
    <w:p w14:paraId="5BFDC56D" w14:textId="38D9036A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Non d</w:t>
      </w:r>
      <w:r>
        <w:rPr>
          <w:lang w:eastAsia="en-US"/>
        </w:rPr>
        <w:t>’</w:t>
      </w:r>
      <w:r w:rsidR="00BB5C58">
        <w:rPr>
          <w:lang w:eastAsia="en-US"/>
        </w:rPr>
        <w:t>un chien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écria-t-il</w:t>
      </w:r>
      <w:r>
        <w:rPr>
          <w:lang w:eastAsia="en-US"/>
        </w:rPr>
        <w:t xml:space="preserve">, </w:t>
      </w:r>
      <w:r w:rsidR="00BB5C58">
        <w:rPr>
          <w:lang w:eastAsia="en-US"/>
        </w:rPr>
        <w:t>exprim</w:t>
      </w:r>
      <w:r w:rsidR="00BB5C58">
        <w:t>ant nettement</w:t>
      </w:r>
      <w:r>
        <w:rPr>
          <w:lang w:eastAsia="en-US"/>
        </w:rPr>
        <w:t xml:space="preserve">, </w:t>
      </w:r>
      <w:r w:rsidR="00BB5C58">
        <w:rPr>
          <w:lang w:eastAsia="en-US"/>
        </w:rPr>
        <w:t>dans sa naïveté grossière</w:t>
      </w:r>
      <w:r>
        <w:rPr>
          <w:lang w:eastAsia="en-US"/>
        </w:rPr>
        <w:t xml:space="preserve">, </w:t>
      </w:r>
      <w:r w:rsidR="00BB5C58">
        <w:rPr>
          <w:lang w:eastAsia="en-US"/>
        </w:rPr>
        <w:t>la pensée secrète de chacun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On regrette son père et sa mère</w:t>
      </w:r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mais un cousin vieux comme </w:t>
      </w:r>
      <w:r w:rsidR="00BB5C58">
        <w:rPr>
          <w:lang w:eastAsia="en-US"/>
        </w:rPr>
        <w:lastRenderedPageBreak/>
        <w:t>Hérode et riche comme un puits</w:t>
      </w:r>
      <w:r>
        <w:rPr>
          <w:lang w:eastAsia="en-US"/>
        </w:rPr>
        <w:t xml:space="preserve">… </w:t>
      </w:r>
      <w:r w:rsidR="00BB5C58">
        <w:rPr>
          <w:lang w:eastAsia="en-US"/>
        </w:rPr>
        <w:t>Allons donc</w:t>
      </w:r>
      <w:r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Maman Ragon</w:t>
      </w:r>
      <w:r>
        <w:rPr>
          <w:lang w:eastAsia="en-US"/>
        </w:rPr>
        <w:t xml:space="preserve"> ! </w:t>
      </w:r>
      <w:r w:rsidR="00BB5C58">
        <w:rPr>
          <w:lang w:eastAsia="en-US"/>
        </w:rPr>
        <w:t>un verre d</w:t>
      </w:r>
      <w:r>
        <w:rPr>
          <w:lang w:eastAsia="en-US"/>
        </w:rPr>
        <w:t>’</w:t>
      </w:r>
      <w:r w:rsidR="00BB5C58">
        <w:rPr>
          <w:lang w:eastAsia="en-US"/>
        </w:rPr>
        <w:t>eau-de-vie</w:t>
      </w:r>
      <w:r>
        <w:rPr>
          <w:lang w:eastAsia="en-US"/>
        </w:rPr>
        <w:t> !</w:t>
      </w:r>
    </w:p>
    <w:p w14:paraId="5DEBA61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Besnard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homme d</w:t>
      </w:r>
      <w:r w:rsidR="00A23BF9">
        <w:rPr>
          <w:lang w:eastAsia="en-US"/>
        </w:rPr>
        <w:t>’</w:t>
      </w:r>
      <w:r>
        <w:rPr>
          <w:lang w:eastAsia="en-US"/>
        </w:rPr>
        <w:t>affaires campagna</w:t>
      </w:r>
      <w:r>
        <w:t>rd</w:t>
      </w:r>
      <w:r w:rsidR="00A23BF9">
        <w:rPr>
          <w:lang w:eastAsia="en-US"/>
        </w:rPr>
        <w:t xml:space="preserve">, </w:t>
      </w:r>
      <w:r>
        <w:rPr>
          <w:lang w:eastAsia="en-US"/>
        </w:rPr>
        <w:t>et le docteur Morin</w:t>
      </w:r>
      <w:r w:rsidR="00A23BF9">
        <w:rPr>
          <w:lang w:eastAsia="en-US"/>
        </w:rPr>
        <w:t xml:space="preserve">, </w:t>
      </w:r>
      <w:r>
        <w:rPr>
          <w:lang w:eastAsia="en-US"/>
        </w:rPr>
        <w:t>s</w:t>
      </w:r>
      <w:r w:rsidR="00A23BF9">
        <w:rPr>
          <w:lang w:eastAsia="en-US"/>
        </w:rPr>
        <w:t>’</w:t>
      </w:r>
      <w:r>
        <w:rPr>
          <w:lang w:eastAsia="en-US"/>
        </w:rPr>
        <w:t>étaient regardés plusieurs fois à la dérobée durant cette scène</w:t>
      </w:r>
      <w:r w:rsidR="00A23BF9">
        <w:rPr>
          <w:lang w:eastAsia="en-US"/>
        </w:rPr>
        <w:t xml:space="preserve">. </w:t>
      </w:r>
      <w:r>
        <w:rPr>
          <w:lang w:eastAsia="en-US"/>
        </w:rPr>
        <w:t xml:space="preserve">Morin avait mis de côté son </w:t>
      </w:r>
      <w:r>
        <w:rPr>
          <w:i/>
          <w:iCs/>
        </w:rPr>
        <w:t>Drapeau blanc</w:t>
      </w:r>
      <w:r w:rsidR="00A23BF9">
        <w:rPr>
          <w:lang w:eastAsia="en-US"/>
        </w:rPr>
        <w:t xml:space="preserve">, </w:t>
      </w:r>
      <w:r>
        <w:rPr>
          <w:lang w:eastAsia="en-US"/>
        </w:rPr>
        <w:t>et Besnard ne consultait plus son dossier</w:t>
      </w:r>
      <w:r w:rsidR="00A23BF9">
        <w:rPr>
          <w:lang w:eastAsia="en-US"/>
        </w:rPr>
        <w:t>.</w:t>
      </w:r>
    </w:p>
    <w:p w14:paraId="0CFE0FB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y avait de l</w:t>
      </w:r>
      <w:r w:rsidR="00A23BF9">
        <w:rPr>
          <w:lang w:eastAsia="en-US"/>
        </w:rPr>
        <w:t>’</w:t>
      </w:r>
      <w:r>
        <w:rPr>
          <w:lang w:eastAsia="en-US"/>
        </w:rPr>
        <w:t>audace et une certaine intelligence sur le visage carré de ce</w:t>
      </w:r>
      <w:r>
        <w:t xml:space="preserve"> Besnard</w:t>
      </w:r>
      <w:r w:rsidR="00A23BF9">
        <w:rPr>
          <w:lang w:eastAsia="en-US"/>
        </w:rPr>
        <w:t xml:space="preserve">. </w:t>
      </w:r>
      <w:r>
        <w:rPr>
          <w:lang w:eastAsia="en-US"/>
        </w:rPr>
        <w:t>Il était jeune encore</w:t>
      </w:r>
      <w:r w:rsidR="00A23BF9">
        <w:rPr>
          <w:lang w:eastAsia="en-US"/>
        </w:rPr>
        <w:t xml:space="preserve">, </w:t>
      </w:r>
      <w:r>
        <w:rPr>
          <w:lang w:eastAsia="en-US"/>
        </w:rPr>
        <w:t>portait un costume moitié paysan moitié bourgeois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semblait habitué à bonne vie</w:t>
      </w:r>
      <w:r w:rsidR="00A23BF9">
        <w:rPr>
          <w:lang w:eastAsia="en-US"/>
        </w:rPr>
        <w:t>.</w:t>
      </w:r>
    </w:p>
    <w:p w14:paraId="5A90F2E5" w14:textId="4F630B20" w:rsidR="00A23BF9" w:rsidRDefault="00BB5C58" w:rsidP="00A23BF9">
      <w:pPr>
        <w:rPr>
          <w:lang w:eastAsia="en-US"/>
        </w:rPr>
      </w:pPr>
      <w:r>
        <w:rPr>
          <w:lang w:eastAsia="en-US"/>
        </w:rPr>
        <w:t>Les paysans de l</w:t>
      </w:r>
      <w:r w:rsidR="00A23BF9">
        <w:rPr>
          <w:lang w:eastAsia="en-US"/>
        </w:rPr>
        <w:t>’</w:t>
      </w:r>
      <w:r>
        <w:rPr>
          <w:lang w:eastAsia="en-US"/>
        </w:rPr>
        <w:t>arrondissement de Vitré sont processifs comme tous les paysans du monde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Besnard</w:t>
      </w:r>
      <w:r w:rsidR="00A23BF9">
        <w:rPr>
          <w:lang w:eastAsia="en-US"/>
        </w:rPr>
        <w:t xml:space="preserve">, </w:t>
      </w:r>
      <w:r>
        <w:rPr>
          <w:lang w:eastAsia="en-US"/>
        </w:rPr>
        <w:t>homme de loi</w:t>
      </w:r>
      <w:r w:rsidR="00A23BF9">
        <w:rPr>
          <w:lang w:eastAsia="en-US"/>
        </w:rPr>
        <w:t xml:space="preserve">, </w:t>
      </w:r>
      <w:r>
        <w:rPr>
          <w:lang w:eastAsia="en-US"/>
        </w:rPr>
        <w:t>cassant</w:t>
      </w:r>
      <w:r w:rsidR="00A23BF9">
        <w:rPr>
          <w:lang w:eastAsia="en-US"/>
        </w:rPr>
        <w:t xml:space="preserve">, </w:t>
      </w:r>
      <w:r>
        <w:rPr>
          <w:lang w:eastAsia="en-US"/>
        </w:rPr>
        <w:t>ignorant la</w:t>
      </w:r>
      <w:r>
        <w:t xml:space="preserve"> pudeur</w:t>
      </w:r>
      <w:r w:rsidR="00A23BF9">
        <w:rPr>
          <w:lang w:eastAsia="en-US"/>
        </w:rPr>
        <w:t xml:space="preserve">, </w:t>
      </w:r>
      <w:r>
        <w:rPr>
          <w:lang w:eastAsia="en-US"/>
        </w:rPr>
        <w:t>ne demandant que plaies et bosses</w:t>
      </w:r>
      <w:r w:rsidR="00A23BF9">
        <w:rPr>
          <w:lang w:eastAsia="en-US"/>
        </w:rPr>
        <w:t xml:space="preserve">, </w:t>
      </w:r>
      <w:proofErr w:type="gramStart"/>
      <w:r>
        <w:rPr>
          <w:lang w:eastAsia="en-US"/>
        </w:rPr>
        <w:t>avait une</w:t>
      </w:r>
      <w:proofErr w:type="gramEnd"/>
      <w:r>
        <w:rPr>
          <w:lang w:eastAsia="en-US"/>
        </w:rPr>
        <w:t xml:space="preserve"> réputation de premier ordre</w:t>
      </w:r>
      <w:r w:rsidR="00A23BF9">
        <w:rPr>
          <w:lang w:eastAsia="en-US"/>
        </w:rPr>
        <w:t>.</w:t>
      </w:r>
    </w:p>
    <w:p w14:paraId="27866B87" w14:textId="368F4A6C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Ah çà</w:t>
      </w:r>
      <w:r>
        <w:rPr>
          <w:lang w:eastAsia="en-US"/>
        </w:rPr>
        <w:t xml:space="preserve"> ? </w:t>
      </w:r>
      <w:r w:rsidR="00BB5C58">
        <w:rPr>
          <w:lang w:eastAsia="en-US"/>
        </w:rPr>
        <w:t>murmura-t-il à l</w:t>
      </w:r>
      <w:r>
        <w:rPr>
          <w:lang w:eastAsia="en-US"/>
        </w:rPr>
        <w:t>’</w:t>
      </w:r>
      <w:r w:rsidR="00BB5C58">
        <w:rPr>
          <w:lang w:eastAsia="en-US"/>
        </w:rPr>
        <w:t>oreille de Morin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entendez-vous ce que disent ces étourneaux</w:t>
      </w:r>
      <w:r>
        <w:rPr>
          <w:lang w:eastAsia="en-US"/>
        </w:rPr>
        <w:t> ?</w:t>
      </w:r>
    </w:p>
    <w:p w14:paraId="794C7B6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docteur haussa tout doucement ses épaules rondes et bien nourries</w:t>
      </w:r>
      <w:r w:rsidR="00A23BF9">
        <w:rPr>
          <w:lang w:eastAsia="en-US"/>
        </w:rPr>
        <w:t>.</w:t>
      </w:r>
    </w:p>
    <w:p w14:paraId="477E0788" w14:textId="1962D198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Ces ch</w:t>
      </w:r>
      <w:r w:rsidR="00BB5C58">
        <w:t xml:space="preserve">oses-là </w:t>
      </w:r>
      <w:r w:rsidR="00BB5C58">
        <w:rPr>
          <w:lang w:eastAsia="en-US"/>
        </w:rPr>
        <w:t>ne s</w:t>
      </w:r>
      <w:r>
        <w:rPr>
          <w:lang w:eastAsia="en-US"/>
        </w:rPr>
        <w:t>’</w:t>
      </w:r>
      <w:r w:rsidR="00BB5C58">
        <w:rPr>
          <w:lang w:eastAsia="en-US"/>
        </w:rPr>
        <w:t>inventent pas reprit Besnard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et s</w:t>
      </w:r>
      <w:r>
        <w:rPr>
          <w:lang w:eastAsia="en-US"/>
        </w:rPr>
        <w:t>’</w:t>
      </w:r>
      <w:r w:rsidR="00BB5C58">
        <w:rPr>
          <w:lang w:eastAsia="en-US"/>
        </w:rPr>
        <w:t>il y avait du vrai là-dedans</w:t>
      </w:r>
      <w:r>
        <w:rPr>
          <w:lang w:eastAsia="en-US"/>
        </w:rPr>
        <w:t>…</w:t>
      </w:r>
    </w:p>
    <w:p w14:paraId="4A7C56E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Fargeau m</w:t>
      </w:r>
      <w:r>
        <w:rPr>
          <w:lang w:eastAsia="en-US"/>
        </w:rPr>
        <w:t>’</w:t>
      </w:r>
      <w:r w:rsidR="00BB5C58">
        <w:rPr>
          <w:lang w:eastAsia="en-US"/>
        </w:rPr>
        <w:t>aurait fait prévenir</w:t>
      </w:r>
      <w:r>
        <w:rPr>
          <w:lang w:eastAsia="en-US"/>
        </w:rPr>
        <w:t xml:space="preserve">… </w:t>
      </w:r>
      <w:r w:rsidR="00BB5C58">
        <w:rPr>
          <w:lang w:eastAsia="en-US"/>
        </w:rPr>
        <w:t>commença le docteur</w:t>
      </w:r>
      <w:r>
        <w:rPr>
          <w:lang w:eastAsia="en-US"/>
        </w:rPr>
        <w:t>.</w:t>
      </w:r>
    </w:p>
    <w:p w14:paraId="6E22F8E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la voix de Romblon fils l</w:t>
      </w:r>
      <w:r w:rsidR="00A23BF9">
        <w:rPr>
          <w:lang w:eastAsia="en-US"/>
        </w:rPr>
        <w:t>’</w:t>
      </w:r>
      <w:r>
        <w:rPr>
          <w:lang w:eastAsia="en-US"/>
        </w:rPr>
        <w:t>interrompit</w:t>
      </w:r>
      <w:r w:rsidR="00A23BF9">
        <w:rPr>
          <w:lang w:eastAsia="en-US"/>
        </w:rPr>
        <w:t>.</w:t>
      </w:r>
    </w:p>
    <w:p w14:paraId="4EDFF31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Romblon disait</w:t>
      </w:r>
      <w:r w:rsidR="00A23BF9">
        <w:rPr>
          <w:lang w:eastAsia="en-US"/>
        </w:rPr>
        <w:t> :</w:t>
      </w:r>
    </w:p>
    <w:p w14:paraId="45299C20" w14:textId="47E68486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Non</w:t>
      </w:r>
      <w:r>
        <w:rPr>
          <w:lang w:eastAsia="en-US"/>
        </w:rPr>
        <w:t xml:space="preserve">, </w:t>
      </w:r>
      <w:r w:rsidR="00BB5C58">
        <w:rPr>
          <w:lang w:eastAsia="en-US"/>
        </w:rPr>
        <w:t>non</w:t>
      </w:r>
      <w:r>
        <w:rPr>
          <w:lang w:eastAsia="en-US"/>
        </w:rPr>
        <w:t xml:space="preserve">, </w:t>
      </w:r>
      <w:r w:rsidR="00BB5C58">
        <w:rPr>
          <w:lang w:eastAsia="en-US"/>
        </w:rPr>
        <w:t>il paraît que le messager ne s</w:t>
      </w:r>
      <w:r>
        <w:rPr>
          <w:lang w:eastAsia="en-US"/>
        </w:rPr>
        <w:t>’</w:t>
      </w:r>
      <w:r w:rsidR="00BB5C58">
        <w:rPr>
          <w:lang w:eastAsia="en-US"/>
        </w:rPr>
        <w:t xml:space="preserve">est </w:t>
      </w:r>
      <w:r w:rsidR="00BB5C58">
        <w:rPr>
          <w:lang w:eastAsia="en-US"/>
        </w:rPr>
        <w:t xml:space="preserve">pas </w:t>
      </w:r>
      <w:r w:rsidR="00BB5C58">
        <w:rPr>
          <w:lang w:eastAsia="en-US"/>
        </w:rPr>
        <w:t>noyé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on a trouvé le corps du cheval au bief de l</w:t>
      </w:r>
      <w:r>
        <w:rPr>
          <w:lang w:eastAsia="en-US"/>
        </w:rPr>
        <w:t>’</w:t>
      </w:r>
      <w:r w:rsidR="00BB5C58">
        <w:rPr>
          <w:lang w:eastAsia="en-US"/>
        </w:rPr>
        <w:t xml:space="preserve">étang de </w:t>
      </w:r>
      <w:proofErr w:type="spellStart"/>
      <w:r w:rsidR="00BB5C58">
        <w:rPr>
          <w:lang w:eastAsia="en-US"/>
        </w:rPr>
        <w:lastRenderedPageBreak/>
        <w:t>Bréhaim</w:t>
      </w:r>
      <w:proofErr w:type="spellEnd"/>
      <w:r>
        <w:rPr>
          <w:lang w:eastAsia="en-US"/>
        </w:rPr>
        <w:t xml:space="preserve">… </w:t>
      </w:r>
      <w:r w:rsidR="00BB5C58">
        <w:rPr>
          <w:lang w:eastAsia="en-US"/>
        </w:rPr>
        <w:t>Une jolie bête</w:t>
      </w:r>
      <w:r>
        <w:rPr>
          <w:lang w:eastAsia="en-US"/>
        </w:rPr>
        <w:t xml:space="preserve">, </w:t>
      </w:r>
      <w:r w:rsidR="00BB5C58">
        <w:rPr>
          <w:lang w:eastAsia="en-US"/>
        </w:rPr>
        <w:t>ma foi</w:t>
      </w:r>
      <w:r>
        <w:rPr>
          <w:lang w:eastAsia="en-US"/>
        </w:rPr>
        <w:t xml:space="preserve">…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était papa qui l</w:t>
      </w:r>
      <w:r>
        <w:rPr>
          <w:lang w:eastAsia="en-US"/>
        </w:rPr>
        <w:t>’</w:t>
      </w:r>
      <w:r w:rsidR="00BB5C58">
        <w:rPr>
          <w:lang w:eastAsia="en-US"/>
        </w:rPr>
        <w:t xml:space="preserve">avait vendue à </w:t>
      </w:r>
      <w:r>
        <w:rPr>
          <w:lang w:eastAsia="en-US"/>
        </w:rPr>
        <w:t>M. </w:t>
      </w:r>
      <w:r w:rsidR="00BB5C58">
        <w:rPr>
          <w:lang w:eastAsia="en-US"/>
        </w:rPr>
        <w:t xml:space="preserve">Lucien de la </w:t>
      </w:r>
      <w:proofErr w:type="spellStart"/>
      <w:r w:rsidR="00BB5C58">
        <w:rPr>
          <w:lang w:eastAsia="en-US"/>
        </w:rPr>
        <w:t>Saulays</w:t>
      </w:r>
      <w:proofErr w:type="spellEnd"/>
      <w:r>
        <w:rPr>
          <w:lang w:eastAsia="en-US"/>
        </w:rPr>
        <w:t>.</w:t>
      </w:r>
    </w:p>
    <w:p w14:paraId="76002057" w14:textId="3EB9C15E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Argent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 xml:space="preserve">écria </w:t>
      </w:r>
      <w:proofErr w:type="spellStart"/>
      <w:r w:rsidR="00BB5C58">
        <w:rPr>
          <w:lang w:eastAsia="en-US"/>
        </w:rPr>
        <w:t>Guérineul</w:t>
      </w:r>
      <w:proofErr w:type="spellEnd"/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nom de nom de nom</w:t>
      </w:r>
      <w:r>
        <w:rPr>
          <w:lang w:eastAsia="en-US"/>
        </w:rPr>
        <w:t xml:space="preserve"> ! </w:t>
      </w:r>
      <w:r w:rsidR="00BB5C58">
        <w:rPr>
          <w:lang w:eastAsia="en-US"/>
        </w:rPr>
        <w:t>un vrai bijou</w:t>
      </w:r>
      <w:r>
        <w:rPr>
          <w:lang w:eastAsia="en-US"/>
        </w:rPr>
        <w:t xml:space="preserve"> ! </w:t>
      </w:r>
      <w:r w:rsidR="00BB5C58">
        <w:rPr>
          <w:lang w:eastAsia="en-US"/>
        </w:rPr>
        <w:t>Voilà un malheur</w:t>
      </w:r>
      <w:r>
        <w:rPr>
          <w:lang w:eastAsia="en-US"/>
        </w:rPr>
        <w:t xml:space="preserve">, </w:t>
      </w:r>
      <w:r w:rsidR="00BB5C58">
        <w:rPr>
          <w:lang w:eastAsia="en-US"/>
        </w:rPr>
        <w:t>par exemple</w:t>
      </w:r>
      <w:r>
        <w:rPr>
          <w:lang w:eastAsia="en-US"/>
        </w:rPr>
        <w:t> !</w:t>
      </w:r>
    </w:p>
    <w:p w14:paraId="6FAD3090" w14:textId="71311522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Papa en vendra un autre à </w:t>
      </w:r>
      <w:r>
        <w:rPr>
          <w:lang w:eastAsia="en-US"/>
        </w:rPr>
        <w:t>M. </w:t>
      </w:r>
      <w:r w:rsidR="00BB5C58">
        <w:rPr>
          <w:lang w:eastAsia="en-US"/>
        </w:rPr>
        <w:t>Lucien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 tranquillement Fifi Romblon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Ce que je voulais dire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que celui qui le montait cette nuit est un fameux lapin</w:t>
      </w:r>
      <w:r>
        <w:rPr>
          <w:lang w:eastAsia="en-US"/>
        </w:rPr>
        <w:t> !…</w:t>
      </w:r>
    </w:p>
    <w:p w14:paraId="72752052" w14:textId="66F91236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Alors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Romblon</w:t>
      </w:r>
      <w:r>
        <w:rPr>
          <w:lang w:eastAsia="en-US"/>
        </w:rPr>
        <w:t xml:space="preserve">, </w:t>
      </w:r>
      <w:r w:rsidR="00BB5C58">
        <w:rPr>
          <w:lang w:eastAsia="en-US"/>
        </w:rPr>
        <w:t>demanda le docteur avec une sorte de solennité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vous pensez que</w:t>
      </w:r>
      <w:r>
        <w:rPr>
          <w:lang w:eastAsia="en-US"/>
        </w:rPr>
        <w:t xml:space="preserve">, </w:t>
      </w:r>
      <w:r w:rsidR="00BB5C58">
        <w:rPr>
          <w:lang w:eastAsia="en-US"/>
        </w:rPr>
        <w:t>malgré l</w:t>
      </w:r>
      <w:r>
        <w:rPr>
          <w:lang w:eastAsia="en-US"/>
        </w:rPr>
        <w:t>’</w:t>
      </w:r>
      <w:r w:rsidR="00BB5C58">
        <w:rPr>
          <w:lang w:eastAsia="en-US"/>
        </w:rPr>
        <w:t>inondation</w:t>
      </w:r>
      <w:r>
        <w:rPr>
          <w:lang w:eastAsia="en-US"/>
        </w:rPr>
        <w:t xml:space="preserve">, </w:t>
      </w:r>
      <w:r w:rsidR="00BB5C58">
        <w:rPr>
          <w:lang w:eastAsia="en-US"/>
        </w:rPr>
        <w:t>un messager du château est parvenu ce matin à Vitré</w:t>
      </w:r>
      <w:r>
        <w:rPr>
          <w:lang w:eastAsia="en-US"/>
        </w:rPr>
        <w:t> ?</w:t>
      </w:r>
    </w:p>
    <w:p w14:paraId="68BABF05" w14:textId="399AE62F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répliqua Fifi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 xml:space="preserve">et le docteur </w:t>
      </w:r>
      <w:proofErr w:type="spellStart"/>
      <w:r w:rsidR="00BB5C58">
        <w:rPr>
          <w:lang w:eastAsia="en-US"/>
        </w:rPr>
        <w:t>Méaulle</w:t>
      </w:r>
      <w:proofErr w:type="spellEnd"/>
      <w:r w:rsidR="00BB5C58">
        <w:rPr>
          <w:lang w:eastAsia="en-US"/>
        </w:rPr>
        <w:t xml:space="preserve"> est parti pour le bourg de </w:t>
      </w:r>
      <w:proofErr w:type="spellStart"/>
      <w:r w:rsidR="00BB5C58">
        <w:rPr>
          <w:lang w:eastAsia="en-US"/>
        </w:rPr>
        <w:t>Vesvron</w:t>
      </w:r>
      <w:proofErr w:type="spellEnd"/>
      <w:r>
        <w:rPr>
          <w:lang w:eastAsia="en-US"/>
        </w:rPr>
        <w:t>.</w:t>
      </w:r>
    </w:p>
    <w:p w14:paraId="0FBA1BD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Vous voyez bien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cousin et ami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dit </w:t>
      </w:r>
      <w:proofErr w:type="spellStart"/>
      <w:r w:rsidR="00BB5C58">
        <w:rPr>
          <w:lang w:eastAsia="en-US"/>
        </w:rPr>
        <w:t>Maudreuil</w:t>
      </w:r>
      <w:proofErr w:type="spellEnd"/>
      <w:r w:rsidR="00BB5C58">
        <w:rPr>
          <w:lang w:eastAsia="en-US"/>
        </w:rPr>
        <w:t xml:space="preserve"> au vieux </w:t>
      </w:r>
      <w:proofErr w:type="spellStart"/>
      <w:r w:rsidR="00BB5C58">
        <w:rPr>
          <w:lang w:eastAsia="en-US"/>
        </w:rPr>
        <w:t>Houël</w:t>
      </w:r>
      <w:proofErr w:type="spellEnd"/>
      <w:r>
        <w:rPr>
          <w:lang w:eastAsia="en-US"/>
        </w:rPr>
        <w:t xml:space="preserve"> ; </w:t>
      </w:r>
      <w:r w:rsidR="00BB5C58">
        <w:rPr>
          <w:lang w:eastAsia="en-US"/>
        </w:rPr>
        <w:t>une visite au château</w:t>
      </w:r>
      <w:r w:rsidR="00BB5C58">
        <w:t xml:space="preserve"> de </w:t>
      </w:r>
      <w:proofErr w:type="spellStart"/>
      <w:r w:rsidR="00BB5C58">
        <w:t>Ceuil</w:t>
      </w:r>
      <w:proofErr w:type="spellEnd"/>
      <w:r w:rsidR="00BB5C58">
        <w:t xml:space="preserve"> me para</w:t>
      </w:r>
      <w:r w:rsidR="00BB5C58">
        <w:rPr>
          <w:lang w:eastAsia="en-US"/>
        </w:rPr>
        <w:t>ît être de la plus haute importance</w:t>
      </w:r>
      <w:r>
        <w:rPr>
          <w:lang w:eastAsia="en-US"/>
        </w:rPr>
        <w:t>.</w:t>
      </w:r>
    </w:p>
    <w:p w14:paraId="018B7234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Houël</w:t>
      </w:r>
      <w:proofErr w:type="spellEnd"/>
      <w:r>
        <w:rPr>
          <w:lang w:eastAsia="en-US"/>
        </w:rPr>
        <w:t xml:space="preserve"> semblait indécis</w:t>
      </w:r>
      <w:r w:rsidR="00A23BF9">
        <w:rPr>
          <w:lang w:eastAsia="en-US"/>
        </w:rPr>
        <w:t>.</w:t>
      </w:r>
    </w:p>
    <w:p w14:paraId="345A2AA6" w14:textId="4613A4EC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que</w:t>
      </w:r>
      <w:r>
        <w:rPr>
          <w:lang w:eastAsia="en-US"/>
        </w:rPr>
        <w:t xml:space="preserve">, </w:t>
      </w:r>
      <w:r w:rsidR="00BB5C58">
        <w:rPr>
          <w:lang w:eastAsia="en-US"/>
        </w:rPr>
        <w:t>murmura-t-il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 xml:space="preserve">si </w:t>
      </w:r>
      <w:r w:rsidR="00BB5C58">
        <w:rPr>
          <w:lang w:eastAsia="en-US"/>
        </w:rPr>
        <w:t xml:space="preserve">le </w:t>
      </w:r>
      <w:r w:rsidR="00BB5C58">
        <w:rPr>
          <w:lang w:eastAsia="en-US"/>
        </w:rPr>
        <w:t>brave homme vit encore</w:t>
      </w:r>
      <w:r>
        <w:rPr>
          <w:lang w:eastAsia="en-US"/>
        </w:rPr>
        <w:t xml:space="preserve">, </w:t>
      </w:r>
      <w:r w:rsidR="00BB5C58">
        <w:rPr>
          <w:lang w:eastAsia="en-US"/>
        </w:rPr>
        <w:t>il nous fera jeter à la porte</w:t>
      </w:r>
      <w:r>
        <w:rPr>
          <w:lang w:eastAsia="en-US"/>
        </w:rPr>
        <w:t>.</w:t>
      </w:r>
    </w:p>
    <w:p w14:paraId="132189C3" w14:textId="3C4F9B34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répliqua </w:t>
      </w:r>
      <w:proofErr w:type="spellStart"/>
      <w:r w:rsidR="00BB5C58">
        <w:rPr>
          <w:lang w:eastAsia="en-US"/>
        </w:rPr>
        <w:t>Maudreuil</w:t>
      </w:r>
      <w:proofErr w:type="spellEnd"/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nous attendrons dehors</w:t>
      </w:r>
      <w:r>
        <w:rPr>
          <w:lang w:eastAsia="en-US"/>
        </w:rPr>
        <w:t>.</w:t>
      </w:r>
    </w:p>
    <w:p w14:paraId="33DA965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Ce </w:t>
      </w:r>
      <w:r>
        <w:rPr>
          <w:i/>
          <w:iCs/>
        </w:rPr>
        <w:t>nous attendrons</w:t>
      </w:r>
      <w:r w:rsidR="00A23BF9">
        <w:t xml:space="preserve">, </w:t>
      </w:r>
      <w:r>
        <w:t>comparable aux plus énergiques reparties de l</w:t>
      </w:r>
      <w:r w:rsidR="00A23BF9">
        <w:t>’</w:t>
      </w:r>
      <w:r>
        <w:t>histoire ancienne</w:t>
      </w:r>
      <w:r w:rsidR="00A23BF9">
        <w:t xml:space="preserve">, </w:t>
      </w:r>
      <w:r>
        <w:t xml:space="preserve">et qui rappelle le </w:t>
      </w:r>
      <w:r>
        <w:rPr>
          <w:i/>
          <w:iCs/>
        </w:rPr>
        <w:t>Frappe</w:t>
      </w:r>
      <w:r w:rsidR="00A23BF9">
        <w:rPr>
          <w:i/>
          <w:iCs/>
        </w:rPr>
        <w:t xml:space="preserve">, </w:t>
      </w:r>
      <w:r>
        <w:rPr>
          <w:i/>
          <w:iCs/>
        </w:rPr>
        <w:t>mais écoute</w:t>
      </w:r>
      <w:r>
        <w:rPr>
          <w:lang w:eastAsia="en-US"/>
        </w:rPr>
        <w:t xml:space="preserve"> de Thémistocle</w:t>
      </w:r>
      <w:r w:rsidR="00A23BF9">
        <w:rPr>
          <w:lang w:eastAsia="en-US"/>
        </w:rPr>
        <w:t xml:space="preserve">, </w:t>
      </w:r>
      <w:r>
        <w:rPr>
          <w:lang w:eastAsia="en-US"/>
        </w:rPr>
        <w:t>prouve à quel degré d</w:t>
      </w:r>
      <w:r w:rsidR="00A23BF9">
        <w:rPr>
          <w:lang w:eastAsia="en-US"/>
        </w:rPr>
        <w:t>’</w:t>
      </w:r>
      <w:r>
        <w:rPr>
          <w:lang w:eastAsia="en-US"/>
        </w:rPr>
        <w:t>héroïsme le goût des successions peut conduire</w:t>
      </w:r>
      <w:r w:rsidR="00A23BF9">
        <w:rPr>
          <w:lang w:eastAsia="en-US"/>
        </w:rPr>
        <w:t>.</w:t>
      </w:r>
    </w:p>
    <w:p w14:paraId="23823D2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docteur Morin prit sa canne à pomme de cuir et son chapeau</w:t>
      </w:r>
      <w:r w:rsidR="00A23BF9">
        <w:rPr>
          <w:lang w:eastAsia="en-US"/>
        </w:rPr>
        <w:t xml:space="preserve"> ; </w:t>
      </w:r>
      <w:r>
        <w:rPr>
          <w:lang w:eastAsia="en-US"/>
        </w:rPr>
        <w:t xml:space="preserve">il se </w:t>
      </w:r>
      <w:r>
        <w:t>leva</w:t>
      </w:r>
      <w:r w:rsidR="00A23BF9">
        <w:rPr>
          <w:lang w:eastAsia="en-US"/>
        </w:rPr>
        <w:t xml:space="preserve">, </w:t>
      </w:r>
      <w:r>
        <w:rPr>
          <w:lang w:eastAsia="en-US"/>
        </w:rPr>
        <w:t>puis il se rassit</w:t>
      </w:r>
      <w:r w:rsidR="00A23BF9">
        <w:rPr>
          <w:lang w:eastAsia="en-US"/>
        </w:rPr>
        <w:t xml:space="preserve">, </w:t>
      </w:r>
      <w:r>
        <w:rPr>
          <w:lang w:eastAsia="en-US"/>
        </w:rPr>
        <w:t>en proie à un trouble évident</w:t>
      </w:r>
      <w:r w:rsidR="00A23BF9">
        <w:rPr>
          <w:lang w:eastAsia="en-US"/>
        </w:rPr>
        <w:t>.</w:t>
      </w:r>
    </w:p>
    <w:p w14:paraId="4DB22D1B" w14:textId="534778DE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Que veut dire cela</w:t>
      </w:r>
      <w:r>
        <w:rPr>
          <w:lang w:eastAsia="en-US"/>
        </w:rPr>
        <w:t xml:space="preserve"> ? </w:t>
      </w:r>
      <w:r w:rsidR="00BB5C58">
        <w:rPr>
          <w:lang w:eastAsia="en-US"/>
        </w:rPr>
        <w:t>grommela-t-il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 xml:space="preserve">le docteur </w:t>
      </w:r>
      <w:proofErr w:type="spellStart"/>
      <w:r w:rsidR="00BB5C58">
        <w:rPr>
          <w:lang w:eastAsia="en-US"/>
        </w:rPr>
        <w:t>Méaulle</w:t>
      </w:r>
      <w:proofErr w:type="spellEnd"/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un baudet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un </w:t>
      </w:r>
      <w:r w:rsidR="00BB5C58">
        <w:rPr>
          <w:i/>
          <w:iCs/>
        </w:rPr>
        <w:t>minus habens</w:t>
      </w:r>
      <w:r>
        <w:rPr>
          <w:lang w:eastAsia="en-US"/>
        </w:rPr>
        <w:t xml:space="preserve">, </w:t>
      </w:r>
      <w:r w:rsidR="00BB5C58">
        <w:rPr>
          <w:lang w:eastAsia="en-US"/>
        </w:rPr>
        <w:t>un sauvage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une cruche</w:t>
      </w:r>
      <w:r>
        <w:rPr>
          <w:lang w:eastAsia="en-US"/>
        </w:rPr>
        <w:t> !</w:t>
      </w:r>
    </w:p>
    <w:p w14:paraId="13D7DBC9" w14:textId="035CDBD3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Cela veut dire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répliqua Besnard qui lui serra le bras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qu</w:t>
      </w:r>
      <w:r>
        <w:rPr>
          <w:lang w:eastAsia="en-US"/>
        </w:rPr>
        <w:t>’</w:t>
      </w:r>
      <w:r w:rsidR="00BB5C58">
        <w:rPr>
          <w:lang w:eastAsia="en-US"/>
        </w:rPr>
        <w:t>il faut passer l</w:t>
      </w:r>
      <w:r>
        <w:rPr>
          <w:lang w:eastAsia="en-US"/>
        </w:rPr>
        <w:t>’</w:t>
      </w:r>
      <w:r w:rsidR="00BB5C58">
        <w:rPr>
          <w:lang w:eastAsia="en-US"/>
        </w:rPr>
        <w:t>eau tout de suite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Morin</w:t>
      </w:r>
      <w:r>
        <w:rPr>
          <w:lang w:eastAsia="en-US"/>
        </w:rPr>
        <w:t>.</w:t>
      </w:r>
    </w:p>
    <w:p w14:paraId="2E4B710C" w14:textId="460589B0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Le docteur </w:t>
      </w:r>
      <w:proofErr w:type="spellStart"/>
      <w:r w:rsidR="00BB5C58">
        <w:rPr>
          <w:lang w:eastAsia="en-US"/>
        </w:rPr>
        <w:t>Méaulle</w:t>
      </w:r>
      <w:proofErr w:type="spellEnd"/>
      <w:r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un ostrogoth</w:t>
      </w:r>
      <w:r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un butor</w:t>
      </w:r>
      <w:r>
        <w:rPr>
          <w:lang w:eastAsia="en-US"/>
        </w:rPr>
        <w:t xml:space="preserve"> ! </w:t>
      </w:r>
      <w:r w:rsidR="00BB5C58">
        <w:rPr>
          <w:lang w:eastAsia="en-US"/>
        </w:rPr>
        <w:t>un oison</w:t>
      </w:r>
      <w:r>
        <w:rPr>
          <w:lang w:eastAsia="en-US"/>
        </w:rPr>
        <w:t> !</w:t>
      </w:r>
    </w:p>
    <w:p w14:paraId="7485D649" w14:textId="1E64E7D0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un coup de Lucien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 Besnard</w:t>
      </w:r>
      <w:r>
        <w:rPr>
          <w:lang w:eastAsia="en-US"/>
        </w:rPr>
        <w:t xml:space="preserve"> ; </w:t>
      </w:r>
      <w:r w:rsidR="00BB5C58">
        <w:rPr>
          <w:lang w:eastAsia="en-US"/>
        </w:rPr>
        <w:t>passez l</w:t>
      </w:r>
      <w:r>
        <w:rPr>
          <w:lang w:eastAsia="en-US"/>
        </w:rPr>
        <w:t>’</w:t>
      </w:r>
      <w:r w:rsidR="00BB5C58">
        <w:rPr>
          <w:lang w:eastAsia="en-US"/>
        </w:rPr>
        <w:t>eau</w:t>
      </w:r>
      <w:r>
        <w:rPr>
          <w:lang w:eastAsia="en-US"/>
        </w:rPr>
        <w:t xml:space="preserve">, </w:t>
      </w:r>
      <w:r w:rsidR="00BB5C58">
        <w:rPr>
          <w:lang w:eastAsia="en-US"/>
        </w:rPr>
        <w:t>croyez-moi</w:t>
      </w:r>
      <w:r>
        <w:rPr>
          <w:lang w:eastAsia="en-US"/>
        </w:rPr>
        <w:t xml:space="preserve">, </w:t>
      </w:r>
      <w:r w:rsidR="00BB5C58">
        <w:rPr>
          <w:lang w:eastAsia="en-US"/>
        </w:rPr>
        <w:t>ou bien on fera un testament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i/>
          <w:iCs/>
        </w:rPr>
        <w:t xml:space="preserve">in </w:t>
      </w:r>
      <w:proofErr w:type="spellStart"/>
      <w:r w:rsidR="00BB5C58">
        <w:rPr>
          <w:i/>
          <w:iCs/>
        </w:rPr>
        <w:t>articulo</w:t>
      </w:r>
      <w:proofErr w:type="spellEnd"/>
      <w:r w:rsidR="00BB5C58">
        <w:rPr>
          <w:i/>
          <w:iCs/>
        </w:rPr>
        <w:t xml:space="preserve"> </w:t>
      </w:r>
      <w:proofErr w:type="spellStart"/>
      <w:r w:rsidR="00BB5C58">
        <w:rPr>
          <w:i/>
          <w:iCs/>
        </w:rPr>
        <w:t>mortis</w:t>
      </w:r>
      <w:proofErr w:type="spellEnd"/>
      <w:r>
        <w:rPr>
          <w:i/>
          <w:iCs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et la damnée petite aveugle aura</w:t>
      </w:r>
      <w:r w:rsidR="00BB5C58">
        <w:t xml:space="preserve"> cent mille </w:t>
      </w:r>
      <w:r w:rsidR="00BB5C58">
        <w:rPr>
          <w:lang w:eastAsia="en-US"/>
        </w:rPr>
        <w:t>livres de rentes au soleil</w:t>
      </w:r>
      <w:r>
        <w:rPr>
          <w:lang w:eastAsia="en-US"/>
        </w:rPr>
        <w:t>…</w:t>
      </w:r>
    </w:p>
    <w:p w14:paraId="7590CC5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docteur semblait abasourdi</w:t>
      </w:r>
      <w:r w:rsidR="00A23BF9">
        <w:rPr>
          <w:lang w:eastAsia="en-US"/>
        </w:rPr>
        <w:t>.</w:t>
      </w:r>
    </w:p>
    <w:p w14:paraId="2C990569" w14:textId="3307A5DB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proofErr w:type="spellStart"/>
      <w:r w:rsidR="00BB5C58">
        <w:rPr>
          <w:lang w:eastAsia="en-US"/>
        </w:rPr>
        <w:t>Méaulle</w:t>
      </w:r>
      <w:proofErr w:type="spellEnd"/>
      <w:r>
        <w:rPr>
          <w:lang w:eastAsia="en-US"/>
        </w:rPr>
        <w:t xml:space="preserve"> ! </w:t>
      </w:r>
      <w:r w:rsidR="00BB5C58">
        <w:rPr>
          <w:lang w:eastAsia="en-US"/>
        </w:rPr>
        <w:t>répétait-il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proofErr w:type="spellStart"/>
      <w:r w:rsidR="00BB5C58">
        <w:rPr>
          <w:lang w:eastAsia="en-US"/>
        </w:rPr>
        <w:t>Méaulle</w:t>
      </w:r>
      <w:proofErr w:type="spellEnd"/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un </w:t>
      </w:r>
      <w:proofErr w:type="spellStart"/>
      <w:r w:rsidR="00BB5C58">
        <w:rPr>
          <w:lang w:eastAsia="en-US"/>
        </w:rPr>
        <w:t>Méaulle</w:t>
      </w:r>
      <w:proofErr w:type="spellEnd"/>
      <w:r>
        <w:rPr>
          <w:lang w:eastAsia="en-US"/>
        </w:rPr>
        <w:t> !!!!…</w:t>
      </w:r>
    </w:p>
    <w:p w14:paraId="6B043DA8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Maudreuil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de son côté</w:t>
      </w:r>
      <w:r w:rsidR="00A23BF9">
        <w:rPr>
          <w:lang w:eastAsia="en-US"/>
        </w:rPr>
        <w:t xml:space="preserve">, </w:t>
      </w:r>
      <w:r>
        <w:rPr>
          <w:lang w:eastAsia="en-US"/>
        </w:rPr>
        <w:t>avait la fièvre d</w:t>
      </w:r>
      <w:r w:rsidR="00A23BF9">
        <w:rPr>
          <w:lang w:eastAsia="en-US"/>
        </w:rPr>
        <w:t>’</w:t>
      </w:r>
      <w:r>
        <w:rPr>
          <w:lang w:eastAsia="en-US"/>
        </w:rPr>
        <w:t>héritier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qui gagnait insensiblement le vieux </w:t>
      </w:r>
      <w:proofErr w:type="spellStart"/>
      <w:r>
        <w:rPr>
          <w:lang w:eastAsia="en-US"/>
        </w:rPr>
        <w:t>Houël</w:t>
      </w:r>
      <w:proofErr w:type="spellEnd"/>
      <w:r>
        <w:rPr>
          <w:lang w:eastAsia="en-US"/>
        </w:rPr>
        <w:t xml:space="preserve"> lui-même</w:t>
      </w:r>
      <w:r w:rsidR="00A23BF9">
        <w:rPr>
          <w:lang w:eastAsia="en-US"/>
        </w:rPr>
        <w:t>.</w:t>
      </w:r>
    </w:p>
    <w:p w14:paraId="495E973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Menand jeune</w:t>
      </w:r>
      <w:r w:rsidR="00A23BF9">
        <w:rPr>
          <w:lang w:eastAsia="en-US"/>
        </w:rPr>
        <w:t xml:space="preserve">, </w:t>
      </w:r>
      <w:r>
        <w:rPr>
          <w:lang w:eastAsia="en-US"/>
        </w:rPr>
        <w:t>notai</w:t>
      </w:r>
      <w:r>
        <w:t>re</w:t>
      </w:r>
      <w:r w:rsidR="00A23BF9">
        <w:rPr>
          <w:lang w:eastAsia="en-US"/>
        </w:rPr>
        <w:t xml:space="preserve">, </w:t>
      </w:r>
      <w:r>
        <w:rPr>
          <w:lang w:eastAsia="en-US"/>
        </w:rPr>
        <w:t>avait dressé l</w:t>
      </w:r>
      <w:r w:rsidR="00A23BF9">
        <w:rPr>
          <w:lang w:eastAsia="en-US"/>
        </w:rPr>
        <w:t>’</w:t>
      </w:r>
      <w:r>
        <w:rPr>
          <w:lang w:eastAsia="en-US"/>
        </w:rPr>
        <w:t xml:space="preserve">oreille au mot </w:t>
      </w:r>
      <w:r>
        <w:rPr>
          <w:i/>
          <w:iCs/>
        </w:rPr>
        <w:t>testament</w:t>
      </w:r>
      <w:r w:rsidR="00A23BF9">
        <w:rPr>
          <w:i/>
          <w:iCs/>
        </w:rPr>
        <w:t xml:space="preserve"> ; </w:t>
      </w:r>
      <w:r>
        <w:rPr>
          <w:lang w:eastAsia="en-US"/>
        </w:rPr>
        <w:t>mais c</w:t>
      </w:r>
      <w:r w:rsidR="00A23BF9">
        <w:rPr>
          <w:lang w:eastAsia="en-US"/>
        </w:rPr>
        <w:t>’</w:t>
      </w:r>
      <w:r>
        <w:rPr>
          <w:lang w:eastAsia="en-US"/>
        </w:rPr>
        <w:t>était un homme discret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aimait mieux manger dix cordes de fouet que de prononcer une seule parole</w:t>
      </w:r>
      <w:r w:rsidR="00A23BF9">
        <w:rPr>
          <w:lang w:eastAsia="en-US"/>
        </w:rPr>
        <w:t>.</w:t>
      </w:r>
    </w:p>
    <w:p w14:paraId="536E994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Le jeune </w:t>
      </w:r>
      <w:proofErr w:type="spellStart"/>
      <w:r>
        <w:rPr>
          <w:lang w:eastAsia="en-US"/>
        </w:rPr>
        <w:t>Guérineul</w:t>
      </w:r>
      <w:proofErr w:type="spellEnd"/>
      <w:r>
        <w:rPr>
          <w:lang w:eastAsia="en-US"/>
        </w:rPr>
        <w:t xml:space="preserve"> et les deux Romblon fumaient fraternellement autour d</w:t>
      </w:r>
      <w:r w:rsidR="00A23BF9">
        <w:rPr>
          <w:lang w:eastAsia="en-US"/>
        </w:rPr>
        <w:t>’</w:t>
      </w:r>
      <w:r>
        <w:rPr>
          <w:lang w:eastAsia="en-US"/>
        </w:rPr>
        <w:t>une topette d</w:t>
      </w:r>
      <w:r w:rsidR="00A23BF9">
        <w:rPr>
          <w:lang w:eastAsia="en-US"/>
        </w:rPr>
        <w:t>’</w:t>
      </w:r>
      <w:r>
        <w:rPr>
          <w:lang w:eastAsia="en-US"/>
        </w:rPr>
        <w:t>eau-de-vie</w:t>
      </w:r>
      <w:r w:rsidR="00A23BF9">
        <w:rPr>
          <w:lang w:eastAsia="en-US"/>
        </w:rPr>
        <w:t>.</w:t>
      </w:r>
    </w:p>
    <w:p w14:paraId="40A76FC5" w14:textId="11D892E3" w:rsidR="00A23BF9" w:rsidRDefault="00BB5C58" w:rsidP="00A23BF9">
      <w:pPr>
        <w:rPr>
          <w:lang w:eastAsia="en-US"/>
        </w:rPr>
      </w:pPr>
      <w:r>
        <w:rPr>
          <w:lang w:eastAsia="en-US"/>
        </w:rPr>
        <w:t>Le vieux Romblon semblait ne songer à rien</w:t>
      </w:r>
      <w:r w:rsidR="00A23BF9">
        <w:rPr>
          <w:lang w:eastAsia="en-US"/>
        </w:rPr>
        <w:t xml:space="preserve">, </w:t>
      </w:r>
      <w:r>
        <w:rPr>
          <w:lang w:eastAsia="en-US"/>
        </w:rPr>
        <w:t>sinon à son petit verre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jouir de la quiétude la plus parfaite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Cependant</w:t>
      </w:r>
      <w:r w:rsidR="00A23BF9">
        <w:rPr>
          <w:lang w:eastAsia="en-US"/>
        </w:rPr>
        <w:t xml:space="preserve">, </w:t>
      </w:r>
      <w:r>
        <w:rPr>
          <w:lang w:eastAsia="en-US"/>
        </w:rPr>
        <w:t>on aurait pu voir de temps à autre son œil gris</w:t>
      </w:r>
      <w:r w:rsidR="00A23BF9">
        <w:rPr>
          <w:lang w:eastAsia="en-US"/>
        </w:rPr>
        <w:t xml:space="preserve">, </w:t>
      </w:r>
      <w:r>
        <w:rPr>
          <w:lang w:eastAsia="en-US"/>
        </w:rPr>
        <w:t>ombragé par d</w:t>
      </w:r>
      <w:r w:rsidR="00A23BF9">
        <w:rPr>
          <w:lang w:eastAsia="en-US"/>
        </w:rPr>
        <w:t>’</w:t>
      </w:r>
      <w:r>
        <w:rPr>
          <w:lang w:eastAsia="en-US"/>
        </w:rPr>
        <w:t>énormes sourcils</w:t>
      </w:r>
      <w:r w:rsidR="00A23BF9">
        <w:rPr>
          <w:lang w:eastAsia="en-US"/>
        </w:rPr>
        <w:t xml:space="preserve">, </w:t>
      </w:r>
      <w:r>
        <w:rPr>
          <w:lang w:eastAsia="en-US"/>
        </w:rPr>
        <w:t>pousser une manière de reconnaissance rapide et ca</w:t>
      </w:r>
      <w:r>
        <w:t>uteleuse vers la table où le médecin et l</w:t>
      </w:r>
      <w:r w:rsidR="00A23BF9">
        <w:rPr>
          <w:lang w:eastAsia="en-US"/>
        </w:rPr>
        <w:t>’</w:t>
      </w:r>
      <w:r>
        <w:rPr>
          <w:lang w:eastAsia="en-US"/>
        </w:rPr>
        <w:t>homme de loi causaient à voix basse</w:t>
      </w:r>
      <w:r w:rsidR="00A23BF9">
        <w:rPr>
          <w:lang w:eastAsia="en-US"/>
        </w:rPr>
        <w:t>.</w:t>
      </w:r>
    </w:p>
    <w:p w14:paraId="7762962A" w14:textId="3FA68688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La maison Romblon père et fils vendait des chevaux et des bœufs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mais elle faisait encore une foule d</w:t>
      </w:r>
      <w:r w:rsidR="00A23BF9">
        <w:rPr>
          <w:lang w:eastAsia="en-US"/>
        </w:rPr>
        <w:t>’</w:t>
      </w:r>
      <w:r>
        <w:rPr>
          <w:lang w:eastAsia="en-US"/>
        </w:rPr>
        <w:t>autres commerces</w:t>
      </w:r>
      <w:r w:rsidR="00A23BF9">
        <w:rPr>
          <w:lang w:eastAsia="en-US"/>
        </w:rPr>
        <w:t>.</w:t>
      </w:r>
    </w:p>
    <w:p w14:paraId="3985F25D" w14:textId="4B19163B" w:rsidR="00A23BF9" w:rsidRDefault="00BB5C58" w:rsidP="00A23BF9">
      <w:p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opinion générale était que le vieux Romblon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pour</w:t>
      </w:r>
      <w:r>
        <w:t xml:space="preserve"> une bonne somme </w:t>
      </w:r>
      <w:r>
        <w:rPr>
          <w:lang w:eastAsia="en-US"/>
        </w:rPr>
        <w:t>payée comptant</w:t>
      </w:r>
      <w:r w:rsidR="00A23BF9">
        <w:rPr>
          <w:lang w:eastAsia="en-US"/>
        </w:rPr>
        <w:t xml:space="preserve">, </w:t>
      </w:r>
      <w:r>
        <w:rPr>
          <w:lang w:eastAsia="en-US"/>
        </w:rPr>
        <w:t>fournirait la lune à qui voudrait l</w:t>
      </w:r>
      <w:r w:rsidR="00A23BF9">
        <w:rPr>
          <w:lang w:eastAsia="en-US"/>
        </w:rPr>
        <w:t>’</w:t>
      </w:r>
      <w:r>
        <w:rPr>
          <w:lang w:eastAsia="en-US"/>
        </w:rPr>
        <w:t>acheter</w:t>
      </w:r>
      <w:r w:rsidR="00A23BF9">
        <w:rPr>
          <w:lang w:eastAsia="en-US"/>
        </w:rPr>
        <w:t>.</w:t>
      </w:r>
    </w:p>
    <w:p w14:paraId="05BC5EA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Ceci voulait dire que le bonhomme avait bien des cordes à son arc</w:t>
      </w:r>
      <w:r w:rsidR="00A23BF9">
        <w:rPr>
          <w:lang w:eastAsia="en-US"/>
        </w:rPr>
        <w:t>.</w:t>
      </w:r>
    </w:p>
    <w:p w14:paraId="36C288F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</w:t>
      </w:r>
      <w:r w:rsidR="00A23BF9">
        <w:rPr>
          <w:lang w:eastAsia="en-US"/>
        </w:rPr>
        <w:t xml:space="preserve">, </w:t>
      </w:r>
      <w:r>
        <w:rPr>
          <w:lang w:eastAsia="en-US"/>
        </w:rPr>
        <w:t>en effet</w:t>
      </w:r>
      <w:r w:rsidR="00A23BF9">
        <w:rPr>
          <w:lang w:eastAsia="en-US"/>
        </w:rPr>
        <w:t xml:space="preserve">, </w:t>
      </w:r>
      <w:r>
        <w:rPr>
          <w:lang w:eastAsia="en-US"/>
        </w:rPr>
        <w:t>chacun pouvait savoir que des propriétaires de la Mayenne</w:t>
      </w:r>
      <w:r w:rsidR="00A23BF9">
        <w:rPr>
          <w:lang w:eastAsia="en-US"/>
        </w:rPr>
        <w:t xml:space="preserve">, </w:t>
      </w:r>
      <w:r>
        <w:rPr>
          <w:lang w:eastAsia="en-US"/>
        </w:rPr>
        <w:t>de l</w:t>
      </w:r>
      <w:r w:rsidR="00A23BF9">
        <w:rPr>
          <w:lang w:eastAsia="en-US"/>
        </w:rPr>
        <w:t>’</w:t>
      </w:r>
      <w:r>
        <w:rPr>
          <w:lang w:eastAsia="en-US"/>
        </w:rPr>
        <w:t>Ille-et-Vilaine et de la Sarthe</w:t>
      </w:r>
      <w:r>
        <w:t xml:space="preserve"> avaient compté aux </w:t>
      </w:r>
      <w:r>
        <w:rPr>
          <w:lang w:eastAsia="en-US"/>
        </w:rPr>
        <w:t>Romblon une sorte de prime pour se préserver de ces incendies épidémiques qui désolèrent les départements de l</w:t>
      </w:r>
      <w:r w:rsidR="00A23BF9">
        <w:rPr>
          <w:lang w:eastAsia="en-US"/>
        </w:rPr>
        <w:t>’</w:t>
      </w:r>
      <w:r>
        <w:rPr>
          <w:lang w:eastAsia="en-US"/>
        </w:rPr>
        <w:t>ouest dans les dernières années de la Restauration</w:t>
      </w:r>
      <w:r w:rsidR="00A23BF9">
        <w:rPr>
          <w:lang w:eastAsia="en-US"/>
        </w:rPr>
        <w:t>.</w:t>
      </w:r>
    </w:p>
    <w:p w14:paraId="194426D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courait à ce sujet les bruits les plus contradictoires</w:t>
      </w:r>
      <w:r w:rsidR="00A23BF9">
        <w:rPr>
          <w:lang w:eastAsia="en-US"/>
        </w:rPr>
        <w:t>.</w:t>
      </w:r>
    </w:p>
    <w:p w14:paraId="35064C9A" w14:textId="0DD8FD01" w:rsidR="00A23BF9" w:rsidRDefault="00BB5C58" w:rsidP="00A23BF9">
      <w:pPr>
        <w:rPr>
          <w:lang w:eastAsia="en-US"/>
        </w:rPr>
      </w:pPr>
      <w:r>
        <w:rPr>
          <w:lang w:eastAsia="en-US"/>
        </w:rPr>
        <w:t>De tout cela</w:t>
      </w:r>
      <w:r w:rsidR="00A23BF9">
        <w:rPr>
          <w:lang w:eastAsia="en-US"/>
        </w:rPr>
        <w:t xml:space="preserve">, </w:t>
      </w:r>
      <w:r>
        <w:rPr>
          <w:lang w:eastAsia="en-US"/>
        </w:rPr>
        <w:t>rien absolu n</w:t>
      </w:r>
      <w:r w:rsidR="00A23BF9">
        <w:rPr>
          <w:lang w:eastAsia="en-US"/>
        </w:rPr>
        <w:t>’</w:t>
      </w:r>
      <w:r>
        <w:rPr>
          <w:lang w:eastAsia="en-US"/>
        </w:rPr>
        <w:t>était prouvé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Mais ces </w:t>
      </w:r>
      <w:r>
        <w:rPr>
          <w:i/>
          <w:iCs/>
        </w:rPr>
        <w:t>on dit</w:t>
      </w:r>
      <w:r>
        <w:rPr>
          <w:lang w:eastAsia="en-US"/>
        </w:rPr>
        <w:t xml:space="preserve"> donnaient aux Romblon une célébrité mystérieuse</w:t>
      </w:r>
      <w:r w:rsidR="00A23BF9">
        <w:rPr>
          <w:lang w:eastAsia="en-US"/>
        </w:rPr>
        <w:t xml:space="preserve">. </w:t>
      </w:r>
      <w:r>
        <w:rPr>
          <w:lang w:eastAsia="en-US"/>
        </w:rPr>
        <w:t>On les regardait comme des gens capables de tout</w:t>
      </w:r>
      <w:r w:rsidR="00A23BF9">
        <w:rPr>
          <w:lang w:eastAsia="en-US"/>
        </w:rPr>
        <w:t>.</w:t>
      </w:r>
    </w:p>
    <w:p w14:paraId="446044A3" w14:textId="2E1E2DCB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Et ils étaient les seuls dans le pays à qui on eut osé proposer certaines affaires que la civilisation rend </w:t>
      </w:r>
      <w:r>
        <w:t>plus rares de jour en jour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qui se font encore pourtant et qui se feront toujours</w:t>
      </w:r>
      <w:r w:rsidR="00A23BF9">
        <w:rPr>
          <w:lang w:eastAsia="en-US"/>
        </w:rPr>
        <w:t xml:space="preserve">, </w:t>
      </w:r>
      <w:r>
        <w:rPr>
          <w:lang w:eastAsia="en-US"/>
        </w:rPr>
        <w:t>tant qu</w:t>
      </w:r>
      <w:r w:rsidR="00A23BF9">
        <w:rPr>
          <w:lang w:eastAsia="en-US"/>
        </w:rPr>
        <w:t>’</w:t>
      </w:r>
      <w:r>
        <w:rPr>
          <w:lang w:eastAsia="en-US"/>
        </w:rPr>
        <w:t>il y aura sur terre des successions opulentes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autour de ces successions des Fargeau</w:t>
      </w:r>
      <w:r w:rsidR="00A23BF9">
        <w:rPr>
          <w:lang w:eastAsia="en-US"/>
        </w:rPr>
        <w:t xml:space="preserve">, </w:t>
      </w:r>
      <w:r>
        <w:rPr>
          <w:lang w:eastAsia="en-US"/>
        </w:rPr>
        <w:t>des Morin</w:t>
      </w:r>
      <w:r w:rsidR="00A23BF9">
        <w:rPr>
          <w:lang w:eastAsia="en-US"/>
        </w:rPr>
        <w:t xml:space="preserve">, </w:t>
      </w:r>
      <w:r>
        <w:rPr>
          <w:lang w:eastAsia="en-US"/>
        </w:rPr>
        <w:t>des Besnard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etc</w:t>
      </w:r>
      <w:r w:rsidR="00A23BF9">
        <w:rPr>
          <w:lang w:eastAsia="en-US"/>
        </w:rPr>
        <w:t xml:space="preserve">., </w:t>
      </w:r>
      <w:r>
        <w:rPr>
          <w:lang w:eastAsia="en-US"/>
        </w:rPr>
        <w:t>etc</w:t>
      </w:r>
      <w:r w:rsidR="00A23BF9">
        <w:rPr>
          <w:lang w:eastAsia="en-US"/>
        </w:rPr>
        <w:t>.</w:t>
      </w:r>
    </w:p>
    <w:p w14:paraId="7DD33AE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probablement une de ces a</w:t>
      </w:r>
      <w:r>
        <w:t>ffaires que flairait le bo</w:t>
      </w:r>
      <w:r>
        <w:rPr>
          <w:lang w:eastAsia="en-US"/>
        </w:rPr>
        <w:t>nhomme Romblon</w:t>
      </w:r>
      <w:r w:rsidR="00A23BF9">
        <w:rPr>
          <w:lang w:eastAsia="en-US"/>
        </w:rPr>
        <w:t xml:space="preserve">, </w:t>
      </w:r>
      <w:r>
        <w:rPr>
          <w:lang w:eastAsia="en-US"/>
        </w:rPr>
        <w:t>tout en buvant son eau-de-vie à petites gorgées</w:t>
      </w:r>
      <w:r w:rsidR="00A23BF9">
        <w:rPr>
          <w:lang w:eastAsia="en-US"/>
        </w:rPr>
        <w:t>.</w:t>
      </w:r>
    </w:p>
    <w:p w14:paraId="2639410D" w14:textId="77777777" w:rsidR="00A23BF9" w:rsidRDefault="00BB5C58" w:rsidP="00A23BF9">
      <w:pPr>
        <w:rPr>
          <w:i/>
          <w:iCs/>
          <w:lang w:eastAsia="en-US"/>
        </w:rPr>
      </w:pPr>
      <w:r>
        <w:rPr>
          <w:lang w:eastAsia="en-US"/>
        </w:rPr>
        <w:t>De toute la conversation du médecin et de l</w:t>
      </w:r>
      <w:r w:rsidR="00A23BF9">
        <w:rPr>
          <w:lang w:eastAsia="en-US"/>
        </w:rPr>
        <w:t>’</w:t>
      </w:r>
      <w:r>
        <w:rPr>
          <w:lang w:eastAsia="en-US"/>
        </w:rPr>
        <w:t>homme de loi</w:t>
      </w:r>
      <w:r w:rsidR="00A23BF9">
        <w:rPr>
          <w:lang w:eastAsia="en-US"/>
        </w:rPr>
        <w:t xml:space="preserve">, </w:t>
      </w:r>
      <w:r>
        <w:rPr>
          <w:lang w:eastAsia="en-US"/>
        </w:rPr>
        <w:t>il n</w:t>
      </w:r>
      <w:r w:rsidR="00A23BF9">
        <w:rPr>
          <w:lang w:eastAsia="en-US"/>
        </w:rPr>
        <w:t>’</w:t>
      </w:r>
      <w:r>
        <w:rPr>
          <w:lang w:eastAsia="en-US"/>
        </w:rPr>
        <w:t>avait pu entendre qu</w:t>
      </w:r>
      <w:r w:rsidR="00A23BF9">
        <w:rPr>
          <w:lang w:eastAsia="en-US"/>
        </w:rPr>
        <w:t>’</w:t>
      </w:r>
      <w:r>
        <w:rPr>
          <w:lang w:eastAsia="en-US"/>
        </w:rPr>
        <w:t>un mot</w:t>
      </w:r>
      <w:r w:rsidR="00A23BF9">
        <w:rPr>
          <w:lang w:eastAsia="en-US"/>
        </w:rPr>
        <w:t xml:space="preserve"> : </w:t>
      </w:r>
      <w:r>
        <w:rPr>
          <w:i/>
          <w:iCs/>
          <w:lang w:eastAsia="en-US"/>
        </w:rPr>
        <w:t>L</w:t>
      </w:r>
      <w:r w:rsidR="00A23BF9">
        <w:rPr>
          <w:i/>
          <w:iCs/>
          <w:lang w:eastAsia="en-US"/>
        </w:rPr>
        <w:t>’</w:t>
      </w:r>
      <w:r>
        <w:rPr>
          <w:i/>
          <w:iCs/>
          <w:lang w:eastAsia="en-US"/>
        </w:rPr>
        <w:t>aveugle</w:t>
      </w:r>
      <w:r w:rsidR="00A23BF9">
        <w:rPr>
          <w:i/>
          <w:iCs/>
          <w:lang w:eastAsia="en-US"/>
        </w:rPr>
        <w:t>…</w:t>
      </w:r>
    </w:p>
    <w:p w14:paraId="659F4ECE" w14:textId="74714444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Mais ce mot lui suffisait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il devinait le reste</w:t>
      </w:r>
      <w:r w:rsidR="00A23BF9">
        <w:rPr>
          <w:lang w:eastAsia="en-US"/>
        </w:rPr>
        <w:t>.</w:t>
      </w:r>
    </w:p>
    <w:p w14:paraId="144CE31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d</w:t>
      </w:r>
      <w:r>
        <w:t>octeur Morin et Besnard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homme de loi</w:t>
      </w:r>
      <w:r w:rsidR="00A23BF9">
        <w:rPr>
          <w:lang w:eastAsia="en-US"/>
        </w:rPr>
        <w:t xml:space="preserve">, </w:t>
      </w:r>
      <w:r>
        <w:rPr>
          <w:lang w:eastAsia="en-US"/>
        </w:rPr>
        <w:t>avaient encore baissé la voix davantage et se parlaient avec vivacité</w:t>
      </w:r>
      <w:r w:rsidR="00A23BF9">
        <w:rPr>
          <w:lang w:eastAsia="en-US"/>
        </w:rPr>
        <w:t>.</w:t>
      </w:r>
    </w:p>
    <w:p w14:paraId="14365A7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Une fois le regard de Besnard croisa celui du vieux Romblon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baissa la tête en souriant narquoisement et mit son nez dans son verre</w:t>
      </w:r>
      <w:r w:rsidR="00A23BF9">
        <w:rPr>
          <w:lang w:eastAsia="en-US"/>
        </w:rPr>
        <w:t>.</w:t>
      </w:r>
    </w:p>
    <w:p w14:paraId="7D916D6C" w14:textId="6A55C0DC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Far</w:t>
      </w:r>
      <w:r w:rsidR="00BB5C58">
        <w:t>geau n</w:t>
      </w:r>
      <w:r>
        <w:rPr>
          <w:lang w:eastAsia="en-US"/>
        </w:rPr>
        <w:t>’</w:t>
      </w:r>
      <w:r w:rsidR="00BB5C58">
        <w:rPr>
          <w:lang w:eastAsia="en-US"/>
        </w:rPr>
        <w:t>oserait jamais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 Besnard en ce moment</w:t>
      </w:r>
      <w:r>
        <w:rPr>
          <w:lang w:eastAsia="en-US"/>
        </w:rPr>
        <w:t xml:space="preserve">, </w:t>
      </w:r>
      <w:r w:rsidR="00BB5C58">
        <w:rPr>
          <w:lang w:eastAsia="en-US"/>
        </w:rPr>
        <w:t>et le fait est que ce vieux coquin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là-bas</w:t>
      </w:r>
      <w:r>
        <w:rPr>
          <w:lang w:eastAsia="en-US"/>
        </w:rPr>
        <w:t xml:space="preserve"> </w:t>
      </w:r>
      <w:r w:rsidR="007F299C">
        <w:rPr>
          <w:lang w:eastAsia="en-US"/>
        </w:rPr>
        <w:t>—</w:t>
      </w:r>
      <w:r>
        <w:rPr>
          <w:lang w:eastAsia="en-US"/>
        </w:rPr>
        <w:t xml:space="preserve"> (</w:t>
      </w:r>
      <w:r w:rsidR="00BB5C58">
        <w:rPr>
          <w:lang w:eastAsia="en-US"/>
        </w:rPr>
        <w:t>il montrait Romblon</w:t>
      </w:r>
      <w:r>
        <w:rPr>
          <w:lang w:eastAsia="en-US"/>
        </w:rPr>
        <w:t xml:space="preserve">), </w:t>
      </w:r>
      <w:r w:rsidR="00BB5C58">
        <w:rPr>
          <w:lang w:eastAsia="en-US"/>
        </w:rPr>
        <w:t>vous reluque parfois d</w:t>
      </w:r>
      <w:r>
        <w:rPr>
          <w:lang w:eastAsia="en-US"/>
        </w:rPr>
        <w:t>’</w:t>
      </w:r>
      <w:r w:rsidR="00BB5C58">
        <w:rPr>
          <w:lang w:eastAsia="en-US"/>
        </w:rPr>
        <w:t>un air qui fait frémir</w:t>
      </w:r>
      <w:r>
        <w:rPr>
          <w:lang w:eastAsia="en-US"/>
        </w:rPr>
        <w:t> !…</w:t>
      </w:r>
    </w:p>
    <w:p w14:paraId="1067CD4D" w14:textId="63E3D624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Berthe aime-t-elle </w:t>
      </w:r>
      <w:r>
        <w:rPr>
          <w:lang w:eastAsia="en-US"/>
        </w:rPr>
        <w:t>M. </w:t>
      </w:r>
      <w:r w:rsidR="00BB5C58">
        <w:rPr>
          <w:lang w:eastAsia="en-US"/>
        </w:rPr>
        <w:t>Lucien</w:t>
      </w:r>
      <w:r>
        <w:rPr>
          <w:lang w:eastAsia="en-US"/>
        </w:rPr>
        <w:t xml:space="preserve"> ? </w:t>
      </w:r>
      <w:r w:rsidR="00BB5C58">
        <w:rPr>
          <w:lang w:eastAsia="en-US"/>
        </w:rPr>
        <w:t>demanda le docteur</w:t>
      </w:r>
      <w:r>
        <w:rPr>
          <w:lang w:eastAsia="en-US"/>
        </w:rPr>
        <w:t>.</w:t>
      </w:r>
    </w:p>
    <w:p w14:paraId="03EFBEA6" w14:textId="55F6BFD8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Comme une folle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Mais si Far</w:t>
      </w:r>
      <w:r w:rsidR="00BB5C58">
        <w:t>geau n</w:t>
      </w:r>
      <w:r>
        <w:rPr>
          <w:lang w:eastAsia="en-US"/>
        </w:rPr>
        <w:t>’</w:t>
      </w:r>
      <w:r w:rsidR="00BB5C58">
        <w:rPr>
          <w:lang w:eastAsia="en-US"/>
        </w:rPr>
        <w:t>est pas brave</w:t>
      </w:r>
      <w:r>
        <w:rPr>
          <w:lang w:eastAsia="en-US"/>
        </w:rPr>
        <w:t xml:space="preserve">, </w:t>
      </w:r>
      <w:r w:rsidR="00BB5C58">
        <w:rPr>
          <w:lang w:eastAsia="en-US"/>
        </w:rPr>
        <w:t>il a des idées</w:t>
      </w:r>
      <w:r>
        <w:rPr>
          <w:lang w:eastAsia="en-US"/>
        </w:rPr>
        <w:t xml:space="preserve">, </w:t>
      </w:r>
      <w:r w:rsidR="00BB5C58">
        <w:rPr>
          <w:lang w:eastAsia="en-US"/>
        </w:rPr>
        <w:t>de petites idées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toutes petites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diablement noires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Il a arrangé toute une comédie qui n</w:t>
      </w:r>
      <w:r>
        <w:rPr>
          <w:lang w:eastAsia="en-US"/>
        </w:rPr>
        <w:t>’</w:t>
      </w:r>
      <w:r w:rsidR="00BB5C58">
        <w:rPr>
          <w:lang w:eastAsia="en-US"/>
        </w:rPr>
        <w:t>a guère le sens commun et qui peut réussir</w:t>
      </w:r>
      <w:r>
        <w:rPr>
          <w:lang w:eastAsia="en-US"/>
        </w:rPr>
        <w:t>…</w:t>
      </w:r>
    </w:p>
    <w:p w14:paraId="663087C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Quelle comédie</w:t>
      </w:r>
      <w:r>
        <w:rPr>
          <w:lang w:eastAsia="en-US"/>
        </w:rPr>
        <w:t> ?</w:t>
      </w:r>
    </w:p>
    <w:p w14:paraId="2BA2816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On vous expliquera ça</w:t>
      </w:r>
      <w:r>
        <w:rPr>
          <w:lang w:eastAsia="en-US"/>
        </w:rPr>
        <w:t>…</w:t>
      </w:r>
    </w:p>
    <w:p w14:paraId="2D1F83E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vieux Romblon se disait</w:t>
      </w:r>
      <w:r w:rsidR="00A23BF9">
        <w:rPr>
          <w:lang w:eastAsia="en-US"/>
        </w:rPr>
        <w:t xml:space="preserve">, </w:t>
      </w:r>
      <w:r>
        <w:rPr>
          <w:lang w:eastAsia="en-US"/>
        </w:rPr>
        <w:t>ce</w:t>
      </w:r>
      <w:r>
        <w:t>pendant</w:t>
      </w:r>
      <w:r w:rsidR="00A23BF9">
        <w:rPr>
          <w:lang w:eastAsia="en-US"/>
        </w:rPr>
        <w:t> :</w:t>
      </w:r>
    </w:p>
    <w:p w14:paraId="4C74133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crois que nous aurons notre part de cette succession-là</w:t>
      </w:r>
      <w:r>
        <w:rPr>
          <w:lang w:eastAsia="en-US"/>
        </w:rPr>
        <w:t> !</w:t>
      </w:r>
    </w:p>
    <w:p w14:paraId="048D0FAC" w14:textId="5D7DA162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proofErr w:type="spellStart"/>
      <w:r w:rsidR="00BB5C58">
        <w:rPr>
          <w:lang w:eastAsia="en-US"/>
        </w:rPr>
        <w:t>Sacrebleure</w:t>
      </w:r>
      <w:proofErr w:type="spellEnd"/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 xml:space="preserve">écria le jeune </w:t>
      </w:r>
      <w:r>
        <w:rPr>
          <w:lang w:eastAsia="en-US"/>
        </w:rPr>
        <w:t>M. de </w:t>
      </w:r>
      <w:proofErr w:type="spellStart"/>
      <w:r w:rsidR="00BB5C58">
        <w:rPr>
          <w:lang w:eastAsia="en-US"/>
        </w:rPr>
        <w:t>Guérineul</w:t>
      </w:r>
      <w:proofErr w:type="spellEnd"/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on s</w:t>
      </w:r>
      <w:r>
        <w:rPr>
          <w:lang w:eastAsia="en-US"/>
        </w:rPr>
        <w:t>’</w:t>
      </w:r>
      <w:r w:rsidR="00BB5C58">
        <w:rPr>
          <w:lang w:eastAsia="en-US"/>
        </w:rPr>
        <w:t>ennuie comme le diable ici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 xml:space="preserve">Voilà mon cousin et ami </w:t>
      </w:r>
      <w:proofErr w:type="spellStart"/>
      <w:r w:rsidR="00BB5C58">
        <w:rPr>
          <w:lang w:eastAsia="en-US"/>
        </w:rPr>
        <w:t>Maudreuil</w:t>
      </w:r>
      <w:proofErr w:type="spellEnd"/>
      <w:r w:rsidR="00BB5C58">
        <w:rPr>
          <w:lang w:eastAsia="en-US"/>
        </w:rPr>
        <w:t xml:space="preserve"> qui cause tout bas avec son ami et cousin </w:t>
      </w:r>
      <w:proofErr w:type="spellStart"/>
      <w:r w:rsidR="00BB5C58">
        <w:rPr>
          <w:lang w:eastAsia="en-US"/>
        </w:rPr>
        <w:t>Houël</w:t>
      </w:r>
      <w:proofErr w:type="spellEnd"/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Le docteur </w:t>
      </w:r>
      <w:r w:rsidR="00BB5C58">
        <w:t xml:space="preserve">et </w:t>
      </w:r>
      <w:r>
        <w:rPr>
          <w:lang w:eastAsia="en-US"/>
        </w:rPr>
        <w:t>M. </w:t>
      </w:r>
      <w:r w:rsidR="00BB5C58">
        <w:rPr>
          <w:lang w:eastAsia="en-US"/>
        </w:rPr>
        <w:t>Besnard marmottent je ne sais quoi depuis une heure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L</w:t>
      </w:r>
      <w:r>
        <w:rPr>
          <w:lang w:eastAsia="en-US"/>
        </w:rPr>
        <w:t>’</w:t>
      </w:r>
      <w:r w:rsidR="00BB5C58">
        <w:rPr>
          <w:lang w:eastAsia="en-US"/>
        </w:rPr>
        <w:t>Artichaut mange la mèche de son fouet</w:t>
      </w:r>
      <w:r>
        <w:rPr>
          <w:lang w:eastAsia="en-US"/>
        </w:rPr>
        <w:t xml:space="preserve">… </w:t>
      </w:r>
      <w:r w:rsidR="00BB5C58">
        <w:rPr>
          <w:lang w:eastAsia="en-US"/>
        </w:rPr>
        <w:t>Le vieux Romblon rumine</w:t>
      </w:r>
      <w:r>
        <w:rPr>
          <w:lang w:eastAsia="en-US"/>
        </w:rPr>
        <w:t xml:space="preserve">… </w:t>
      </w:r>
      <w:r w:rsidR="00BB5C58">
        <w:rPr>
          <w:lang w:eastAsia="en-US"/>
        </w:rPr>
        <w:t>Fifi ferme un œil</w:t>
      </w:r>
      <w:r>
        <w:rPr>
          <w:lang w:eastAsia="en-US"/>
        </w:rPr>
        <w:t xml:space="preserve">… </w:t>
      </w:r>
      <w:r w:rsidR="00BB5C58">
        <w:rPr>
          <w:lang w:eastAsia="en-US"/>
        </w:rPr>
        <w:t>Dites donc</w:t>
      </w:r>
      <w:r>
        <w:rPr>
          <w:lang w:eastAsia="en-US"/>
        </w:rPr>
        <w:t xml:space="preserve">, </w:t>
      </w:r>
      <w:r w:rsidR="00BB5C58">
        <w:rPr>
          <w:lang w:eastAsia="en-US"/>
        </w:rPr>
        <w:t>madame Bagou</w:t>
      </w:r>
      <w:r>
        <w:rPr>
          <w:lang w:eastAsia="en-US"/>
        </w:rPr>
        <w:t xml:space="preserve">, </w:t>
      </w:r>
      <w:r w:rsidR="00BB5C58">
        <w:rPr>
          <w:lang w:eastAsia="en-US"/>
        </w:rPr>
        <w:t>voulez-vous vous amuser un petit peu</w:t>
      </w:r>
      <w:r>
        <w:rPr>
          <w:lang w:eastAsia="en-US"/>
        </w:rPr>
        <w:t> ?</w:t>
      </w:r>
    </w:p>
    <w:p w14:paraId="18680ED9" w14:textId="77777777" w:rsidR="00A23BF9" w:rsidRDefault="00BB5C58" w:rsidP="00A23BF9">
      <w:pPr>
        <w:numPr>
          <w:ins w:id="34" w:author="Alain" w:date="2009-11-08T22:15:00Z"/>
        </w:numPr>
        <w:rPr>
          <w:lang w:eastAsia="en-US"/>
        </w:rPr>
      </w:pPr>
      <w:r>
        <w:rPr>
          <w:lang w:eastAsia="en-US"/>
        </w:rPr>
        <w:t>La veuve eut un sourire séduisant</w:t>
      </w:r>
      <w:r w:rsidR="00A23BF9">
        <w:rPr>
          <w:lang w:eastAsia="en-US"/>
        </w:rPr>
        <w:t>.</w:t>
      </w:r>
    </w:p>
    <w:p w14:paraId="2226589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 xml:space="preserve">Pourquoi </w:t>
      </w:r>
      <w:r w:rsidR="00BB5C58">
        <w:t>pas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monsieur </w:t>
      </w:r>
      <w:proofErr w:type="spellStart"/>
      <w:r w:rsidR="00BB5C58">
        <w:rPr>
          <w:i/>
          <w:iCs/>
          <w:lang w:eastAsia="en-US"/>
        </w:rPr>
        <w:t>Filis</w:t>
      </w:r>
      <w:proofErr w:type="spellEnd"/>
      <w:r>
        <w:rPr>
          <w:lang w:eastAsia="en-US"/>
        </w:rPr>
        <w:t xml:space="preserve"> ? </w:t>
      </w:r>
      <w:r w:rsidR="00BB5C58">
        <w:rPr>
          <w:lang w:eastAsia="en-US"/>
        </w:rPr>
        <w:t>dit-elle</w:t>
      </w:r>
      <w:r>
        <w:rPr>
          <w:lang w:eastAsia="en-US"/>
        </w:rPr>
        <w:t>.</w:t>
      </w:r>
    </w:p>
    <w:p w14:paraId="1CD0B618" w14:textId="55223E9D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Car </w:t>
      </w:r>
      <w:proofErr w:type="spellStart"/>
      <w:r>
        <w:rPr>
          <w:lang w:eastAsia="en-US"/>
        </w:rPr>
        <w:t>Guérineul</w:t>
      </w:r>
      <w:proofErr w:type="spellEnd"/>
      <w:r>
        <w:rPr>
          <w:lang w:eastAsia="en-US"/>
        </w:rPr>
        <w:t xml:space="preserve"> s</w:t>
      </w:r>
      <w:r w:rsidR="00A23BF9">
        <w:rPr>
          <w:lang w:eastAsia="en-US"/>
        </w:rPr>
        <w:t>’</w:t>
      </w:r>
      <w:r>
        <w:rPr>
          <w:lang w:eastAsia="en-US"/>
        </w:rPr>
        <w:t>appelait Félix de son petit nom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de même qu</w:t>
      </w:r>
      <w:r w:rsidR="00A23BF9">
        <w:rPr>
          <w:lang w:eastAsia="en-US"/>
        </w:rPr>
        <w:t>’</w:t>
      </w:r>
      <w:r>
        <w:rPr>
          <w:lang w:eastAsia="en-US"/>
        </w:rPr>
        <w:t xml:space="preserve">Eugène se dit </w:t>
      </w:r>
      <w:proofErr w:type="spellStart"/>
      <w:r>
        <w:rPr>
          <w:lang w:eastAsia="en-US"/>
        </w:rPr>
        <w:t>Ugène</w:t>
      </w:r>
      <w:proofErr w:type="spellEnd"/>
      <w:r>
        <w:rPr>
          <w:lang w:eastAsia="en-US"/>
        </w:rPr>
        <w:t xml:space="preserve"> dans notre bonne ville de Paris</w:t>
      </w:r>
      <w:r w:rsidR="00A23BF9">
        <w:rPr>
          <w:lang w:eastAsia="en-US"/>
        </w:rPr>
        <w:t xml:space="preserve">, </w:t>
      </w:r>
      <w:r>
        <w:rPr>
          <w:lang w:eastAsia="en-US"/>
        </w:rPr>
        <w:t>à Vitré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Félix se prononce </w:t>
      </w:r>
      <w:proofErr w:type="spellStart"/>
      <w:r>
        <w:rPr>
          <w:lang w:eastAsia="en-US"/>
        </w:rPr>
        <w:t>Filis</w:t>
      </w:r>
      <w:proofErr w:type="spellEnd"/>
      <w:r w:rsidR="00A23BF9">
        <w:rPr>
          <w:lang w:eastAsia="en-US"/>
        </w:rPr>
        <w:t>.</w:t>
      </w:r>
    </w:p>
    <w:p w14:paraId="5F0B693A" w14:textId="59767D25" w:rsidR="00A23BF9" w:rsidRDefault="00BB5C58" w:rsidP="00A23BF9">
      <w:pPr>
        <w:rPr>
          <w:lang w:eastAsia="en-US"/>
        </w:rPr>
      </w:pPr>
      <w:r>
        <w:rPr>
          <w:lang w:eastAsia="en-US"/>
        </w:rPr>
        <w:t>S</w:t>
      </w:r>
      <w:r w:rsidR="00A23BF9">
        <w:rPr>
          <w:lang w:eastAsia="en-US"/>
        </w:rPr>
        <w:t>’</w:t>
      </w:r>
      <w:r>
        <w:rPr>
          <w:lang w:eastAsia="en-US"/>
        </w:rPr>
        <w:t>entendre appeler par son petit nom de la propre bouche d</w:t>
      </w:r>
      <w:r w:rsidR="00A23BF9">
        <w:rPr>
          <w:lang w:eastAsia="en-US"/>
        </w:rPr>
        <w:t>’</w:t>
      </w:r>
      <w:r>
        <w:rPr>
          <w:lang w:eastAsia="en-US"/>
        </w:rPr>
        <w:t>une veuve h</w:t>
      </w:r>
      <w:r>
        <w:t>aute en couleur</w:t>
      </w:r>
      <w:r w:rsidR="00A23BF9">
        <w:rPr>
          <w:lang w:eastAsia="en-US"/>
        </w:rPr>
        <w:t xml:space="preserve">, </w:t>
      </w:r>
      <w:r>
        <w:rPr>
          <w:lang w:eastAsia="en-US"/>
        </w:rPr>
        <w:t>grasse et bien conservée</w:t>
      </w:r>
      <w:r w:rsidR="00A23BF9">
        <w:rPr>
          <w:lang w:eastAsia="en-US"/>
        </w:rPr>
        <w:t xml:space="preserve">,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fait pour donner de l</w:t>
      </w:r>
      <w:r w:rsidR="00A23BF9">
        <w:rPr>
          <w:lang w:eastAsia="en-US"/>
        </w:rPr>
        <w:t>’</w:t>
      </w:r>
      <w:r>
        <w:rPr>
          <w:lang w:eastAsia="en-US"/>
        </w:rPr>
        <w:t xml:space="preserve">orgueil à </w:t>
      </w:r>
      <w:r w:rsidR="00A23BF9">
        <w:rPr>
          <w:lang w:eastAsia="en-US"/>
        </w:rPr>
        <w:t>M. de </w:t>
      </w:r>
      <w:proofErr w:type="spellStart"/>
      <w:r>
        <w:rPr>
          <w:lang w:eastAsia="en-US"/>
        </w:rPr>
        <w:t>Guérineul</w:t>
      </w:r>
      <w:proofErr w:type="spellEnd"/>
      <w:r w:rsidR="00A23BF9">
        <w:rPr>
          <w:lang w:eastAsia="en-US"/>
        </w:rPr>
        <w:t>.</w:t>
      </w:r>
    </w:p>
    <w:p w14:paraId="0974BE40" w14:textId="3F762F3D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dit-il en se levant pour se rapprocher de madame Ragon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amusons-nous</w:t>
      </w:r>
      <w:r>
        <w:rPr>
          <w:lang w:eastAsia="en-US"/>
        </w:rPr>
        <w:t>… M. </w:t>
      </w:r>
      <w:proofErr w:type="spellStart"/>
      <w:r w:rsidR="00BB5C58">
        <w:rPr>
          <w:lang w:eastAsia="en-US"/>
        </w:rPr>
        <w:t>Berthelleminot</w:t>
      </w:r>
      <w:proofErr w:type="spellEnd"/>
      <w:r w:rsidR="00BB5C58">
        <w:rPr>
          <w:lang w:eastAsia="en-US"/>
        </w:rPr>
        <w:t xml:space="preserve"> est en retard</w:t>
      </w:r>
      <w:r>
        <w:rPr>
          <w:lang w:eastAsia="en-US"/>
        </w:rPr>
        <w:t> !</w:t>
      </w:r>
    </w:p>
    <w:p w14:paraId="1F130DE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Le front souriant de la belle veuve </w:t>
      </w:r>
      <w:r>
        <w:t>se rembrunit aussitôt</w:t>
      </w:r>
      <w:r w:rsidR="00A23BF9">
        <w:rPr>
          <w:lang w:eastAsia="en-US"/>
        </w:rPr>
        <w:t>.</w:t>
      </w:r>
    </w:p>
    <w:p w14:paraId="44D66B5D" w14:textId="2492CFAA" w:rsidR="00A23BF9" w:rsidRDefault="00A23BF9" w:rsidP="00A23BF9">
      <w:pPr>
        <w:rPr>
          <w:lang w:eastAsia="en-US"/>
        </w:rPr>
      </w:pPr>
      <w:r>
        <w:rPr>
          <w:lang w:eastAsia="en-US"/>
        </w:rPr>
        <w:t>— M. </w:t>
      </w:r>
      <w:proofErr w:type="spellStart"/>
      <w:r w:rsidR="00BB5C58">
        <w:rPr>
          <w:lang w:eastAsia="en-US"/>
        </w:rPr>
        <w:t>Berthelleminot</w:t>
      </w:r>
      <w:proofErr w:type="spellEnd"/>
      <w:r w:rsidR="00BB5C58">
        <w:rPr>
          <w:lang w:eastAsia="en-US"/>
        </w:rPr>
        <w:t xml:space="preserve"> a ses affaires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répliqua-t-elle d</w:t>
      </w:r>
      <w:r>
        <w:rPr>
          <w:lang w:eastAsia="en-US"/>
        </w:rPr>
        <w:t>’</w:t>
      </w:r>
      <w:r w:rsidR="00BB5C58">
        <w:rPr>
          <w:lang w:eastAsia="en-US"/>
        </w:rPr>
        <w:t>un air pincé</w:t>
      </w:r>
      <w:r>
        <w:rPr>
          <w:lang w:eastAsia="en-US"/>
        </w:rPr>
        <w:t>.</w:t>
      </w:r>
    </w:p>
    <w:p w14:paraId="19ECAC5F" w14:textId="584520D0" w:rsidR="00A23BF9" w:rsidRDefault="00A23BF9" w:rsidP="00A23BF9">
      <w:pPr>
        <w:rPr>
          <w:lang w:eastAsia="en-US"/>
        </w:rPr>
      </w:pPr>
      <w:r>
        <w:rPr>
          <w:lang w:eastAsia="en-US"/>
        </w:rPr>
        <w:t>— M. </w:t>
      </w:r>
      <w:r w:rsidR="00BB5C58">
        <w:rPr>
          <w:lang w:eastAsia="en-US"/>
        </w:rPr>
        <w:t>Ber-</w:t>
      </w:r>
      <w:proofErr w:type="spellStart"/>
      <w:r w:rsidR="00BB5C58">
        <w:rPr>
          <w:lang w:eastAsia="en-US"/>
        </w:rPr>
        <w:t>thel</w:t>
      </w:r>
      <w:proofErr w:type="spellEnd"/>
      <w:r w:rsidR="00BB5C58">
        <w:rPr>
          <w:lang w:eastAsia="en-US"/>
        </w:rPr>
        <w:t>-le-mi-not de Beau-re-pas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épela </w:t>
      </w:r>
      <w:proofErr w:type="spellStart"/>
      <w:r w:rsidR="00BB5C58">
        <w:rPr>
          <w:lang w:eastAsia="en-US"/>
        </w:rPr>
        <w:t>Guérineul</w:t>
      </w:r>
      <w:proofErr w:type="spellEnd"/>
      <w:r w:rsidR="00BB5C58">
        <w:rPr>
          <w:lang w:eastAsia="en-US"/>
        </w:rPr>
        <w:t xml:space="preserve"> en espaçant chaque syllabe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voilà un gaillard qui a un nom agréable</w:t>
      </w:r>
      <w:r>
        <w:rPr>
          <w:lang w:eastAsia="en-US"/>
        </w:rPr>
        <w:t> !</w:t>
      </w:r>
    </w:p>
    <w:p w14:paraId="5F8F003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Pas plus désagréable que </w:t>
      </w:r>
      <w:proofErr w:type="spellStart"/>
      <w:r w:rsidR="00BB5C58">
        <w:rPr>
          <w:lang w:eastAsia="en-US"/>
        </w:rPr>
        <w:t>Guérin</w:t>
      </w:r>
      <w:r w:rsidR="00BB5C58">
        <w:t>eul</w:t>
      </w:r>
      <w:proofErr w:type="spellEnd"/>
      <w:r>
        <w:rPr>
          <w:lang w:eastAsia="en-US"/>
        </w:rPr>
        <w:t xml:space="preserve"> ! </w:t>
      </w:r>
      <w:r w:rsidR="00BB5C58">
        <w:rPr>
          <w:lang w:eastAsia="en-US"/>
        </w:rPr>
        <w:t>dit madame Ragon dont le teint s</w:t>
      </w:r>
      <w:r>
        <w:rPr>
          <w:lang w:eastAsia="en-US"/>
        </w:rPr>
        <w:t>’</w:t>
      </w:r>
      <w:r w:rsidR="00BB5C58">
        <w:rPr>
          <w:lang w:eastAsia="en-US"/>
        </w:rPr>
        <w:t>animait</w:t>
      </w:r>
      <w:r>
        <w:rPr>
          <w:lang w:eastAsia="en-US"/>
        </w:rPr>
        <w:t>.</w:t>
      </w:r>
    </w:p>
    <w:p w14:paraId="16F4E8E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n</w:t>
      </w:r>
      <w:r w:rsidR="00A23BF9">
        <w:rPr>
          <w:lang w:eastAsia="en-US"/>
        </w:rPr>
        <w:t>’</w:t>
      </w:r>
      <w:r>
        <w:rPr>
          <w:lang w:eastAsia="en-US"/>
        </w:rPr>
        <w:t>avait jamais passé pour être très patiente</w:t>
      </w:r>
      <w:r w:rsidR="00A23BF9">
        <w:rPr>
          <w:lang w:eastAsia="en-US"/>
        </w:rPr>
        <w:t>.</w:t>
      </w:r>
    </w:p>
    <w:p w14:paraId="79DA0B23" w14:textId="0D3FD2C0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Allons</w:t>
      </w:r>
      <w:r>
        <w:rPr>
          <w:lang w:eastAsia="en-US"/>
        </w:rPr>
        <w:t xml:space="preserve"> ! </w:t>
      </w:r>
      <w:r w:rsidR="00BB5C58">
        <w:rPr>
          <w:lang w:eastAsia="en-US"/>
        </w:rPr>
        <w:t>maman Ragon</w:t>
      </w:r>
      <w:r>
        <w:rPr>
          <w:lang w:eastAsia="en-US"/>
        </w:rPr>
        <w:t xml:space="preserve">, </w:t>
      </w:r>
      <w:r w:rsidR="00BB5C58">
        <w:rPr>
          <w:lang w:eastAsia="en-US"/>
        </w:rPr>
        <w:t>ne nous fâchons pas</w:t>
      </w:r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Je vous parlais de </w:t>
      </w:r>
      <w:r>
        <w:rPr>
          <w:lang w:eastAsia="en-US"/>
        </w:rPr>
        <w:t>M. </w:t>
      </w:r>
      <w:proofErr w:type="spellStart"/>
      <w:r w:rsidR="00BB5C58">
        <w:rPr>
          <w:lang w:eastAsia="en-US"/>
        </w:rPr>
        <w:t>Berthelleminot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parce que Fifi Romblon disait ce matin qu</w:t>
      </w:r>
      <w:r>
        <w:rPr>
          <w:lang w:eastAsia="en-US"/>
        </w:rPr>
        <w:t>’</w:t>
      </w:r>
      <w:r w:rsidR="00BB5C58">
        <w:rPr>
          <w:lang w:eastAsia="en-US"/>
        </w:rPr>
        <w:t>il était sur son départ</w:t>
      </w:r>
      <w:r>
        <w:rPr>
          <w:lang w:eastAsia="en-US"/>
        </w:rPr>
        <w:t>.</w:t>
      </w:r>
    </w:p>
    <w:p w14:paraId="022AE88D" w14:textId="5298ECE2" w:rsidR="00A23BF9" w:rsidRDefault="00A23BF9" w:rsidP="00A23BF9">
      <w:pPr>
        <w:rPr>
          <w:lang w:eastAsia="en-US"/>
        </w:rPr>
      </w:pPr>
      <w:r>
        <w:rPr>
          <w:lang w:eastAsia="en-US"/>
        </w:rPr>
        <w:t>— M. </w:t>
      </w:r>
      <w:r w:rsidR="00BB5C58">
        <w:rPr>
          <w:lang w:eastAsia="en-US"/>
        </w:rPr>
        <w:t>R</w:t>
      </w:r>
      <w:r w:rsidR="00BB5C58">
        <w:t>omblon disait vrai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monsieur de </w:t>
      </w:r>
      <w:proofErr w:type="spellStart"/>
      <w:r w:rsidR="00BB5C58">
        <w:rPr>
          <w:lang w:eastAsia="en-US"/>
        </w:rPr>
        <w:t>Guérineul</w:t>
      </w:r>
      <w:proofErr w:type="spellEnd"/>
      <w:r>
        <w:rPr>
          <w:lang w:eastAsia="en-US"/>
        </w:rPr>
        <w:t>.</w:t>
      </w:r>
    </w:p>
    <w:p w14:paraId="7626A216" w14:textId="3585B2B5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On ne m</w:t>
      </w:r>
      <w:r>
        <w:rPr>
          <w:lang w:eastAsia="en-US"/>
        </w:rPr>
        <w:t>’</w:t>
      </w:r>
      <w:r w:rsidR="00BB5C58">
        <w:rPr>
          <w:lang w:eastAsia="en-US"/>
        </w:rPr>
        <w:t xml:space="preserve">appelle plus </w:t>
      </w:r>
      <w:proofErr w:type="spellStart"/>
      <w:r w:rsidR="00BB5C58">
        <w:rPr>
          <w:lang w:eastAsia="en-US"/>
        </w:rPr>
        <w:t>Filis</w:t>
      </w:r>
      <w:proofErr w:type="spellEnd"/>
      <w:r>
        <w:rPr>
          <w:lang w:eastAsia="en-US"/>
        </w:rPr>
        <w:t xml:space="preserve"> ?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bon</w:t>
      </w:r>
      <w:r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Ah çà</w:t>
      </w:r>
      <w:r>
        <w:rPr>
          <w:lang w:eastAsia="en-US"/>
        </w:rPr>
        <w:t> ! M. </w:t>
      </w:r>
      <w:proofErr w:type="spellStart"/>
      <w:r w:rsidR="00BB5C58">
        <w:rPr>
          <w:lang w:eastAsia="en-US"/>
        </w:rPr>
        <w:t>Berthelleminot</w:t>
      </w:r>
      <w:proofErr w:type="spellEnd"/>
      <w:r w:rsidR="00BB5C58">
        <w:rPr>
          <w:lang w:eastAsia="en-US"/>
        </w:rPr>
        <w:t xml:space="preserve"> a donc trouvé à emprunter ses soixante mille francs</w:t>
      </w:r>
      <w:r>
        <w:rPr>
          <w:lang w:eastAsia="en-US"/>
        </w:rPr>
        <w:t xml:space="preserve">, </w:t>
      </w:r>
      <w:r w:rsidR="00BB5C58">
        <w:rPr>
          <w:lang w:eastAsia="en-US"/>
        </w:rPr>
        <w:t>pour exploiter sa forêt merveilleuse et gagner cent millions en six mois</w:t>
      </w:r>
      <w:r>
        <w:rPr>
          <w:lang w:eastAsia="en-US"/>
        </w:rPr>
        <w:t> ?</w:t>
      </w:r>
    </w:p>
    <w:p w14:paraId="000C8263" w14:textId="7BF09B8B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M. </w:t>
      </w:r>
      <w:proofErr w:type="spellStart"/>
      <w:r w:rsidR="00BB5C58">
        <w:rPr>
          <w:lang w:eastAsia="en-US"/>
        </w:rPr>
        <w:t>Berth</w:t>
      </w:r>
      <w:r w:rsidR="00BB5C58">
        <w:t>elleminot</w:t>
      </w:r>
      <w:proofErr w:type="spellEnd"/>
      <w:r w:rsidR="00BB5C58">
        <w:t xml:space="preserve"> a du crédit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monsieur de </w:t>
      </w:r>
      <w:proofErr w:type="spellStart"/>
      <w:r w:rsidR="00BB5C58">
        <w:rPr>
          <w:lang w:eastAsia="en-US"/>
        </w:rPr>
        <w:t>Guérineul</w:t>
      </w:r>
      <w:proofErr w:type="spellEnd"/>
      <w:r>
        <w:rPr>
          <w:lang w:eastAsia="en-US"/>
        </w:rPr>
        <w:t> !</w:t>
      </w:r>
    </w:p>
    <w:p w14:paraId="4B2A1B4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Est-ce vrai</w:t>
      </w:r>
      <w:r>
        <w:rPr>
          <w:lang w:eastAsia="en-US"/>
        </w:rPr>
        <w:t xml:space="preserve">, </w:t>
      </w:r>
      <w:r w:rsidR="00BB5C58">
        <w:rPr>
          <w:lang w:eastAsia="en-US"/>
        </w:rPr>
        <w:t>madame Ragon</w:t>
      </w:r>
      <w:r>
        <w:rPr>
          <w:lang w:eastAsia="en-US"/>
        </w:rPr>
        <w:t> ?</w:t>
      </w:r>
    </w:p>
    <w:p w14:paraId="3ED23561" w14:textId="13031E9F" w:rsidR="00A23BF9" w:rsidRDefault="00A23BF9" w:rsidP="00A23BF9">
      <w:pPr>
        <w:rPr>
          <w:lang w:eastAsia="en-US"/>
        </w:rPr>
      </w:pPr>
      <w:r>
        <w:rPr>
          <w:lang w:eastAsia="en-US"/>
        </w:rPr>
        <w:t>— M. </w:t>
      </w:r>
      <w:proofErr w:type="spellStart"/>
      <w:r w:rsidR="00BB5C58">
        <w:rPr>
          <w:lang w:eastAsia="en-US"/>
        </w:rPr>
        <w:t>Berthelleminot</w:t>
      </w:r>
      <w:proofErr w:type="spellEnd"/>
      <w:r w:rsidR="00BB5C58">
        <w:rPr>
          <w:lang w:eastAsia="en-US"/>
        </w:rPr>
        <w:t xml:space="preserve"> trouverait à emprunter soixante mille francs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le double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le triple</w:t>
      </w:r>
      <w:r>
        <w:rPr>
          <w:lang w:eastAsia="en-US"/>
        </w:rPr>
        <w:t xml:space="preserve">…, </w:t>
      </w:r>
      <w:r w:rsidR="00BB5C58">
        <w:rPr>
          <w:lang w:eastAsia="en-US"/>
        </w:rPr>
        <w:t xml:space="preserve">monsieur de </w:t>
      </w:r>
      <w:proofErr w:type="spellStart"/>
      <w:r w:rsidR="00BB5C58">
        <w:rPr>
          <w:lang w:eastAsia="en-US"/>
        </w:rPr>
        <w:t>Guérineul</w:t>
      </w:r>
      <w:proofErr w:type="spellEnd"/>
      <w:r>
        <w:rPr>
          <w:lang w:eastAsia="en-US"/>
        </w:rPr>
        <w:t> !</w:t>
      </w:r>
    </w:p>
    <w:p w14:paraId="15235675" w14:textId="6BF6FE72" w:rsidR="00A23BF9" w:rsidRDefault="00BB5C58" w:rsidP="00A23BF9">
      <w:pPr>
        <w:rPr>
          <w:lang w:eastAsia="en-US"/>
        </w:rPr>
      </w:pPr>
      <w:r>
        <w:rPr>
          <w:lang w:eastAsia="en-US"/>
        </w:rPr>
        <w:t>La conversation s</w:t>
      </w:r>
      <w:r w:rsidR="00A23BF9">
        <w:rPr>
          <w:lang w:eastAsia="en-US"/>
        </w:rPr>
        <w:t>’</w:t>
      </w:r>
      <w:r>
        <w:rPr>
          <w:lang w:eastAsia="en-US"/>
        </w:rPr>
        <w:t>animait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La voix de la veuve devenait</w:t>
      </w:r>
      <w:r>
        <w:t xml:space="preserve"> aigre comme une pomme verte</w:t>
      </w:r>
      <w:r w:rsidR="00A23BF9">
        <w:rPr>
          <w:lang w:eastAsia="en-US"/>
        </w:rPr>
        <w:t>.</w:t>
      </w:r>
    </w:p>
    <w:p w14:paraId="4AED26B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fit imprudemment </w:t>
      </w:r>
      <w:proofErr w:type="spellStart"/>
      <w:r w:rsidR="00BB5C58">
        <w:rPr>
          <w:lang w:eastAsia="en-US"/>
        </w:rPr>
        <w:t>Guérineul</w:t>
      </w:r>
      <w:proofErr w:type="spellEnd"/>
      <w:r>
        <w:rPr>
          <w:lang w:eastAsia="en-US"/>
        </w:rPr>
        <w:t>.</w:t>
      </w:r>
    </w:p>
    <w:p w14:paraId="2165D10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</w:t>
      </w:r>
      <w:r>
        <w:rPr>
          <w:lang w:eastAsia="en-US"/>
        </w:rPr>
        <w:t>’</w:t>
      </w:r>
      <w:r w:rsidR="00BB5C58">
        <w:rPr>
          <w:lang w:eastAsia="en-US"/>
        </w:rPr>
        <w:t>est-ce que ça veut dire</w:t>
      </w:r>
      <w:r>
        <w:rPr>
          <w:lang w:eastAsia="en-US"/>
        </w:rPr>
        <w:t xml:space="preserve"> :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demanda madame Ragon</w:t>
      </w:r>
      <w:r>
        <w:rPr>
          <w:lang w:eastAsia="en-US"/>
        </w:rPr>
        <w:t xml:space="preserve">, </w:t>
      </w:r>
      <w:r w:rsidR="00BB5C58">
        <w:rPr>
          <w:lang w:eastAsia="en-US"/>
        </w:rPr>
        <w:t>qui mit décidément ses deux poings sur ses hanches</w:t>
      </w:r>
      <w:r>
        <w:rPr>
          <w:lang w:eastAsia="en-US"/>
        </w:rPr>
        <w:t>.</w:t>
      </w:r>
    </w:p>
    <w:p w14:paraId="6789766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Ça veut dire qu</w:t>
      </w:r>
      <w:r>
        <w:rPr>
          <w:lang w:eastAsia="en-US"/>
        </w:rPr>
        <w:t>’</w:t>
      </w:r>
      <w:r w:rsidR="00BB5C58">
        <w:rPr>
          <w:lang w:eastAsia="en-US"/>
        </w:rPr>
        <w:t>il ne trouverait à emprunter chez moi ni le triple</w:t>
      </w:r>
      <w:r>
        <w:rPr>
          <w:lang w:eastAsia="en-US"/>
        </w:rPr>
        <w:t xml:space="preserve">, </w:t>
      </w:r>
      <w:r w:rsidR="00BB5C58">
        <w:rPr>
          <w:lang w:eastAsia="en-US"/>
        </w:rPr>
        <w:t>ni le double</w:t>
      </w:r>
      <w:r>
        <w:rPr>
          <w:lang w:eastAsia="en-US"/>
        </w:rPr>
        <w:t xml:space="preserve">, </w:t>
      </w:r>
      <w:r w:rsidR="00BB5C58">
        <w:rPr>
          <w:lang w:eastAsia="en-US"/>
        </w:rPr>
        <w:t>ni soixante mille francs</w:t>
      </w:r>
      <w:r>
        <w:rPr>
          <w:lang w:eastAsia="en-US"/>
        </w:rPr>
        <w:t xml:space="preserve">, </w:t>
      </w:r>
      <w:r w:rsidR="00BB5C58">
        <w:rPr>
          <w:lang w:eastAsia="en-US"/>
        </w:rPr>
        <w:t>ni soixante mille sous</w:t>
      </w:r>
      <w:r>
        <w:rPr>
          <w:lang w:eastAsia="en-US"/>
        </w:rPr>
        <w:t> !</w:t>
      </w:r>
    </w:p>
    <w:p w14:paraId="26DDC7B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crois bien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monsieur de </w:t>
      </w:r>
      <w:proofErr w:type="spellStart"/>
      <w:r w:rsidR="00BB5C58">
        <w:rPr>
          <w:lang w:eastAsia="en-US"/>
        </w:rPr>
        <w:t>Guérineul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riposta la veuve</w:t>
      </w:r>
      <w:r>
        <w:rPr>
          <w:lang w:eastAsia="en-US"/>
        </w:rPr>
        <w:t>.</w:t>
      </w:r>
    </w:p>
    <w:p w14:paraId="03C459C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</w:t>
      </w:r>
      <w:r>
        <w:rPr>
          <w:lang w:eastAsia="en-US"/>
        </w:rPr>
        <w:t>’</w:t>
      </w:r>
      <w:r w:rsidR="00BB5C58">
        <w:rPr>
          <w:lang w:eastAsia="en-US"/>
        </w:rPr>
        <w:t>est-ce que ça veut dire</w:t>
      </w:r>
      <w:r>
        <w:rPr>
          <w:lang w:eastAsia="en-US"/>
        </w:rPr>
        <w:t xml:space="preserve">, </w:t>
      </w:r>
      <w:r w:rsidR="00BB5C58">
        <w:rPr>
          <w:lang w:eastAsia="en-US"/>
        </w:rPr>
        <w:t>ça</w:t>
      </w:r>
      <w:r>
        <w:rPr>
          <w:lang w:eastAsia="en-US"/>
        </w:rPr>
        <w:t xml:space="preserve"> : </w:t>
      </w:r>
      <w:r w:rsidR="00BB5C58">
        <w:rPr>
          <w:lang w:eastAsia="en-US"/>
        </w:rPr>
        <w:t>Je crois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madame Ragon</w:t>
      </w:r>
      <w:r>
        <w:rPr>
          <w:lang w:eastAsia="en-US"/>
        </w:rPr>
        <w:t> ?</w:t>
      </w:r>
    </w:p>
    <w:p w14:paraId="1E0DE8A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Ça veut dire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monsieur de </w:t>
      </w:r>
      <w:proofErr w:type="spellStart"/>
      <w:r w:rsidR="00BB5C58">
        <w:rPr>
          <w:lang w:eastAsia="en-US"/>
        </w:rPr>
        <w:t>Guérineul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que vous n</w:t>
      </w:r>
      <w:r>
        <w:rPr>
          <w:lang w:eastAsia="en-US"/>
        </w:rPr>
        <w:t>’</w:t>
      </w:r>
      <w:r w:rsidR="00BB5C58">
        <w:rPr>
          <w:lang w:eastAsia="en-US"/>
        </w:rPr>
        <w:t>avez ni soix</w:t>
      </w:r>
      <w:r w:rsidR="00BB5C58">
        <w:t>ante mille francs</w:t>
      </w:r>
      <w:r>
        <w:rPr>
          <w:lang w:eastAsia="en-US"/>
        </w:rPr>
        <w:t xml:space="preserve">, </w:t>
      </w:r>
      <w:r w:rsidR="00BB5C58">
        <w:rPr>
          <w:lang w:eastAsia="en-US"/>
        </w:rPr>
        <w:t>ni soixante mille sous</w:t>
      </w:r>
      <w:r>
        <w:rPr>
          <w:lang w:eastAsia="en-US"/>
        </w:rPr>
        <w:t xml:space="preserve">, </w:t>
      </w:r>
      <w:r w:rsidR="00BB5C58">
        <w:rPr>
          <w:lang w:eastAsia="en-US"/>
        </w:rPr>
        <w:t>ni soixante mille liards</w:t>
      </w:r>
      <w:r>
        <w:rPr>
          <w:lang w:eastAsia="en-US"/>
        </w:rPr>
        <w:t xml:space="preserve"> : </w:t>
      </w:r>
      <w:r w:rsidR="00BB5C58">
        <w:rPr>
          <w:lang w:eastAsia="en-US"/>
        </w:rPr>
        <w:t>voilà</w:t>
      </w:r>
      <w:r>
        <w:rPr>
          <w:lang w:eastAsia="en-US"/>
        </w:rPr>
        <w:t> !</w:t>
      </w:r>
    </w:p>
    <w:p w14:paraId="061D5C8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 foi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les réponses vitréennes ou </w:t>
      </w:r>
      <w:proofErr w:type="spellStart"/>
      <w:r>
        <w:rPr>
          <w:lang w:eastAsia="en-US"/>
        </w:rPr>
        <w:t>vitriâses</w:t>
      </w:r>
      <w:proofErr w:type="spellEnd"/>
      <w:r>
        <w:rPr>
          <w:lang w:eastAsia="en-US"/>
        </w:rPr>
        <w:t xml:space="preserve"> peuvent manquer</w:t>
      </w:r>
      <w:r w:rsidR="00A23BF9">
        <w:rPr>
          <w:lang w:eastAsia="en-US"/>
        </w:rPr>
        <w:t xml:space="preserve">, </w:t>
      </w:r>
      <w:r>
        <w:rPr>
          <w:lang w:eastAsia="en-US"/>
        </w:rPr>
        <w:t>de finesse et d</w:t>
      </w:r>
      <w:r w:rsidR="00A23BF9">
        <w:rPr>
          <w:lang w:eastAsia="en-US"/>
        </w:rPr>
        <w:t>’</w:t>
      </w:r>
      <w:r>
        <w:rPr>
          <w:lang w:eastAsia="en-US"/>
        </w:rPr>
        <w:t>atticisme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elles frappent ferme</w:t>
      </w:r>
      <w:r w:rsidR="00A23BF9">
        <w:rPr>
          <w:lang w:eastAsia="en-US"/>
        </w:rPr>
        <w:t xml:space="preserve">, </w:t>
      </w:r>
      <w:r>
        <w:rPr>
          <w:lang w:eastAsia="en-US"/>
        </w:rPr>
        <w:t>juste et dur</w:t>
      </w:r>
      <w:r w:rsidR="00A23BF9">
        <w:rPr>
          <w:lang w:eastAsia="en-US"/>
        </w:rPr>
        <w:t>.</w:t>
      </w:r>
    </w:p>
    <w:p w14:paraId="170305CF" w14:textId="27323089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Le jeune </w:t>
      </w:r>
      <w:r w:rsidR="00A23BF9">
        <w:rPr>
          <w:lang w:eastAsia="en-US"/>
        </w:rPr>
        <w:t>M. de </w:t>
      </w:r>
      <w:proofErr w:type="spellStart"/>
      <w:r>
        <w:rPr>
          <w:lang w:eastAsia="en-US"/>
        </w:rPr>
        <w:t>Guérineul</w:t>
      </w:r>
      <w:proofErr w:type="spellEnd"/>
      <w:r>
        <w:rPr>
          <w:lang w:eastAsia="en-US"/>
        </w:rPr>
        <w:t xml:space="preserve"> pirouetta sur ses tal</w:t>
      </w:r>
      <w:r>
        <w:t>ons et se prit à siffler une chanson</w:t>
      </w:r>
      <w:r w:rsidR="00A23BF9">
        <w:rPr>
          <w:lang w:eastAsia="en-US"/>
        </w:rPr>
        <w:t xml:space="preserve">, </w:t>
      </w:r>
      <w:r>
        <w:rPr>
          <w:lang w:eastAsia="en-US"/>
        </w:rPr>
        <w:t>tandis que madame Ragon</w:t>
      </w:r>
      <w:r w:rsidR="00A23BF9">
        <w:rPr>
          <w:lang w:eastAsia="en-US"/>
        </w:rPr>
        <w:t xml:space="preserve">, </w:t>
      </w:r>
      <w:r>
        <w:rPr>
          <w:lang w:eastAsia="en-US"/>
        </w:rPr>
        <w:t>digne et</w:t>
      </w:r>
      <w:r w:rsidR="00A23BF9">
        <w:rPr>
          <w:lang w:eastAsia="en-US"/>
        </w:rPr>
        <w:t xml:space="preserve">, </w:t>
      </w:r>
      <w:r>
        <w:rPr>
          <w:lang w:eastAsia="en-US"/>
        </w:rPr>
        <w:t>fière</w:t>
      </w:r>
      <w:r w:rsidR="00A23BF9">
        <w:rPr>
          <w:lang w:eastAsia="en-US"/>
        </w:rPr>
        <w:t xml:space="preserve">, </w:t>
      </w:r>
      <w:r>
        <w:rPr>
          <w:lang w:eastAsia="en-US"/>
        </w:rPr>
        <w:t>se reposait dans sa victoire</w:t>
      </w:r>
      <w:r w:rsidR="00A23BF9">
        <w:rPr>
          <w:lang w:eastAsia="en-US"/>
        </w:rPr>
        <w:t>.</w:t>
      </w:r>
    </w:p>
    <w:p w14:paraId="01372331" w14:textId="62CDA470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Une chose étrange</w:t>
      </w:r>
      <w:r w:rsidR="00A23BF9">
        <w:rPr>
          <w:lang w:eastAsia="en-US"/>
        </w:rPr>
        <w:t xml:space="preserve">,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est que la lutte n</w:t>
      </w:r>
      <w:r w:rsidR="00A23BF9">
        <w:rPr>
          <w:lang w:eastAsia="en-US"/>
        </w:rPr>
        <w:t>’</w:t>
      </w:r>
      <w:r>
        <w:rPr>
          <w:lang w:eastAsia="en-US"/>
        </w:rPr>
        <w:t xml:space="preserve">avait point eu </w:t>
      </w:r>
      <w:r>
        <w:rPr>
          <w:lang w:eastAsia="en-US"/>
        </w:rPr>
        <w:t xml:space="preserve">de </w:t>
      </w:r>
      <w:r>
        <w:rPr>
          <w:lang w:eastAsia="en-US"/>
        </w:rPr>
        <w:t>juge du camp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Tous les hôtes du Grand-Café de l</w:t>
      </w:r>
      <w:r w:rsidR="00A23BF9">
        <w:rPr>
          <w:lang w:eastAsia="en-US"/>
        </w:rPr>
        <w:t>’</w:t>
      </w:r>
      <w:r>
        <w:rPr>
          <w:lang w:eastAsia="en-US"/>
        </w:rPr>
        <w:t xml:space="preserve">Industrie semblaient de plus en plus </w:t>
      </w:r>
      <w:r>
        <w:t>préoccupés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Fifi </w:t>
      </w:r>
      <w:r>
        <w:rPr>
          <w:lang w:eastAsia="en-US"/>
        </w:rPr>
        <w:t>Romblon et son père</w:t>
      </w:r>
      <w:r w:rsidR="00A23BF9">
        <w:rPr>
          <w:lang w:eastAsia="en-US"/>
        </w:rPr>
        <w:t xml:space="preserve">, </w:t>
      </w:r>
      <w:r>
        <w:rPr>
          <w:lang w:eastAsia="en-US"/>
        </w:rPr>
        <w:t>profitant de l</w:t>
      </w:r>
      <w:r w:rsidR="00A23BF9">
        <w:rPr>
          <w:lang w:eastAsia="en-US"/>
        </w:rPr>
        <w:t>’</w:t>
      </w:r>
      <w:r>
        <w:rPr>
          <w:lang w:eastAsia="en-US"/>
        </w:rPr>
        <w:t xml:space="preserve">éloignement de </w:t>
      </w:r>
      <w:proofErr w:type="spellStart"/>
      <w:r>
        <w:rPr>
          <w:lang w:eastAsia="en-US"/>
        </w:rPr>
        <w:t>Guérineul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 xml:space="preserve">causaient maintenant à </w:t>
      </w:r>
      <w:r>
        <w:rPr>
          <w:lang w:eastAsia="en-US"/>
        </w:rPr>
        <w:t xml:space="preserve">voix </w:t>
      </w:r>
      <w:r>
        <w:rPr>
          <w:lang w:eastAsia="en-US"/>
        </w:rPr>
        <w:t>basse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Quant à Menand jeune</w:t>
      </w:r>
      <w:r w:rsidR="00A23BF9">
        <w:rPr>
          <w:lang w:eastAsia="en-US"/>
        </w:rPr>
        <w:t xml:space="preserve">, </w:t>
      </w:r>
      <w:r>
        <w:rPr>
          <w:lang w:eastAsia="en-US"/>
        </w:rPr>
        <w:t>Artichaut et notaire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s</w:t>
      </w:r>
      <w:r w:rsidR="00A23BF9">
        <w:rPr>
          <w:lang w:eastAsia="en-US"/>
        </w:rPr>
        <w:t>’</w:t>
      </w:r>
      <w:r>
        <w:rPr>
          <w:lang w:eastAsia="en-US"/>
        </w:rPr>
        <w:t>était endormi</w:t>
      </w:r>
      <w:r w:rsidR="00A23BF9">
        <w:rPr>
          <w:lang w:eastAsia="en-US"/>
        </w:rPr>
        <w:t xml:space="preserve">, </w:t>
      </w:r>
      <w:r>
        <w:rPr>
          <w:lang w:eastAsia="en-US"/>
        </w:rPr>
        <w:t>après avoir achevé de dévorer la mèche de son fouet</w:t>
      </w:r>
      <w:r w:rsidR="00A23BF9">
        <w:rPr>
          <w:lang w:eastAsia="en-US"/>
        </w:rPr>
        <w:t>.</w:t>
      </w:r>
    </w:p>
    <w:p w14:paraId="31E666AC" w14:textId="528CEDCF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Ce fut en ce moment </w:t>
      </w:r>
      <w:r>
        <w:t xml:space="preserve">que </w:t>
      </w:r>
      <w:r w:rsidR="00A23BF9">
        <w:rPr>
          <w:lang w:eastAsia="en-US"/>
        </w:rPr>
        <w:t>M. </w:t>
      </w:r>
      <w:proofErr w:type="spellStart"/>
      <w:r>
        <w:rPr>
          <w:lang w:eastAsia="en-US"/>
        </w:rPr>
        <w:t>Berthelleminot</w:t>
      </w:r>
      <w:proofErr w:type="spellEnd"/>
      <w:r>
        <w:rPr>
          <w:lang w:eastAsia="en-US"/>
        </w:rPr>
        <w:t xml:space="preserve"> de </w:t>
      </w:r>
      <w:proofErr w:type="spellStart"/>
      <w:r>
        <w:rPr>
          <w:lang w:eastAsia="en-US"/>
        </w:rPr>
        <w:t>Beaurepas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gentilhomme tourangeau</w:t>
      </w:r>
      <w:r w:rsidR="00A23BF9">
        <w:rPr>
          <w:lang w:eastAsia="en-US"/>
        </w:rPr>
        <w:t xml:space="preserve">, </w:t>
      </w:r>
      <w:r>
        <w:rPr>
          <w:lang w:eastAsia="en-US"/>
        </w:rPr>
        <w:t>chevalier de l</w:t>
      </w:r>
      <w:r w:rsidR="00A23BF9">
        <w:rPr>
          <w:lang w:eastAsia="en-US"/>
        </w:rPr>
        <w:t>’</w:t>
      </w:r>
      <w:r>
        <w:rPr>
          <w:lang w:eastAsia="en-US"/>
        </w:rPr>
        <w:t>Aigle jaune de Souabe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et </w:t>
      </w:r>
      <w:r>
        <w:rPr>
          <w:i/>
          <w:iCs/>
        </w:rPr>
        <w:t>entrepreneur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fit son entrée au Grand-Café de l</w:t>
      </w:r>
      <w:r w:rsidR="00A23BF9">
        <w:rPr>
          <w:lang w:eastAsia="en-US"/>
        </w:rPr>
        <w:t>’</w:t>
      </w:r>
      <w:r>
        <w:rPr>
          <w:lang w:eastAsia="en-US"/>
        </w:rPr>
        <w:t>Industrie</w:t>
      </w:r>
      <w:r w:rsidR="00A23BF9">
        <w:rPr>
          <w:lang w:eastAsia="en-US"/>
        </w:rPr>
        <w:t xml:space="preserve">, </w:t>
      </w:r>
      <w:r>
        <w:rPr>
          <w:lang w:eastAsia="en-US"/>
        </w:rPr>
        <w:t>dont il était</w:t>
      </w:r>
      <w:r w:rsidR="00A23BF9">
        <w:rPr>
          <w:lang w:eastAsia="en-US"/>
        </w:rPr>
        <w:t xml:space="preserve">, </w:t>
      </w:r>
      <w:r>
        <w:rPr>
          <w:lang w:eastAsia="en-US"/>
        </w:rPr>
        <w:t>sans contredit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un des plus aimables ornements</w:t>
      </w:r>
      <w:r w:rsidR="00A23BF9">
        <w:rPr>
          <w:lang w:eastAsia="en-US"/>
        </w:rPr>
        <w:t>.</w:t>
      </w:r>
    </w:p>
    <w:p w14:paraId="14FB98FE" w14:textId="6F6E046F" w:rsidR="00A23BF9" w:rsidRDefault="00A23BF9" w:rsidP="00A23BF9">
      <w:pPr>
        <w:rPr>
          <w:lang w:eastAsia="en-US"/>
        </w:rPr>
      </w:pPr>
      <w:r>
        <w:rPr>
          <w:lang w:eastAsia="en-US"/>
        </w:rPr>
        <w:t>M. </w:t>
      </w:r>
      <w:proofErr w:type="spellStart"/>
      <w:r w:rsidR="00BB5C58">
        <w:rPr>
          <w:lang w:eastAsia="en-US"/>
        </w:rPr>
        <w:t>Berthelleminot</w:t>
      </w:r>
      <w:proofErr w:type="spellEnd"/>
      <w:r w:rsidR="00BB5C58">
        <w:rPr>
          <w:lang w:eastAsia="en-US"/>
        </w:rPr>
        <w:t xml:space="preserve"> de </w:t>
      </w:r>
      <w:proofErr w:type="spellStart"/>
      <w:r w:rsidR="00BB5C58">
        <w:rPr>
          <w:lang w:eastAsia="en-US"/>
        </w:rPr>
        <w:t>Beaurep</w:t>
      </w:r>
      <w:r w:rsidR="00BB5C58">
        <w:t>as</w:t>
      </w:r>
      <w:proofErr w:type="spellEnd"/>
      <w:r w:rsidR="00BB5C58">
        <w:rPr>
          <w:lang w:eastAsia="en-US"/>
        </w:rPr>
        <w:t xml:space="preserve"> était</w:t>
      </w:r>
      <w:r>
        <w:rPr>
          <w:lang w:eastAsia="en-US"/>
        </w:rPr>
        <w:t>…</w:t>
      </w:r>
    </w:p>
    <w:p w14:paraId="260F8945" w14:textId="2A5E78D3" w:rsidR="00A23BF9" w:rsidRDefault="00BB5C58" w:rsidP="00A23BF9">
      <w:pPr>
        <w:rPr>
          <w:lang w:eastAsia="en-US"/>
        </w:rPr>
      </w:pPr>
      <w:r>
        <w:rPr>
          <w:lang w:eastAsia="en-US"/>
        </w:rPr>
        <w:t>Mais à quoi bon le décrire</w:t>
      </w:r>
      <w:r w:rsidR="00A23BF9">
        <w:rPr>
          <w:lang w:eastAsia="en-US"/>
        </w:rPr>
        <w:t xml:space="preserve">, </w:t>
      </w:r>
      <w:r>
        <w:rPr>
          <w:lang w:eastAsia="en-US"/>
        </w:rPr>
        <w:t>cet homme de bien</w:t>
      </w:r>
      <w:r w:rsidR="00A23BF9">
        <w:rPr>
          <w:lang w:eastAsia="en-US"/>
        </w:rPr>
        <w:t xml:space="preserve"> ? </w:t>
      </w:r>
      <w:r>
        <w:rPr>
          <w:lang w:eastAsia="en-US"/>
        </w:rPr>
        <w:t>vous l</w:t>
      </w:r>
      <w:r w:rsidR="00A23BF9">
        <w:rPr>
          <w:lang w:eastAsia="en-US"/>
        </w:rPr>
        <w:t>’</w:t>
      </w:r>
      <w:r>
        <w:rPr>
          <w:lang w:eastAsia="en-US"/>
        </w:rPr>
        <w:t>avez tous connu</w:t>
      </w:r>
      <w:r w:rsidR="00A23BF9"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tous tant que vous êtes</w:t>
      </w:r>
      <w:r w:rsidR="00A23BF9">
        <w:rPr>
          <w:lang w:eastAsia="en-US"/>
        </w:rPr>
        <w:t>.</w:t>
      </w:r>
    </w:p>
    <w:p w14:paraId="715941E3" w14:textId="54B988D3" w:rsidR="00A23BF9" w:rsidRDefault="00BB5C58" w:rsidP="00A23BF9">
      <w:pPr>
        <w:rPr>
          <w:lang w:eastAsia="en-US"/>
        </w:rPr>
      </w:pPr>
      <w:r>
        <w:rPr>
          <w:lang w:eastAsia="en-US"/>
        </w:rPr>
        <w:t>Une fois ou l</w:t>
      </w:r>
      <w:r w:rsidR="00A23BF9">
        <w:rPr>
          <w:lang w:eastAsia="en-US"/>
        </w:rPr>
        <w:t>’</w:t>
      </w:r>
      <w:r>
        <w:rPr>
          <w:lang w:eastAsia="en-US"/>
        </w:rPr>
        <w:t>autre</w:t>
      </w:r>
      <w:r w:rsidR="00A23BF9">
        <w:rPr>
          <w:lang w:eastAsia="en-US"/>
        </w:rPr>
        <w:t xml:space="preserve">, </w:t>
      </w:r>
      <w:r>
        <w:rPr>
          <w:lang w:eastAsia="en-US"/>
        </w:rPr>
        <w:t>vous avez pris de ses actions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de ses bonnes actions qui rapportent toutes 450 pour</w:t>
      </w:r>
      <w:r w:rsidR="00BF5F48">
        <w:rPr>
          <w:lang w:eastAsia="en-US"/>
        </w:rPr>
        <w:t xml:space="preserve"> </w:t>
      </w:r>
      <w:r>
        <w:rPr>
          <w:lang w:eastAsia="en-US"/>
        </w:rPr>
        <w:t>1</w:t>
      </w:r>
      <w:r>
        <w:rPr>
          <w:lang w:eastAsia="en-US"/>
        </w:rPr>
        <w:t>00 d</w:t>
      </w:r>
      <w:r w:rsidR="00A23BF9">
        <w:rPr>
          <w:lang w:eastAsia="en-US"/>
        </w:rPr>
        <w:t>’</w:t>
      </w:r>
      <w:r>
        <w:rPr>
          <w:lang w:eastAsia="en-US"/>
        </w:rPr>
        <w:t>intérêt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plus les dividendes</w:t>
      </w:r>
      <w:r w:rsidR="00A23BF9">
        <w:rPr>
          <w:lang w:eastAsia="en-US"/>
        </w:rPr>
        <w:t>.</w:t>
      </w:r>
    </w:p>
    <w:p w14:paraId="56E445E3" w14:textId="459D8D74" w:rsidR="00A23BF9" w:rsidRDefault="00BB5C58" w:rsidP="00A23BF9">
      <w:pPr>
        <w:rPr>
          <w:lang w:eastAsia="en-US"/>
        </w:rPr>
      </w:pPr>
      <w:r>
        <w:rPr>
          <w:lang w:eastAsia="en-US"/>
        </w:rPr>
        <w:t>Ce n</w:t>
      </w:r>
      <w:r w:rsidR="00A23BF9">
        <w:rPr>
          <w:lang w:eastAsia="en-US"/>
        </w:rPr>
        <w:t>’</w:t>
      </w:r>
      <w:r>
        <w:rPr>
          <w:lang w:eastAsia="en-US"/>
        </w:rPr>
        <w:t>est pas un Robert Macaire celui-là</w:t>
      </w:r>
      <w:r w:rsidR="00A23BF9"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Seigneur Dieu</w:t>
      </w:r>
      <w:r w:rsidR="00A23BF9">
        <w:rPr>
          <w:lang w:eastAsia="en-US"/>
        </w:rPr>
        <w:t> ! M. </w:t>
      </w:r>
      <w:proofErr w:type="spellStart"/>
      <w:r>
        <w:rPr>
          <w:lang w:eastAsia="en-US"/>
        </w:rPr>
        <w:t>Berthelleminot</w:t>
      </w:r>
      <w:proofErr w:type="spellEnd"/>
      <w:r>
        <w:rPr>
          <w:lang w:eastAsia="en-US"/>
        </w:rPr>
        <w:t xml:space="preserve"> un Robert Macaire</w:t>
      </w:r>
      <w:r w:rsidR="00A23BF9">
        <w:rPr>
          <w:lang w:eastAsia="en-US"/>
        </w:rPr>
        <w:t> !</w:t>
      </w:r>
    </w:p>
    <w:p w14:paraId="2CEAA1BD" w14:textId="1FA28883" w:rsidR="00A23BF9" w:rsidRDefault="00BB5C58" w:rsidP="00A23BF9">
      <w:pPr>
        <w:rPr>
          <w:i/>
          <w:iCs/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est un apôtre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et un </w:t>
      </w:r>
      <w:r>
        <w:rPr>
          <w:i/>
          <w:iCs/>
          <w:lang w:eastAsia="en-US"/>
        </w:rPr>
        <w:t>entrepreneur</w:t>
      </w:r>
      <w:r w:rsidR="00A23BF9">
        <w:rPr>
          <w:i/>
          <w:iCs/>
          <w:lang w:eastAsia="en-US"/>
        </w:rPr>
        <w:t> !</w:t>
      </w:r>
    </w:p>
    <w:p w14:paraId="31988656" w14:textId="77777777" w:rsidR="00A23BF9" w:rsidRDefault="00BB5C58" w:rsidP="00A23BF9">
      <w:pPr>
        <w:rPr>
          <w:lang w:eastAsia="en-US"/>
        </w:rPr>
      </w:pPr>
      <w:r>
        <w:t>Si vous aviez entendu la mélopée de madame veuve Ragon quand elle prononçait ce mot</w:t>
      </w:r>
      <w:r w:rsidR="00A23BF9">
        <w:t xml:space="preserve">, </w:t>
      </w:r>
      <w:r>
        <w:rPr>
          <w:i/>
          <w:iCs/>
        </w:rPr>
        <w:t>entrepreneur</w:t>
      </w:r>
      <w:r w:rsidR="00A23BF9">
        <w:rPr>
          <w:i/>
          <w:iCs/>
        </w:rPr>
        <w:t xml:space="preserve">, </w:t>
      </w:r>
      <w:r>
        <w:rPr>
          <w:lang w:eastAsia="en-US"/>
        </w:rPr>
        <w:t>vous sauriez c</w:t>
      </w:r>
      <w:r>
        <w:t xml:space="preserve">e </w:t>
      </w:r>
      <w:r>
        <w:rPr>
          <w:lang w:eastAsia="en-US"/>
        </w:rPr>
        <w:t>que les quatre syllabes de ce substantif véritablement candide et provincial renferment de promesses suaves et d</w:t>
      </w:r>
      <w:r w:rsidR="00A23BF9">
        <w:rPr>
          <w:lang w:eastAsia="en-US"/>
        </w:rPr>
        <w:t>’</w:t>
      </w:r>
      <w:r>
        <w:rPr>
          <w:lang w:eastAsia="en-US"/>
        </w:rPr>
        <w:t>honnêtes ivresses</w:t>
      </w:r>
      <w:r w:rsidR="00A23BF9">
        <w:rPr>
          <w:lang w:eastAsia="en-US"/>
        </w:rPr>
        <w:t>.</w:t>
      </w:r>
    </w:p>
    <w:p w14:paraId="4AE4B94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Et à ce mot </w:t>
      </w:r>
      <w:r>
        <w:rPr>
          <w:i/>
          <w:iCs/>
        </w:rPr>
        <w:t xml:space="preserve">entrepreneur </w:t>
      </w:r>
      <w:r>
        <w:rPr>
          <w:lang w:eastAsia="en-US"/>
        </w:rPr>
        <w:t>joignez ce nom</w:t>
      </w:r>
      <w:r w:rsidR="00A23BF9">
        <w:rPr>
          <w:lang w:eastAsia="en-US"/>
        </w:rPr>
        <w:t xml:space="preserve"> : </w:t>
      </w:r>
      <w:proofErr w:type="spellStart"/>
      <w:r>
        <w:rPr>
          <w:lang w:eastAsia="en-US"/>
        </w:rPr>
        <w:t>Berthelleminot</w:t>
      </w:r>
      <w:proofErr w:type="spellEnd"/>
      <w:r w:rsidR="00A23BF9">
        <w:rPr>
          <w:lang w:eastAsia="en-US"/>
        </w:rPr>
        <w:t xml:space="preserve">… </w:t>
      </w:r>
      <w:r>
        <w:rPr>
          <w:lang w:eastAsia="en-US"/>
        </w:rPr>
        <w:t xml:space="preserve">et demandez-vous dans la sincérité de vos </w:t>
      </w:r>
      <w:r>
        <w:rPr>
          <w:lang w:eastAsia="en-US"/>
        </w:rPr>
        <w:lastRenderedPageBreak/>
        <w:t>consciences ce qu</w:t>
      </w:r>
      <w:r w:rsidR="00A23BF9">
        <w:rPr>
          <w:lang w:eastAsia="en-US"/>
        </w:rPr>
        <w:t>’</w:t>
      </w:r>
      <w:r>
        <w:rPr>
          <w:lang w:eastAsia="en-US"/>
        </w:rPr>
        <w:t xml:space="preserve">on </w:t>
      </w:r>
      <w:r>
        <w:t xml:space="preserve">peut refuser à </w:t>
      </w:r>
      <w:r>
        <w:rPr>
          <w:lang w:eastAsia="en-US"/>
        </w:rPr>
        <w:t xml:space="preserve">un chrétien qui signe </w:t>
      </w:r>
      <w:proofErr w:type="spellStart"/>
      <w:r>
        <w:rPr>
          <w:lang w:eastAsia="en-US"/>
        </w:rPr>
        <w:t>Berthelleminot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entrepreneur</w:t>
      </w:r>
      <w:r w:rsidR="00A23BF9">
        <w:rPr>
          <w:lang w:eastAsia="en-US"/>
        </w:rPr>
        <w:t> !</w:t>
      </w:r>
    </w:p>
    <w:p w14:paraId="1D498659" w14:textId="11B5ACBA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Berthelleminot</w:t>
      </w:r>
      <w:proofErr w:type="spellEnd"/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de </w:t>
      </w:r>
      <w:proofErr w:type="spellStart"/>
      <w:r>
        <w:rPr>
          <w:lang w:eastAsia="en-US"/>
        </w:rPr>
        <w:t>Beaurepas</w:t>
      </w:r>
      <w:proofErr w:type="spellEnd"/>
      <w:r w:rsidR="00A23BF9">
        <w:rPr>
          <w:lang w:eastAsia="en-US"/>
        </w:rPr>
        <w:t>.</w:t>
      </w:r>
    </w:p>
    <w:p w14:paraId="15E6809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y a très certainement des prédestinations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un nom peut être un cadeau du ciel</w:t>
      </w:r>
      <w:r w:rsidR="00A23BF9">
        <w:rPr>
          <w:lang w:eastAsia="en-US"/>
        </w:rPr>
        <w:t>.</w:t>
      </w:r>
    </w:p>
    <w:p w14:paraId="2579E7E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Témoin</w:t>
      </w:r>
      <w:r w:rsidR="00A23BF9">
        <w:rPr>
          <w:lang w:eastAsia="en-US"/>
        </w:rPr>
        <w:t xml:space="preserve"> : </w:t>
      </w:r>
      <w:proofErr w:type="spellStart"/>
      <w:r>
        <w:rPr>
          <w:lang w:eastAsia="en-US"/>
        </w:rPr>
        <w:t>Berthelleminot</w:t>
      </w:r>
      <w:proofErr w:type="spellEnd"/>
      <w:r w:rsidR="00A23BF9">
        <w:rPr>
          <w:lang w:eastAsia="en-US"/>
        </w:rPr>
        <w:t>.</w:t>
      </w:r>
    </w:p>
    <w:p w14:paraId="449CB6FF" w14:textId="49615BD9" w:rsidR="00A23BF9" w:rsidRDefault="00BB5C58" w:rsidP="00A23BF9">
      <w:pPr>
        <w:rPr>
          <w:lang w:eastAsia="en-US"/>
        </w:rPr>
      </w:pPr>
      <w:r>
        <w:rPr>
          <w:lang w:eastAsia="en-US"/>
        </w:rPr>
        <w:t>On s</w:t>
      </w:r>
      <w:r w:rsidR="00A23BF9">
        <w:rPr>
          <w:lang w:eastAsia="en-US"/>
        </w:rPr>
        <w:t>’</w:t>
      </w:r>
      <w:r>
        <w:rPr>
          <w:lang w:eastAsia="en-US"/>
        </w:rPr>
        <w:t xml:space="preserve">appelle </w:t>
      </w:r>
      <w:proofErr w:type="spellStart"/>
      <w:r>
        <w:rPr>
          <w:lang w:eastAsia="en-US"/>
        </w:rPr>
        <w:t>Berthot</w:t>
      </w:r>
      <w:proofErr w:type="spellEnd"/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Berthelot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proofErr w:type="spellStart"/>
      <w:r>
        <w:rPr>
          <w:lang w:eastAsia="en-US"/>
        </w:rPr>
        <w:t>Berth</w:t>
      </w:r>
      <w:r>
        <w:t>e</w:t>
      </w:r>
      <w:r>
        <w:rPr>
          <w:lang w:eastAsia="en-US"/>
        </w:rPr>
        <w:t>llemot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même</w:t>
      </w:r>
      <w:r w:rsidR="00A23BF9">
        <w:rPr>
          <w:lang w:eastAsia="en-US"/>
        </w:rPr>
        <w:t>…</w:t>
      </w:r>
    </w:p>
    <w:p w14:paraId="6B3B7E16" w14:textId="1BF85C4B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Mais </w:t>
      </w:r>
      <w:proofErr w:type="spellStart"/>
      <w:r>
        <w:rPr>
          <w:lang w:eastAsia="en-US"/>
        </w:rPr>
        <w:t>Bertbelleminot</w:t>
      </w:r>
      <w:proofErr w:type="spellEnd"/>
      <w:r w:rsidR="00A23BF9">
        <w:rPr>
          <w:lang w:eastAsia="en-US"/>
        </w:rPr>
        <w:t xml:space="preserve"> !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est le superlatif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est l</w:t>
      </w:r>
      <w:r w:rsidR="00A23BF9">
        <w:rPr>
          <w:lang w:eastAsia="en-US"/>
        </w:rPr>
        <w:t>’</w:t>
      </w:r>
      <w:r>
        <w:rPr>
          <w:lang w:eastAsia="en-US"/>
        </w:rPr>
        <w:t>exquis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est le suprême</w:t>
      </w:r>
      <w:r w:rsidR="00A23BF9">
        <w:rPr>
          <w:lang w:eastAsia="en-US"/>
        </w:rPr>
        <w:t> !</w:t>
      </w:r>
    </w:p>
    <w:p w14:paraId="79464DE1" w14:textId="73F1BAF9" w:rsidR="00A23BF9" w:rsidRDefault="00BB5C58" w:rsidP="00A23BF9">
      <w:pPr>
        <w:rPr>
          <w:lang w:eastAsia="en-US"/>
        </w:rPr>
      </w:pPr>
      <w:r>
        <w:rPr>
          <w:lang w:eastAsia="en-US"/>
        </w:rPr>
        <w:t>Il y a là tout un concert industriel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Dans ce nom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actions chantent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coupons rendent de vagues harmonies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est comme un chœur lointain des divin</w:t>
      </w:r>
      <w:r>
        <w:t>ités qui président au</w:t>
      </w:r>
      <w:r>
        <w:rPr>
          <w:lang w:eastAsia="en-US"/>
        </w:rPr>
        <w:t>x mines</w:t>
      </w:r>
      <w:r w:rsidR="00A23BF9">
        <w:rPr>
          <w:lang w:eastAsia="en-US"/>
        </w:rPr>
        <w:t xml:space="preserve">, </w:t>
      </w:r>
      <w:r>
        <w:rPr>
          <w:lang w:eastAsia="en-US"/>
        </w:rPr>
        <w:t>aux canaux</w:t>
      </w:r>
      <w:r w:rsidR="00A23BF9">
        <w:rPr>
          <w:lang w:eastAsia="en-US"/>
        </w:rPr>
        <w:t xml:space="preserve">, </w:t>
      </w:r>
      <w:r>
        <w:rPr>
          <w:lang w:eastAsia="en-US"/>
        </w:rPr>
        <w:t>au bitume</w:t>
      </w:r>
      <w:r w:rsidR="00A23BF9">
        <w:rPr>
          <w:lang w:eastAsia="en-US"/>
        </w:rPr>
        <w:t>…</w:t>
      </w:r>
    </w:p>
    <w:p w14:paraId="7A4B174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Ô nymphes de la </w:t>
      </w:r>
      <w:proofErr w:type="spellStart"/>
      <w:r>
        <w:rPr>
          <w:lang w:eastAsia="en-US"/>
        </w:rPr>
        <w:t>Grand</w:t>
      </w:r>
      <w:r w:rsidR="00A23BF9">
        <w:rPr>
          <w:lang w:eastAsia="en-US"/>
        </w:rPr>
        <w:t>’</w:t>
      </w:r>
      <w:r>
        <w:rPr>
          <w:lang w:eastAsia="en-US"/>
        </w:rPr>
        <w:t>Combe</w:t>
      </w:r>
      <w:proofErr w:type="spellEnd"/>
      <w:r>
        <w:rPr>
          <w:lang w:eastAsia="en-US"/>
        </w:rPr>
        <w:t xml:space="preserve"> et de la Nouvelle-Montagne</w:t>
      </w:r>
      <w:r w:rsidR="00A23BF9">
        <w:rPr>
          <w:lang w:eastAsia="en-US"/>
        </w:rPr>
        <w:t xml:space="preserve"> ! </w:t>
      </w:r>
      <w:r>
        <w:rPr>
          <w:lang w:eastAsia="en-US"/>
        </w:rPr>
        <w:t>Ô muses et demi-dieux que vous nommez Hausse</w:t>
      </w:r>
      <w:r w:rsidR="00A23BF9">
        <w:rPr>
          <w:lang w:eastAsia="en-US"/>
        </w:rPr>
        <w:t xml:space="preserve">, </w:t>
      </w:r>
      <w:r>
        <w:rPr>
          <w:lang w:eastAsia="en-US"/>
        </w:rPr>
        <w:t>Baisse</w:t>
      </w:r>
      <w:r w:rsidR="00A23BF9">
        <w:rPr>
          <w:lang w:eastAsia="en-US"/>
        </w:rPr>
        <w:t xml:space="preserve">, </w:t>
      </w:r>
      <w:r>
        <w:rPr>
          <w:lang w:eastAsia="en-US"/>
        </w:rPr>
        <w:t>Fin courant et Report</w:t>
      </w:r>
      <w:r w:rsidR="00A23BF9">
        <w:rPr>
          <w:lang w:eastAsia="en-US"/>
        </w:rPr>
        <w:t> !</w:t>
      </w:r>
    </w:p>
    <w:p w14:paraId="2B34D6B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Ô doux Olympe gouverné par le vénérable Mercure</w:t>
      </w:r>
      <w:r w:rsidR="00A23BF9">
        <w:rPr>
          <w:lang w:eastAsia="en-US"/>
        </w:rPr>
        <w:t> !…</w:t>
      </w:r>
    </w:p>
    <w:p w14:paraId="1CD4E8F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qu</w:t>
      </w:r>
      <w:r w:rsidR="00A23BF9">
        <w:rPr>
          <w:lang w:eastAsia="en-US"/>
        </w:rPr>
        <w:t>’</w:t>
      </w:r>
      <w:r>
        <w:rPr>
          <w:lang w:eastAsia="en-US"/>
        </w:rPr>
        <w:t>est-ce q</w:t>
      </w:r>
      <w:r>
        <w:t>ue c</w:t>
      </w:r>
      <w:r w:rsidR="00A23BF9">
        <w:rPr>
          <w:lang w:eastAsia="en-US"/>
        </w:rPr>
        <w:t>’</w:t>
      </w:r>
      <w:r>
        <w:rPr>
          <w:lang w:eastAsia="en-US"/>
        </w:rPr>
        <w:t xml:space="preserve">est que Mercure auprès de </w:t>
      </w:r>
      <w:proofErr w:type="spellStart"/>
      <w:r>
        <w:rPr>
          <w:lang w:eastAsia="en-US"/>
        </w:rPr>
        <w:t>Berthelleminot</w:t>
      </w:r>
      <w:proofErr w:type="spellEnd"/>
      <w:r w:rsidR="00A23BF9">
        <w:rPr>
          <w:lang w:eastAsia="en-US"/>
        </w:rPr>
        <w:t> !</w:t>
      </w:r>
    </w:p>
    <w:p w14:paraId="314E4873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Berthelleminot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le défricheur de landes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le </w:t>
      </w:r>
      <w:proofErr w:type="spellStart"/>
      <w:r>
        <w:rPr>
          <w:i/>
          <w:iCs/>
        </w:rPr>
        <w:t>plantateur</w:t>
      </w:r>
      <w:proofErr w:type="spellEnd"/>
      <w:r>
        <w:rPr>
          <w:lang w:eastAsia="en-US"/>
        </w:rPr>
        <w:t xml:space="preserve"> de sapins </w:t>
      </w:r>
      <w:proofErr w:type="spellStart"/>
      <w:r>
        <w:rPr>
          <w:lang w:eastAsia="en-US"/>
        </w:rPr>
        <w:t>philocalcaires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extracteur d</w:t>
      </w:r>
      <w:r w:rsidR="00A23BF9">
        <w:rPr>
          <w:lang w:eastAsia="en-US"/>
        </w:rPr>
        <w:t>’</w:t>
      </w:r>
      <w:r>
        <w:rPr>
          <w:lang w:eastAsia="en-US"/>
        </w:rPr>
        <w:t>huile de houille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proofErr w:type="spellStart"/>
      <w:r>
        <w:rPr>
          <w:i/>
          <w:iCs/>
          <w:lang w:eastAsia="en-US"/>
        </w:rPr>
        <w:t>exploitationneur</w:t>
      </w:r>
      <w:proofErr w:type="spellEnd"/>
      <w:r>
        <w:rPr>
          <w:lang w:eastAsia="en-US"/>
        </w:rPr>
        <w:t xml:space="preserve"> des forêts caucasiennes</w:t>
      </w:r>
      <w:r w:rsidR="00A23BF9">
        <w:rPr>
          <w:lang w:eastAsia="en-US"/>
        </w:rPr>
        <w:t> !</w:t>
      </w:r>
    </w:p>
    <w:p w14:paraId="24395A4F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Berthelleminot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le fondateur de l</w:t>
      </w:r>
      <w:r w:rsidR="00A23BF9">
        <w:rPr>
          <w:lang w:eastAsia="en-US"/>
        </w:rPr>
        <w:t>’</w:t>
      </w:r>
      <w:r>
        <w:rPr>
          <w:i/>
          <w:iCs/>
        </w:rPr>
        <w:t>Arc-en-ciel</w:t>
      </w:r>
      <w:r w:rsidR="00A23BF9">
        <w:rPr>
          <w:i/>
          <w:iCs/>
        </w:rPr>
        <w:t xml:space="preserve">, </w:t>
      </w:r>
      <w:r>
        <w:rPr>
          <w:lang w:eastAsia="en-US"/>
        </w:rPr>
        <w:t>journal des spéculateurs nécessiteux</w:t>
      </w:r>
      <w:r w:rsidR="00A23BF9">
        <w:rPr>
          <w:lang w:eastAsia="en-US"/>
        </w:rPr>
        <w:t> ;</w:t>
      </w:r>
    </w:p>
    <w:p w14:paraId="06B9B31A" w14:textId="12E57538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lastRenderedPageBreak/>
        <w:t>Berthelleminot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inventeur du papier de sainfoin et des tissus en fil de la Vierge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le père du navet pyramidal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le parrain de l</w:t>
      </w:r>
      <w:r w:rsidR="00A23BF9">
        <w:rPr>
          <w:lang w:eastAsia="en-US"/>
        </w:rPr>
        <w:t>’</w:t>
      </w:r>
      <w:r>
        <w:rPr>
          <w:lang w:eastAsia="en-US"/>
        </w:rPr>
        <w:t xml:space="preserve">élixir </w:t>
      </w:r>
      <w:proofErr w:type="spellStart"/>
      <w:r>
        <w:rPr>
          <w:lang w:eastAsia="en-US"/>
        </w:rPr>
        <w:t>Berthelleminhydroleïbole</w:t>
      </w:r>
      <w:proofErr w:type="spellEnd"/>
      <w:r>
        <w:rPr>
          <w:lang w:eastAsia="en-US"/>
        </w:rPr>
        <w:t xml:space="preserve"> pour la conservation des chapeaux mécaniques</w:t>
      </w:r>
      <w:r w:rsidR="00A23BF9">
        <w:rPr>
          <w:lang w:eastAsia="en-US"/>
        </w:rPr>
        <w:t> ;</w:t>
      </w:r>
    </w:p>
    <w:p w14:paraId="524C2E78" w14:textId="374A03DC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Ber</w:t>
      </w:r>
      <w:r>
        <w:t>thelleminot</w:t>
      </w:r>
      <w:proofErr w:type="spellEnd"/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proofErr w:type="spellStart"/>
      <w:r>
        <w:rPr>
          <w:lang w:eastAsia="en-US"/>
        </w:rPr>
        <w:t>Berthelleminot</w:t>
      </w:r>
      <w:proofErr w:type="spellEnd"/>
      <w:r>
        <w:rPr>
          <w:lang w:eastAsia="en-US"/>
        </w:rPr>
        <w:t xml:space="preserve"> de </w:t>
      </w:r>
      <w:proofErr w:type="spellStart"/>
      <w:r>
        <w:rPr>
          <w:lang w:eastAsia="en-US"/>
        </w:rPr>
        <w:t>Beaurepas</w:t>
      </w:r>
      <w:proofErr w:type="spellEnd"/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natif de Tours en Touraine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n</w:t>
      </w:r>
      <w:r w:rsidR="00A23BF9">
        <w:rPr>
          <w:lang w:eastAsia="en-US"/>
        </w:rPr>
        <w:t>’</w:t>
      </w:r>
      <w:r>
        <w:rPr>
          <w:lang w:eastAsia="en-US"/>
        </w:rPr>
        <w:t>ayant jamais subi une seule condamnation correctionnelle</w:t>
      </w:r>
      <w:r w:rsidR="00A23BF9">
        <w:rPr>
          <w:lang w:eastAsia="en-US"/>
        </w:rPr>
        <w:t> !!!</w:t>
      </w:r>
    </w:p>
    <w:p w14:paraId="386CBF36" w14:textId="0696632E" w:rsidR="00A23BF9" w:rsidRDefault="00BB5C58" w:rsidP="00A23BF9">
      <w:pPr>
        <w:rPr>
          <w:lang w:eastAsia="en-US"/>
        </w:rPr>
      </w:pPr>
      <w:r>
        <w:rPr>
          <w:lang w:eastAsia="en-US"/>
        </w:rPr>
        <w:t>Chimiste distingué</w:t>
      </w:r>
      <w:r w:rsidR="00A23BF9">
        <w:rPr>
          <w:lang w:eastAsia="en-US"/>
        </w:rPr>
        <w:t xml:space="preserve">, </w:t>
      </w:r>
      <w:r>
        <w:rPr>
          <w:lang w:eastAsia="en-US"/>
        </w:rPr>
        <w:t>naturaliste éminent</w:t>
      </w:r>
      <w:r w:rsidR="00A23BF9">
        <w:rPr>
          <w:lang w:eastAsia="en-US"/>
        </w:rPr>
        <w:t xml:space="preserve">, </w:t>
      </w:r>
      <w:r>
        <w:rPr>
          <w:lang w:eastAsia="en-US"/>
        </w:rPr>
        <w:t>économiste hors ligne</w:t>
      </w:r>
      <w:r w:rsidR="00A23BF9">
        <w:rPr>
          <w:lang w:eastAsia="en-US"/>
        </w:rPr>
        <w:t xml:space="preserve">, </w:t>
      </w:r>
      <w:r>
        <w:rPr>
          <w:lang w:eastAsia="en-US"/>
        </w:rPr>
        <w:t>philanthrope digne de respect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agriculteur</w:t>
      </w:r>
      <w:r w:rsidR="00A23BF9">
        <w:rPr>
          <w:lang w:eastAsia="en-US"/>
        </w:rPr>
        <w:t xml:space="preserve">, </w:t>
      </w:r>
      <w:r>
        <w:rPr>
          <w:lang w:eastAsia="en-US"/>
        </w:rPr>
        <w:t>h</w:t>
      </w:r>
      <w:r>
        <w:t>orticulteur</w:t>
      </w:r>
      <w:r w:rsidR="00A23BF9">
        <w:rPr>
          <w:lang w:eastAsia="en-US"/>
        </w:rPr>
        <w:t xml:space="preserve">, </w:t>
      </w:r>
      <w:r>
        <w:rPr>
          <w:lang w:eastAsia="en-US"/>
        </w:rPr>
        <w:t>géologue</w:t>
      </w:r>
      <w:r w:rsidR="00A23BF9">
        <w:rPr>
          <w:lang w:eastAsia="en-US"/>
        </w:rPr>
        <w:t xml:space="preserve">, </w:t>
      </w:r>
      <w:r>
        <w:rPr>
          <w:lang w:eastAsia="en-US"/>
        </w:rPr>
        <w:t>jurisconsulte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nullement étranger à l</w:t>
      </w:r>
      <w:r w:rsidR="00A23BF9">
        <w:rPr>
          <w:lang w:eastAsia="en-US"/>
        </w:rPr>
        <w:t>’</w:t>
      </w:r>
      <w:r>
        <w:rPr>
          <w:lang w:eastAsia="en-US"/>
        </w:rPr>
        <w:t>architecture</w:t>
      </w:r>
      <w:r w:rsidR="00A23BF9">
        <w:rPr>
          <w:lang w:eastAsia="en-US"/>
        </w:rPr>
        <w:t xml:space="preserve">, </w:t>
      </w:r>
      <w:r>
        <w:rPr>
          <w:lang w:eastAsia="en-US"/>
        </w:rPr>
        <w:t>dessinateur agréable</w:t>
      </w:r>
      <w:r w:rsidR="00A23BF9">
        <w:rPr>
          <w:lang w:eastAsia="en-US"/>
        </w:rPr>
        <w:t xml:space="preserve">, </w:t>
      </w:r>
      <w:r>
        <w:rPr>
          <w:lang w:eastAsia="en-US"/>
        </w:rPr>
        <w:t>polyglotte</w:t>
      </w:r>
      <w:r w:rsidR="00A23BF9">
        <w:rPr>
          <w:lang w:eastAsia="en-US"/>
        </w:rPr>
        <w:t xml:space="preserve">, </w:t>
      </w:r>
      <w:r>
        <w:rPr>
          <w:lang w:eastAsia="en-US"/>
        </w:rPr>
        <w:t>sachant au besoin</w:t>
      </w:r>
      <w:r w:rsidR="00A23BF9">
        <w:rPr>
          <w:lang w:eastAsia="en-US"/>
        </w:rPr>
        <w:t xml:space="preserve">, </w:t>
      </w:r>
      <w:r>
        <w:rPr>
          <w:lang w:eastAsia="en-US"/>
        </w:rPr>
        <w:t>chanter la romance</w:t>
      </w:r>
      <w:r w:rsidR="00A23BF9">
        <w:rPr>
          <w:lang w:eastAsia="en-US"/>
        </w:rPr>
        <w:t xml:space="preserve">, </w:t>
      </w:r>
      <w:r>
        <w:rPr>
          <w:lang w:eastAsia="en-US"/>
        </w:rPr>
        <w:t>même en s</w:t>
      </w:r>
      <w:r w:rsidR="00A23BF9">
        <w:rPr>
          <w:lang w:eastAsia="en-US"/>
        </w:rPr>
        <w:t>’</w:t>
      </w:r>
      <w:r>
        <w:rPr>
          <w:lang w:eastAsia="en-US"/>
        </w:rPr>
        <w:t>accompagnant sur la guitare</w:t>
      </w:r>
      <w:r w:rsidR="00A23BF9">
        <w:rPr>
          <w:lang w:eastAsia="en-US"/>
        </w:rPr>
        <w:t xml:space="preserve">, </w:t>
      </w:r>
      <w:r>
        <w:rPr>
          <w:lang w:eastAsia="en-US"/>
        </w:rPr>
        <w:t>physionomiste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profondément versé dans la science </w:t>
      </w:r>
      <w:proofErr w:type="spellStart"/>
      <w:r>
        <w:rPr>
          <w:lang w:eastAsia="en-US"/>
        </w:rPr>
        <w:t>métallurgigue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co</w:t>
      </w:r>
      <w:r>
        <w:t>nnaisseur en cheva</w:t>
      </w:r>
      <w:r>
        <w:rPr>
          <w:lang w:eastAsia="en-US"/>
        </w:rPr>
        <w:t>ux</w:t>
      </w:r>
      <w:r w:rsidR="00A23BF9">
        <w:rPr>
          <w:lang w:eastAsia="en-US"/>
        </w:rPr>
        <w:t xml:space="preserve">, </w:t>
      </w:r>
      <w:r>
        <w:rPr>
          <w:lang w:eastAsia="en-US"/>
        </w:rPr>
        <w:t>et décoré d</w:t>
      </w:r>
      <w:r w:rsidR="00A23BF9">
        <w:rPr>
          <w:lang w:eastAsia="en-US"/>
        </w:rPr>
        <w:t>’</w:t>
      </w:r>
      <w:r>
        <w:rPr>
          <w:lang w:eastAsia="en-US"/>
        </w:rPr>
        <w:t>un ordre honorable</w:t>
      </w:r>
      <w:r w:rsidR="00A23BF9">
        <w:rPr>
          <w:lang w:eastAsia="en-US"/>
        </w:rPr>
        <w:t xml:space="preserve">, </w:t>
      </w:r>
      <w:r>
        <w:rPr>
          <w:lang w:eastAsia="en-US"/>
        </w:rPr>
        <w:t>Voilà ce qu</w:t>
      </w:r>
      <w:r w:rsidR="00A23BF9">
        <w:rPr>
          <w:lang w:eastAsia="en-US"/>
        </w:rPr>
        <w:t>’</w:t>
      </w:r>
      <w:r>
        <w:rPr>
          <w:lang w:eastAsia="en-US"/>
        </w:rPr>
        <w:t xml:space="preserve">était </w:t>
      </w:r>
      <w:proofErr w:type="spellStart"/>
      <w:r>
        <w:rPr>
          <w:lang w:eastAsia="en-US"/>
        </w:rPr>
        <w:t>Berthelleminot</w:t>
      </w:r>
      <w:proofErr w:type="spellEnd"/>
      <w:r>
        <w:rPr>
          <w:lang w:eastAsia="en-US"/>
        </w:rPr>
        <w:t xml:space="preserve"> en</w:t>
      </w:r>
      <w:r w:rsidR="00A23BF9">
        <w:rPr>
          <w:lang w:eastAsia="en-US"/>
        </w:rPr>
        <w:t xml:space="preserve"> </w:t>
      </w:r>
      <w:r>
        <w:rPr>
          <w:lang w:eastAsia="en-US"/>
        </w:rPr>
        <w:t>1</w:t>
      </w:r>
      <w:r>
        <w:rPr>
          <w:lang w:eastAsia="en-US"/>
        </w:rPr>
        <w:t>828</w:t>
      </w:r>
      <w:r w:rsidR="00A23BF9">
        <w:rPr>
          <w:lang w:eastAsia="en-US"/>
        </w:rPr>
        <w:t>.</w:t>
      </w:r>
    </w:p>
    <w:p w14:paraId="22529BC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n</w:t>
      </w:r>
      <w:r w:rsidR="00A23BF9">
        <w:rPr>
          <w:lang w:eastAsia="en-US"/>
        </w:rPr>
        <w:t>’</w:t>
      </w:r>
      <w:r>
        <w:rPr>
          <w:lang w:eastAsia="en-US"/>
        </w:rPr>
        <w:t>avait encore que quarante-sept ans</w:t>
      </w:r>
      <w:r w:rsidR="00A23BF9">
        <w:rPr>
          <w:lang w:eastAsia="en-US"/>
        </w:rPr>
        <w:t>.</w:t>
      </w:r>
    </w:p>
    <w:p w14:paraId="78058B7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Au jour où nous écrivons</w:t>
      </w:r>
      <w:r w:rsidR="00A23BF9">
        <w:rPr>
          <w:lang w:eastAsia="en-US"/>
        </w:rPr>
        <w:t xml:space="preserve">… </w:t>
      </w:r>
      <w:r>
        <w:rPr>
          <w:lang w:eastAsia="en-US"/>
        </w:rPr>
        <w:t>Mais n</w:t>
      </w:r>
      <w:r w:rsidR="00A23BF9">
        <w:rPr>
          <w:lang w:eastAsia="en-US"/>
        </w:rPr>
        <w:t>’</w:t>
      </w:r>
      <w:r>
        <w:rPr>
          <w:lang w:eastAsia="en-US"/>
        </w:rPr>
        <w:t>anticipons pas</w:t>
      </w:r>
      <w:r w:rsidR="00A23BF9">
        <w:rPr>
          <w:lang w:eastAsia="en-US"/>
        </w:rPr>
        <w:t> !</w:t>
      </w:r>
    </w:p>
    <w:p w14:paraId="78EC37E5" w14:textId="3BB5E034" w:rsidR="00A23BF9" w:rsidRDefault="00BB5C58" w:rsidP="00A23BF9">
      <w:pPr>
        <w:rPr>
          <w:lang w:eastAsia="en-US"/>
        </w:rPr>
      </w:pPr>
      <w:r>
        <w:rPr>
          <w:lang w:eastAsia="en-US"/>
        </w:rPr>
        <w:t>Au physique</w:t>
      </w:r>
      <w:r w:rsidR="00A23BF9">
        <w:rPr>
          <w:lang w:eastAsia="en-US"/>
        </w:rPr>
        <w:t xml:space="preserve">,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un fort bel homme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personne ne peut l</w:t>
      </w:r>
      <w:r w:rsidR="00A23BF9">
        <w:rPr>
          <w:lang w:eastAsia="en-US"/>
        </w:rPr>
        <w:t>’</w:t>
      </w:r>
      <w:r>
        <w:rPr>
          <w:lang w:eastAsia="en-US"/>
        </w:rPr>
        <w:t>ignorer</w:t>
      </w:r>
      <w:r w:rsidR="00A23BF9">
        <w:rPr>
          <w:lang w:eastAsia="en-US"/>
        </w:rPr>
        <w:t xml:space="preserve"> : </w:t>
      </w:r>
      <w:r>
        <w:rPr>
          <w:lang w:eastAsia="en-US"/>
        </w:rPr>
        <w:t>taille avantageuse</w:t>
      </w:r>
      <w:r w:rsidR="00A23BF9">
        <w:rPr>
          <w:lang w:eastAsia="en-US"/>
        </w:rPr>
        <w:t xml:space="preserve">, </w:t>
      </w:r>
      <w:r>
        <w:rPr>
          <w:lang w:eastAsia="en-US"/>
        </w:rPr>
        <w:t>jambe un peu frivole</w:t>
      </w:r>
      <w:r w:rsidR="00A23BF9">
        <w:rPr>
          <w:lang w:eastAsia="en-US"/>
        </w:rPr>
        <w:t xml:space="preserve">, </w:t>
      </w:r>
      <w:r>
        <w:rPr>
          <w:lang w:eastAsia="en-US"/>
        </w:rPr>
        <w:t>mains blanches ornées de bagues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nombreux et charmants souvenirs</w:t>
      </w:r>
      <w:r w:rsidR="00A23BF9">
        <w:rPr>
          <w:lang w:eastAsia="en-US"/>
        </w:rPr>
        <w:t> !</w:t>
      </w:r>
    </w:p>
    <w:p w14:paraId="5CBE5A8B" w14:textId="48BA7C4A" w:rsidR="00A23BF9" w:rsidRDefault="00BB5C58" w:rsidP="00A23BF9">
      <w:pPr>
        <w:rPr>
          <w:lang w:eastAsia="en-US"/>
        </w:rPr>
      </w:pPr>
      <w:r>
        <w:rPr>
          <w:lang w:eastAsia="en-US"/>
        </w:rPr>
        <w:t>Front haut</w:t>
      </w:r>
      <w:r w:rsidR="00A23BF9">
        <w:rPr>
          <w:lang w:eastAsia="en-US"/>
        </w:rPr>
        <w:t xml:space="preserve">, </w:t>
      </w:r>
      <w:r>
        <w:rPr>
          <w:lang w:eastAsia="en-US"/>
        </w:rPr>
        <w:t>fuyant</w:t>
      </w:r>
      <w:r w:rsidR="00A23BF9">
        <w:rPr>
          <w:lang w:eastAsia="en-US"/>
        </w:rPr>
        <w:t xml:space="preserve">, </w:t>
      </w:r>
      <w:r>
        <w:rPr>
          <w:lang w:eastAsia="en-US"/>
        </w:rPr>
        <w:t>flanqué de deux mèches de cheveux collées aux tempes</w:t>
      </w:r>
      <w:r w:rsidR="00A23BF9"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oreilles longues et bien modèles</w:t>
      </w:r>
      <w:r w:rsidR="00A23BF9">
        <w:rPr>
          <w:lang w:eastAsia="en-US"/>
        </w:rPr>
        <w:t xml:space="preserve">, </w:t>
      </w:r>
      <w:r>
        <w:rPr>
          <w:lang w:eastAsia="en-US"/>
        </w:rPr>
        <w:t>tombant sur un col de c</w:t>
      </w:r>
      <w:r>
        <w:t>hemise en guillotine</w:t>
      </w:r>
      <w:r w:rsidR="00A23BF9">
        <w:rPr>
          <w:lang w:eastAsia="en-US"/>
        </w:rPr>
        <w:t>.</w:t>
      </w:r>
    </w:p>
    <w:p w14:paraId="7794A374" w14:textId="4B8F0118" w:rsidR="00A23BF9" w:rsidRDefault="00BB5C58" w:rsidP="00A23BF9">
      <w:pPr>
        <w:rPr>
          <w:lang w:eastAsia="en-US"/>
        </w:rPr>
      </w:pPr>
      <w:r>
        <w:rPr>
          <w:lang w:eastAsia="en-US"/>
        </w:rPr>
        <w:t>Nez mince</w:t>
      </w:r>
      <w:r w:rsidR="00A23BF9">
        <w:rPr>
          <w:lang w:eastAsia="en-US"/>
        </w:rPr>
        <w:t xml:space="preserve">, </w:t>
      </w:r>
      <w:r>
        <w:rPr>
          <w:lang w:eastAsia="en-US"/>
        </w:rPr>
        <w:t>assez semblable à un cimeterre arabe dans son audacieux dessin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Sur ce nez</w:t>
      </w:r>
      <w:r w:rsidR="00A23BF9">
        <w:rPr>
          <w:lang w:eastAsia="en-US"/>
        </w:rPr>
        <w:t xml:space="preserve">, </w:t>
      </w:r>
      <w:r>
        <w:rPr>
          <w:lang w:eastAsia="en-US"/>
        </w:rPr>
        <w:t>des lunettes d</w:t>
      </w:r>
      <w:r w:rsidR="00A23BF9">
        <w:rPr>
          <w:lang w:eastAsia="en-US"/>
        </w:rPr>
        <w:t>’</w:t>
      </w:r>
      <w:r>
        <w:rPr>
          <w:lang w:eastAsia="en-US"/>
        </w:rPr>
        <w:t>or</w:t>
      </w:r>
      <w:r w:rsidR="00A23BF9">
        <w:rPr>
          <w:lang w:eastAsia="en-US"/>
        </w:rPr>
        <w:t>.</w:t>
      </w:r>
    </w:p>
    <w:p w14:paraId="31C698A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Bouche en cœur qui montrait en s</w:t>
      </w:r>
      <w:r w:rsidR="00A23BF9">
        <w:rPr>
          <w:lang w:eastAsia="en-US"/>
        </w:rPr>
        <w:t>’</w:t>
      </w:r>
      <w:r>
        <w:rPr>
          <w:lang w:eastAsia="en-US"/>
        </w:rPr>
        <w:t>ouvrant un râtelier mémorable</w:t>
      </w:r>
      <w:r w:rsidR="00A23BF9">
        <w:rPr>
          <w:lang w:eastAsia="en-US"/>
        </w:rPr>
        <w:t> !</w:t>
      </w:r>
    </w:p>
    <w:p w14:paraId="33A994FE" w14:textId="517322AA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Et une mise</w:t>
      </w:r>
      <w:r w:rsidR="00A23BF9"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Souvenez-vous de son habit bleu</w:t>
      </w:r>
      <w:r w:rsidR="00A23BF9">
        <w:rPr>
          <w:lang w:eastAsia="en-US"/>
        </w:rPr>
        <w:t xml:space="preserve">, </w:t>
      </w:r>
      <w:r>
        <w:rPr>
          <w:lang w:eastAsia="en-US"/>
        </w:rPr>
        <w:t>de son ch</w:t>
      </w:r>
      <w:r>
        <w:t>apeau gris</w:t>
      </w:r>
      <w:r w:rsidR="00A23BF9"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souvenez-vous de son gilet serin</w:t>
      </w:r>
      <w:r w:rsidR="00A23BF9">
        <w:rPr>
          <w:lang w:eastAsia="en-US"/>
        </w:rPr>
        <w:t xml:space="preserve">, </w:t>
      </w:r>
      <w:r>
        <w:rPr>
          <w:lang w:eastAsia="en-US"/>
        </w:rPr>
        <w:t>recouvrant à demi le paquet de breloques</w:t>
      </w:r>
      <w:r w:rsidR="00A23BF9">
        <w:rPr>
          <w:lang w:eastAsia="en-US"/>
        </w:rPr>
        <w:t>…</w:t>
      </w:r>
    </w:p>
    <w:p w14:paraId="386ACF1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ne vous étonnez pas que madame veuve Ragon eût pour cet homme extraordinaire un sentiment romanesque qui devait lui causer bien des chagrins</w:t>
      </w:r>
      <w:r w:rsidR="00A23BF9">
        <w:rPr>
          <w:lang w:eastAsia="en-US"/>
        </w:rPr>
        <w:t>…</w:t>
      </w:r>
    </w:p>
    <w:p w14:paraId="63AF42D9" w14:textId="34D38D9D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Nous disons tout </w:t>
      </w:r>
      <w:r>
        <w:t xml:space="preserve">de suite que </w:t>
      </w:r>
      <w:r w:rsidR="00A23BF9">
        <w:rPr>
          <w:lang w:eastAsia="en-US"/>
        </w:rPr>
        <w:t>M. </w:t>
      </w:r>
      <w:proofErr w:type="spellStart"/>
      <w:r>
        <w:rPr>
          <w:lang w:eastAsia="en-US"/>
        </w:rPr>
        <w:t>Berthelleminot</w:t>
      </w:r>
      <w:proofErr w:type="spellEnd"/>
      <w:r>
        <w:rPr>
          <w:lang w:eastAsia="en-US"/>
        </w:rPr>
        <w:t xml:space="preserve"> de </w:t>
      </w:r>
      <w:proofErr w:type="spellStart"/>
      <w:r>
        <w:rPr>
          <w:lang w:eastAsia="en-US"/>
        </w:rPr>
        <w:t>Beaurepas</w:t>
      </w:r>
      <w:proofErr w:type="spellEnd"/>
      <w:r>
        <w:rPr>
          <w:lang w:eastAsia="en-US"/>
        </w:rPr>
        <w:t xml:space="preserve"> était alors à la tête de la grande compagnie anonyme </w:t>
      </w:r>
      <w:r>
        <w:rPr>
          <w:i/>
          <w:iCs/>
        </w:rPr>
        <w:t>l</w:t>
      </w:r>
      <w:r w:rsidR="00A23BF9">
        <w:rPr>
          <w:i/>
          <w:iCs/>
        </w:rPr>
        <w:t>’</w:t>
      </w:r>
      <w:r>
        <w:rPr>
          <w:i/>
          <w:iCs/>
        </w:rPr>
        <w:t>Argonaute</w:t>
      </w:r>
      <w:r w:rsidR="00A23BF9">
        <w:rPr>
          <w:i/>
          <w:iCs/>
        </w:rPr>
        <w:t xml:space="preserve">, </w:t>
      </w:r>
      <w:r>
        <w:rPr>
          <w:lang w:eastAsia="en-US"/>
        </w:rPr>
        <w:t>pour l</w:t>
      </w:r>
      <w:r w:rsidR="00A23BF9">
        <w:rPr>
          <w:lang w:eastAsia="en-US"/>
        </w:rPr>
        <w:t>’</w:t>
      </w:r>
      <w:r>
        <w:rPr>
          <w:lang w:eastAsia="en-US"/>
        </w:rPr>
        <w:t>exploitation des forêts de la Valachie</w:t>
      </w:r>
      <w:r w:rsidR="00A23BF9">
        <w:rPr>
          <w:lang w:eastAsia="en-US"/>
        </w:rPr>
        <w:t>.</w:t>
      </w:r>
    </w:p>
    <w:p w14:paraId="1E04437C" w14:textId="35D0067A" w:rsidR="00A23BF9" w:rsidRDefault="00BB5C58" w:rsidP="00A23BF9">
      <w:pPr>
        <w:rPr>
          <w:lang w:eastAsia="en-US"/>
        </w:rPr>
      </w:pPr>
      <w:r>
        <w:rPr>
          <w:lang w:eastAsia="en-US"/>
        </w:rPr>
        <w:t>Il avait acheté pour une somme insignifiante cent trente mille arpents de bois</w:t>
      </w:r>
      <w:r w:rsidR="00A23BF9">
        <w:rPr>
          <w:lang w:eastAsia="en-US"/>
        </w:rPr>
        <w:t xml:space="preserve">. </w:t>
      </w:r>
      <w:r>
        <w:rPr>
          <w:lang w:eastAsia="en-US"/>
        </w:rPr>
        <w:t>Il ne s</w:t>
      </w:r>
      <w:r w:rsidR="00A23BF9">
        <w:rPr>
          <w:lang w:eastAsia="en-US"/>
        </w:rPr>
        <w:t>’</w:t>
      </w:r>
      <w:r>
        <w:rPr>
          <w:lang w:eastAsia="en-US"/>
        </w:rPr>
        <w:t>agissait q</w:t>
      </w:r>
      <w:r>
        <w:t>ue de les débiter dans une zone où le hasard voulait qu</w:t>
      </w:r>
      <w:r w:rsidR="00A23BF9">
        <w:rPr>
          <w:lang w:eastAsia="en-US"/>
        </w:rPr>
        <w:t>’</w:t>
      </w:r>
      <w:r>
        <w:rPr>
          <w:lang w:eastAsia="en-US"/>
        </w:rPr>
        <w:t>il n</w:t>
      </w:r>
      <w:r w:rsidR="00A23BF9">
        <w:rPr>
          <w:lang w:eastAsia="en-US"/>
        </w:rPr>
        <w:t>’</w:t>
      </w:r>
      <w:r>
        <w:rPr>
          <w:lang w:eastAsia="en-US"/>
        </w:rPr>
        <w:t>y eût ni routes</w:t>
      </w:r>
      <w:r w:rsidR="00A23BF9">
        <w:rPr>
          <w:lang w:eastAsia="en-US"/>
        </w:rPr>
        <w:t xml:space="preserve">, </w:t>
      </w:r>
      <w:r>
        <w:rPr>
          <w:lang w:eastAsia="en-US"/>
        </w:rPr>
        <w:t>ni chevaux</w:t>
      </w:r>
      <w:r w:rsidR="00A23BF9">
        <w:rPr>
          <w:lang w:eastAsia="en-US"/>
        </w:rPr>
        <w:t xml:space="preserve">. </w:t>
      </w:r>
      <w:r>
        <w:rPr>
          <w:lang w:eastAsia="en-US"/>
        </w:rPr>
        <w:t>Cette zone</w:t>
      </w:r>
      <w:r w:rsidR="00A23BF9">
        <w:rPr>
          <w:lang w:eastAsia="en-US"/>
        </w:rPr>
        <w:t xml:space="preserve">, </w:t>
      </w:r>
      <w:r>
        <w:rPr>
          <w:lang w:eastAsia="en-US"/>
        </w:rPr>
        <w:t>du reste</w:t>
      </w:r>
      <w:r w:rsidR="00A23BF9">
        <w:rPr>
          <w:lang w:eastAsia="en-US"/>
        </w:rPr>
        <w:t xml:space="preserve">, </w:t>
      </w:r>
      <w:r>
        <w:rPr>
          <w:lang w:eastAsia="en-US"/>
        </w:rPr>
        <w:t>ne manquait de rien au monde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et </w:t>
      </w:r>
      <w:r w:rsidR="00A23BF9">
        <w:rPr>
          <w:lang w:eastAsia="en-US"/>
        </w:rPr>
        <w:t>M. </w:t>
      </w:r>
      <w:proofErr w:type="spellStart"/>
      <w:r>
        <w:rPr>
          <w:lang w:eastAsia="en-US"/>
        </w:rPr>
        <w:t>Berthelleminot</w:t>
      </w:r>
      <w:proofErr w:type="spellEnd"/>
      <w:r>
        <w:rPr>
          <w:lang w:eastAsia="en-US"/>
        </w:rPr>
        <w:t xml:space="preserve"> la comparait volontiers au paradis terrestre</w:t>
      </w:r>
      <w:r w:rsidR="00A23BF9">
        <w:rPr>
          <w:lang w:eastAsia="en-US"/>
        </w:rPr>
        <w:t>.</w:t>
      </w:r>
    </w:p>
    <w:p w14:paraId="50A40AD4" w14:textId="1ACC7974" w:rsidR="00A23BF9" w:rsidRDefault="00BB5C58" w:rsidP="00A23BF9">
      <w:pPr>
        <w:rPr>
          <w:lang w:eastAsia="en-US"/>
        </w:rPr>
      </w:pPr>
      <w:r>
        <w:rPr>
          <w:lang w:eastAsia="en-US"/>
        </w:rPr>
        <w:t>Il lui fallait pour partir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à son estime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une soixantaine de mille francs et une douzaine de travailleurs</w:t>
      </w:r>
      <w:r w:rsidR="00A23BF9">
        <w:rPr>
          <w:lang w:eastAsia="en-US"/>
        </w:rPr>
        <w:t>.</w:t>
      </w:r>
    </w:p>
    <w:p w14:paraId="7FADF91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peu de choses assurément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eu égard à la certitude qu</w:t>
      </w:r>
      <w:r w:rsidR="00A23BF9">
        <w:rPr>
          <w:lang w:eastAsia="en-US"/>
        </w:rPr>
        <w:t>’</w:t>
      </w:r>
      <w:r>
        <w:rPr>
          <w:lang w:eastAsia="en-US"/>
        </w:rPr>
        <w:t>on avait de revenir avec cent millions écus</w:t>
      </w:r>
      <w:r w:rsidR="00A23BF9">
        <w:rPr>
          <w:lang w:eastAsia="en-US"/>
        </w:rPr>
        <w:t>.</w:t>
      </w:r>
    </w:p>
    <w:p w14:paraId="35C8BA0E" w14:textId="609EC42E" w:rsidR="00A23BF9" w:rsidRDefault="00BB5C58" w:rsidP="00A23BF9">
      <w:pPr>
        <w:rPr>
          <w:lang w:eastAsia="en-US"/>
        </w:rPr>
      </w:pPr>
      <w:r>
        <w:rPr>
          <w:lang w:eastAsia="en-US"/>
        </w:rPr>
        <w:t>Mais la Bretagne est pauvre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montrait une certaine répugnance à se laisser enr</w:t>
      </w:r>
      <w:r>
        <w:t>ichir par le bienfaiteur des hommes</w:t>
      </w:r>
      <w:r w:rsidR="00A23BF9">
        <w:rPr>
          <w:lang w:eastAsia="en-US"/>
        </w:rPr>
        <w:t>, M. </w:t>
      </w:r>
      <w:proofErr w:type="spellStart"/>
      <w:r>
        <w:rPr>
          <w:lang w:eastAsia="en-US"/>
        </w:rPr>
        <w:t>Berthelleminot</w:t>
      </w:r>
      <w:proofErr w:type="spellEnd"/>
      <w:r w:rsidR="00A23BF9">
        <w:rPr>
          <w:lang w:eastAsia="en-US"/>
        </w:rPr>
        <w:t>.</w:t>
      </w:r>
    </w:p>
    <w:p w14:paraId="58D27124" w14:textId="5CB3701D" w:rsidR="00A23BF9" w:rsidRDefault="00BB5C58" w:rsidP="00A23BF9">
      <w:pPr>
        <w:rPr>
          <w:lang w:eastAsia="en-US"/>
        </w:rPr>
      </w:pPr>
      <w:r>
        <w:rPr>
          <w:lang w:eastAsia="en-US"/>
        </w:rPr>
        <w:t>Soixante mille francs</w:t>
      </w:r>
      <w:r w:rsidR="00A23BF9">
        <w:rPr>
          <w:lang w:eastAsia="en-US"/>
        </w:rPr>
        <w:t xml:space="preserve"> !…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hésiter pour cela</w:t>
      </w:r>
      <w:r w:rsidR="00A23BF9"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Refoulons énergiquement notre indignation et notre pitié</w:t>
      </w:r>
      <w:r w:rsidR="00A23BF9">
        <w:rPr>
          <w:lang w:eastAsia="en-US"/>
        </w:rPr>
        <w:t> !…</w:t>
      </w:r>
    </w:p>
    <w:p w14:paraId="1053008C" w14:textId="52AC53C7" w:rsidR="00A23BF9" w:rsidRDefault="00A23BF9" w:rsidP="00A23BF9">
      <w:pPr>
        <w:rPr>
          <w:lang w:eastAsia="en-US"/>
        </w:rPr>
      </w:pPr>
      <w:r>
        <w:rPr>
          <w:lang w:eastAsia="en-US"/>
        </w:rPr>
        <w:t>M. </w:t>
      </w:r>
      <w:proofErr w:type="spellStart"/>
      <w:r w:rsidR="00BB5C58">
        <w:rPr>
          <w:lang w:eastAsia="en-US"/>
        </w:rPr>
        <w:t>Berthelleminot</w:t>
      </w:r>
      <w:proofErr w:type="spellEnd"/>
      <w:r w:rsidR="00BB5C58">
        <w:rPr>
          <w:lang w:eastAsia="en-US"/>
        </w:rPr>
        <w:t xml:space="preserve"> de </w:t>
      </w:r>
      <w:proofErr w:type="spellStart"/>
      <w:r w:rsidR="00BB5C58">
        <w:rPr>
          <w:lang w:eastAsia="en-US"/>
        </w:rPr>
        <w:t>Beaurepas</w:t>
      </w:r>
      <w:proofErr w:type="spellEnd"/>
      <w:r w:rsidR="00BB5C58">
        <w:rPr>
          <w:lang w:eastAsia="en-US"/>
        </w:rPr>
        <w:t xml:space="preserve"> entra dans la première salle du Grand-Café de l</w:t>
      </w:r>
      <w:r>
        <w:rPr>
          <w:lang w:eastAsia="en-US"/>
        </w:rPr>
        <w:t>’</w:t>
      </w:r>
      <w:r w:rsidR="00BB5C58">
        <w:rPr>
          <w:lang w:eastAsia="en-US"/>
        </w:rPr>
        <w:t xml:space="preserve">Industrie </w:t>
      </w:r>
      <w:r w:rsidR="00BB5C58">
        <w:t>avec ce bel air que vous lui connaissez tous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Le cœur de madame Ragon battit bien doucement sous les sangles de son corset</w:t>
      </w:r>
      <w:r>
        <w:rPr>
          <w:lang w:eastAsia="en-US"/>
        </w:rPr>
        <w:t>.</w:t>
      </w:r>
    </w:p>
    <w:p w14:paraId="0CF07AF4" w14:textId="5D446151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Il était difficile à cette veuve de rougir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car elle avait toujours sur le visage ce que la </w:t>
      </w:r>
      <w:r>
        <w:rPr>
          <w:i/>
          <w:iCs/>
        </w:rPr>
        <w:t>Morale en Action</w:t>
      </w:r>
      <w:r>
        <w:rPr>
          <w:lang w:eastAsia="en-US"/>
        </w:rPr>
        <w:t xml:space="preserve"> appelle la couleur d</w:t>
      </w:r>
      <w:r>
        <w:t>e la vertu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ses petits yeux s</w:t>
      </w:r>
      <w:r w:rsidR="00A23BF9">
        <w:rPr>
          <w:lang w:eastAsia="en-US"/>
        </w:rPr>
        <w:t>’</w:t>
      </w:r>
      <w:r>
        <w:rPr>
          <w:lang w:eastAsia="en-US"/>
        </w:rPr>
        <w:t>émurent</w:t>
      </w:r>
      <w:r w:rsidR="00A23BF9"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quelque chose de gracieux</w:t>
      </w:r>
      <w:r w:rsidR="00A23BF9">
        <w:rPr>
          <w:lang w:eastAsia="en-US"/>
        </w:rPr>
        <w:t xml:space="preserve">, </w:t>
      </w:r>
      <w:r>
        <w:rPr>
          <w:lang w:eastAsia="en-US"/>
        </w:rPr>
        <w:t>d</w:t>
      </w:r>
      <w:r w:rsidR="00A23BF9">
        <w:rPr>
          <w:lang w:eastAsia="en-US"/>
        </w:rPr>
        <w:t>’</w:t>
      </w:r>
      <w:r>
        <w:rPr>
          <w:lang w:eastAsia="en-US"/>
        </w:rPr>
        <w:t>aimable</w:t>
      </w:r>
      <w:r w:rsidR="00A23BF9">
        <w:rPr>
          <w:lang w:eastAsia="en-US"/>
        </w:rPr>
        <w:t xml:space="preserve">, </w:t>
      </w:r>
      <w:r>
        <w:rPr>
          <w:lang w:eastAsia="en-US"/>
        </w:rPr>
        <w:t>de touchant</w:t>
      </w:r>
      <w:r w:rsidR="00A23BF9">
        <w:rPr>
          <w:lang w:eastAsia="en-US"/>
        </w:rPr>
        <w:t xml:space="preserve">, </w:t>
      </w:r>
      <w:r>
        <w:rPr>
          <w:lang w:eastAsia="en-US"/>
        </w:rPr>
        <w:t>se répandit sur l</w:t>
      </w:r>
      <w:r w:rsidR="00A23BF9">
        <w:rPr>
          <w:lang w:eastAsia="en-US"/>
        </w:rPr>
        <w:t>’</w:t>
      </w:r>
      <w:r>
        <w:rPr>
          <w:lang w:eastAsia="en-US"/>
        </w:rPr>
        <w:t>ensemble de sa personne</w:t>
      </w:r>
      <w:r w:rsidR="00A23BF9">
        <w:rPr>
          <w:lang w:eastAsia="en-US"/>
        </w:rPr>
        <w:t>.</w:t>
      </w:r>
    </w:p>
    <w:p w14:paraId="06B6FA2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Quand le soleil paraît au-dessus de l</w:t>
      </w:r>
      <w:r w:rsidR="00A23BF9">
        <w:rPr>
          <w:lang w:eastAsia="en-US"/>
        </w:rPr>
        <w:t>’</w:t>
      </w:r>
      <w:r>
        <w:rPr>
          <w:lang w:eastAsia="en-US"/>
        </w:rPr>
        <w:t>horizon</w:t>
      </w:r>
      <w:r w:rsidR="00A23BF9">
        <w:rPr>
          <w:lang w:eastAsia="en-US"/>
        </w:rPr>
        <w:t xml:space="preserve">, </w:t>
      </w:r>
      <w:r>
        <w:rPr>
          <w:lang w:eastAsia="en-US"/>
        </w:rPr>
        <w:t>la rose matinale s</w:t>
      </w:r>
      <w:r w:rsidR="00A23BF9">
        <w:rPr>
          <w:lang w:eastAsia="en-US"/>
        </w:rPr>
        <w:t>’</w:t>
      </w:r>
      <w:r>
        <w:rPr>
          <w:lang w:eastAsia="en-US"/>
        </w:rPr>
        <w:t>ouvre en un divin sourire</w:t>
      </w:r>
      <w:r w:rsidR="00A23BF9">
        <w:rPr>
          <w:lang w:eastAsia="en-US"/>
        </w:rPr>
        <w:t>.</w:t>
      </w:r>
    </w:p>
    <w:p w14:paraId="029825BB" w14:textId="410871B7" w:rsidR="00A23BF9" w:rsidRDefault="00BB5C58" w:rsidP="00A23BF9">
      <w:pPr>
        <w:rPr>
          <w:lang w:eastAsia="en-US"/>
        </w:rPr>
      </w:pPr>
      <w:r>
        <w:rPr>
          <w:lang w:eastAsia="en-US"/>
        </w:rPr>
        <w:t>Madame veuve Ragon é</w:t>
      </w:r>
      <w:r>
        <w:t>tait la rose</w:t>
      </w:r>
      <w:r w:rsidR="00A23BF9">
        <w:rPr>
          <w:lang w:eastAsia="en-US"/>
        </w:rPr>
        <w:t xml:space="preserve">, </w:t>
      </w:r>
      <w:r>
        <w:rPr>
          <w:lang w:eastAsia="en-US"/>
        </w:rPr>
        <w:t>la rose ponceau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et </w:t>
      </w:r>
      <w:r w:rsidR="00A23BF9">
        <w:rPr>
          <w:lang w:eastAsia="en-US"/>
        </w:rPr>
        <w:t>M. </w:t>
      </w:r>
      <w:r>
        <w:rPr>
          <w:lang w:eastAsia="en-US"/>
        </w:rPr>
        <w:t xml:space="preserve">Aristide </w:t>
      </w:r>
      <w:proofErr w:type="spellStart"/>
      <w:r>
        <w:rPr>
          <w:lang w:eastAsia="en-US"/>
        </w:rPr>
        <w:t>Berthelleminot</w:t>
      </w:r>
      <w:proofErr w:type="spellEnd"/>
      <w:r>
        <w:rPr>
          <w:lang w:eastAsia="en-US"/>
        </w:rPr>
        <w:t xml:space="preserve"> de </w:t>
      </w:r>
      <w:proofErr w:type="spellStart"/>
      <w:r>
        <w:rPr>
          <w:lang w:eastAsia="en-US"/>
        </w:rPr>
        <w:t>Beaurepas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chevalier de l</w:t>
      </w:r>
      <w:r w:rsidR="00A23BF9">
        <w:rPr>
          <w:lang w:eastAsia="en-US"/>
        </w:rPr>
        <w:t>’</w:t>
      </w:r>
      <w:r>
        <w:rPr>
          <w:lang w:eastAsia="en-US"/>
        </w:rPr>
        <w:t>Aigle</w:t>
      </w:r>
      <w:r w:rsidR="00A23BF9">
        <w:rPr>
          <w:lang w:eastAsia="en-US"/>
        </w:rPr>
        <w:t xml:space="preserve"> : </w:t>
      </w:r>
      <w:r>
        <w:rPr>
          <w:lang w:eastAsia="en-US"/>
        </w:rPr>
        <w:t>jaune de Souabe</w:t>
      </w:r>
      <w:r w:rsidR="00A23BF9">
        <w:rPr>
          <w:lang w:eastAsia="en-US"/>
        </w:rPr>
        <w:t xml:space="preserve">, </w:t>
      </w:r>
      <w:r>
        <w:rPr>
          <w:lang w:eastAsia="en-US"/>
        </w:rPr>
        <w:t>entrepreneur</w:t>
      </w:r>
      <w:r w:rsidR="00A23BF9">
        <w:rPr>
          <w:lang w:eastAsia="en-US"/>
        </w:rPr>
        <w:t xml:space="preserve">, </w:t>
      </w:r>
      <w:r>
        <w:rPr>
          <w:lang w:eastAsia="en-US"/>
        </w:rPr>
        <w:t>était son soleil</w:t>
      </w:r>
      <w:r w:rsidR="00A23BF9">
        <w:rPr>
          <w:lang w:eastAsia="en-US"/>
        </w:rPr>
        <w:t>.</w:t>
      </w:r>
    </w:p>
    <w:p w14:paraId="758F161A" w14:textId="34A6EB28" w:rsidR="00BB5C58" w:rsidRDefault="00BB5C58" w:rsidP="007700B9">
      <w:pPr>
        <w:pStyle w:val="Titre2"/>
        <w:rPr>
          <w:lang w:eastAsia="en-US"/>
        </w:rPr>
      </w:pPr>
      <w:bookmarkStart w:id="35" w:name="_Toc231743394"/>
      <w:bookmarkStart w:id="36" w:name="_Toc237577462"/>
      <w:bookmarkStart w:id="37" w:name="_Toc202192410"/>
      <w:r>
        <w:rPr>
          <w:lang w:eastAsia="en-US"/>
        </w:rPr>
        <w:lastRenderedPageBreak/>
        <w:t xml:space="preserve">MAMAN </w:t>
      </w:r>
      <w:proofErr w:type="spellStart"/>
      <w:r>
        <w:rPr>
          <w:lang w:eastAsia="en-US"/>
        </w:rPr>
        <w:t>ROGOME</w:t>
      </w:r>
      <w:bookmarkEnd w:id="35"/>
      <w:bookmarkEnd w:id="36"/>
      <w:bookmarkEnd w:id="37"/>
      <w:proofErr w:type="spellEnd"/>
      <w:r>
        <w:rPr>
          <w:lang w:eastAsia="en-US"/>
        </w:rPr>
        <w:br/>
      </w:r>
    </w:p>
    <w:p w14:paraId="4F827BCB" w14:textId="15DE2A0F" w:rsidR="00A23BF9" w:rsidRDefault="00A23BF9" w:rsidP="00A23BF9">
      <w:pPr>
        <w:rPr>
          <w:lang w:eastAsia="en-US"/>
        </w:rPr>
      </w:pPr>
      <w:r>
        <w:rPr>
          <w:lang w:eastAsia="en-US"/>
        </w:rPr>
        <w:t>M. </w:t>
      </w:r>
      <w:proofErr w:type="spellStart"/>
      <w:r w:rsidR="00BB5C58">
        <w:rPr>
          <w:lang w:eastAsia="en-US"/>
        </w:rPr>
        <w:t>Berthelleminot</w:t>
      </w:r>
      <w:proofErr w:type="spellEnd"/>
      <w:r w:rsidR="00BB5C58">
        <w:rPr>
          <w:lang w:eastAsia="en-US"/>
        </w:rPr>
        <w:t xml:space="preserve"> de </w:t>
      </w:r>
      <w:proofErr w:type="spellStart"/>
      <w:r w:rsidR="00BB5C58">
        <w:rPr>
          <w:lang w:eastAsia="en-US"/>
        </w:rPr>
        <w:t>Beaurepas</w:t>
      </w:r>
      <w:proofErr w:type="spellEnd"/>
      <w:r w:rsidR="00BB5C58">
        <w:rPr>
          <w:lang w:eastAsia="en-US"/>
        </w:rPr>
        <w:t xml:space="preserve"> entra comme jamais n</w:t>
      </w:r>
      <w:r>
        <w:rPr>
          <w:lang w:eastAsia="en-US"/>
        </w:rPr>
        <w:t>’</w:t>
      </w:r>
      <w:r w:rsidR="00BB5C58">
        <w:rPr>
          <w:lang w:eastAsia="en-US"/>
        </w:rPr>
        <w:t>avaient su entrer Romblon père ni Romblo</w:t>
      </w:r>
      <w:r w:rsidR="00BB5C58">
        <w:t>n fils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ni le jeune </w:t>
      </w:r>
      <w:r>
        <w:rPr>
          <w:lang w:eastAsia="en-US"/>
        </w:rPr>
        <w:t>M. de </w:t>
      </w:r>
      <w:proofErr w:type="spellStart"/>
      <w:r w:rsidR="00BB5C58">
        <w:rPr>
          <w:lang w:eastAsia="en-US"/>
        </w:rPr>
        <w:t>Guérineul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ni même Cousin-et-</w:t>
      </w:r>
      <w:r w:rsidR="00BB5C58">
        <w:rPr>
          <w:lang w:eastAsia="en-US"/>
        </w:rPr>
        <w:t>ami</w:t>
      </w:r>
      <w:r>
        <w:rPr>
          <w:lang w:eastAsia="en-US"/>
        </w:rPr>
        <w:t xml:space="preserve">, </w:t>
      </w:r>
      <w:r w:rsidR="00BB5C58">
        <w:rPr>
          <w:lang w:eastAsia="en-US"/>
        </w:rPr>
        <w:t>qui avait pourtant fait ses études à Rennes jusqu</w:t>
      </w:r>
      <w:r>
        <w:rPr>
          <w:lang w:eastAsia="en-US"/>
        </w:rPr>
        <w:t>’</w:t>
      </w:r>
      <w:r w:rsidR="00BB5C58">
        <w:rPr>
          <w:lang w:eastAsia="en-US"/>
        </w:rPr>
        <w:t>en rhétorique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À plus forte raison</w:t>
      </w:r>
      <w:r>
        <w:rPr>
          <w:lang w:eastAsia="en-US"/>
        </w:rPr>
        <w:t xml:space="preserve">, </w:t>
      </w:r>
      <w:r w:rsidR="00BB5C58">
        <w:rPr>
          <w:lang w:eastAsia="en-US"/>
        </w:rPr>
        <w:t>ni Besnard</w:t>
      </w:r>
      <w:r>
        <w:rPr>
          <w:lang w:eastAsia="en-US"/>
        </w:rPr>
        <w:t xml:space="preserve">, </w:t>
      </w:r>
      <w:r w:rsidR="00BB5C58">
        <w:rPr>
          <w:lang w:eastAsia="en-US"/>
        </w:rPr>
        <w:t>l</w:t>
      </w:r>
      <w:r>
        <w:rPr>
          <w:lang w:eastAsia="en-US"/>
        </w:rPr>
        <w:t>’</w:t>
      </w:r>
      <w:r w:rsidR="00BB5C58">
        <w:rPr>
          <w:lang w:eastAsia="en-US"/>
        </w:rPr>
        <w:t>homme de loi carré</w:t>
      </w:r>
      <w:r>
        <w:rPr>
          <w:lang w:eastAsia="en-US"/>
        </w:rPr>
        <w:t xml:space="preserve">, </w:t>
      </w:r>
      <w:r w:rsidR="00BB5C58">
        <w:rPr>
          <w:lang w:eastAsia="en-US"/>
        </w:rPr>
        <w:t>ni le politique docteur Morin</w:t>
      </w:r>
      <w:r>
        <w:rPr>
          <w:lang w:eastAsia="en-US"/>
        </w:rPr>
        <w:t xml:space="preserve">, </w:t>
      </w:r>
      <w:r w:rsidR="00BB5C58">
        <w:rPr>
          <w:lang w:eastAsia="en-US"/>
        </w:rPr>
        <w:t>ni l</w:t>
      </w:r>
      <w:r>
        <w:rPr>
          <w:lang w:eastAsia="en-US"/>
        </w:rPr>
        <w:t>’</w:t>
      </w:r>
      <w:r w:rsidR="00BB5C58">
        <w:rPr>
          <w:lang w:eastAsia="en-US"/>
        </w:rPr>
        <w:t>Artichaut Menand jeune</w:t>
      </w:r>
      <w:r>
        <w:rPr>
          <w:lang w:eastAsia="en-US"/>
        </w:rPr>
        <w:t>.</w:t>
      </w:r>
    </w:p>
    <w:p w14:paraId="6BDCA15D" w14:textId="7666F85F" w:rsidR="00A23BF9" w:rsidRDefault="00BB5C58" w:rsidP="00A23BF9">
      <w:pPr>
        <w:rPr>
          <w:lang w:eastAsia="en-US"/>
        </w:rPr>
      </w:pPr>
      <w:r>
        <w:rPr>
          <w:lang w:eastAsia="en-US"/>
        </w:rPr>
        <w:t>Cet air vainq</w:t>
      </w:r>
      <w:r>
        <w:t>ueur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ce suave et grand sourire des hommes demi-chauves qui ont des cols de chemise en guillotine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éducation ne l</w:t>
      </w:r>
      <w:r w:rsidR="00A23BF9">
        <w:rPr>
          <w:lang w:eastAsia="en-US"/>
        </w:rPr>
        <w:t>’</w:t>
      </w:r>
      <w:r>
        <w:rPr>
          <w:lang w:eastAsia="en-US"/>
        </w:rPr>
        <w:t>enseigne pas</w:t>
      </w:r>
      <w:r w:rsidR="00A23BF9">
        <w:rPr>
          <w:lang w:eastAsia="en-US"/>
        </w:rPr>
        <w:t> :</w:t>
      </w:r>
    </w:p>
    <w:p w14:paraId="2162879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est Dieu seul qui le donne</w:t>
      </w:r>
      <w:r w:rsidR="00A23BF9">
        <w:rPr>
          <w:lang w:eastAsia="en-US"/>
        </w:rPr>
        <w:t> !</w:t>
      </w:r>
    </w:p>
    <w:p w14:paraId="3F06C951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Berthelleminot</w:t>
      </w:r>
      <w:proofErr w:type="spellEnd"/>
      <w:r>
        <w:rPr>
          <w:lang w:eastAsia="en-US"/>
        </w:rPr>
        <w:t xml:space="preserve"> souleva son chapeau d</w:t>
      </w:r>
      <w:r w:rsidR="00A23BF9">
        <w:rPr>
          <w:lang w:eastAsia="en-US"/>
        </w:rPr>
        <w:t>’</w:t>
      </w:r>
      <w:r>
        <w:rPr>
          <w:lang w:eastAsia="en-US"/>
        </w:rPr>
        <w:t>une main et mit l</w:t>
      </w:r>
      <w:r w:rsidR="00A23BF9">
        <w:rPr>
          <w:lang w:eastAsia="en-US"/>
        </w:rPr>
        <w:t>’</w:t>
      </w:r>
      <w:r>
        <w:rPr>
          <w:lang w:eastAsia="en-US"/>
        </w:rPr>
        <w:t>autre au paquet de breloques</w:t>
      </w:r>
      <w:r w:rsidR="00A23BF9">
        <w:rPr>
          <w:lang w:eastAsia="en-US"/>
        </w:rPr>
        <w:t>.</w:t>
      </w:r>
    </w:p>
    <w:p w14:paraId="1CA8B0F1" w14:textId="03D7375E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</w:t>
      </w:r>
      <w:r>
        <w:rPr>
          <w:lang w:eastAsia="en-US"/>
        </w:rPr>
        <w:t xml:space="preserve"> ! </w:t>
      </w:r>
      <w:r w:rsidR="00BB5C58">
        <w:rPr>
          <w:lang w:eastAsia="en-US"/>
        </w:rPr>
        <w:t>bonjour donc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dit-il en saluant la veuve de loin avec une grâce surprenante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bonjour donc</w:t>
      </w:r>
      <w:r>
        <w:rPr>
          <w:lang w:eastAsia="en-US"/>
        </w:rPr>
        <w:t xml:space="preserve">, </w:t>
      </w:r>
      <w:r w:rsidR="00BB5C58">
        <w:rPr>
          <w:lang w:eastAsia="en-US"/>
        </w:rPr>
        <w:t>belle dame</w:t>
      </w:r>
      <w:r>
        <w:rPr>
          <w:lang w:eastAsia="en-US"/>
        </w:rPr>
        <w:t xml:space="preserve"> ! </w:t>
      </w:r>
      <w:r w:rsidR="00BB5C58">
        <w:rPr>
          <w:lang w:eastAsia="en-US"/>
        </w:rPr>
        <w:t>bonjour donc</w:t>
      </w:r>
      <w:r>
        <w:rPr>
          <w:lang w:eastAsia="en-US"/>
        </w:rPr>
        <w:t xml:space="preserve"> ! </w:t>
      </w:r>
      <w:r w:rsidR="00BB5C58">
        <w:rPr>
          <w:lang w:eastAsia="en-US"/>
        </w:rPr>
        <w:t>bonjour donc</w:t>
      </w:r>
      <w:r>
        <w:rPr>
          <w:lang w:eastAsia="en-US"/>
        </w:rPr>
        <w:t> !</w:t>
      </w:r>
    </w:p>
    <w:p w14:paraId="1596ADB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baisa la main de madame Ragon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était à peu près blanche</w:t>
      </w:r>
      <w:r w:rsidR="00A23BF9">
        <w:rPr>
          <w:lang w:eastAsia="en-US"/>
        </w:rPr>
        <w:t>.</w:t>
      </w:r>
    </w:p>
    <w:p w14:paraId="149B6C4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Puis il agita d</w:t>
      </w:r>
      <w:r w:rsidR="00A23BF9">
        <w:rPr>
          <w:lang w:eastAsia="en-US"/>
        </w:rPr>
        <w:t>’</w:t>
      </w:r>
      <w:r>
        <w:rPr>
          <w:lang w:eastAsia="en-US"/>
        </w:rPr>
        <w:t>une façon ravissante son chapeau</w:t>
      </w:r>
      <w:r>
        <w:t xml:space="preserve"> bolivar et reprit</w:t>
      </w:r>
      <w:r w:rsidR="00A23BF9">
        <w:rPr>
          <w:lang w:eastAsia="en-US"/>
        </w:rPr>
        <w:t> :</w:t>
      </w:r>
    </w:p>
    <w:p w14:paraId="6127387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</w:t>
      </w:r>
      <w:r>
        <w:rPr>
          <w:lang w:eastAsia="en-US"/>
        </w:rPr>
        <w:t xml:space="preserve"> ! </w:t>
      </w:r>
      <w:r w:rsidR="00BB5C58">
        <w:rPr>
          <w:lang w:eastAsia="en-US"/>
        </w:rPr>
        <w:t>bonjour donc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monsieur de </w:t>
      </w:r>
      <w:proofErr w:type="spellStart"/>
      <w:r w:rsidR="00BB5C58">
        <w:rPr>
          <w:lang w:eastAsia="en-US"/>
        </w:rPr>
        <w:t>Maudreuil</w:t>
      </w:r>
      <w:proofErr w:type="spellEnd"/>
      <w:r>
        <w:rPr>
          <w:lang w:eastAsia="en-US"/>
        </w:rPr>
        <w:t xml:space="preserve"> !… </w:t>
      </w:r>
      <w:r w:rsidR="00BB5C58">
        <w:rPr>
          <w:lang w:eastAsia="en-US"/>
        </w:rPr>
        <w:t xml:space="preserve">Monsieur </w:t>
      </w:r>
      <w:proofErr w:type="spellStart"/>
      <w:r w:rsidR="00BB5C58">
        <w:rPr>
          <w:lang w:eastAsia="en-US"/>
        </w:rPr>
        <w:t>Houël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bonjour donc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Comment va</w:t>
      </w:r>
      <w:r>
        <w:rPr>
          <w:lang w:eastAsia="en-US"/>
        </w:rPr>
        <w:t xml:space="preserve"> ? </w:t>
      </w:r>
      <w:r w:rsidR="00BB5C58">
        <w:rPr>
          <w:lang w:eastAsia="en-US"/>
        </w:rPr>
        <w:t>bien et vous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Bonjour donc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Besnard</w:t>
      </w:r>
      <w:r>
        <w:rPr>
          <w:lang w:eastAsia="en-US"/>
        </w:rPr>
        <w:t xml:space="preserve">… </w:t>
      </w:r>
      <w:r w:rsidR="00BB5C58">
        <w:rPr>
          <w:lang w:eastAsia="en-US"/>
        </w:rPr>
        <w:t>Monsieur Morin</w:t>
      </w:r>
      <w:r>
        <w:rPr>
          <w:lang w:eastAsia="en-US"/>
        </w:rPr>
        <w:t xml:space="preserve">, </w:t>
      </w:r>
      <w:r w:rsidR="00BB5C58">
        <w:rPr>
          <w:lang w:eastAsia="en-US"/>
        </w:rPr>
        <w:t>bonjour donc</w:t>
      </w:r>
      <w:r>
        <w:rPr>
          <w:lang w:eastAsia="en-US"/>
        </w:rPr>
        <w:t xml:space="preserve">… </w:t>
      </w:r>
      <w:r w:rsidR="00BB5C58">
        <w:rPr>
          <w:lang w:eastAsia="en-US"/>
        </w:rPr>
        <w:t>Eh</w:t>
      </w:r>
      <w:r>
        <w:rPr>
          <w:lang w:eastAsia="en-US"/>
        </w:rPr>
        <w:t xml:space="preserve"> ! </w:t>
      </w:r>
      <w:r w:rsidR="00BB5C58">
        <w:rPr>
          <w:lang w:eastAsia="en-US"/>
        </w:rPr>
        <w:t>Romblon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cher</w:t>
      </w:r>
      <w:r>
        <w:rPr>
          <w:lang w:eastAsia="en-US"/>
        </w:rPr>
        <w:t xml:space="preserve">, </w:t>
      </w:r>
      <w:r w:rsidR="00BB5C58">
        <w:rPr>
          <w:lang w:eastAsia="en-US"/>
        </w:rPr>
        <w:t>bonjour donc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Bonjour donc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de</w:t>
      </w:r>
      <w:r w:rsidR="00BB5C58">
        <w:t xml:space="preserve"> </w:t>
      </w:r>
      <w:proofErr w:type="spellStart"/>
      <w:r w:rsidR="00BB5C58">
        <w:t>Guérineul</w:t>
      </w:r>
      <w:proofErr w:type="spellEnd"/>
      <w:r>
        <w:rPr>
          <w:lang w:eastAsia="en-US"/>
        </w:rPr>
        <w:t>…</w:t>
      </w:r>
    </w:p>
    <w:p w14:paraId="2F903FB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Nom de nom de nom</w:t>
      </w:r>
      <w:r>
        <w:rPr>
          <w:lang w:eastAsia="en-US"/>
        </w:rPr>
        <w:t xml:space="preserve"> ! </w:t>
      </w:r>
      <w:r w:rsidR="00BB5C58">
        <w:rPr>
          <w:lang w:eastAsia="en-US"/>
        </w:rPr>
        <w:t>bonjour donc</w:t>
      </w:r>
      <w:r>
        <w:rPr>
          <w:lang w:eastAsia="en-US"/>
        </w:rPr>
        <w:t xml:space="preserve">, </w:t>
      </w:r>
      <w:r w:rsidR="00BB5C58">
        <w:rPr>
          <w:lang w:eastAsia="en-US"/>
        </w:rPr>
        <w:t>une fois pour toutes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monsieur </w:t>
      </w:r>
      <w:proofErr w:type="spellStart"/>
      <w:r w:rsidR="00BB5C58">
        <w:rPr>
          <w:lang w:eastAsia="en-US"/>
        </w:rPr>
        <w:t>Berthelleminot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 xml:space="preserve">répliqua rudement </w:t>
      </w:r>
      <w:proofErr w:type="spellStart"/>
      <w:r w:rsidR="00BB5C58">
        <w:rPr>
          <w:lang w:eastAsia="en-US"/>
        </w:rPr>
        <w:t>Guérineul</w:t>
      </w:r>
      <w:proofErr w:type="spellEnd"/>
      <w:r>
        <w:rPr>
          <w:lang w:eastAsia="en-US"/>
        </w:rPr>
        <w:t>.</w:t>
      </w:r>
    </w:p>
    <w:p w14:paraId="3F5245AB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Berthelleminot</w:t>
      </w:r>
      <w:proofErr w:type="spellEnd"/>
      <w:r>
        <w:rPr>
          <w:lang w:eastAsia="en-US"/>
        </w:rPr>
        <w:t xml:space="preserve"> ouvrit son binocle et chercha s</w:t>
      </w:r>
      <w:r w:rsidR="00A23BF9">
        <w:rPr>
          <w:lang w:eastAsia="en-US"/>
        </w:rPr>
        <w:t>’</w:t>
      </w:r>
      <w:r>
        <w:rPr>
          <w:lang w:eastAsia="en-US"/>
        </w:rPr>
        <w:t>il n</w:t>
      </w:r>
      <w:r w:rsidR="00A23BF9">
        <w:rPr>
          <w:lang w:eastAsia="en-US"/>
        </w:rPr>
        <w:t>’</w:t>
      </w:r>
      <w:r>
        <w:rPr>
          <w:lang w:eastAsia="en-US"/>
        </w:rPr>
        <w:t>y avait dans le café personne autre à qui il pût envoyer son délicieux</w:t>
      </w:r>
      <w:r w:rsidR="00A23BF9">
        <w:rPr>
          <w:lang w:eastAsia="en-US"/>
        </w:rPr>
        <w:t xml:space="preserve"> : </w:t>
      </w:r>
      <w:r>
        <w:rPr>
          <w:lang w:eastAsia="en-US"/>
        </w:rPr>
        <w:t>Bonjo</w:t>
      </w:r>
      <w:r>
        <w:t>ur donc</w:t>
      </w:r>
      <w:r w:rsidR="00A23BF9">
        <w:rPr>
          <w:lang w:eastAsia="en-US"/>
        </w:rPr>
        <w:t> !</w:t>
      </w:r>
    </w:p>
    <w:p w14:paraId="1B8E695B" w14:textId="7D4EE69E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Est-il brusque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ce </w:t>
      </w:r>
      <w:r>
        <w:rPr>
          <w:lang w:eastAsia="en-US"/>
        </w:rPr>
        <w:t>M. </w:t>
      </w:r>
      <w:proofErr w:type="spellStart"/>
      <w:r w:rsidR="00BB5C58">
        <w:rPr>
          <w:lang w:eastAsia="en-US"/>
        </w:rPr>
        <w:t>Filis</w:t>
      </w:r>
      <w:proofErr w:type="spellEnd"/>
      <w:r>
        <w:rPr>
          <w:lang w:eastAsia="en-US"/>
        </w:rPr>
        <w:t xml:space="preserve"> ! </w:t>
      </w:r>
      <w:r w:rsidR="00BB5C58">
        <w:rPr>
          <w:lang w:eastAsia="en-US"/>
        </w:rPr>
        <w:t>dit madame Ragon</w:t>
      </w:r>
      <w:r>
        <w:rPr>
          <w:lang w:eastAsia="en-US"/>
        </w:rPr>
        <w:t>.</w:t>
      </w:r>
    </w:p>
    <w:p w14:paraId="7ADA3C48" w14:textId="273E452D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La brusquerie de </w:t>
      </w:r>
      <w:r w:rsidR="00A23BF9">
        <w:rPr>
          <w:lang w:eastAsia="en-US"/>
        </w:rPr>
        <w:t>M. </w:t>
      </w:r>
      <w:proofErr w:type="spellStart"/>
      <w:r>
        <w:rPr>
          <w:lang w:eastAsia="en-US"/>
        </w:rPr>
        <w:t>Filis</w:t>
      </w:r>
      <w:proofErr w:type="spellEnd"/>
      <w:r>
        <w:rPr>
          <w:lang w:eastAsia="en-US"/>
        </w:rPr>
        <w:t xml:space="preserve"> lui faisait apprécier d</w:t>
      </w:r>
      <w:r w:rsidR="00A23BF9">
        <w:rPr>
          <w:lang w:eastAsia="en-US"/>
        </w:rPr>
        <w:t>’</w:t>
      </w:r>
      <w:r>
        <w:rPr>
          <w:lang w:eastAsia="en-US"/>
        </w:rPr>
        <w:t xml:space="preserve">autant mieux la belle aménité de </w:t>
      </w:r>
      <w:proofErr w:type="spellStart"/>
      <w:r>
        <w:rPr>
          <w:lang w:eastAsia="en-US"/>
        </w:rPr>
        <w:t>Berthelleminot</w:t>
      </w:r>
      <w:proofErr w:type="spellEnd"/>
      <w:r w:rsidR="00A23BF9">
        <w:rPr>
          <w:lang w:eastAsia="en-US"/>
        </w:rPr>
        <w:t>.</w:t>
      </w:r>
    </w:p>
    <w:p w14:paraId="51BF2069" w14:textId="5F229619" w:rsidR="00A23BF9" w:rsidRDefault="00BB5C58" w:rsidP="00A23BF9">
      <w:p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entrée de l</w:t>
      </w:r>
      <w:r w:rsidR="00A23BF9">
        <w:rPr>
          <w:lang w:eastAsia="en-US"/>
        </w:rPr>
        <w:t>’</w:t>
      </w:r>
      <w:r>
        <w:rPr>
          <w:lang w:eastAsia="en-US"/>
        </w:rPr>
        <w:t>entrepreneur ne fit peut-être pas tout l</w:t>
      </w:r>
      <w:r w:rsidR="00A23BF9">
        <w:rPr>
          <w:lang w:eastAsia="en-US"/>
        </w:rPr>
        <w:t>’</w:t>
      </w:r>
      <w:r>
        <w:rPr>
          <w:lang w:eastAsia="en-US"/>
        </w:rPr>
        <w:t>effet qu</w:t>
      </w:r>
      <w:r w:rsidR="00A23BF9">
        <w:rPr>
          <w:lang w:eastAsia="en-US"/>
        </w:rPr>
        <w:t>’</w:t>
      </w:r>
      <w:r>
        <w:rPr>
          <w:lang w:eastAsia="en-US"/>
        </w:rPr>
        <w:t>on en aurait dû attendre</w:t>
      </w:r>
      <w:r w:rsidR="00A23BF9"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s</w:t>
      </w:r>
      <w:r>
        <w:t>oit que les naturels du pays de Vitré ne fussent pas à même d</w:t>
      </w:r>
      <w:r w:rsidR="00A23BF9">
        <w:rPr>
          <w:lang w:eastAsia="en-US"/>
        </w:rPr>
        <w:t>’</w:t>
      </w:r>
      <w:r>
        <w:rPr>
          <w:lang w:eastAsia="en-US"/>
        </w:rPr>
        <w:t>apprécier complètement les hautes qualités de cet homme délicieux</w:t>
      </w:r>
      <w:r w:rsidR="00A23BF9">
        <w:rPr>
          <w:lang w:eastAsia="en-US"/>
        </w:rPr>
        <w:t xml:space="preserve">, </w:t>
      </w:r>
      <w:r>
        <w:rPr>
          <w:lang w:eastAsia="en-US"/>
        </w:rPr>
        <w:t>soit qu</w:t>
      </w:r>
      <w:r w:rsidR="00A23BF9">
        <w:rPr>
          <w:lang w:eastAsia="en-US"/>
        </w:rPr>
        <w:t>’</w:t>
      </w:r>
      <w:r>
        <w:rPr>
          <w:lang w:eastAsia="en-US"/>
        </w:rPr>
        <w:t>ils se trouvassent blasés sur ses mérites</w:t>
      </w:r>
      <w:r w:rsidR="00A23BF9">
        <w:rPr>
          <w:lang w:eastAsia="en-US"/>
        </w:rPr>
        <w:t>.</w:t>
      </w:r>
    </w:p>
    <w:p w14:paraId="5D73E9EE" w14:textId="0B4B71CF" w:rsidR="00A23BF9" w:rsidRDefault="00BB5C58" w:rsidP="00A23BF9">
      <w:pPr>
        <w:rPr>
          <w:lang w:eastAsia="en-US"/>
        </w:rPr>
      </w:pPr>
      <w:r>
        <w:rPr>
          <w:lang w:eastAsia="en-US"/>
        </w:rPr>
        <w:t>En outre</w:t>
      </w:r>
      <w:r w:rsidR="00A23BF9">
        <w:rPr>
          <w:lang w:eastAsia="en-US"/>
        </w:rPr>
        <w:t xml:space="preserve">, </w:t>
      </w:r>
      <w:r>
        <w:rPr>
          <w:lang w:eastAsia="en-US"/>
        </w:rPr>
        <w:t>nous savons que chacun des habitués présents avait ce matin quelq</w:t>
      </w:r>
      <w:r>
        <w:t>ue préocc</w:t>
      </w:r>
      <w:r>
        <w:rPr>
          <w:lang w:eastAsia="en-US"/>
        </w:rPr>
        <w:t>upation d</w:t>
      </w:r>
      <w:r w:rsidR="00A23BF9">
        <w:rPr>
          <w:lang w:eastAsia="en-US"/>
        </w:rPr>
        <w:t>’</w:t>
      </w:r>
      <w:r>
        <w:rPr>
          <w:lang w:eastAsia="en-US"/>
        </w:rPr>
        <w:t>une certaine gravité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à part l</w:t>
      </w:r>
      <w:r w:rsidR="00A23BF9">
        <w:rPr>
          <w:lang w:eastAsia="en-US"/>
        </w:rPr>
        <w:t>’</w:t>
      </w:r>
      <w:r>
        <w:rPr>
          <w:lang w:eastAsia="en-US"/>
        </w:rPr>
        <w:t>Artichaut qui dormait comme un juste</w:t>
      </w:r>
      <w:r w:rsidR="00A23BF9">
        <w:rPr>
          <w:lang w:eastAsia="en-US"/>
        </w:rPr>
        <w:t>.</w:t>
      </w:r>
    </w:p>
    <w:p w14:paraId="7DD7ECC8" w14:textId="54F06751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Madame veuve Ragon disposa pour </w:t>
      </w:r>
      <w:proofErr w:type="spellStart"/>
      <w:r>
        <w:rPr>
          <w:lang w:eastAsia="en-US"/>
        </w:rPr>
        <w:t>Berthelleminot</w:t>
      </w:r>
      <w:proofErr w:type="spellEnd"/>
      <w:r>
        <w:rPr>
          <w:lang w:eastAsia="en-US"/>
        </w:rPr>
        <w:t xml:space="preserve"> un tabouret tout près de son comptoir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Ensuite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prépara</w:t>
      </w:r>
      <w:r w:rsidR="00A23BF9">
        <w:rPr>
          <w:lang w:eastAsia="en-US"/>
        </w:rPr>
        <w:t xml:space="preserve">, </w:t>
      </w:r>
      <w:r>
        <w:rPr>
          <w:lang w:eastAsia="en-US"/>
        </w:rPr>
        <w:t>d</w:t>
      </w:r>
      <w:r w:rsidR="00A23BF9">
        <w:rPr>
          <w:lang w:eastAsia="en-US"/>
        </w:rPr>
        <w:t>’</w:t>
      </w:r>
      <w:r>
        <w:rPr>
          <w:lang w:eastAsia="en-US"/>
        </w:rPr>
        <w:t>une main exercée</w:t>
      </w:r>
      <w:r w:rsidR="00A23BF9">
        <w:rPr>
          <w:lang w:eastAsia="en-US"/>
        </w:rPr>
        <w:t xml:space="preserve">, </w:t>
      </w:r>
      <w:r>
        <w:rPr>
          <w:lang w:eastAsia="en-US"/>
        </w:rPr>
        <w:t>un verre de vin blanc à la cassona</w:t>
      </w:r>
      <w:r>
        <w:t>de et au citron</w:t>
      </w:r>
      <w:r w:rsidR="00A23BF9">
        <w:rPr>
          <w:lang w:eastAsia="en-US"/>
        </w:rPr>
        <w:t>.</w:t>
      </w:r>
    </w:p>
    <w:p w14:paraId="25DCD39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Pendant cela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Berthelleminot</w:t>
      </w:r>
      <w:proofErr w:type="spellEnd"/>
      <w:r>
        <w:rPr>
          <w:lang w:eastAsia="en-US"/>
        </w:rPr>
        <w:t xml:space="preserve"> de </w:t>
      </w:r>
      <w:proofErr w:type="spellStart"/>
      <w:r>
        <w:rPr>
          <w:lang w:eastAsia="en-US"/>
        </w:rPr>
        <w:t>Beaurepas</w:t>
      </w:r>
      <w:proofErr w:type="spellEnd"/>
      <w:r>
        <w:rPr>
          <w:lang w:eastAsia="en-US"/>
        </w:rPr>
        <w:t xml:space="preserve"> tirait ses manchettes</w:t>
      </w:r>
      <w:r w:rsidR="00A23BF9">
        <w:rPr>
          <w:lang w:eastAsia="en-US"/>
        </w:rPr>
        <w:t xml:space="preserve">, </w:t>
      </w:r>
      <w:r>
        <w:rPr>
          <w:lang w:eastAsia="en-US"/>
        </w:rPr>
        <w:t>lissait les cheveux de ses tempes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assurait ses lunettes d</w:t>
      </w:r>
      <w:r w:rsidR="00A23BF9">
        <w:rPr>
          <w:lang w:eastAsia="en-US"/>
        </w:rPr>
        <w:t>’</w:t>
      </w:r>
      <w:r>
        <w:rPr>
          <w:lang w:eastAsia="en-US"/>
        </w:rPr>
        <w:t>or sur l</w:t>
      </w:r>
      <w:r w:rsidR="00A23BF9">
        <w:rPr>
          <w:lang w:eastAsia="en-US"/>
        </w:rPr>
        <w:t>’</w:t>
      </w:r>
      <w:r>
        <w:rPr>
          <w:lang w:eastAsia="en-US"/>
        </w:rPr>
        <w:t>arc aquilin et tranchant de son nez</w:t>
      </w:r>
      <w:r w:rsidR="00A23BF9">
        <w:rPr>
          <w:lang w:eastAsia="en-US"/>
        </w:rPr>
        <w:t>.</w:t>
      </w:r>
    </w:p>
    <w:p w14:paraId="43225E8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veuve le regardait du coin de l</w:t>
      </w:r>
      <w:r w:rsidR="00A23BF9">
        <w:rPr>
          <w:lang w:eastAsia="en-US"/>
        </w:rPr>
        <w:t>’</w:t>
      </w:r>
      <w:r>
        <w:rPr>
          <w:lang w:eastAsia="en-US"/>
        </w:rPr>
        <w:t>œil</w:t>
      </w:r>
      <w:r w:rsidR="00A23BF9">
        <w:rPr>
          <w:lang w:eastAsia="en-US"/>
        </w:rPr>
        <w:t xml:space="preserve">. </w:t>
      </w:r>
      <w:r>
        <w:rPr>
          <w:lang w:eastAsia="en-US"/>
        </w:rPr>
        <w:t>Il y avait dans son rega</w:t>
      </w:r>
      <w:r>
        <w:t>rd de l</w:t>
      </w:r>
      <w:r w:rsidR="00A23BF9">
        <w:rPr>
          <w:lang w:eastAsia="en-US"/>
        </w:rPr>
        <w:t>’</w:t>
      </w:r>
      <w:r>
        <w:rPr>
          <w:lang w:eastAsia="en-US"/>
        </w:rPr>
        <w:t>admiration et de la tristesse</w:t>
      </w:r>
      <w:r w:rsidR="00A23BF9">
        <w:rPr>
          <w:lang w:eastAsia="en-US"/>
        </w:rPr>
        <w:t>.</w:t>
      </w:r>
    </w:p>
    <w:p w14:paraId="3D8BE0A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Pauvre faible femme</w:t>
      </w:r>
      <w:r w:rsidR="00A23BF9">
        <w:rPr>
          <w:lang w:eastAsia="en-US"/>
        </w:rPr>
        <w:t xml:space="preserve"> ! </w:t>
      </w:r>
      <w:r>
        <w:rPr>
          <w:lang w:eastAsia="en-US"/>
        </w:rPr>
        <w:t xml:space="preserve">ce </w:t>
      </w:r>
      <w:proofErr w:type="spellStart"/>
      <w:r>
        <w:rPr>
          <w:lang w:eastAsia="en-US"/>
        </w:rPr>
        <w:t>Bertbelleminot</w:t>
      </w:r>
      <w:proofErr w:type="spellEnd"/>
      <w:r>
        <w:rPr>
          <w:lang w:eastAsia="en-US"/>
        </w:rPr>
        <w:t xml:space="preserve"> l</w:t>
      </w:r>
      <w:r w:rsidR="00A23BF9">
        <w:rPr>
          <w:lang w:eastAsia="en-US"/>
        </w:rPr>
        <w:t>’</w:t>
      </w:r>
      <w:r>
        <w:rPr>
          <w:lang w:eastAsia="en-US"/>
        </w:rPr>
        <w:t>avait subjuguée</w:t>
      </w:r>
      <w:r w:rsidR="00A23BF9">
        <w:rPr>
          <w:lang w:eastAsia="en-US"/>
        </w:rPr>
        <w:t xml:space="preserve"> ! </w:t>
      </w:r>
      <w:r>
        <w:rPr>
          <w:lang w:eastAsia="en-US"/>
        </w:rPr>
        <w:t>elle lui avait tout donné</w:t>
      </w:r>
      <w:r w:rsidR="00A23BF9">
        <w:rPr>
          <w:lang w:eastAsia="en-US"/>
        </w:rPr>
        <w:t> !</w:t>
      </w:r>
    </w:p>
    <w:p w14:paraId="2596023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Par pitié</w:t>
      </w:r>
      <w:r w:rsidR="00A23BF9">
        <w:rPr>
          <w:lang w:eastAsia="en-US"/>
        </w:rPr>
        <w:t xml:space="preserve">, </w:t>
      </w:r>
      <w:r>
        <w:rPr>
          <w:lang w:eastAsia="en-US"/>
        </w:rPr>
        <w:t>lecteur</w:t>
      </w:r>
      <w:r w:rsidR="00A23BF9">
        <w:rPr>
          <w:lang w:eastAsia="en-US"/>
        </w:rPr>
        <w:t xml:space="preserve">, </w:t>
      </w:r>
      <w:r>
        <w:rPr>
          <w:lang w:eastAsia="en-US"/>
        </w:rPr>
        <w:t>gardez-vous de sourire</w:t>
      </w:r>
      <w:r w:rsidR="00A23BF9">
        <w:rPr>
          <w:lang w:eastAsia="en-US"/>
        </w:rPr>
        <w:t xml:space="preserve"> ! </w:t>
      </w:r>
      <w:r>
        <w:rPr>
          <w:lang w:eastAsia="en-US"/>
        </w:rPr>
        <w:t>madame veuve Ragon était une digne femme</w:t>
      </w:r>
      <w:r w:rsidR="00A23BF9">
        <w:rPr>
          <w:lang w:eastAsia="en-US"/>
        </w:rPr>
        <w:t xml:space="preserve">, </w:t>
      </w:r>
      <w:r>
        <w:rPr>
          <w:lang w:eastAsia="en-US"/>
        </w:rPr>
        <w:t>méritant toutes vos sympathies</w:t>
      </w:r>
      <w:r w:rsidR="00A23BF9">
        <w:rPr>
          <w:lang w:eastAsia="en-US"/>
        </w:rPr>
        <w:t>.</w:t>
      </w:r>
    </w:p>
    <w:p w14:paraId="5DFB1E4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si vous saviez</w:t>
      </w:r>
      <w:r w:rsidR="00A23BF9">
        <w:rPr>
          <w:lang w:eastAsia="en-US"/>
        </w:rPr>
        <w:t xml:space="preserve">, </w:t>
      </w:r>
      <w:r>
        <w:rPr>
          <w:lang w:eastAsia="en-US"/>
        </w:rPr>
        <w:t>lecteur</w:t>
      </w:r>
      <w:r w:rsidR="00A23BF9">
        <w:rPr>
          <w:lang w:eastAsia="en-US"/>
        </w:rPr>
        <w:t xml:space="preserve">, </w:t>
      </w:r>
      <w:r>
        <w:rPr>
          <w:lang w:eastAsia="en-US"/>
        </w:rPr>
        <w:t>ce qu</w:t>
      </w:r>
      <w:r w:rsidR="00A23BF9">
        <w:rPr>
          <w:lang w:eastAsia="en-US"/>
        </w:rPr>
        <w:t>’</w:t>
      </w:r>
      <w:r>
        <w:rPr>
          <w:lang w:eastAsia="en-US"/>
        </w:rPr>
        <w:t xml:space="preserve">elle avait donné à </w:t>
      </w:r>
      <w:proofErr w:type="spellStart"/>
      <w:r>
        <w:rPr>
          <w:lang w:eastAsia="en-US"/>
        </w:rPr>
        <w:t>Berthelleminot</w:t>
      </w:r>
      <w:proofErr w:type="spellEnd"/>
      <w:r w:rsidR="00A23BF9">
        <w:rPr>
          <w:lang w:eastAsia="en-US"/>
        </w:rPr>
        <w:t>.</w:t>
      </w:r>
    </w:p>
    <w:p w14:paraId="21AEB1E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Trouvez une larme plutôt</w:t>
      </w:r>
      <w:r w:rsidR="00A23BF9">
        <w:rPr>
          <w:lang w:eastAsia="en-US"/>
        </w:rPr>
        <w:t xml:space="preserve">, </w:t>
      </w:r>
      <w:r>
        <w:rPr>
          <w:lang w:eastAsia="en-US"/>
        </w:rPr>
        <w:t>si vous êtes sensible</w:t>
      </w:r>
      <w:r w:rsidR="00A23BF9">
        <w:rPr>
          <w:lang w:eastAsia="en-US"/>
        </w:rPr>
        <w:t xml:space="preserve">, </w:t>
      </w:r>
      <w:r>
        <w:rPr>
          <w:lang w:eastAsia="en-US"/>
        </w:rPr>
        <w:t>trouvez une larme en faveur de ce sexe qui sera toujours la victime du sentiment et des procédés</w:t>
      </w:r>
      <w:r w:rsidR="00A23BF9">
        <w:rPr>
          <w:lang w:eastAsia="en-US"/>
        </w:rPr>
        <w:t> !</w:t>
      </w:r>
    </w:p>
    <w:p w14:paraId="64154420" w14:textId="77777777" w:rsidR="00A23BF9" w:rsidRDefault="00A23BF9" w:rsidP="00A23BF9">
      <w:pPr>
        <w:rPr>
          <w:i/>
          <w:iCs/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, </w:t>
      </w:r>
      <w:r w:rsidR="00BB5C58">
        <w:rPr>
          <w:lang w:eastAsia="en-US"/>
        </w:rPr>
        <w:t>donc</w:t>
      </w:r>
      <w:r>
        <w:rPr>
          <w:lang w:eastAsia="en-US"/>
        </w:rPr>
        <w:t xml:space="preserve">, </w:t>
      </w:r>
      <w:r w:rsidR="00BB5C58">
        <w:rPr>
          <w:lang w:eastAsia="en-US"/>
        </w:rPr>
        <w:t>docteur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dit </w:t>
      </w:r>
      <w:proofErr w:type="spellStart"/>
      <w:r w:rsidR="00BB5C58">
        <w:rPr>
          <w:lang w:eastAsia="en-US"/>
        </w:rPr>
        <w:t>Berthelleminot</w:t>
      </w:r>
      <w:proofErr w:type="spellEnd"/>
      <w:r w:rsidR="00BB5C58">
        <w:rPr>
          <w:lang w:eastAsia="en-US"/>
        </w:rPr>
        <w:t xml:space="preserve"> quand sa toilette fut achevée</w:t>
      </w:r>
      <w:r>
        <w:rPr>
          <w:lang w:eastAsia="en-US"/>
        </w:rPr>
        <w:t xml:space="preserve">, </w:t>
      </w:r>
      <w:r w:rsidR="00BB5C58">
        <w:rPr>
          <w:lang w:eastAsia="en-US"/>
        </w:rPr>
        <w:t>qu</w:t>
      </w:r>
      <w:r>
        <w:rPr>
          <w:lang w:eastAsia="en-US"/>
        </w:rPr>
        <w:t>’</w:t>
      </w:r>
      <w:r w:rsidR="00BB5C58">
        <w:rPr>
          <w:lang w:eastAsia="en-US"/>
        </w:rPr>
        <w:t xml:space="preserve">y a-t-il de nouveau dans le </w:t>
      </w:r>
      <w:r w:rsidR="00BB5C58">
        <w:rPr>
          <w:i/>
          <w:iCs/>
          <w:lang w:eastAsia="en-US"/>
        </w:rPr>
        <w:t>Drapeau blanc</w:t>
      </w:r>
      <w:r>
        <w:rPr>
          <w:i/>
          <w:iCs/>
          <w:lang w:eastAsia="en-US"/>
        </w:rPr>
        <w:t> ?</w:t>
      </w:r>
    </w:p>
    <w:p w14:paraId="172D6AE4" w14:textId="2D1A9AAC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Mauvais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répliqua Morin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le libéralisme gagne</w:t>
      </w:r>
      <w:r>
        <w:rPr>
          <w:lang w:eastAsia="en-US"/>
        </w:rPr>
        <w:t xml:space="preserve">, </w:t>
      </w:r>
      <w:r w:rsidR="00BB5C58">
        <w:rPr>
          <w:lang w:eastAsia="en-US"/>
        </w:rPr>
        <w:t>gagne</w:t>
      </w:r>
      <w:r>
        <w:rPr>
          <w:lang w:eastAsia="en-US"/>
        </w:rPr>
        <w:t>…</w:t>
      </w:r>
    </w:p>
    <w:p w14:paraId="4192AFC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On ne me dit rien à ce qu</w:t>
      </w:r>
      <w:r>
        <w:rPr>
          <w:lang w:eastAsia="en-US"/>
        </w:rPr>
        <w:t>’</w:t>
      </w:r>
      <w:r w:rsidR="00BB5C58">
        <w:rPr>
          <w:lang w:eastAsia="en-US"/>
        </w:rPr>
        <w:t>il paraît</w:t>
      </w:r>
      <w:r>
        <w:rPr>
          <w:lang w:eastAsia="en-US"/>
        </w:rPr>
        <w:t xml:space="preserve"> ! </w:t>
      </w:r>
      <w:r w:rsidR="00BB5C58">
        <w:rPr>
          <w:lang w:eastAsia="en-US"/>
        </w:rPr>
        <w:t>murmura la belle veuve en tournant la cuiller dans le vin blanc à la cassona</w:t>
      </w:r>
      <w:r w:rsidR="00BB5C58">
        <w:t>de</w:t>
      </w:r>
      <w:r>
        <w:rPr>
          <w:lang w:eastAsia="en-US"/>
        </w:rPr>
        <w:t>.</w:t>
      </w:r>
    </w:p>
    <w:p w14:paraId="20D039B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On vous dit que vous êtes charmante</w:t>
      </w:r>
      <w:r>
        <w:rPr>
          <w:lang w:eastAsia="en-US"/>
        </w:rPr>
        <w:t xml:space="preserve">, </w:t>
      </w:r>
      <w:proofErr w:type="spellStart"/>
      <w:r w:rsidR="00BB5C58">
        <w:rPr>
          <w:lang w:eastAsia="en-US"/>
        </w:rPr>
        <w:t>Lasthénie</w:t>
      </w:r>
      <w:proofErr w:type="spellEnd"/>
      <w:r>
        <w:rPr>
          <w:lang w:eastAsia="en-US"/>
        </w:rPr>
        <w:t xml:space="preserve"> ! </w:t>
      </w:r>
      <w:r w:rsidR="00BB5C58">
        <w:rPr>
          <w:lang w:eastAsia="en-US"/>
        </w:rPr>
        <w:t>répliqua l</w:t>
      </w:r>
      <w:r>
        <w:rPr>
          <w:lang w:eastAsia="en-US"/>
        </w:rPr>
        <w:t>’</w:t>
      </w:r>
      <w:r w:rsidR="00BB5C58">
        <w:rPr>
          <w:lang w:eastAsia="en-US"/>
        </w:rPr>
        <w:t>entrepreneur avec une galanterie tellement délicate qu</w:t>
      </w:r>
      <w:r>
        <w:rPr>
          <w:lang w:eastAsia="en-US"/>
        </w:rPr>
        <w:t>’</w:t>
      </w:r>
      <w:r w:rsidR="00BB5C58">
        <w:rPr>
          <w:lang w:eastAsia="en-US"/>
        </w:rPr>
        <w:t>il faut renoncer à en donner l</w:t>
      </w:r>
      <w:r>
        <w:rPr>
          <w:lang w:eastAsia="en-US"/>
        </w:rPr>
        <w:t>’</w:t>
      </w:r>
      <w:r w:rsidR="00BB5C58">
        <w:rPr>
          <w:lang w:eastAsia="en-US"/>
        </w:rPr>
        <w:t>idée au lecteur</w:t>
      </w:r>
      <w:r>
        <w:rPr>
          <w:lang w:eastAsia="en-US"/>
        </w:rPr>
        <w:t>.</w:t>
      </w:r>
    </w:p>
    <w:p w14:paraId="75E73F05" w14:textId="358F3D7D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Lasthénie</w:t>
      </w:r>
      <w:proofErr w:type="spellEnd"/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madame veuve Ragon s</w:t>
      </w:r>
      <w:r w:rsidR="00A23BF9">
        <w:rPr>
          <w:lang w:eastAsia="en-US"/>
        </w:rPr>
        <w:t>’</w:t>
      </w:r>
      <w:r>
        <w:rPr>
          <w:lang w:eastAsia="en-US"/>
        </w:rPr>
        <w:t xml:space="preserve">appelait </w:t>
      </w:r>
      <w:proofErr w:type="spellStart"/>
      <w:r>
        <w:rPr>
          <w:lang w:eastAsia="en-US"/>
        </w:rPr>
        <w:t>Lasthénie</w:t>
      </w:r>
      <w:proofErr w:type="spellEnd"/>
      <w:r w:rsidR="00A23BF9"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devint rouge d</w:t>
      </w:r>
      <w:r w:rsidR="00A23BF9">
        <w:rPr>
          <w:lang w:eastAsia="en-US"/>
        </w:rPr>
        <w:t>’</w:t>
      </w:r>
      <w:r>
        <w:rPr>
          <w:lang w:eastAsia="en-US"/>
        </w:rPr>
        <w:t>orgueil et de</w:t>
      </w:r>
      <w:r>
        <w:t xml:space="preserve"> plaisir</w:t>
      </w:r>
      <w:r w:rsidR="00A23BF9">
        <w:rPr>
          <w:lang w:eastAsia="en-US"/>
        </w:rPr>
        <w:t>.</w:t>
      </w:r>
    </w:p>
    <w:p w14:paraId="470743E8" w14:textId="751F3B13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Dites donc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monsieur </w:t>
      </w:r>
      <w:proofErr w:type="spellStart"/>
      <w:r w:rsidR="00BB5C58">
        <w:rPr>
          <w:lang w:eastAsia="en-US"/>
        </w:rPr>
        <w:t>Berthelleminot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demanda de loin </w:t>
      </w:r>
      <w:proofErr w:type="spellStart"/>
      <w:r w:rsidR="00BB5C58">
        <w:rPr>
          <w:lang w:eastAsia="en-US"/>
        </w:rPr>
        <w:t>Maudreuil</w:t>
      </w:r>
      <w:proofErr w:type="spellEnd"/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proofErr w:type="spellStart"/>
      <w:r w:rsidR="00BB5C58">
        <w:rPr>
          <w:lang w:eastAsia="en-US"/>
        </w:rPr>
        <w:t>venez-vous</w:t>
      </w:r>
      <w:proofErr w:type="spellEnd"/>
      <w:r w:rsidR="00BB5C58">
        <w:rPr>
          <w:lang w:eastAsia="en-US"/>
        </w:rPr>
        <w:t xml:space="preserve"> du côté de la </w:t>
      </w:r>
      <w:proofErr w:type="spellStart"/>
      <w:r w:rsidR="00BB5C58">
        <w:rPr>
          <w:lang w:eastAsia="en-US"/>
        </w:rPr>
        <w:t>Vesvre</w:t>
      </w:r>
      <w:proofErr w:type="spellEnd"/>
      <w:r>
        <w:rPr>
          <w:lang w:eastAsia="en-US"/>
        </w:rPr>
        <w:t> ?</w:t>
      </w:r>
    </w:p>
    <w:p w14:paraId="2CBA03E4" w14:textId="539B7FDD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suis allé ce matin</w:t>
      </w:r>
      <w:r>
        <w:rPr>
          <w:lang w:eastAsia="en-US"/>
        </w:rPr>
        <w:t xml:space="preserve">, </w:t>
      </w:r>
      <w:r w:rsidR="00BB5C58">
        <w:rPr>
          <w:lang w:eastAsia="en-US"/>
        </w:rPr>
        <w:t>cher monsieur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répondit l</w:t>
      </w:r>
      <w:r>
        <w:rPr>
          <w:lang w:eastAsia="en-US"/>
        </w:rPr>
        <w:t>’</w:t>
      </w:r>
      <w:r w:rsidR="00BB5C58">
        <w:rPr>
          <w:lang w:eastAsia="en-US"/>
        </w:rPr>
        <w:t>entrepreneur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jusqu</w:t>
      </w:r>
      <w:r>
        <w:rPr>
          <w:lang w:eastAsia="en-US"/>
        </w:rPr>
        <w:t>’</w:t>
      </w:r>
      <w:r w:rsidR="00BB5C58">
        <w:rPr>
          <w:lang w:eastAsia="en-US"/>
        </w:rPr>
        <w:t>à mi-chemin de l</w:t>
      </w:r>
      <w:r>
        <w:rPr>
          <w:lang w:eastAsia="en-US"/>
        </w:rPr>
        <w:t>’</w:t>
      </w:r>
      <w:r w:rsidR="00BB5C58">
        <w:rPr>
          <w:lang w:eastAsia="en-US"/>
        </w:rPr>
        <w:t xml:space="preserve">étang de </w:t>
      </w:r>
      <w:proofErr w:type="spellStart"/>
      <w:r w:rsidR="00BB5C58">
        <w:rPr>
          <w:lang w:eastAsia="en-US"/>
        </w:rPr>
        <w:t>Bréhaim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pour une affaire</w:t>
      </w:r>
      <w:r>
        <w:rPr>
          <w:lang w:eastAsia="en-US"/>
        </w:rPr>
        <w:t>.</w:t>
      </w:r>
    </w:p>
    <w:p w14:paraId="214AAC8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La plaine éta</w:t>
      </w:r>
      <w:r w:rsidR="00BB5C58">
        <w:t>it-elle encore inondée</w:t>
      </w:r>
      <w:r>
        <w:rPr>
          <w:lang w:eastAsia="en-US"/>
        </w:rPr>
        <w:t> ?</w:t>
      </w:r>
    </w:p>
    <w:p w14:paraId="56FE7967" w14:textId="02FAEEF2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Cela baisse</w:t>
      </w:r>
      <w:r>
        <w:rPr>
          <w:lang w:eastAsia="en-US"/>
        </w:rPr>
        <w:t xml:space="preserve">, </w:t>
      </w:r>
      <w:r w:rsidR="00BB5C58">
        <w:rPr>
          <w:lang w:eastAsia="en-US"/>
        </w:rPr>
        <w:t>cher monsieur</w:t>
      </w:r>
      <w:r>
        <w:rPr>
          <w:lang w:eastAsia="en-US"/>
        </w:rPr>
        <w:t xml:space="preserve">… </w:t>
      </w:r>
      <w:r w:rsidR="00BB5C58">
        <w:rPr>
          <w:lang w:eastAsia="en-US"/>
        </w:rPr>
        <w:t>À midi</w:t>
      </w:r>
      <w:r>
        <w:rPr>
          <w:lang w:eastAsia="en-US"/>
        </w:rPr>
        <w:t xml:space="preserve">, </w:t>
      </w:r>
      <w:r w:rsidR="00BB5C58">
        <w:rPr>
          <w:lang w:eastAsia="en-US"/>
        </w:rPr>
        <w:t>quelque jeune gaillard bien découpé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comme notre ami </w:t>
      </w:r>
      <w:proofErr w:type="spellStart"/>
      <w:r w:rsidR="00BB5C58">
        <w:rPr>
          <w:lang w:eastAsia="en-US"/>
        </w:rPr>
        <w:t>Guérineul</w:t>
      </w:r>
      <w:proofErr w:type="spellEnd"/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ou le fils Romblon</w:t>
      </w:r>
      <w:r>
        <w:rPr>
          <w:lang w:eastAsia="en-US"/>
        </w:rPr>
        <w:t xml:space="preserve">… </w:t>
      </w:r>
      <w:r w:rsidR="00BB5C58">
        <w:rPr>
          <w:lang w:eastAsia="en-US"/>
        </w:rPr>
        <w:t>Eh</w:t>
      </w:r>
      <w:r>
        <w:rPr>
          <w:lang w:eastAsia="en-US"/>
        </w:rPr>
        <w:t xml:space="preserve"> ! </w:t>
      </w:r>
      <w:r w:rsidR="00BB5C58">
        <w:rPr>
          <w:lang w:eastAsia="en-US"/>
        </w:rPr>
        <w:t>bonjour donc</w:t>
      </w:r>
      <w:r>
        <w:rPr>
          <w:lang w:eastAsia="en-US"/>
        </w:rPr>
        <w:t xml:space="preserve">, </w:t>
      </w:r>
      <w:r w:rsidR="00BB5C58">
        <w:rPr>
          <w:lang w:eastAsia="en-US"/>
        </w:rPr>
        <w:t>Romblon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 xml:space="preserve">pourra sauter la </w:t>
      </w:r>
      <w:proofErr w:type="spellStart"/>
      <w:r w:rsidR="00BB5C58">
        <w:rPr>
          <w:lang w:eastAsia="en-US"/>
        </w:rPr>
        <w:t>Vesvre</w:t>
      </w:r>
      <w:proofErr w:type="spellEnd"/>
      <w:r w:rsidR="00BB5C58">
        <w:rPr>
          <w:lang w:eastAsia="en-US"/>
        </w:rPr>
        <w:t xml:space="preserve"> à pieds joints</w:t>
      </w:r>
      <w:r>
        <w:rPr>
          <w:lang w:eastAsia="en-US"/>
        </w:rPr>
        <w:t>.</w:t>
      </w:r>
    </w:p>
    <w:p w14:paraId="1F20CFF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Merci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dit </w:t>
      </w:r>
      <w:proofErr w:type="spellStart"/>
      <w:r w:rsidR="00BB5C58">
        <w:rPr>
          <w:lang w:eastAsia="en-US"/>
        </w:rPr>
        <w:t>Maudreuil</w:t>
      </w:r>
      <w:proofErr w:type="spellEnd"/>
      <w:r>
        <w:rPr>
          <w:lang w:eastAsia="en-US"/>
        </w:rPr>
        <w:t>.</w:t>
      </w:r>
    </w:p>
    <w:p w14:paraId="538DE76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Puis il a</w:t>
      </w:r>
      <w:r>
        <w:t>jouta en s</w:t>
      </w:r>
      <w:r>
        <w:rPr>
          <w:lang w:eastAsia="en-US"/>
        </w:rPr>
        <w:t>e penchant à l</w:t>
      </w:r>
      <w:r w:rsidR="00A23BF9">
        <w:rPr>
          <w:lang w:eastAsia="en-US"/>
        </w:rPr>
        <w:t>’</w:t>
      </w:r>
      <w:r>
        <w:rPr>
          <w:lang w:eastAsia="en-US"/>
        </w:rPr>
        <w:t xml:space="preserve">oreille de </w:t>
      </w:r>
      <w:proofErr w:type="spellStart"/>
      <w:r>
        <w:rPr>
          <w:lang w:eastAsia="en-US"/>
        </w:rPr>
        <w:t>Houël</w:t>
      </w:r>
      <w:proofErr w:type="spellEnd"/>
      <w:r w:rsidR="00A23BF9">
        <w:rPr>
          <w:lang w:eastAsia="en-US"/>
        </w:rPr>
        <w:t> :</w:t>
      </w:r>
    </w:p>
    <w:p w14:paraId="7E62667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Mon cousin et ami</w:t>
      </w:r>
      <w:r>
        <w:rPr>
          <w:lang w:eastAsia="en-US"/>
        </w:rPr>
        <w:t xml:space="preserve">, </w:t>
      </w:r>
      <w:r w:rsidR="00BB5C58">
        <w:rPr>
          <w:lang w:eastAsia="en-US"/>
        </w:rPr>
        <w:t>si vous m</w:t>
      </w:r>
      <w:r>
        <w:rPr>
          <w:lang w:eastAsia="en-US"/>
        </w:rPr>
        <w:t>’</w:t>
      </w:r>
      <w:r w:rsidR="00BB5C58">
        <w:rPr>
          <w:lang w:eastAsia="en-US"/>
        </w:rPr>
        <w:t>en croyez</w:t>
      </w:r>
      <w:r>
        <w:rPr>
          <w:lang w:eastAsia="en-US"/>
        </w:rPr>
        <w:t xml:space="preserve">, </w:t>
      </w:r>
      <w:r w:rsidR="00BB5C58">
        <w:rPr>
          <w:lang w:eastAsia="en-US"/>
        </w:rPr>
        <w:t>nous partirons vers midi</w:t>
      </w:r>
      <w:r>
        <w:rPr>
          <w:lang w:eastAsia="en-US"/>
        </w:rPr>
        <w:t>.</w:t>
      </w:r>
    </w:p>
    <w:p w14:paraId="18B1F6E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Besnard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homme de loi</w:t>
      </w:r>
      <w:r w:rsidR="00A23BF9">
        <w:rPr>
          <w:lang w:eastAsia="en-US"/>
        </w:rPr>
        <w:t xml:space="preserve">, </w:t>
      </w:r>
      <w:r>
        <w:rPr>
          <w:lang w:eastAsia="en-US"/>
        </w:rPr>
        <w:t>disait tout bas au docteur Morin</w:t>
      </w:r>
      <w:r w:rsidR="00A23BF9">
        <w:rPr>
          <w:lang w:eastAsia="en-US"/>
        </w:rPr>
        <w:t> :</w:t>
      </w:r>
    </w:p>
    <w:p w14:paraId="59784D7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Il ne faut pas bouder</w:t>
      </w:r>
      <w:r>
        <w:rPr>
          <w:lang w:eastAsia="en-US"/>
        </w:rPr>
        <w:t xml:space="preserve">…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bon pour les enfants</w:t>
      </w:r>
      <w:r>
        <w:rPr>
          <w:lang w:eastAsia="en-US"/>
        </w:rPr>
        <w:t xml:space="preserve">… </w:t>
      </w:r>
      <w:r w:rsidR="00BB5C58">
        <w:rPr>
          <w:lang w:eastAsia="en-US"/>
        </w:rPr>
        <w:t>Sur les midi</w:t>
      </w:r>
      <w:r>
        <w:rPr>
          <w:lang w:eastAsia="en-US"/>
        </w:rPr>
        <w:t xml:space="preserve">, </w:t>
      </w:r>
      <w:r w:rsidR="00BB5C58">
        <w:rPr>
          <w:lang w:eastAsia="en-US"/>
        </w:rPr>
        <w:t>nous irons voi</w:t>
      </w:r>
      <w:r w:rsidR="00BB5C58">
        <w:t>r un peu ce qui se passe là-bas</w:t>
      </w:r>
      <w:r>
        <w:rPr>
          <w:lang w:eastAsia="en-US"/>
        </w:rPr>
        <w:t>.</w:t>
      </w:r>
    </w:p>
    <w:p w14:paraId="1F642D5E" w14:textId="77777777" w:rsidR="00A23BF9" w:rsidRDefault="00BB5C58" w:rsidP="00A23BF9">
      <w:pPr>
        <w:numPr>
          <w:ins w:id="38" w:author="Alain" w:date="2009-11-08T22:25:00Z"/>
        </w:numPr>
        <w:rPr>
          <w:lang w:eastAsia="en-US"/>
        </w:rPr>
      </w:pPr>
      <w:r>
        <w:rPr>
          <w:lang w:eastAsia="en-US"/>
        </w:rPr>
        <w:t>Le docteur hocha la tête</w:t>
      </w:r>
      <w:r w:rsidR="00A23BF9">
        <w:rPr>
          <w:lang w:eastAsia="en-US"/>
        </w:rPr>
        <w:t>.</w:t>
      </w:r>
    </w:p>
    <w:p w14:paraId="1FC375B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Ne m</w:t>
      </w:r>
      <w:r>
        <w:rPr>
          <w:lang w:eastAsia="en-US"/>
        </w:rPr>
        <w:t>’</w:t>
      </w:r>
      <w:r w:rsidR="00BB5C58">
        <w:rPr>
          <w:lang w:eastAsia="en-US"/>
        </w:rPr>
        <w:t>avoir pas fait appeler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grommela-t-il</w:t>
      </w:r>
      <w:r>
        <w:rPr>
          <w:lang w:eastAsia="en-US"/>
        </w:rPr>
        <w:t>.</w:t>
      </w:r>
    </w:p>
    <w:p w14:paraId="53E07427" w14:textId="6902E141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Attendons midi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disait de son côté Romblon père en </w:t>
      </w:r>
      <w:proofErr w:type="spellStart"/>
      <w:r w:rsidR="00BB5C58">
        <w:rPr>
          <w:lang w:eastAsia="en-US"/>
        </w:rPr>
        <w:t>suçottant</w:t>
      </w:r>
      <w:proofErr w:type="spellEnd"/>
      <w:r w:rsidR="00BB5C58">
        <w:rPr>
          <w:lang w:eastAsia="en-US"/>
        </w:rPr>
        <w:t xml:space="preserve"> son verre d</w:t>
      </w:r>
      <w:r>
        <w:rPr>
          <w:lang w:eastAsia="en-US"/>
        </w:rPr>
        <w:t>’</w:t>
      </w:r>
      <w:r w:rsidR="00BB5C58">
        <w:rPr>
          <w:lang w:eastAsia="en-US"/>
        </w:rPr>
        <w:t>eau-de-vie</w:t>
      </w:r>
      <w:r>
        <w:rPr>
          <w:lang w:eastAsia="en-US"/>
        </w:rPr>
        <w:t xml:space="preserve">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nous irons faire un tour de ce côté-là</w:t>
      </w:r>
      <w:r>
        <w:rPr>
          <w:lang w:eastAsia="en-US"/>
        </w:rPr>
        <w:t xml:space="preserve">… </w:t>
      </w:r>
      <w:r w:rsidR="00BB5C58">
        <w:rPr>
          <w:lang w:eastAsia="en-US"/>
        </w:rPr>
        <w:t>Pas vrai</w:t>
      </w:r>
      <w:r>
        <w:rPr>
          <w:lang w:eastAsia="en-US"/>
        </w:rPr>
        <w:t xml:space="preserve">, </w:t>
      </w:r>
      <w:r w:rsidR="00BB5C58">
        <w:rPr>
          <w:lang w:eastAsia="en-US"/>
        </w:rPr>
        <w:t>Fifi</w:t>
      </w:r>
      <w:r>
        <w:rPr>
          <w:lang w:eastAsia="en-US"/>
        </w:rPr>
        <w:t> ?</w:t>
      </w:r>
    </w:p>
    <w:p w14:paraId="56EBBC5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papa</w:t>
      </w:r>
      <w:r>
        <w:rPr>
          <w:lang w:eastAsia="en-US"/>
        </w:rPr>
        <w:t>.</w:t>
      </w:r>
    </w:p>
    <w:p w14:paraId="431AABED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Guérineul</w:t>
      </w:r>
      <w:proofErr w:type="spellEnd"/>
      <w:r>
        <w:rPr>
          <w:lang w:eastAsia="en-US"/>
        </w:rPr>
        <w:t xml:space="preserve"> s</w:t>
      </w:r>
      <w:r w:rsidR="00A23BF9">
        <w:rPr>
          <w:lang w:eastAsia="en-US"/>
        </w:rPr>
        <w:t>’</w:t>
      </w:r>
      <w:r>
        <w:rPr>
          <w:lang w:eastAsia="en-US"/>
        </w:rPr>
        <w:t>était assis sur une table et baillait à se démettre la mâchoire</w:t>
      </w:r>
      <w:r w:rsidR="00A23BF9">
        <w:rPr>
          <w:lang w:eastAsia="en-US"/>
        </w:rPr>
        <w:t xml:space="preserve">. </w:t>
      </w:r>
      <w:r>
        <w:rPr>
          <w:lang w:eastAsia="en-US"/>
        </w:rPr>
        <w:t>Les jeunes messieurs de la province ont une manière à eux de se divertir</w:t>
      </w:r>
      <w:r w:rsidR="00A23BF9">
        <w:rPr>
          <w:lang w:eastAsia="en-US"/>
        </w:rPr>
        <w:t>.</w:t>
      </w:r>
    </w:p>
    <w:p w14:paraId="1DFC5DA8" w14:textId="41615DB0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Savez-vous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dit-il à la ronde</w:t>
      </w:r>
      <w:r>
        <w:rPr>
          <w:lang w:eastAsia="en-US"/>
        </w:rPr>
        <w:t xml:space="preserve">, </w:t>
      </w:r>
      <w:r w:rsidR="00BB5C58">
        <w:rPr>
          <w:lang w:eastAsia="en-US"/>
        </w:rPr>
        <w:t>n</w:t>
      </w:r>
      <w:r>
        <w:rPr>
          <w:lang w:eastAsia="en-US"/>
        </w:rPr>
        <w:t>’</w:t>
      </w:r>
      <w:r w:rsidR="00BB5C58">
        <w:rPr>
          <w:lang w:eastAsia="en-US"/>
        </w:rPr>
        <w:t>ayant personne à qui parler en particulier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je vais al</w:t>
      </w:r>
      <w:r w:rsidR="00BB5C58">
        <w:t xml:space="preserve">ler taper du côté du </w:t>
      </w:r>
      <w:proofErr w:type="spellStart"/>
      <w:r w:rsidR="00BB5C58">
        <w:t>Ceu</w:t>
      </w:r>
      <w:r w:rsidR="00BB5C58">
        <w:rPr>
          <w:lang w:eastAsia="en-US"/>
        </w:rPr>
        <w:t>il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moi</w:t>
      </w:r>
      <w:r>
        <w:rPr>
          <w:lang w:eastAsia="en-US"/>
        </w:rPr>
        <w:t xml:space="preserve">, </w:t>
      </w:r>
      <w:r w:rsidR="00BB5C58">
        <w:rPr>
          <w:lang w:eastAsia="en-US"/>
        </w:rPr>
        <w:t>vers les midi</w:t>
      </w:r>
      <w:r>
        <w:rPr>
          <w:lang w:eastAsia="en-US"/>
        </w:rPr>
        <w:t xml:space="preserve">, </w:t>
      </w:r>
      <w:r w:rsidR="00BB5C58">
        <w:rPr>
          <w:lang w:eastAsia="en-US"/>
        </w:rPr>
        <w:t>nom de bleu</w:t>
      </w:r>
      <w:r>
        <w:rPr>
          <w:lang w:eastAsia="en-US"/>
        </w:rPr>
        <w:t> !</w:t>
      </w:r>
    </w:p>
    <w:p w14:paraId="57A59E3D" w14:textId="66A4CAD3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Midi</w:t>
      </w:r>
      <w:r>
        <w:rPr>
          <w:lang w:eastAsia="en-US"/>
        </w:rPr>
        <w:t xml:space="preserve"> ! </w:t>
      </w:r>
      <w:r w:rsidR="00BB5C58">
        <w:rPr>
          <w:lang w:eastAsia="en-US"/>
        </w:rPr>
        <w:t>répéta Menand jeune qui s</w:t>
      </w:r>
      <w:r>
        <w:rPr>
          <w:lang w:eastAsia="en-US"/>
        </w:rPr>
        <w:t>’</w:t>
      </w:r>
      <w:r w:rsidR="00BB5C58">
        <w:rPr>
          <w:lang w:eastAsia="en-US"/>
        </w:rPr>
        <w:t>éveilla en sursaut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oui</w:t>
      </w:r>
      <w:r>
        <w:rPr>
          <w:lang w:eastAsia="en-US"/>
        </w:rPr>
        <w:t xml:space="preserve">… </w:t>
      </w:r>
      <w:r w:rsidR="00BB5C58">
        <w:rPr>
          <w:lang w:eastAsia="en-US"/>
        </w:rPr>
        <w:t>au château</w:t>
      </w:r>
      <w:r>
        <w:rPr>
          <w:lang w:eastAsia="en-US"/>
        </w:rPr>
        <w:t xml:space="preserve">… </w:t>
      </w:r>
      <w:r w:rsidR="00BB5C58">
        <w:rPr>
          <w:lang w:eastAsia="en-US"/>
        </w:rPr>
        <w:t>heure militaire</w:t>
      </w:r>
      <w:r>
        <w:rPr>
          <w:lang w:eastAsia="en-US"/>
        </w:rPr>
        <w:t> !</w:t>
      </w:r>
    </w:p>
    <w:p w14:paraId="323E79B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Évidemment le château de Jean-de-la-Mer allait avoir sous peu nombreuse compagnie</w:t>
      </w:r>
      <w:r w:rsidR="00A23BF9">
        <w:rPr>
          <w:lang w:eastAsia="en-US"/>
        </w:rPr>
        <w:t>.</w:t>
      </w:r>
    </w:p>
    <w:p w14:paraId="382DB48B" w14:textId="0B201F80" w:rsidR="00A23BF9" w:rsidRDefault="00BB5C58" w:rsidP="00A23BF9">
      <w:pPr>
        <w:rPr>
          <w:lang w:eastAsia="en-US"/>
        </w:rPr>
      </w:pPr>
      <w:r>
        <w:rPr>
          <w:lang w:eastAsia="en-US"/>
        </w:rPr>
        <w:t>Madame veuv</w:t>
      </w:r>
      <w:r>
        <w:t xml:space="preserve">e Ragon avait livré à son </w:t>
      </w:r>
      <w:proofErr w:type="spellStart"/>
      <w:r>
        <w:t>Berthelleminot</w:t>
      </w:r>
      <w:proofErr w:type="spellEnd"/>
      <w:r>
        <w:t xml:space="preserve"> le verre de vin blanc sucré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Cet entrepreneur le buvait à petites gorgées et souriait à la veuve adorablement</w:t>
      </w:r>
      <w:r w:rsidR="00A23BF9">
        <w:rPr>
          <w:lang w:eastAsia="en-US"/>
        </w:rPr>
        <w:t>.</w:t>
      </w:r>
    </w:p>
    <w:p w14:paraId="189D6532" w14:textId="458D5963" w:rsidR="00A23BF9" w:rsidRDefault="00BB5C58" w:rsidP="00A23BF9">
      <w:pPr>
        <w:rPr>
          <w:lang w:eastAsia="en-US"/>
        </w:rPr>
      </w:pPr>
      <w:r>
        <w:rPr>
          <w:lang w:eastAsia="en-US"/>
        </w:rPr>
        <w:t>La veuve soupirait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Par moment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son œil devenait humide</w:t>
      </w:r>
      <w:r w:rsidR="00A23BF9">
        <w:rPr>
          <w:lang w:eastAsia="en-US"/>
        </w:rPr>
        <w:t>.</w:t>
      </w:r>
    </w:p>
    <w:p w14:paraId="576A0B4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Croyez-nous</w:t>
      </w:r>
      <w:r w:rsidR="00A23BF9">
        <w:rPr>
          <w:lang w:eastAsia="en-US"/>
        </w:rPr>
        <w:t xml:space="preserve">, </w:t>
      </w:r>
      <w:r>
        <w:rPr>
          <w:lang w:eastAsia="en-US"/>
        </w:rPr>
        <w:t>jeunes veuves</w:t>
      </w:r>
      <w:r w:rsidR="00A23BF9">
        <w:rPr>
          <w:lang w:eastAsia="en-US"/>
        </w:rPr>
        <w:t xml:space="preserve">,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est dans vo</w:t>
      </w:r>
      <w:r>
        <w:t>tre intér</w:t>
      </w:r>
      <w:r>
        <w:rPr>
          <w:lang w:eastAsia="en-US"/>
        </w:rPr>
        <w:t>êt que nous parlons ici</w:t>
      </w:r>
      <w:r w:rsidR="00A23BF9">
        <w:rPr>
          <w:lang w:eastAsia="en-US"/>
        </w:rPr>
        <w:t xml:space="preserve"> : </w:t>
      </w:r>
      <w:r>
        <w:rPr>
          <w:lang w:eastAsia="en-US"/>
        </w:rPr>
        <w:t>soyez prudentes dans vos liaisons</w:t>
      </w:r>
      <w:r w:rsidR="00A23BF9">
        <w:rPr>
          <w:lang w:eastAsia="en-US"/>
        </w:rPr>
        <w:t xml:space="preserve"> ; </w:t>
      </w:r>
      <w:r>
        <w:rPr>
          <w:lang w:eastAsia="en-US"/>
        </w:rPr>
        <w:t>ne fréquentez jamais les entrepreneurs</w:t>
      </w:r>
      <w:r w:rsidR="00A23BF9">
        <w:rPr>
          <w:lang w:eastAsia="en-US"/>
        </w:rPr>
        <w:t>.</w:t>
      </w:r>
    </w:p>
    <w:p w14:paraId="787EBA5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Si un homme vous dit qu</w:t>
      </w:r>
      <w:r w:rsidR="00A23BF9">
        <w:rPr>
          <w:lang w:eastAsia="en-US"/>
        </w:rPr>
        <w:t>’</w:t>
      </w:r>
      <w:r>
        <w:rPr>
          <w:lang w:eastAsia="en-US"/>
        </w:rPr>
        <w:t>il a inventé quelque chose</w:t>
      </w:r>
      <w:r w:rsidR="00A23BF9">
        <w:rPr>
          <w:lang w:eastAsia="en-US"/>
        </w:rPr>
        <w:t xml:space="preserve">, </w:t>
      </w:r>
      <w:r>
        <w:rPr>
          <w:lang w:eastAsia="en-US"/>
        </w:rPr>
        <w:t>jeunes veuves</w:t>
      </w:r>
      <w:r w:rsidR="00A23BF9">
        <w:rPr>
          <w:lang w:eastAsia="en-US"/>
        </w:rPr>
        <w:t xml:space="preserve">, </w:t>
      </w:r>
      <w:r>
        <w:rPr>
          <w:lang w:eastAsia="en-US"/>
        </w:rPr>
        <w:t>fuyez cet homme</w:t>
      </w:r>
      <w:r w:rsidR="00A23BF9">
        <w:rPr>
          <w:lang w:eastAsia="en-US"/>
        </w:rPr>
        <w:t xml:space="preserve">, </w:t>
      </w:r>
      <w:r>
        <w:rPr>
          <w:lang w:eastAsia="en-US"/>
        </w:rPr>
        <w:t>fuyez-le comme le feu</w:t>
      </w:r>
      <w:r w:rsidR="00A23BF9">
        <w:rPr>
          <w:lang w:eastAsia="en-US"/>
        </w:rPr>
        <w:t>.</w:t>
      </w:r>
    </w:p>
    <w:p w14:paraId="17FE474D" w14:textId="703FC959" w:rsidR="00A23BF9" w:rsidRDefault="00BB5C58" w:rsidP="00A23BF9">
      <w:pPr>
        <w:rPr>
          <w:lang w:eastAsia="en-US"/>
        </w:rPr>
      </w:pPr>
      <w:r>
        <w:rPr>
          <w:lang w:eastAsia="en-US"/>
        </w:rPr>
        <w:t>Ce n</w:t>
      </w:r>
      <w:r w:rsidR="00A23BF9">
        <w:rPr>
          <w:lang w:eastAsia="en-US"/>
        </w:rPr>
        <w:t>’</w:t>
      </w:r>
      <w:r>
        <w:rPr>
          <w:lang w:eastAsia="en-US"/>
        </w:rPr>
        <w:t>est pas don Juan qui perd les j</w:t>
      </w:r>
      <w:r>
        <w:t>eunes veuves</w:t>
      </w:r>
      <w:r w:rsidR="00A23BF9">
        <w:rPr>
          <w:lang w:eastAsia="en-US"/>
        </w:rPr>
        <w:t xml:space="preserve">, </w:t>
      </w:r>
      <w:r>
        <w:rPr>
          <w:lang w:eastAsia="en-US"/>
        </w:rPr>
        <w:t>ce n</w:t>
      </w:r>
      <w:r w:rsidR="00A23BF9">
        <w:rPr>
          <w:lang w:eastAsia="en-US"/>
        </w:rPr>
        <w:t>’</w:t>
      </w:r>
      <w:r>
        <w:rPr>
          <w:lang w:eastAsia="en-US"/>
        </w:rPr>
        <w:t>est pas Lovelace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 xml:space="preserve">est </w:t>
      </w:r>
      <w:proofErr w:type="spellStart"/>
      <w:r>
        <w:rPr>
          <w:lang w:eastAsia="en-US"/>
        </w:rPr>
        <w:t>Berthelleminot</w:t>
      </w:r>
      <w:proofErr w:type="spellEnd"/>
      <w:r w:rsidR="00A23BF9">
        <w:rPr>
          <w:lang w:eastAsia="en-US"/>
        </w:rPr>
        <w:t>.</w:t>
      </w:r>
    </w:p>
    <w:p w14:paraId="160255D7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Berthelleminot</w:t>
      </w:r>
      <w:proofErr w:type="spellEnd"/>
      <w:r>
        <w:rPr>
          <w:lang w:eastAsia="en-US"/>
        </w:rPr>
        <w:t xml:space="preserve"> de </w:t>
      </w:r>
      <w:proofErr w:type="spellStart"/>
      <w:r>
        <w:rPr>
          <w:lang w:eastAsia="en-US"/>
        </w:rPr>
        <w:t>Beaurepas</w:t>
      </w:r>
      <w:proofErr w:type="spellEnd"/>
      <w:r w:rsidR="00A23BF9">
        <w:rPr>
          <w:lang w:eastAsia="en-US"/>
        </w:rPr>
        <w:t>.</w:t>
      </w:r>
    </w:p>
    <w:p w14:paraId="12B54D3E" w14:textId="09A90E48" w:rsidR="00A23BF9" w:rsidRDefault="00BB5C58" w:rsidP="00A23BF9">
      <w:p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homme mûr</w:t>
      </w:r>
      <w:r w:rsidR="00A23BF9">
        <w:rPr>
          <w:lang w:eastAsia="en-US"/>
        </w:rPr>
        <w:t xml:space="preserve">, </w:t>
      </w:r>
      <w:r>
        <w:rPr>
          <w:lang w:eastAsia="en-US"/>
        </w:rPr>
        <w:t>bien couvert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qui parle de millions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homme à breloques et lunettes d</w:t>
      </w:r>
      <w:r w:rsidR="00A23BF9">
        <w:rPr>
          <w:lang w:eastAsia="en-US"/>
        </w:rPr>
        <w:t>’</w:t>
      </w:r>
      <w:r>
        <w:rPr>
          <w:lang w:eastAsia="en-US"/>
        </w:rPr>
        <w:t>or</w:t>
      </w:r>
      <w:r w:rsidR="00A23BF9">
        <w:rPr>
          <w:lang w:eastAsia="en-US"/>
        </w:rPr>
        <w:t>.</w:t>
      </w:r>
    </w:p>
    <w:p w14:paraId="326C529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Jeunes veuves de trente-cinq à quarante ans</w:t>
      </w:r>
      <w:r w:rsidR="00A23BF9">
        <w:rPr>
          <w:lang w:eastAsia="en-US"/>
        </w:rPr>
        <w:t xml:space="preserve">, </w:t>
      </w:r>
      <w:r>
        <w:rPr>
          <w:lang w:eastAsia="en-US"/>
        </w:rPr>
        <w:t>entourez d</w:t>
      </w:r>
      <w:r w:rsidR="00A23BF9">
        <w:rPr>
          <w:lang w:eastAsia="en-US"/>
        </w:rPr>
        <w:t>’</w:t>
      </w:r>
      <w:r>
        <w:rPr>
          <w:lang w:eastAsia="en-US"/>
        </w:rPr>
        <w:t xml:space="preserve">un triple airain </w:t>
      </w:r>
      <w:r>
        <w:t>vos c</w:t>
      </w:r>
      <w:r>
        <w:rPr>
          <w:lang w:eastAsia="en-US"/>
        </w:rPr>
        <w:t>œurs trop tendres</w:t>
      </w:r>
      <w:r w:rsidR="00A23BF9">
        <w:rPr>
          <w:lang w:eastAsia="en-US"/>
        </w:rPr>
        <w:t>.</w:t>
      </w:r>
    </w:p>
    <w:p w14:paraId="2653A54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Vos cœurs et vos économies</w:t>
      </w:r>
      <w:r w:rsidR="00A23BF9">
        <w:rPr>
          <w:lang w:eastAsia="en-US"/>
        </w:rPr>
        <w:t> !</w:t>
      </w:r>
    </w:p>
    <w:p w14:paraId="5C24A5C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Nous avons lâché le mot</w:t>
      </w:r>
      <w:r w:rsidR="00A23BF9">
        <w:rPr>
          <w:lang w:eastAsia="en-US"/>
        </w:rPr>
        <w:t xml:space="preserve">, </w:t>
      </w:r>
      <w:r>
        <w:rPr>
          <w:lang w:eastAsia="en-US"/>
        </w:rPr>
        <w:t>jeunes veuves</w:t>
      </w:r>
      <w:r w:rsidR="00A23BF9">
        <w:rPr>
          <w:lang w:eastAsia="en-US"/>
        </w:rPr>
        <w:t xml:space="preserve">. </w:t>
      </w:r>
      <w:r>
        <w:rPr>
          <w:lang w:eastAsia="en-US"/>
        </w:rPr>
        <w:t>À tout prendre</w:t>
      </w:r>
      <w:r w:rsidR="00A23BF9">
        <w:rPr>
          <w:lang w:eastAsia="en-US"/>
        </w:rPr>
        <w:t xml:space="preserve">, </w:t>
      </w:r>
      <w:r>
        <w:rPr>
          <w:lang w:eastAsia="en-US"/>
        </w:rPr>
        <w:t>vos cœurs y passeraient que nous n</w:t>
      </w:r>
      <w:r w:rsidR="00A23BF9">
        <w:rPr>
          <w:lang w:eastAsia="en-US"/>
        </w:rPr>
        <w:t>’</w:t>
      </w:r>
      <w:r>
        <w:rPr>
          <w:lang w:eastAsia="en-US"/>
        </w:rPr>
        <w:t>en dirions trop rien</w:t>
      </w:r>
      <w:r w:rsidR="00A23BF9">
        <w:rPr>
          <w:lang w:eastAsia="en-US"/>
        </w:rPr>
        <w:t xml:space="preserve">. </w:t>
      </w:r>
      <w:r>
        <w:rPr>
          <w:lang w:eastAsia="en-US"/>
        </w:rPr>
        <w:t>Mais vos économies</w:t>
      </w:r>
      <w:r w:rsidR="00A23BF9">
        <w:rPr>
          <w:lang w:eastAsia="en-US"/>
        </w:rPr>
        <w:t>.</w:t>
      </w:r>
    </w:p>
    <w:p w14:paraId="00864C1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Voilà ce que </w:t>
      </w:r>
      <w:proofErr w:type="spellStart"/>
      <w:r>
        <w:rPr>
          <w:lang w:eastAsia="en-US"/>
        </w:rPr>
        <w:t>Berthelleminot</w:t>
      </w:r>
      <w:proofErr w:type="spellEnd"/>
      <w:r>
        <w:rPr>
          <w:lang w:eastAsia="en-US"/>
        </w:rPr>
        <w:t xml:space="preserve"> aime avec passion</w:t>
      </w:r>
      <w:r w:rsidR="00A23BF9">
        <w:rPr>
          <w:lang w:eastAsia="en-US"/>
        </w:rPr>
        <w:t xml:space="preserve">, </w:t>
      </w:r>
      <w:r>
        <w:rPr>
          <w:lang w:eastAsia="en-US"/>
        </w:rPr>
        <w:t>jeunes veuves</w:t>
      </w:r>
      <w:r w:rsidR="00A23BF9">
        <w:rPr>
          <w:lang w:eastAsia="en-US"/>
        </w:rPr>
        <w:t> !</w:t>
      </w:r>
    </w:p>
    <w:p w14:paraId="26B77D0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 xml:space="preserve">Et </w:t>
      </w:r>
      <w:r>
        <w:t>c</w:t>
      </w:r>
      <w:r w:rsidR="00A23BF9">
        <w:rPr>
          <w:lang w:eastAsia="en-US"/>
        </w:rPr>
        <w:t>’</w:t>
      </w:r>
      <w:r>
        <w:rPr>
          <w:lang w:eastAsia="en-US"/>
        </w:rPr>
        <w:t xml:space="preserve">est par le cœur que </w:t>
      </w:r>
      <w:proofErr w:type="spellStart"/>
      <w:r>
        <w:rPr>
          <w:lang w:eastAsia="en-US"/>
        </w:rPr>
        <w:t>Berthelleminot</w:t>
      </w:r>
      <w:proofErr w:type="spellEnd"/>
      <w:r>
        <w:rPr>
          <w:lang w:eastAsia="en-US"/>
        </w:rPr>
        <w:t xml:space="preserve"> arrive aux économies</w:t>
      </w:r>
      <w:r w:rsidR="00A23BF9">
        <w:rPr>
          <w:lang w:eastAsia="en-US"/>
        </w:rPr>
        <w:t>.</w:t>
      </w:r>
    </w:p>
    <w:p w14:paraId="416F8F2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Madame veuve Ragon avait un cœur et </w:t>
      </w:r>
      <w:proofErr w:type="spellStart"/>
      <w:r>
        <w:rPr>
          <w:lang w:eastAsia="en-US"/>
        </w:rPr>
        <w:t>dix huit</w:t>
      </w:r>
      <w:proofErr w:type="spellEnd"/>
      <w:r>
        <w:rPr>
          <w:lang w:eastAsia="en-US"/>
        </w:rPr>
        <w:t xml:space="preserve"> mille francs d</w:t>
      </w:r>
      <w:r w:rsidR="00A23BF9">
        <w:rPr>
          <w:lang w:eastAsia="en-US"/>
        </w:rPr>
        <w:t>’</w:t>
      </w:r>
      <w:r>
        <w:rPr>
          <w:lang w:eastAsia="en-US"/>
        </w:rPr>
        <w:t>économies</w:t>
      </w:r>
      <w:r w:rsidR="00A23BF9">
        <w:rPr>
          <w:lang w:eastAsia="en-US"/>
        </w:rPr>
        <w:t>.</w:t>
      </w:r>
    </w:p>
    <w:p w14:paraId="07480AA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Une fortune pour Vitré</w:t>
      </w:r>
      <w:r w:rsidR="00A23BF9">
        <w:rPr>
          <w:lang w:eastAsia="en-US"/>
        </w:rPr>
        <w:t> !</w:t>
      </w:r>
    </w:p>
    <w:p w14:paraId="5F7CB415" w14:textId="3AF133B3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Mais </w:t>
      </w:r>
      <w:proofErr w:type="spellStart"/>
      <w:r>
        <w:rPr>
          <w:lang w:eastAsia="en-US"/>
        </w:rPr>
        <w:t>Berthelleminot</w:t>
      </w:r>
      <w:proofErr w:type="spellEnd"/>
      <w:r>
        <w:rPr>
          <w:lang w:eastAsia="en-US"/>
        </w:rPr>
        <w:t xml:space="preserve"> vint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Ô Jeunes veuves</w:t>
      </w:r>
      <w:r w:rsidR="00A23BF9">
        <w:rPr>
          <w:lang w:eastAsia="en-US"/>
        </w:rPr>
        <w:t xml:space="preserve"> ! </w:t>
      </w:r>
      <w:r>
        <w:rPr>
          <w:lang w:eastAsia="en-US"/>
        </w:rPr>
        <w:t>jeunes veuves</w:t>
      </w:r>
      <w:r w:rsidR="00A23BF9">
        <w:rPr>
          <w:lang w:eastAsia="en-US"/>
        </w:rPr>
        <w:t xml:space="preserve">, </w:t>
      </w:r>
      <w:r>
        <w:rPr>
          <w:lang w:eastAsia="en-US"/>
        </w:rPr>
        <w:t>lisez Paul de Kock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buvez de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anisette</w:t>
      </w:r>
      <w:r w:rsidR="00A23BF9">
        <w:rPr>
          <w:lang w:eastAsia="en-US"/>
        </w:rPr>
        <w:t xml:space="preserve">, </w:t>
      </w:r>
      <w:r>
        <w:rPr>
          <w:lang w:eastAsia="en-US"/>
        </w:rPr>
        <w:t>protégez des lycéens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mais </w:t>
      </w:r>
      <w:proofErr w:type="spellStart"/>
      <w:r>
        <w:rPr>
          <w:lang w:eastAsia="en-US"/>
        </w:rPr>
        <w:t>gardez vous</w:t>
      </w:r>
      <w:proofErr w:type="spellEnd"/>
      <w:r>
        <w:rPr>
          <w:lang w:eastAsia="en-US"/>
        </w:rPr>
        <w:t xml:space="preserve"> de </w:t>
      </w:r>
      <w:proofErr w:type="spellStart"/>
      <w:r>
        <w:rPr>
          <w:lang w:eastAsia="en-US"/>
        </w:rPr>
        <w:t>Berthelleminot</w:t>
      </w:r>
      <w:proofErr w:type="spellEnd"/>
      <w:r w:rsidR="00A23BF9">
        <w:rPr>
          <w:lang w:eastAsia="en-US"/>
        </w:rPr>
        <w:t> !…</w:t>
      </w:r>
    </w:p>
    <w:p w14:paraId="2595C444" w14:textId="0EEFD58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 madame Ragon avec mélancolie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toujours décidé</w:t>
      </w:r>
      <w:r>
        <w:rPr>
          <w:lang w:eastAsia="en-US"/>
        </w:rPr>
        <w:t xml:space="preserve">… </w:t>
      </w:r>
      <w:r w:rsidR="00BB5C58">
        <w:rPr>
          <w:lang w:eastAsia="en-US"/>
        </w:rPr>
        <w:t>vous partez</w:t>
      </w:r>
      <w:r>
        <w:rPr>
          <w:lang w:eastAsia="en-US"/>
        </w:rPr>
        <w:t> ?</w:t>
      </w:r>
    </w:p>
    <w:p w14:paraId="2E35ECF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Demain</w:t>
      </w:r>
      <w:r>
        <w:rPr>
          <w:lang w:eastAsia="en-US"/>
        </w:rPr>
        <w:t xml:space="preserve">, </w:t>
      </w:r>
      <w:proofErr w:type="spellStart"/>
      <w:r w:rsidR="00BB5C58">
        <w:rPr>
          <w:lang w:eastAsia="en-US"/>
        </w:rPr>
        <w:t>Lasthénie</w:t>
      </w:r>
      <w:proofErr w:type="spellEnd"/>
      <w:r>
        <w:rPr>
          <w:lang w:eastAsia="en-US"/>
        </w:rPr>
        <w:t>.</w:t>
      </w:r>
    </w:p>
    <w:p w14:paraId="6FC52B19" w14:textId="4C9B098C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Demain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répéta celle-ci en tressaillant sur sa banquette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demain</w:t>
      </w:r>
      <w:r>
        <w:rPr>
          <w:lang w:eastAsia="en-US"/>
        </w:rPr>
        <w:t xml:space="preserve">, </w:t>
      </w:r>
      <w:r w:rsidR="00BB5C58">
        <w:rPr>
          <w:lang w:eastAsia="en-US"/>
        </w:rPr>
        <w:t>Aristide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demain</w:t>
      </w:r>
      <w:r>
        <w:rPr>
          <w:lang w:eastAsia="en-US"/>
        </w:rPr>
        <w:t> !</w:t>
      </w:r>
    </w:p>
    <w:p w14:paraId="4F635E5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Cette familiarité de </w:t>
      </w:r>
      <w:proofErr w:type="spellStart"/>
      <w:r>
        <w:rPr>
          <w:lang w:eastAsia="en-US"/>
        </w:rPr>
        <w:t>Lasthénie</w:t>
      </w:r>
      <w:proofErr w:type="spellEnd"/>
      <w:r>
        <w:rPr>
          <w:lang w:eastAsia="en-US"/>
        </w:rPr>
        <w:t xml:space="preserve"> nous donne d</w:t>
      </w:r>
      <w:r w:rsidR="00A23BF9">
        <w:rPr>
          <w:lang w:eastAsia="en-US"/>
        </w:rPr>
        <w:t>’</w:t>
      </w:r>
      <w:r>
        <w:rPr>
          <w:lang w:eastAsia="en-US"/>
        </w:rPr>
        <w:t>une manière authentique le petit nom de l</w:t>
      </w:r>
      <w:r w:rsidR="00A23BF9">
        <w:rPr>
          <w:lang w:eastAsia="en-US"/>
        </w:rPr>
        <w:t>’</w:t>
      </w:r>
      <w:r>
        <w:rPr>
          <w:lang w:eastAsia="en-US"/>
        </w:rPr>
        <w:t>entrepreneur</w:t>
      </w:r>
      <w:r w:rsidR="00A23BF9">
        <w:rPr>
          <w:lang w:eastAsia="en-US"/>
        </w:rPr>
        <w:t>.</w:t>
      </w:r>
    </w:p>
    <w:p w14:paraId="0810700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Aristide prit la main de la veuve et profita de l</w:t>
      </w:r>
      <w:r w:rsidR="00A23BF9">
        <w:rPr>
          <w:lang w:eastAsia="en-US"/>
        </w:rPr>
        <w:t>’</w:t>
      </w:r>
      <w:r>
        <w:rPr>
          <w:lang w:eastAsia="en-US"/>
        </w:rPr>
        <w:t>inattention générale pour lui darder un regard incendiaire</w:t>
      </w:r>
      <w:r w:rsidR="00A23BF9">
        <w:rPr>
          <w:lang w:eastAsia="en-US"/>
        </w:rPr>
        <w:t>.</w:t>
      </w:r>
    </w:p>
    <w:p w14:paraId="0C19C345" w14:textId="50652163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Demain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reprit-il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hélas</w:t>
      </w:r>
      <w:r>
        <w:rPr>
          <w:lang w:eastAsia="en-US"/>
        </w:rPr>
        <w:t xml:space="preserve"> ! </w:t>
      </w:r>
      <w:r w:rsidR="00BB5C58">
        <w:rPr>
          <w:lang w:eastAsia="en-US"/>
        </w:rPr>
        <w:t>ou</w:t>
      </w:r>
      <w:r w:rsidR="00BB5C58">
        <w:t>i</w:t>
      </w:r>
      <w:r>
        <w:rPr>
          <w:lang w:eastAsia="en-US"/>
        </w:rPr>
        <w:t xml:space="preserve">, </w:t>
      </w:r>
      <w:r w:rsidR="00BB5C58">
        <w:rPr>
          <w:lang w:eastAsia="en-US"/>
        </w:rPr>
        <w:t>belle et chère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je vous quitterai demain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laissez-moi vous dire ce qui arrivera</w:t>
      </w:r>
      <w:r>
        <w:rPr>
          <w:lang w:eastAsia="en-US"/>
        </w:rPr>
        <w:t xml:space="preserve">… </w:t>
      </w:r>
      <w:r w:rsidR="00BB5C58">
        <w:rPr>
          <w:lang w:eastAsia="en-US"/>
        </w:rPr>
        <w:t>laissez-moi vous faire le programme précis</w:t>
      </w:r>
      <w:r>
        <w:rPr>
          <w:lang w:eastAsia="en-US"/>
        </w:rPr>
        <w:t xml:space="preserve">, </w:t>
      </w:r>
      <w:r w:rsidR="00BB5C58">
        <w:rPr>
          <w:lang w:eastAsia="en-US"/>
        </w:rPr>
        <w:t>exact et véridique de notre commun avenir</w:t>
      </w:r>
      <w:r>
        <w:rPr>
          <w:lang w:eastAsia="en-US"/>
        </w:rPr>
        <w:t xml:space="preserve">… </w:t>
      </w:r>
      <w:r w:rsidR="00BB5C58">
        <w:rPr>
          <w:lang w:eastAsia="en-US"/>
        </w:rPr>
        <w:t>car vous êtes à moi</w:t>
      </w:r>
      <w:r>
        <w:rPr>
          <w:lang w:eastAsia="en-US"/>
        </w:rPr>
        <w:t xml:space="preserve">, </w:t>
      </w:r>
      <w:proofErr w:type="spellStart"/>
      <w:r w:rsidR="00BB5C58">
        <w:rPr>
          <w:lang w:eastAsia="en-US"/>
        </w:rPr>
        <w:t>Lasthénie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et je suis à vous</w:t>
      </w:r>
      <w:r>
        <w:rPr>
          <w:lang w:eastAsia="en-US"/>
        </w:rPr>
        <w:t xml:space="preserve">… </w:t>
      </w:r>
      <w:r w:rsidR="00BB5C58">
        <w:rPr>
          <w:lang w:eastAsia="en-US"/>
        </w:rPr>
        <w:t>une chaîne indissoluble</w:t>
      </w:r>
      <w:r>
        <w:rPr>
          <w:lang w:eastAsia="en-US"/>
        </w:rPr>
        <w:t xml:space="preserve">, </w:t>
      </w:r>
      <w:r w:rsidR="00BB5C58">
        <w:rPr>
          <w:lang w:eastAsia="en-US"/>
        </w:rPr>
        <w:t>je</w:t>
      </w:r>
      <w:r w:rsidR="00BB5C58">
        <w:t xml:space="preserve"> dirai même infrangible</w:t>
      </w:r>
      <w:r>
        <w:rPr>
          <w:lang w:eastAsia="en-US"/>
        </w:rPr>
        <w:t xml:space="preserve">, </w:t>
      </w:r>
      <w:r w:rsidR="00BB5C58">
        <w:rPr>
          <w:lang w:eastAsia="en-US"/>
        </w:rPr>
        <w:t>lie nos deux destinées</w:t>
      </w:r>
      <w:r>
        <w:rPr>
          <w:lang w:eastAsia="en-US"/>
        </w:rPr>
        <w:t>…</w:t>
      </w:r>
    </w:p>
    <w:p w14:paraId="6107D95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Madame Ragon lui serra la main avec une tendresse timide</w:t>
      </w:r>
      <w:r w:rsidR="00A23BF9">
        <w:rPr>
          <w:lang w:eastAsia="en-US"/>
        </w:rPr>
        <w:t>.</w:t>
      </w:r>
    </w:p>
    <w:p w14:paraId="2B930ABA" w14:textId="29B0F69D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Voilà</w:t>
      </w:r>
      <w:r>
        <w:rPr>
          <w:lang w:eastAsia="en-US"/>
        </w:rPr>
        <w:t xml:space="preserve"> ! </w:t>
      </w:r>
      <w:r w:rsidR="00BB5C58">
        <w:rPr>
          <w:lang w:eastAsia="en-US"/>
        </w:rPr>
        <w:t>poursuivit l</w:t>
      </w:r>
      <w:r>
        <w:rPr>
          <w:lang w:eastAsia="en-US"/>
        </w:rPr>
        <w:t>’</w:t>
      </w:r>
      <w:r w:rsidR="00BB5C58">
        <w:rPr>
          <w:lang w:eastAsia="en-US"/>
        </w:rPr>
        <w:t>entrepreneur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je pars demain à six heures du matin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À six heures du soir</w:t>
      </w:r>
      <w:r>
        <w:rPr>
          <w:lang w:eastAsia="en-US"/>
        </w:rPr>
        <w:t xml:space="preserve">,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 xml:space="preserve">arrive à </w:t>
      </w:r>
      <w:r w:rsidR="00BB5C58">
        <w:rPr>
          <w:lang w:eastAsia="en-US"/>
        </w:rPr>
        <w:lastRenderedPageBreak/>
        <w:t>Granville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m</w:t>
      </w:r>
      <w:r>
        <w:rPr>
          <w:lang w:eastAsia="en-US"/>
        </w:rPr>
        <w:t>’</w:t>
      </w:r>
      <w:r w:rsidR="00BB5C58">
        <w:rPr>
          <w:lang w:eastAsia="en-US"/>
        </w:rPr>
        <w:t>embarque à la marée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suis un mois en mer</w:t>
      </w:r>
      <w:r>
        <w:rPr>
          <w:lang w:eastAsia="en-US"/>
        </w:rPr>
        <w:t xml:space="preserve">, </w:t>
      </w:r>
      <w:r w:rsidR="00BB5C58">
        <w:rPr>
          <w:lang w:eastAsia="en-US"/>
        </w:rPr>
        <w:t>huit mois sur le lieu d</w:t>
      </w:r>
      <w:r>
        <w:rPr>
          <w:lang w:eastAsia="en-US"/>
        </w:rPr>
        <w:t>’</w:t>
      </w:r>
      <w:r w:rsidR="00BB5C58">
        <w:rPr>
          <w:lang w:eastAsia="en-US"/>
        </w:rPr>
        <w:t>exploitation</w:t>
      </w:r>
      <w:r>
        <w:rPr>
          <w:lang w:eastAsia="en-US"/>
        </w:rPr>
        <w:t xml:space="preserve">, </w:t>
      </w:r>
      <w:r w:rsidR="00BB5C58">
        <w:rPr>
          <w:lang w:eastAsia="en-US"/>
        </w:rPr>
        <w:t>un mois dans la traversée du retour</w:t>
      </w:r>
      <w:r>
        <w:rPr>
          <w:lang w:eastAsia="en-US"/>
        </w:rPr>
        <w:t xml:space="preserve">… </w:t>
      </w:r>
      <w:r w:rsidR="00BB5C58">
        <w:rPr>
          <w:lang w:eastAsia="en-US"/>
        </w:rPr>
        <w:t>Total dix mois</w:t>
      </w:r>
      <w:r>
        <w:rPr>
          <w:lang w:eastAsia="en-US"/>
        </w:rPr>
        <w:t>.</w:t>
      </w:r>
    </w:p>
    <w:p w14:paraId="3D38B394" w14:textId="45887356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Dix mois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murmura </w:t>
      </w:r>
      <w:proofErr w:type="spellStart"/>
      <w:r w:rsidR="00BB5C58">
        <w:rPr>
          <w:lang w:eastAsia="en-US"/>
        </w:rPr>
        <w:t>Lasthénie</w:t>
      </w:r>
      <w:proofErr w:type="spellEnd"/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un siècle</w:t>
      </w:r>
      <w:r>
        <w:rPr>
          <w:lang w:eastAsia="en-US"/>
        </w:rPr>
        <w:t> !</w:t>
      </w:r>
    </w:p>
    <w:p w14:paraId="23F7E8F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Au bout de ces dix mois</w:t>
      </w:r>
      <w:r>
        <w:rPr>
          <w:lang w:eastAsia="en-US"/>
        </w:rPr>
        <w:t xml:space="preserve">, </w:t>
      </w:r>
      <w:r w:rsidR="00BB5C58">
        <w:rPr>
          <w:lang w:eastAsia="en-US"/>
        </w:rPr>
        <w:t>je suis ici</w:t>
      </w:r>
      <w:r>
        <w:rPr>
          <w:lang w:eastAsia="en-US"/>
        </w:rPr>
        <w:t xml:space="preserve">, </w:t>
      </w:r>
      <w:r w:rsidR="00BB5C58">
        <w:rPr>
          <w:lang w:eastAsia="en-US"/>
        </w:rPr>
        <w:t>à vos pieds</w:t>
      </w:r>
      <w:r>
        <w:rPr>
          <w:lang w:eastAsia="en-US"/>
        </w:rPr>
        <w:t xml:space="preserve">, </w:t>
      </w:r>
      <w:r w:rsidR="00BB5C58">
        <w:rPr>
          <w:lang w:eastAsia="en-US"/>
        </w:rPr>
        <w:t>belle et chère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vous offre ma main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nom et ma fortune qui ne peut guère monter à moins de dix ou quinze millions</w:t>
      </w:r>
      <w:r>
        <w:rPr>
          <w:lang w:eastAsia="en-US"/>
        </w:rPr>
        <w:t>.</w:t>
      </w:r>
    </w:p>
    <w:p w14:paraId="3DC4B1A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Aristide</w:t>
      </w:r>
      <w:r>
        <w:rPr>
          <w:lang w:eastAsia="en-US"/>
        </w:rPr>
        <w:t xml:space="preserve"> ! </w:t>
      </w:r>
      <w:r w:rsidR="00BB5C58">
        <w:rPr>
          <w:lang w:eastAsia="en-US"/>
        </w:rPr>
        <w:t>Aristide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 la veuve qui était presque sincère</w:t>
      </w:r>
      <w:r>
        <w:rPr>
          <w:lang w:eastAsia="en-US"/>
        </w:rPr>
        <w:t xml:space="preserve">, </w:t>
      </w:r>
      <w:r w:rsidR="00BB5C58">
        <w:rPr>
          <w:lang w:eastAsia="en-US"/>
        </w:rPr>
        <w:t>que m</w:t>
      </w:r>
      <w:r>
        <w:rPr>
          <w:lang w:eastAsia="en-US"/>
        </w:rPr>
        <w:t>’</w:t>
      </w:r>
      <w:r w:rsidR="00BB5C58">
        <w:rPr>
          <w:lang w:eastAsia="en-US"/>
        </w:rPr>
        <w:t>importe la fortune</w:t>
      </w:r>
      <w:r>
        <w:rPr>
          <w:lang w:eastAsia="en-US"/>
        </w:rPr>
        <w:t> !</w:t>
      </w:r>
    </w:p>
    <w:p w14:paraId="0226F14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Au bas mot continua </w:t>
      </w:r>
      <w:proofErr w:type="spellStart"/>
      <w:r w:rsidR="00BB5C58">
        <w:rPr>
          <w:lang w:eastAsia="en-US"/>
        </w:rPr>
        <w:t>Berthelleminot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 xml:space="preserve">je pourrais dire vingt millions sans être </w:t>
      </w:r>
      <w:r w:rsidR="00BB5C58">
        <w:t>accusé d</w:t>
      </w:r>
      <w:r>
        <w:rPr>
          <w:lang w:eastAsia="en-US"/>
        </w:rPr>
        <w:t>’</w:t>
      </w:r>
      <w:r w:rsidR="00BB5C58">
        <w:rPr>
          <w:lang w:eastAsia="en-US"/>
        </w:rPr>
        <w:t>exagération</w:t>
      </w:r>
      <w:r>
        <w:rPr>
          <w:lang w:eastAsia="en-US"/>
        </w:rPr>
        <w:t xml:space="preserve">…, </w:t>
      </w:r>
      <w:r w:rsidR="00BB5C58">
        <w:rPr>
          <w:lang w:eastAsia="en-US"/>
        </w:rPr>
        <w:t>et même vingt-cinq millions</w:t>
      </w:r>
      <w:r>
        <w:rPr>
          <w:lang w:eastAsia="en-US"/>
        </w:rPr>
        <w:t xml:space="preserve">, </w:t>
      </w:r>
      <w:r w:rsidR="00BB5C58">
        <w:rPr>
          <w:lang w:eastAsia="en-US"/>
        </w:rPr>
        <w:t>car ce sont des bois de toute beauté</w:t>
      </w:r>
      <w:r>
        <w:rPr>
          <w:lang w:eastAsia="en-US"/>
        </w:rPr>
        <w:t xml:space="preserve">… </w:t>
      </w:r>
      <w:r w:rsidR="00BB5C58">
        <w:rPr>
          <w:lang w:eastAsia="en-US"/>
        </w:rPr>
        <w:t>Quant à notre bonheur</w:t>
      </w:r>
      <w:r>
        <w:rPr>
          <w:lang w:eastAsia="en-US"/>
        </w:rPr>
        <w:t xml:space="preserve">, </w:t>
      </w:r>
      <w:r w:rsidR="00BB5C58">
        <w:rPr>
          <w:lang w:eastAsia="en-US"/>
        </w:rPr>
        <w:t>ai-je besoin de vous en tracer le tableau</w:t>
      </w:r>
      <w:r>
        <w:rPr>
          <w:lang w:eastAsia="en-US"/>
        </w:rPr>
        <w:t> ?…</w:t>
      </w:r>
    </w:p>
    <w:p w14:paraId="47A35BA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avait fini son verre de vin blanc à la cassonade</w:t>
      </w:r>
      <w:r w:rsidR="00A23BF9">
        <w:rPr>
          <w:lang w:eastAsia="en-US"/>
        </w:rPr>
        <w:t>.</w:t>
      </w:r>
    </w:p>
    <w:p w14:paraId="7FB25ACB" w14:textId="682A83AB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</w:t>
      </w:r>
      <w:r>
        <w:rPr>
          <w:lang w:eastAsia="en-US"/>
        </w:rPr>
        <w:t xml:space="preserve"> ! </w:t>
      </w:r>
      <w:r w:rsidR="00BB5C58">
        <w:rPr>
          <w:lang w:eastAsia="en-US"/>
        </w:rPr>
        <w:t>bonjour donc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Guyot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dit-i</w:t>
      </w:r>
      <w:r w:rsidR="00BB5C58">
        <w:t>l en se levant comme pour couper court à l</w:t>
      </w:r>
      <w:r>
        <w:rPr>
          <w:lang w:eastAsia="en-US"/>
        </w:rPr>
        <w:t>’</w:t>
      </w:r>
      <w:r w:rsidR="00BB5C58">
        <w:rPr>
          <w:lang w:eastAsia="en-US"/>
        </w:rPr>
        <w:t>émotion de cet entretien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 xml:space="preserve">monsieur </w:t>
      </w:r>
      <w:proofErr w:type="spellStart"/>
      <w:r w:rsidR="00BB5C58">
        <w:rPr>
          <w:lang w:eastAsia="en-US"/>
        </w:rPr>
        <w:t>Jumelet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eh bonjour donc</w:t>
      </w:r>
      <w:r>
        <w:rPr>
          <w:lang w:eastAsia="en-US"/>
        </w:rPr>
        <w:t> !…</w:t>
      </w:r>
    </w:p>
    <w:p w14:paraId="019BA1B8" w14:textId="0DA1D7F0" w:rsidR="00A23BF9" w:rsidRDefault="00A23BF9" w:rsidP="00A23BF9">
      <w:pPr>
        <w:rPr>
          <w:lang w:eastAsia="en-US"/>
        </w:rPr>
      </w:pPr>
      <w:r>
        <w:rPr>
          <w:lang w:eastAsia="en-US"/>
        </w:rPr>
        <w:t>MM. </w:t>
      </w:r>
      <w:r w:rsidR="00BB5C58">
        <w:rPr>
          <w:lang w:eastAsia="en-US"/>
        </w:rPr>
        <w:t xml:space="preserve">Guyot et </w:t>
      </w:r>
      <w:proofErr w:type="spellStart"/>
      <w:r w:rsidR="00BB5C58">
        <w:rPr>
          <w:lang w:eastAsia="en-US"/>
        </w:rPr>
        <w:t>Jumelet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le premier</w:t>
      </w:r>
      <w:r>
        <w:rPr>
          <w:lang w:eastAsia="en-US"/>
        </w:rPr>
        <w:t xml:space="preserve">, </w:t>
      </w:r>
      <w:r w:rsidR="00BB5C58">
        <w:rPr>
          <w:lang w:eastAsia="en-US"/>
        </w:rPr>
        <w:t>commis-greffier</w:t>
      </w:r>
      <w:r>
        <w:rPr>
          <w:lang w:eastAsia="en-US"/>
        </w:rPr>
        <w:t xml:space="preserve"> ; </w:t>
      </w:r>
      <w:r w:rsidR="00BB5C58">
        <w:rPr>
          <w:lang w:eastAsia="en-US"/>
        </w:rPr>
        <w:t>le second</w:t>
      </w:r>
      <w:r>
        <w:rPr>
          <w:lang w:eastAsia="en-US"/>
        </w:rPr>
        <w:t xml:space="preserve">, </w:t>
      </w:r>
      <w:r w:rsidR="00BB5C58">
        <w:rPr>
          <w:lang w:eastAsia="en-US"/>
        </w:rPr>
        <w:t>huissier près le tribunal civil</w:t>
      </w:r>
      <w:r>
        <w:rPr>
          <w:lang w:eastAsia="en-US"/>
        </w:rPr>
        <w:t xml:space="preserve">, </w:t>
      </w:r>
      <w:r w:rsidR="00BB5C58">
        <w:rPr>
          <w:lang w:eastAsia="en-US"/>
        </w:rPr>
        <w:t>venaient de passer la porte</w:t>
      </w:r>
      <w:r>
        <w:rPr>
          <w:lang w:eastAsia="en-US"/>
        </w:rPr>
        <w:t>.</w:t>
      </w:r>
    </w:p>
    <w:p w14:paraId="3CED5E4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D</w:t>
      </w:r>
      <w:r w:rsidR="00A23BF9">
        <w:rPr>
          <w:lang w:eastAsia="en-US"/>
        </w:rPr>
        <w:t>’</w:t>
      </w:r>
      <w:r>
        <w:rPr>
          <w:lang w:eastAsia="en-US"/>
        </w:rPr>
        <w:t>autres habitués en</w:t>
      </w:r>
      <w:r>
        <w:t>trèrent à leur suite</w:t>
      </w:r>
      <w:r w:rsidR="00A23BF9">
        <w:rPr>
          <w:lang w:eastAsia="en-US"/>
        </w:rPr>
        <w:t xml:space="preserve">. </w:t>
      </w:r>
      <w:r>
        <w:rPr>
          <w:lang w:eastAsia="en-US"/>
        </w:rPr>
        <w:t>Le Grand-Café de l</w:t>
      </w:r>
      <w:r w:rsidR="00A23BF9">
        <w:rPr>
          <w:lang w:eastAsia="en-US"/>
        </w:rPr>
        <w:t>’</w:t>
      </w:r>
      <w:r>
        <w:rPr>
          <w:lang w:eastAsia="en-US"/>
        </w:rPr>
        <w:t>Industrie s</w:t>
      </w:r>
      <w:r w:rsidR="00A23BF9">
        <w:rPr>
          <w:lang w:eastAsia="en-US"/>
        </w:rPr>
        <w:t>’</w:t>
      </w:r>
      <w:r>
        <w:rPr>
          <w:lang w:eastAsia="en-US"/>
        </w:rPr>
        <w:t>emplissait comme tous les jours à la même heure</w:t>
      </w:r>
      <w:r w:rsidR="00A23BF9">
        <w:rPr>
          <w:lang w:eastAsia="en-US"/>
        </w:rPr>
        <w:t>.</w:t>
      </w:r>
    </w:p>
    <w:p w14:paraId="348AC80C" w14:textId="53847D77" w:rsidR="00A23BF9" w:rsidRDefault="00BB5C58" w:rsidP="00A23BF9">
      <w:pPr>
        <w:rPr>
          <w:lang w:eastAsia="en-US"/>
        </w:rPr>
      </w:pPr>
      <w:r>
        <w:rPr>
          <w:lang w:eastAsia="en-US"/>
        </w:rPr>
        <w:t>Les nouveaux venus se mêlèrent aux anciens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et le jeune </w:t>
      </w:r>
      <w:proofErr w:type="spellStart"/>
      <w:r>
        <w:rPr>
          <w:lang w:eastAsia="en-US"/>
        </w:rPr>
        <w:t>Guérineul</w:t>
      </w:r>
      <w:proofErr w:type="spellEnd"/>
      <w:r>
        <w:rPr>
          <w:lang w:eastAsia="en-US"/>
        </w:rPr>
        <w:t xml:space="preserve"> trouva un amateur pour faire une partie de billard</w:t>
      </w:r>
      <w:r w:rsidR="00A23BF9">
        <w:rPr>
          <w:lang w:eastAsia="en-US"/>
        </w:rPr>
        <w:t>.</w:t>
      </w:r>
    </w:p>
    <w:p w14:paraId="09F79439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lastRenderedPageBreak/>
        <w:t>Berthelleminot</w:t>
      </w:r>
      <w:proofErr w:type="spellEnd"/>
      <w:r>
        <w:rPr>
          <w:lang w:eastAsia="en-US"/>
        </w:rPr>
        <w:t xml:space="preserve"> prit le centre de </w:t>
      </w:r>
      <w:r>
        <w:t>la salle</w:t>
      </w:r>
      <w:r w:rsidR="00A23BF9">
        <w:rPr>
          <w:lang w:eastAsia="en-US"/>
        </w:rPr>
        <w:t xml:space="preserve">, </w:t>
      </w:r>
      <w:r>
        <w:rPr>
          <w:lang w:eastAsia="en-US"/>
        </w:rPr>
        <w:t>releva son col de chemise en guillotine et donna le coup de doigt sur ses lunettes d</w:t>
      </w:r>
      <w:r w:rsidR="00A23BF9">
        <w:rPr>
          <w:lang w:eastAsia="en-US"/>
        </w:rPr>
        <w:t>’</w:t>
      </w:r>
      <w:r>
        <w:rPr>
          <w:lang w:eastAsia="en-US"/>
        </w:rPr>
        <w:t>or</w:t>
      </w:r>
      <w:r w:rsidR="00A23BF9">
        <w:rPr>
          <w:lang w:eastAsia="en-US"/>
        </w:rPr>
        <w:t>.</w:t>
      </w:r>
    </w:p>
    <w:p w14:paraId="1EA12E07" w14:textId="0F5B5898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Messieurs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dit-il</w:t>
      </w:r>
      <w:r>
        <w:rPr>
          <w:lang w:eastAsia="en-US"/>
        </w:rPr>
        <w:t xml:space="preserve">, </w:t>
      </w:r>
      <w:r w:rsidR="00BB5C58">
        <w:rPr>
          <w:lang w:eastAsia="en-US"/>
        </w:rPr>
        <w:t>manifestant par sa pose et son débit solennel l</w:t>
      </w:r>
      <w:r>
        <w:rPr>
          <w:lang w:eastAsia="en-US"/>
        </w:rPr>
        <w:t>’</w:t>
      </w:r>
      <w:r w:rsidR="00BB5C58">
        <w:rPr>
          <w:lang w:eastAsia="en-US"/>
        </w:rPr>
        <w:t>intention évidente de prononcer un discours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messieurs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je me sentirais fort indigne </w:t>
      </w:r>
      <w:r w:rsidR="00BB5C58">
        <w:t>de l</w:t>
      </w:r>
      <w:r>
        <w:rPr>
          <w:lang w:eastAsia="en-US"/>
        </w:rPr>
        <w:t>’</w:t>
      </w:r>
      <w:r w:rsidR="00BB5C58">
        <w:rPr>
          <w:lang w:eastAsia="en-US"/>
        </w:rPr>
        <w:t>accueil distingué que la population vitréenne a bien voulu me faire</w:t>
      </w:r>
      <w:r>
        <w:rPr>
          <w:lang w:eastAsia="en-US"/>
        </w:rPr>
        <w:t xml:space="preserve">, </w:t>
      </w:r>
      <w:r w:rsidR="00BB5C58">
        <w:rPr>
          <w:lang w:eastAsia="en-US"/>
        </w:rPr>
        <w:t>si je ne regardais pas comme un devoir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je dirai même comme une obligation étroite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d</w:t>
      </w:r>
      <w:r>
        <w:rPr>
          <w:lang w:eastAsia="en-US"/>
        </w:rPr>
        <w:t>’</w:t>
      </w:r>
      <w:r w:rsidR="00BB5C58">
        <w:rPr>
          <w:lang w:eastAsia="en-US"/>
        </w:rPr>
        <w:t>offrir mes adieux aux honorables amis qui m</w:t>
      </w:r>
      <w:r>
        <w:rPr>
          <w:lang w:eastAsia="en-US"/>
        </w:rPr>
        <w:t>’</w:t>
      </w:r>
      <w:r w:rsidR="00BB5C58">
        <w:rPr>
          <w:lang w:eastAsia="en-US"/>
        </w:rPr>
        <w:t>entourent</w:t>
      </w:r>
      <w:r>
        <w:rPr>
          <w:lang w:eastAsia="en-US"/>
        </w:rPr>
        <w:t>.</w:t>
      </w:r>
    </w:p>
    <w:p w14:paraId="58F259C3" w14:textId="64636AFA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fit-on de toutes parts</w:t>
      </w:r>
      <w:r>
        <w:rPr>
          <w:lang w:eastAsia="en-US"/>
        </w:rPr>
        <w:t xml:space="preserve"> ; </w:t>
      </w:r>
      <w:r w:rsidR="007F299C">
        <w:t>—</w:t>
      </w:r>
      <w:r>
        <w:t xml:space="preserve"> </w:t>
      </w:r>
      <w:r w:rsidR="00BB5C58">
        <w:rPr>
          <w:lang w:eastAsia="en-US"/>
        </w:rPr>
        <w:t>vous partez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monsieur </w:t>
      </w:r>
      <w:proofErr w:type="spellStart"/>
      <w:r w:rsidR="00BB5C58">
        <w:rPr>
          <w:lang w:eastAsia="en-US"/>
        </w:rPr>
        <w:t>Berthelleminot</w:t>
      </w:r>
      <w:proofErr w:type="spellEnd"/>
      <w:r>
        <w:rPr>
          <w:lang w:eastAsia="en-US"/>
        </w:rPr>
        <w:t> ?</w:t>
      </w:r>
    </w:p>
    <w:p w14:paraId="60C213C3" w14:textId="4515A71B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</w:t>
      </w:r>
      <w:r>
        <w:rPr>
          <w:lang w:eastAsia="en-US"/>
        </w:rPr>
        <w:t xml:space="preserve"> ! </w:t>
      </w:r>
      <w:r w:rsidR="00BB5C58">
        <w:rPr>
          <w:lang w:eastAsia="en-US"/>
        </w:rPr>
        <w:t>bonjour donc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monsieur </w:t>
      </w:r>
      <w:proofErr w:type="spellStart"/>
      <w:r w:rsidR="00BB5C58">
        <w:rPr>
          <w:lang w:eastAsia="en-US"/>
        </w:rPr>
        <w:t>Boistier</w:t>
      </w:r>
      <w:proofErr w:type="spellEnd"/>
      <w:r>
        <w:rPr>
          <w:lang w:eastAsia="en-US"/>
        </w:rPr>
        <w:t xml:space="preserve"> ! </w:t>
      </w:r>
      <w:r w:rsidR="00BB5C58">
        <w:rPr>
          <w:lang w:eastAsia="en-US"/>
        </w:rPr>
        <w:t>je n</w:t>
      </w:r>
      <w:r>
        <w:rPr>
          <w:lang w:eastAsia="en-US"/>
        </w:rPr>
        <w:t>’</w:t>
      </w:r>
      <w:r w:rsidR="00BB5C58">
        <w:rPr>
          <w:lang w:eastAsia="en-US"/>
        </w:rPr>
        <w:t>avais pas eu l</w:t>
      </w:r>
      <w:r>
        <w:rPr>
          <w:lang w:eastAsia="en-US"/>
        </w:rPr>
        <w:t>’</w:t>
      </w:r>
      <w:r w:rsidR="00BB5C58">
        <w:rPr>
          <w:lang w:eastAsia="en-US"/>
        </w:rPr>
        <w:t>avantage de vous apercevoir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 xml:space="preserve">Monsieur </w:t>
      </w:r>
      <w:proofErr w:type="spellStart"/>
      <w:r w:rsidR="00BB5C58">
        <w:rPr>
          <w:lang w:eastAsia="en-US"/>
        </w:rPr>
        <w:t>Allumel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eh</w:t>
      </w:r>
      <w:r>
        <w:rPr>
          <w:lang w:eastAsia="en-US"/>
        </w:rPr>
        <w:t xml:space="preserve"> ! </w:t>
      </w:r>
      <w:r w:rsidR="00BB5C58">
        <w:rPr>
          <w:lang w:eastAsia="en-US"/>
        </w:rPr>
        <w:t>bonjour donc</w:t>
      </w:r>
      <w:r>
        <w:rPr>
          <w:lang w:eastAsia="en-US"/>
        </w:rPr>
        <w:t xml:space="preserve"> ! </w:t>
      </w:r>
      <w:r w:rsidR="00BB5C58">
        <w:rPr>
          <w:lang w:eastAsia="en-US"/>
        </w:rPr>
        <w:t>vous me pardonnerez de ne vous avoir pas salué tout de suite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messieurs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je </w:t>
      </w:r>
      <w:r w:rsidR="00BB5C58">
        <w:t>pars pour des rivages lointains et fort peu connus</w:t>
      </w:r>
      <w:r>
        <w:rPr>
          <w:lang w:eastAsia="en-US"/>
        </w:rPr>
        <w:t xml:space="preserve">, </w:t>
      </w:r>
      <w:r w:rsidR="00BB5C58">
        <w:rPr>
          <w:lang w:eastAsia="en-US"/>
        </w:rPr>
        <w:t>où j</w:t>
      </w:r>
      <w:r>
        <w:rPr>
          <w:lang w:eastAsia="en-US"/>
        </w:rPr>
        <w:t>’</w:t>
      </w:r>
      <w:r w:rsidR="00BB5C58">
        <w:rPr>
          <w:lang w:eastAsia="en-US"/>
        </w:rPr>
        <w:t>ai la certitude de faire l</w:t>
      </w:r>
      <w:r>
        <w:rPr>
          <w:lang w:eastAsia="en-US"/>
        </w:rPr>
        <w:t>’</w:t>
      </w:r>
      <w:r w:rsidR="00BB5C58">
        <w:rPr>
          <w:lang w:eastAsia="en-US"/>
        </w:rPr>
        <w:t>opération la plus avantageuse qui ait jamais été tentée</w:t>
      </w:r>
      <w:r>
        <w:rPr>
          <w:lang w:eastAsia="en-US"/>
        </w:rPr>
        <w:t xml:space="preserve">… </w:t>
      </w:r>
      <w:r w:rsidR="00BB5C58">
        <w:rPr>
          <w:lang w:eastAsia="en-US"/>
        </w:rPr>
        <w:t>Les personnes qui ont eu confiance en moi</w:t>
      </w:r>
      <w:r>
        <w:rPr>
          <w:lang w:eastAsia="en-US"/>
        </w:rPr>
        <w:t>…</w:t>
      </w:r>
    </w:p>
    <w:p w14:paraId="26B9CBE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Fait au même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interrompit </w:t>
      </w:r>
      <w:proofErr w:type="spellStart"/>
      <w:r w:rsidR="00BB5C58">
        <w:rPr>
          <w:lang w:eastAsia="en-US"/>
        </w:rPr>
        <w:t>Guérineul</w:t>
      </w:r>
      <w:proofErr w:type="spellEnd"/>
      <w:r w:rsidR="00BB5C58">
        <w:rPr>
          <w:lang w:eastAsia="en-US"/>
        </w:rPr>
        <w:t xml:space="preserve"> qui venait de bloquer la bille d</w:t>
      </w:r>
      <w:r w:rsidR="00BB5C58">
        <w:t>e son adversaire</w:t>
      </w:r>
      <w:r>
        <w:rPr>
          <w:lang w:eastAsia="en-US"/>
        </w:rPr>
        <w:t>.</w:t>
      </w:r>
    </w:p>
    <w:p w14:paraId="2249E1E6" w14:textId="44642F8E" w:rsidR="00A23BF9" w:rsidRDefault="00BB5C58" w:rsidP="00A23BF9">
      <w:pPr>
        <w:rPr>
          <w:lang w:eastAsia="en-US"/>
        </w:rPr>
      </w:pPr>
      <w:r>
        <w:rPr>
          <w:lang w:eastAsia="en-US"/>
        </w:rPr>
        <w:t>On se prit à sourire</w:t>
      </w:r>
      <w:r w:rsidR="00A23BF9"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mais madame veuve Ragon fronça le sourcil</w:t>
      </w:r>
      <w:r w:rsidR="00A23BF9">
        <w:rPr>
          <w:lang w:eastAsia="en-US"/>
        </w:rPr>
        <w:t>.</w:t>
      </w:r>
    </w:p>
    <w:p w14:paraId="55D31CFC" w14:textId="79565581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Les personnes qui ont eu confiance en moi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poursuivit imperturbablement </w:t>
      </w:r>
      <w:r>
        <w:rPr>
          <w:lang w:eastAsia="en-US"/>
        </w:rPr>
        <w:t>M. </w:t>
      </w:r>
      <w:proofErr w:type="spellStart"/>
      <w:r w:rsidR="00BB5C58">
        <w:rPr>
          <w:lang w:eastAsia="en-US"/>
        </w:rPr>
        <w:t>Berthelleminot</w:t>
      </w:r>
      <w:proofErr w:type="spellEnd"/>
      <w:r w:rsidR="00BB5C58">
        <w:rPr>
          <w:lang w:eastAsia="en-US"/>
        </w:rPr>
        <w:t xml:space="preserve"> de </w:t>
      </w:r>
      <w:proofErr w:type="spellStart"/>
      <w:r w:rsidR="00BB5C58">
        <w:rPr>
          <w:lang w:eastAsia="en-US"/>
        </w:rPr>
        <w:t>Beaurepas</w:t>
      </w:r>
      <w:proofErr w:type="spellEnd"/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vont centupler leurs capitaux sans courir le moindre risque</w:t>
      </w:r>
      <w:r>
        <w:rPr>
          <w:lang w:eastAsia="en-US"/>
        </w:rPr>
        <w:t xml:space="preserve">. </w:t>
      </w:r>
      <w:r w:rsidR="007F299C">
        <w:t>—</w:t>
      </w:r>
      <w:r>
        <w:t xml:space="preserve"> </w:t>
      </w:r>
      <w:r w:rsidR="00BB5C58">
        <w:rPr>
          <w:lang w:eastAsia="en-US"/>
        </w:rPr>
        <w:t>Pour cela</w:t>
      </w:r>
      <w:r>
        <w:rPr>
          <w:lang w:eastAsia="en-US"/>
        </w:rPr>
        <w:t xml:space="preserve">, </w:t>
      </w:r>
      <w:r w:rsidR="00BB5C58">
        <w:rPr>
          <w:lang w:eastAsia="en-US"/>
        </w:rPr>
        <w:t>je ne leur demande qu</w:t>
      </w:r>
      <w:r>
        <w:rPr>
          <w:lang w:eastAsia="en-US"/>
        </w:rPr>
        <w:t>’</w:t>
      </w:r>
      <w:r w:rsidR="00BB5C58">
        <w:rPr>
          <w:lang w:eastAsia="en-US"/>
        </w:rPr>
        <w:t>un peu de reconnaissance et un peu d</w:t>
      </w:r>
      <w:r>
        <w:rPr>
          <w:lang w:eastAsia="en-US"/>
        </w:rPr>
        <w:t>’</w:t>
      </w:r>
      <w:r w:rsidR="00BB5C58">
        <w:rPr>
          <w:lang w:eastAsia="en-US"/>
        </w:rPr>
        <w:t>affection</w:t>
      </w:r>
      <w:r>
        <w:rPr>
          <w:lang w:eastAsia="en-US"/>
        </w:rPr>
        <w:t>.</w:t>
      </w:r>
    </w:p>
    <w:p w14:paraId="24DA4E6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Excellent cœur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pensa </w:t>
      </w:r>
      <w:proofErr w:type="spellStart"/>
      <w:r w:rsidR="00BB5C58">
        <w:rPr>
          <w:lang w:eastAsia="en-US"/>
        </w:rPr>
        <w:t>Lasthénie</w:t>
      </w:r>
      <w:proofErr w:type="spellEnd"/>
      <w:r w:rsidR="00BB5C58">
        <w:rPr>
          <w:lang w:eastAsia="en-US"/>
        </w:rPr>
        <w:t xml:space="preserve"> Ragon qui s</w:t>
      </w:r>
      <w:r>
        <w:rPr>
          <w:lang w:eastAsia="en-US"/>
        </w:rPr>
        <w:t>’</w:t>
      </w:r>
      <w:r w:rsidR="00BB5C58">
        <w:rPr>
          <w:lang w:eastAsia="en-US"/>
        </w:rPr>
        <w:t>essuyait les yeux avec sa serviette</w:t>
      </w:r>
      <w:r>
        <w:rPr>
          <w:lang w:eastAsia="en-US"/>
        </w:rPr>
        <w:t>.</w:t>
      </w:r>
    </w:p>
    <w:p w14:paraId="4B17D1F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Vous avez donc trouvé vos 6</w:t>
      </w:r>
      <w:r>
        <w:rPr>
          <w:lang w:eastAsia="en-US"/>
        </w:rPr>
        <w:t>0,0</w:t>
      </w:r>
      <w:r w:rsidR="00BB5C58">
        <w:rPr>
          <w:lang w:eastAsia="en-US"/>
        </w:rPr>
        <w:t>00 francs</w:t>
      </w:r>
      <w:r>
        <w:rPr>
          <w:lang w:eastAsia="en-US"/>
        </w:rPr>
        <w:t xml:space="preserve"> ? </w:t>
      </w:r>
      <w:r w:rsidR="00BB5C58">
        <w:rPr>
          <w:lang w:eastAsia="en-US"/>
        </w:rPr>
        <w:t>demanda Fifi Romblon</w:t>
      </w:r>
      <w:r>
        <w:rPr>
          <w:lang w:eastAsia="en-US"/>
        </w:rPr>
        <w:t>.</w:t>
      </w:r>
    </w:p>
    <w:p w14:paraId="74ED41C3" w14:textId="2F495819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aurais trouvé s</w:t>
      </w:r>
      <w:r w:rsidR="00BB5C58">
        <w:t>ix cent mille francs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jeune ami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répliqua l</w:t>
      </w:r>
      <w:r>
        <w:rPr>
          <w:lang w:eastAsia="en-US"/>
        </w:rPr>
        <w:t>’</w:t>
      </w:r>
      <w:r w:rsidR="00BB5C58">
        <w:rPr>
          <w:lang w:eastAsia="en-US"/>
        </w:rPr>
        <w:t>entrepreneur avec dignité</w:t>
      </w:r>
      <w:r>
        <w:rPr>
          <w:lang w:eastAsia="en-US"/>
        </w:rPr>
        <w:t xml:space="preserve">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ce qui m</w:t>
      </w:r>
      <w:r>
        <w:rPr>
          <w:lang w:eastAsia="en-US"/>
        </w:rPr>
        <w:t>’</w:t>
      </w:r>
      <w:r w:rsidR="00BB5C58">
        <w:rPr>
          <w:lang w:eastAsia="en-US"/>
        </w:rPr>
        <w:t>arrêtait</w:t>
      </w:r>
      <w:r>
        <w:rPr>
          <w:lang w:eastAsia="en-US"/>
        </w:rPr>
        <w:t xml:space="preserve">, </w:t>
      </w:r>
      <w:r w:rsidR="00BB5C58">
        <w:rPr>
          <w:lang w:eastAsia="en-US"/>
        </w:rPr>
        <w:t>ce n</w:t>
      </w:r>
      <w:r>
        <w:rPr>
          <w:lang w:eastAsia="en-US"/>
        </w:rPr>
        <w:t>’</w:t>
      </w:r>
      <w:r w:rsidR="00BB5C58">
        <w:rPr>
          <w:lang w:eastAsia="en-US"/>
        </w:rPr>
        <w:t>était pas l</w:t>
      </w:r>
      <w:r>
        <w:rPr>
          <w:lang w:eastAsia="en-US"/>
        </w:rPr>
        <w:t>’</w:t>
      </w:r>
      <w:r w:rsidR="00BB5C58">
        <w:rPr>
          <w:lang w:eastAsia="en-US"/>
        </w:rPr>
        <w:t>argent</w:t>
      </w:r>
      <w:r>
        <w:rPr>
          <w:lang w:eastAsia="en-US"/>
        </w:rPr>
        <w:t xml:space="preserve">…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était le personnel de mon exploitation</w:t>
      </w:r>
      <w:r>
        <w:rPr>
          <w:lang w:eastAsia="en-US"/>
        </w:rPr>
        <w:t xml:space="preserve">…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avais besoin d</w:t>
      </w:r>
      <w:r>
        <w:rPr>
          <w:lang w:eastAsia="en-US"/>
        </w:rPr>
        <w:t>’</w:t>
      </w:r>
      <w:r w:rsidR="00BB5C58">
        <w:rPr>
          <w:lang w:eastAsia="en-US"/>
        </w:rPr>
        <w:t>un homme pour compléter la petite phalange qui m</w:t>
      </w:r>
      <w:r>
        <w:rPr>
          <w:lang w:eastAsia="en-US"/>
        </w:rPr>
        <w:t>’</w:t>
      </w:r>
      <w:r w:rsidR="00BB5C58">
        <w:rPr>
          <w:lang w:eastAsia="en-US"/>
        </w:rPr>
        <w:t>attend à bord du navire l</w:t>
      </w:r>
      <w:r>
        <w:rPr>
          <w:lang w:eastAsia="en-US"/>
        </w:rPr>
        <w:t>’</w:t>
      </w:r>
      <w:r w:rsidR="00BB5C58">
        <w:rPr>
          <w:lang w:eastAsia="en-US"/>
        </w:rPr>
        <w:t>Ar</w:t>
      </w:r>
      <w:r w:rsidR="00BB5C58">
        <w:t>gonaute</w:t>
      </w:r>
      <w:r>
        <w:rPr>
          <w:lang w:eastAsia="en-US"/>
        </w:rPr>
        <w:t xml:space="preserve">, </w:t>
      </w:r>
      <w:r w:rsidR="00BB5C58">
        <w:rPr>
          <w:lang w:eastAsia="en-US"/>
        </w:rPr>
        <w:t>dans le port de Granville</w:t>
      </w:r>
      <w:r>
        <w:rPr>
          <w:lang w:eastAsia="en-US"/>
        </w:rPr>
        <w:t xml:space="preserve">… </w:t>
      </w:r>
      <w:r w:rsidR="00BB5C58">
        <w:rPr>
          <w:lang w:eastAsia="en-US"/>
        </w:rPr>
        <w:t>Cet homme</w:t>
      </w:r>
      <w:r>
        <w:rPr>
          <w:lang w:eastAsia="en-US"/>
        </w:rPr>
        <w:t xml:space="preserve">, </w:t>
      </w:r>
      <w:r w:rsidR="00BB5C58">
        <w:rPr>
          <w:lang w:eastAsia="en-US"/>
        </w:rPr>
        <w:t>je l</w:t>
      </w:r>
      <w:r>
        <w:rPr>
          <w:lang w:eastAsia="en-US"/>
        </w:rPr>
        <w:t>’</w:t>
      </w:r>
      <w:r w:rsidR="00BB5C58">
        <w:rPr>
          <w:lang w:eastAsia="en-US"/>
        </w:rPr>
        <w:t>ai trouvé</w:t>
      </w:r>
      <w:r>
        <w:rPr>
          <w:lang w:eastAsia="en-US"/>
        </w:rPr>
        <w:t xml:space="preserve">, </w:t>
      </w:r>
      <w:r w:rsidR="00BB5C58">
        <w:rPr>
          <w:lang w:eastAsia="en-US"/>
        </w:rPr>
        <w:t>grâce aux soins d</w:t>
      </w:r>
      <w:r>
        <w:rPr>
          <w:lang w:eastAsia="en-US"/>
        </w:rPr>
        <w:t>’</w:t>
      </w:r>
      <w:r w:rsidR="00BB5C58">
        <w:rPr>
          <w:lang w:eastAsia="en-US"/>
        </w:rPr>
        <w:t>une estimable dame</w:t>
      </w:r>
      <w:r>
        <w:rPr>
          <w:lang w:eastAsia="en-US"/>
        </w:rPr>
        <w:t>…</w:t>
      </w:r>
    </w:p>
    <w:p w14:paraId="31E14F9C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Lasthénie</w:t>
      </w:r>
      <w:proofErr w:type="spellEnd"/>
      <w:r>
        <w:rPr>
          <w:lang w:eastAsia="en-US"/>
        </w:rPr>
        <w:t xml:space="preserve"> dressa l</w:t>
      </w:r>
      <w:r w:rsidR="00A23BF9">
        <w:rPr>
          <w:lang w:eastAsia="en-US"/>
        </w:rPr>
        <w:t>’</w:t>
      </w:r>
      <w:r>
        <w:rPr>
          <w:lang w:eastAsia="en-US"/>
        </w:rPr>
        <w:t>oreille</w:t>
      </w:r>
      <w:r w:rsidR="00A23BF9">
        <w:rPr>
          <w:lang w:eastAsia="en-US"/>
        </w:rPr>
        <w:t>.</w:t>
      </w:r>
    </w:p>
    <w:p w14:paraId="4822C32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Madame Marion</w:t>
      </w:r>
      <w:r>
        <w:rPr>
          <w:lang w:eastAsia="en-US"/>
        </w:rPr>
        <w:t xml:space="preserve">, </w:t>
      </w:r>
      <w:r w:rsidR="00BB5C58">
        <w:rPr>
          <w:lang w:eastAsia="en-US"/>
        </w:rPr>
        <w:t>que vous connaissez tous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continua </w:t>
      </w:r>
      <w:proofErr w:type="spellStart"/>
      <w:r w:rsidR="00BB5C58">
        <w:rPr>
          <w:lang w:eastAsia="en-US"/>
        </w:rPr>
        <w:t>Berthelleminot</w:t>
      </w:r>
      <w:proofErr w:type="spellEnd"/>
      <w:r>
        <w:rPr>
          <w:lang w:eastAsia="en-US"/>
        </w:rPr>
        <w:t>.</w:t>
      </w:r>
    </w:p>
    <w:p w14:paraId="0188C34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depuis quand avez-vous des rapports avec madame Mar</w:t>
      </w:r>
      <w:r w:rsidR="00BB5C58">
        <w:t>ion</w:t>
      </w:r>
      <w:r>
        <w:rPr>
          <w:lang w:eastAsia="en-US"/>
        </w:rPr>
        <w:t xml:space="preserve">, </w:t>
      </w:r>
      <w:r w:rsidR="00BB5C58">
        <w:rPr>
          <w:lang w:eastAsia="en-US"/>
        </w:rPr>
        <w:t>Aristide</w:t>
      </w:r>
      <w:r>
        <w:rPr>
          <w:lang w:eastAsia="en-US"/>
        </w:rPr>
        <w:t xml:space="preserve"> ? </w:t>
      </w:r>
      <w:r w:rsidR="00BB5C58">
        <w:rPr>
          <w:lang w:eastAsia="en-US"/>
        </w:rPr>
        <w:t xml:space="preserve">demanda </w:t>
      </w:r>
      <w:proofErr w:type="spellStart"/>
      <w:r w:rsidR="00BB5C58">
        <w:rPr>
          <w:lang w:eastAsia="en-US"/>
        </w:rPr>
        <w:t>Lasthénie</w:t>
      </w:r>
      <w:proofErr w:type="spellEnd"/>
      <w:r w:rsidR="00BB5C58">
        <w:rPr>
          <w:lang w:eastAsia="en-US"/>
        </w:rPr>
        <w:t xml:space="preserve"> qui s</w:t>
      </w:r>
      <w:r>
        <w:rPr>
          <w:lang w:eastAsia="en-US"/>
        </w:rPr>
        <w:t>’</w:t>
      </w:r>
      <w:r w:rsidR="00BB5C58">
        <w:rPr>
          <w:lang w:eastAsia="en-US"/>
        </w:rPr>
        <w:t>était levée</w:t>
      </w:r>
      <w:r>
        <w:rPr>
          <w:lang w:eastAsia="en-US"/>
        </w:rPr>
        <w:t xml:space="preserve">, </w:t>
      </w:r>
      <w:r w:rsidR="00BB5C58">
        <w:rPr>
          <w:lang w:eastAsia="en-US"/>
        </w:rPr>
        <w:t>rouge d</w:t>
      </w:r>
      <w:r>
        <w:rPr>
          <w:lang w:eastAsia="en-US"/>
        </w:rPr>
        <w:t>’</w:t>
      </w:r>
      <w:r w:rsidR="00BB5C58">
        <w:rPr>
          <w:lang w:eastAsia="en-US"/>
        </w:rPr>
        <w:t>indignation</w:t>
      </w:r>
      <w:r>
        <w:rPr>
          <w:lang w:eastAsia="en-US"/>
        </w:rPr>
        <w:t>.</w:t>
      </w:r>
    </w:p>
    <w:p w14:paraId="0C67A8B8" w14:textId="549AB633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Berthelleminot</w:t>
      </w:r>
      <w:proofErr w:type="spellEnd"/>
      <w:r>
        <w:rPr>
          <w:lang w:eastAsia="en-US"/>
        </w:rPr>
        <w:t xml:space="preserve"> s</w:t>
      </w:r>
      <w:r w:rsidR="00A23BF9">
        <w:rPr>
          <w:lang w:eastAsia="en-US"/>
        </w:rPr>
        <w:t>’</w:t>
      </w:r>
      <w:r>
        <w:rPr>
          <w:lang w:eastAsia="en-US"/>
        </w:rPr>
        <w:t>aperçut trop tard qu</w:t>
      </w:r>
      <w:r w:rsidR="00A23BF9">
        <w:rPr>
          <w:lang w:eastAsia="en-US"/>
        </w:rPr>
        <w:t>’</w:t>
      </w:r>
      <w:r>
        <w:rPr>
          <w:lang w:eastAsia="en-US"/>
        </w:rPr>
        <w:t>il venait de commettre une énorme faute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Par bonheur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il mit les dix-huit mille francs de </w:t>
      </w:r>
      <w:proofErr w:type="spellStart"/>
      <w:r>
        <w:rPr>
          <w:lang w:eastAsia="en-US"/>
        </w:rPr>
        <w:t>Lasthénie</w:t>
      </w:r>
      <w:proofErr w:type="spellEnd"/>
      <w:r>
        <w:rPr>
          <w:lang w:eastAsia="en-US"/>
        </w:rPr>
        <w:t xml:space="preserve"> sur son cœur</w:t>
      </w:r>
      <w:r w:rsidR="00A23BF9">
        <w:rPr>
          <w:lang w:eastAsia="en-US"/>
        </w:rPr>
        <w:t>.</w:t>
      </w:r>
    </w:p>
    <w:p w14:paraId="0E02830D" w14:textId="6B347E09" w:rsidR="00A23BF9" w:rsidRDefault="00BB5C58" w:rsidP="00A23BF9">
      <w:pPr>
        <w:rPr>
          <w:lang w:eastAsia="en-US"/>
        </w:rPr>
      </w:pPr>
      <w:r>
        <w:rPr>
          <w:lang w:eastAsia="en-US"/>
        </w:rPr>
        <w:t>Pour réparer sa maladresse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eut recours aux charmes de sa chevaleresque galanterie</w:t>
      </w:r>
      <w:r w:rsidR="00A23BF9"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pendant que tout le monde riait sans trop se gêner</w:t>
      </w:r>
      <w:r w:rsidR="00A23BF9">
        <w:rPr>
          <w:lang w:eastAsia="en-US"/>
        </w:rPr>
        <w:t xml:space="preserve">, </w:t>
      </w:r>
      <w:r>
        <w:rPr>
          <w:lang w:eastAsia="en-US"/>
        </w:rPr>
        <w:t>il s</w:t>
      </w:r>
      <w:r w:rsidR="00A23BF9">
        <w:rPr>
          <w:lang w:eastAsia="en-US"/>
        </w:rPr>
        <w:t>’</w:t>
      </w:r>
      <w:r>
        <w:rPr>
          <w:lang w:eastAsia="en-US"/>
        </w:rPr>
        <w:t>avança vers le comptoir</w:t>
      </w:r>
      <w:r w:rsidR="00A23BF9">
        <w:rPr>
          <w:lang w:eastAsia="en-US"/>
        </w:rPr>
        <w:t xml:space="preserve">, </w:t>
      </w:r>
      <w:r>
        <w:rPr>
          <w:lang w:eastAsia="en-US"/>
        </w:rPr>
        <w:t>prit la main de madame veuve Ragon et la porta délicatement à ses lèvres</w:t>
      </w:r>
      <w:r w:rsidR="00A23BF9">
        <w:rPr>
          <w:lang w:eastAsia="en-US"/>
        </w:rPr>
        <w:t>.</w:t>
      </w:r>
    </w:p>
    <w:p w14:paraId="372FF75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un incident survint qui tou</w:t>
      </w:r>
      <w:r>
        <w:t>rn</w:t>
      </w:r>
      <w:r>
        <w:rPr>
          <w:lang w:eastAsia="en-US"/>
        </w:rPr>
        <w:t>a décidément la scène au grotesque</w:t>
      </w:r>
      <w:r w:rsidR="00A23BF9">
        <w:rPr>
          <w:lang w:eastAsia="en-US"/>
        </w:rPr>
        <w:t>.</w:t>
      </w:r>
    </w:p>
    <w:p w14:paraId="79E9C40C" w14:textId="5DA165F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 xml:space="preserve">Au moment où </w:t>
      </w:r>
      <w:r w:rsidR="00A23BF9">
        <w:rPr>
          <w:lang w:eastAsia="en-US"/>
        </w:rPr>
        <w:t>M. </w:t>
      </w:r>
      <w:proofErr w:type="spellStart"/>
      <w:r>
        <w:rPr>
          <w:lang w:eastAsia="en-US"/>
        </w:rPr>
        <w:t>Berthelleminot</w:t>
      </w:r>
      <w:proofErr w:type="spellEnd"/>
      <w:r>
        <w:rPr>
          <w:lang w:eastAsia="en-US"/>
        </w:rPr>
        <w:t xml:space="preserve"> de </w:t>
      </w:r>
      <w:proofErr w:type="spellStart"/>
      <w:r>
        <w:rPr>
          <w:lang w:eastAsia="en-US"/>
        </w:rPr>
        <w:t>Beaurepas</w:t>
      </w:r>
      <w:proofErr w:type="spellEnd"/>
      <w:r>
        <w:rPr>
          <w:lang w:eastAsia="en-US"/>
        </w:rPr>
        <w:t xml:space="preserve"> effleurait d</w:t>
      </w:r>
      <w:r w:rsidR="00A23BF9">
        <w:rPr>
          <w:lang w:eastAsia="en-US"/>
        </w:rPr>
        <w:t>’</w:t>
      </w:r>
      <w:r>
        <w:rPr>
          <w:lang w:eastAsia="en-US"/>
        </w:rPr>
        <w:t xml:space="preserve">un baiser respectueux les doigts de </w:t>
      </w:r>
      <w:proofErr w:type="spellStart"/>
      <w:r>
        <w:rPr>
          <w:lang w:eastAsia="en-US"/>
        </w:rPr>
        <w:t>Lasthenie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la porte s</w:t>
      </w:r>
      <w:r w:rsidR="00A23BF9">
        <w:rPr>
          <w:lang w:eastAsia="en-US"/>
        </w:rPr>
        <w:t>’</w:t>
      </w:r>
      <w:r>
        <w:rPr>
          <w:lang w:eastAsia="en-US"/>
        </w:rPr>
        <w:t>ouvrit</w:t>
      </w:r>
      <w:r w:rsidR="00A23BF9">
        <w:rPr>
          <w:lang w:eastAsia="en-US"/>
        </w:rPr>
        <w:t xml:space="preserve">, </w:t>
      </w:r>
      <w:r>
        <w:rPr>
          <w:lang w:eastAsia="en-US"/>
        </w:rPr>
        <w:t>et une voix merveilleusement timbrée lança sans façon ces mots distincts</w:t>
      </w:r>
      <w:r w:rsidR="00A23BF9">
        <w:rPr>
          <w:lang w:eastAsia="en-US"/>
        </w:rPr>
        <w:t> :</w:t>
      </w:r>
    </w:p>
    <w:p w14:paraId="285A907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ici la mam</w:t>
      </w:r>
      <w:r w:rsidR="00BB5C58">
        <w:t xml:space="preserve">an </w:t>
      </w:r>
      <w:proofErr w:type="spellStart"/>
      <w:r w:rsidR="00BB5C58">
        <w:t>Rogo</w:t>
      </w:r>
      <w:r w:rsidR="00BB5C58">
        <w:rPr>
          <w:lang w:eastAsia="en-US"/>
        </w:rPr>
        <w:t>me</w:t>
      </w:r>
      <w:proofErr w:type="spellEnd"/>
      <w:r>
        <w:rPr>
          <w:lang w:eastAsia="en-US"/>
        </w:rPr>
        <w:t> ?</w:t>
      </w:r>
    </w:p>
    <w:p w14:paraId="122C65CD" w14:textId="7CC2F990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Lasthénie</w:t>
      </w:r>
      <w:proofErr w:type="spellEnd"/>
      <w:r>
        <w:rPr>
          <w:lang w:eastAsia="en-US"/>
        </w:rPr>
        <w:t xml:space="preserve"> pâlit</w:t>
      </w:r>
      <w:r w:rsidR="00A23BF9">
        <w:rPr>
          <w:lang w:eastAsia="en-US"/>
        </w:rPr>
        <w:t xml:space="preserve">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Le romanesque </w:t>
      </w:r>
      <w:proofErr w:type="spellStart"/>
      <w:r>
        <w:rPr>
          <w:lang w:eastAsia="en-US"/>
        </w:rPr>
        <w:t>Berthelleminot</w:t>
      </w:r>
      <w:proofErr w:type="spellEnd"/>
      <w:r>
        <w:rPr>
          <w:lang w:eastAsia="en-US"/>
        </w:rPr>
        <w:t xml:space="preserve"> se retourna comme si une vipère lui eût piqué le talon</w:t>
      </w:r>
      <w:r w:rsidR="00A23BF9">
        <w:rPr>
          <w:lang w:eastAsia="en-US"/>
        </w:rPr>
        <w:t>.</w:t>
      </w:r>
    </w:p>
    <w:p w14:paraId="50D8585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Un immense éclat de rire faisait trembler les vitres du café</w:t>
      </w:r>
      <w:r w:rsidR="00A23BF9">
        <w:rPr>
          <w:lang w:eastAsia="en-US"/>
        </w:rPr>
        <w:t>.</w:t>
      </w:r>
    </w:p>
    <w:p w14:paraId="57AADA9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Sur le seuil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notre ami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était debout</w:t>
      </w:r>
      <w:r w:rsidR="00A23BF9">
        <w:rPr>
          <w:lang w:eastAsia="en-US"/>
        </w:rPr>
        <w:t xml:space="preserve">, </w:t>
      </w:r>
      <w:r>
        <w:rPr>
          <w:lang w:eastAsia="en-US"/>
        </w:rPr>
        <w:t>fort étonné de l</w:t>
      </w:r>
      <w:r w:rsidR="00A23BF9">
        <w:rPr>
          <w:lang w:eastAsia="en-US"/>
        </w:rPr>
        <w:t>’</w:t>
      </w:r>
      <w:r>
        <w:rPr>
          <w:lang w:eastAsia="en-US"/>
        </w:rPr>
        <w:t>effet p</w:t>
      </w:r>
      <w:r>
        <w:t>rodu</w:t>
      </w:r>
      <w:r>
        <w:rPr>
          <w:lang w:eastAsia="en-US"/>
        </w:rPr>
        <w:t>it par son interrogation</w:t>
      </w:r>
      <w:r w:rsidR="00A23BF9">
        <w:rPr>
          <w:lang w:eastAsia="en-US"/>
        </w:rPr>
        <w:t xml:space="preserve">, </w:t>
      </w:r>
      <w:r>
        <w:rPr>
          <w:lang w:eastAsia="en-US"/>
        </w:rPr>
        <w:t>qu</w:t>
      </w:r>
      <w:r w:rsidR="00A23BF9">
        <w:rPr>
          <w:lang w:eastAsia="en-US"/>
        </w:rPr>
        <w:t>’</w:t>
      </w:r>
      <w:r>
        <w:rPr>
          <w:lang w:eastAsia="en-US"/>
        </w:rPr>
        <w:t>il avait faite assurément de la meilleure foi du monde</w:t>
      </w:r>
      <w:r w:rsidR="00A23BF9">
        <w:rPr>
          <w:lang w:eastAsia="en-US"/>
        </w:rPr>
        <w:t>.</w:t>
      </w:r>
    </w:p>
    <w:p w14:paraId="60AA04D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Comme personne ne lui répondait et que tout le monde se tordait dans un fou rire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se sentit un peu déconcerté pour la première fois de sa vie</w:t>
      </w:r>
      <w:r w:rsidR="00A23BF9">
        <w:rPr>
          <w:lang w:eastAsia="en-US"/>
        </w:rPr>
        <w:t>.</w:t>
      </w:r>
    </w:p>
    <w:p w14:paraId="22ACC11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Il restait là </w:t>
      </w:r>
      <w:r>
        <w:t>le</w:t>
      </w:r>
      <w:r>
        <w:rPr>
          <w:lang w:eastAsia="en-US"/>
        </w:rPr>
        <w:t>s yeux grands ouverts et tournant son large chapeau de feutre entre ses doigts</w:t>
      </w:r>
      <w:r w:rsidR="00A23BF9">
        <w:rPr>
          <w:lang w:eastAsia="en-US"/>
        </w:rPr>
        <w:t> :</w:t>
      </w:r>
    </w:p>
    <w:p w14:paraId="35282ED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Insolent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 madame veuve Ragon dès qu</w:t>
      </w:r>
      <w:r>
        <w:rPr>
          <w:lang w:eastAsia="en-US"/>
        </w:rPr>
        <w:t>’</w:t>
      </w:r>
      <w:r w:rsidR="00BB5C58">
        <w:rPr>
          <w:lang w:eastAsia="en-US"/>
        </w:rPr>
        <w:t>elle put retrouver la parole</w:t>
      </w:r>
      <w:r>
        <w:rPr>
          <w:lang w:eastAsia="en-US"/>
        </w:rPr>
        <w:t>.</w:t>
      </w:r>
    </w:p>
    <w:p w14:paraId="48DF1462" w14:textId="47FFEE5A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Pardon</w:t>
      </w:r>
      <w:r>
        <w:rPr>
          <w:lang w:eastAsia="en-US"/>
        </w:rPr>
        <w:t xml:space="preserve">, </w:t>
      </w:r>
      <w:r w:rsidR="00BB5C58">
        <w:rPr>
          <w:lang w:eastAsia="en-US"/>
        </w:rPr>
        <w:t>excuse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dit bonnement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on m</w:t>
      </w:r>
      <w:r>
        <w:rPr>
          <w:lang w:eastAsia="en-US"/>
        </w:rPr>
        <w:t>’</w:t>
      </w:r>
      <w:r w:rsidR="00BB5C58">
        <w:rPr>
          <w:lang w:eastAsia="en-US"/>
        </w:rPr>
        <w:t>avait dit que c</w:t>
      </w:r>
      <w:r>
        <w:rPr>
          <w:lang w:eastAsia="en-US"/>
        </w:rPr>
        <w:t>’</w:t>
      </w:r>
      <w:r w:rsidR="00BB5C58">
        <w:rPr>
          <w:lang w:eastAsia="en-US"/>
        </w:rPr>
        <w:t xml:space="preserve">était ici la maman </w:t>
      </w:r>
      <w:proofErr w:type="spellStart"/>
      <w:r w:rsidR="00BB5C58">
        <w:rPr>
          <w:lang w:eastAsia="en-US"/>
        </w:rPr>
        <w:t>Rogome</w:t>
      </w:r>
      <w:proofErr w:type="spellEnd"/>
      <w:r>
        <w:rPr>
          <w:lang w:eastAsia="en-US"/>
        </w:rPr>
        <w:t xml:space="preserve">… </w:t>
      </w:r>
      <w:r w:rsidR="00BB5C58">
        <w:rPr>
          <w:lang w:eastAsia="en-US"/>
        </w:rPr>
        <w:t>J</w:t>
      </w:r>
      <w:r w:rsidR="00BB5C58">
        <w:t xml:space="preserve">e </w:t>
      </w:r>
      <w:proofErr w:type="spellStart"/>
      <w:r w:rsidR="00BB5C58">
        <w:t>vas</w:t>
      </w:r>
      <w:proofErr w:type="spellEnd"/>
      <w:r w:rsidR="00BB5C58">
        <w:t xml:space="preserve"> aller demander </w:t>
      </w:r>
      <w:r w:rsidR="00BB5C58">
        <w:rPr>
          <w:lang w:eastAsia="en-US"/>
        </w:rPr>
        <w:t>plus loin</w:t>
      </w:r>
      <w:r>
        <w:rPr>
          <w:lang w:eastAsia="en-US"/>
        </w:rPr>
        <w:t>.</w:t>
      </w:r>
    </w:p>
    <w:p w14:paraId="5D5F90B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salua et voulut prendre la porte</w:t>
      </w:r>
      <w:r w:rsidR="00A23BF9">
        <w:rPr>
          <w:lang w:eastAsia="en-US"/>
        </w:rPr>
        <w:t xml:space="preserve">. </w:t>
      </w:r>
      <w:r>
        <w:rPr>
          <w:lang w:eastAsia="en-US"/>
        </w:rPr>
        <w:t xml:space="preserve">Mais </w:t>
      </w:r>
      <w:proofErr w:type="spellStart"/>
      <w:r>
        <w:rPr>
          <w:lang w:eastAsia="en-US"/>
        </w:rPr>
        <w:t>Berthelleminot</w:t>
      </w:r>
      <w:proofErr w:type="spellEnd"/>
      <w:r>
        <w:rPr>
          <w:lang w:eastAsia="en-US"/>
        </w:rPr>
        <w:t xml:space="preserve"> de </w:t>
      </w:r>
      <w:proofErr w:type="spellStart"/>
      <w:r>
        <w:rPr>
          <w:lang w:eastAsia="en-US"/>
        </w:rPr>
        <w:t>Beaurepas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en chevalier qui veut venger sa dame</w:t>
      </w:r>
      <w:r w:rsidR="00A23BF9">
        <w:rPr>
          <w:lang w:eastAsia="en-US"/>
        </w:rPr>
        <w:t xml:space="preserve">, </w:t>
      </w:r>
      <w:r>
        <w:rPr>
          <w:lang w:eastAsia="en-US"/>
        </w:rPr>
        <w:t>lui barra fièrement le passage</w:t>
      </w:r>
      <w:r w:rsidR="00A23BF9">
        <w:rPr>
          <w:lang w:eastAsia="en-US"/>
        </w:rPr>
        <w:t>.</w:t>
      </w:r>
    </w:p>
    <w:p w14:paraId="6955C2B6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lastRenderedPageBreak/>
        <w:t>Tiennet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en voyant son front demi chauve et ses lunettes d</w:t>
      </w:r>
      <w:r w:rsidR="00A23BF9">
        <w:rPr>
          <w:lang w:eastAsia="en-US"/>
        </w:rPr>
        <w:t>’</w:t>
      </w:r>
      <w:r>
        <w:rPr>
          <w:lang w:eastAsia="en-US"/>
        </w:rPr>
        <w:t>or</w:t>
      </w:r>
      <w:r w:rsidR="00A23BF9">
        <w:rPr>
          <w:lang w:eastAsia="en-US"/>
        </w:rPr>
        <w:t xml:space="preserve">, </w:t>
      </w:r>
      <w:r>
        <w:rPr>
          <w:lang w:eastAsia="en-US"/>
        </w:rPr>
        <w:t>fut saisi de respe</w:t>
      </w:r>
      <w:r>
        <w:t>ct et se retourna pour chercher une autre</w:t>
      </w:r>
      <w:r>
        <w:rPr>
          <w:lang w:eastAsia="en-US"/>
        </w:rPr>
        <w:t xml:space="preserve"> issue</w:t>
      </w:r>
      <w:r w:rsidR="00A23BF9">
        <w:rPr>
          <w:lang w:eastAsia="en-US"/>
        </w:rPr>
        <w:t>.</w:t>
      </w:r>
    </w:p>
    <w:p w14:paraId="35859D4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se trouva face à face avec le docteur Morin</w:t>
      </w:r>
      <w:r w:rsidR="00A23BF9">
        <w:rPr>
          <w:lang w:eastAsia="en-US"/>
        </w:rPr>
        <w:t>.</w:t>
      </w:r>
    </w:p>
    <w:p w14:paraId="3461AA5D" w14:textId="677228B5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Tiens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écria-t-il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vous que je cherchais</w:t>
      </w:r>
      <w:r>
        <w:rPr>
          <w:lang w:eastAsia="en-US"/>
        </w:rPr>
        <w:t xml:space="preserve">… </w:t>
      </w:r>
      <w:r w:rsidR="00BB5C58">
        <w:rPr>
          <w:lang w:eastAsia="en-US"/>
        </w:rPr>
        <w:t>Ah çà</w:t>
      </w:r>
      <w:r>
        <w:rPr>
          <w:lang w:eastAsia="en-US"/>
        </w:rPr>
        <w:t xml:space="preserve"> !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 xml:space="preserve">est donc bien ici la maman </w:t>
      </w:r>
      <w:proofErr w:type="spellStart"/>
      <w:r w:rsidR="00BB5C58">
        <w:rPr>
          <w:lang w:eastAsia="en-US"/>
        </w:rPr>
        <w:t>Rogome</w:t>
      </w:r>
      <w:proofErr w:type="spellEnd"/>
      <w:r>
        <w:rPr>
          <w:lang w:eastAsia="en-US"/>
        </w:rPr>
        <w:t> ?</w:t>
      </w:r>
    </w:p>
    <w:p w14:paraId="7E6D903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Madame veuve Ragon poussa un glapissement de rage</w:t>
      </w:r>
      <w:r w:rsidR="00A23BF9">
        <w:rPr>
          <w:lang w:eastAsia="en-US"/>
        </w:rPr>
        <w:t>.</w:t>
      </w:r>
    </w:p>
    <w:p w14:paraId="3EB4CD4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 xml:space="preserve">entrepreneur prit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au collet</w:t>
      </w:r>
      <w:r w:rsidR="00A23BF9">
        <w:rPr>
          <w:lang w:eastAsia="en-US"/>
        </w:rPr>
        <w:t>.</w:t>
      </w:r>
    </w:p>
    <w:p w14:paraId="232327F4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le regarda d</w:t>
      </w:r>
      <w:r w:rsidR="00A23BF9">
        <w:rPr>
          <w:lang w:eastAsia="en-US"/>
        </w:rPr>
        <w:t>’</w:t>
      </w:r>
      <w:r>
        <w:rPr>
          <w:lang w:eastAsia="en-US"/>
        </w:rPr>
        <w:t>un air ébahi</w:t>
      </w:r>
      <w:r w:rsidR="00A23BF9">
        <w:rPr>
          <w:lang w:eastAsia="en-US"/>
        </w:rPr>
        <w:t xml:space="preserve">, </w:t>
      </w:r>
      <w:r>
        <w:rPr>
          <w:lang w:eastAsia="en-US"/>
        </w:rPr>
        <w:t>ne sachant pas s</w:t>
      </w:r>
      <w:r w:rsidR="00A23BF9">
        <w:rPr>
          <w:lang w:eastAsia="en-US"/>
        </w:rPr>
        <w:t>’</w:t>
      </w:r>
      <w:r>
        <w:rPr>
          <w:lang w:eastAsia="en-US"/>
        </w:rPr>
        <w:t>il devait rire ou se fâcher</w:t>
      </w:r>
      <w:r w:rsidR="00A23BF9">
        <w:rPr>
          <w:lang w:eastAsia="en-US"/>
        </w:rPr>
        <w:t>.</w:t>
      </w:r>
    </w:p>
    <w:p w14:paraId="70457A2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Les habitués du Grand-Café de l</w:t>
      </w:r>
      <w:r w:rsidR="00A23BF9">
        <w:rPr>
          <w:lang w:eastAsia="en-US"/>
        </w:rPr>
        <w:t>’</w:t>
      </w:r>
      <w:r>
        <w:rPr>
          <w:lang w:eastAsia="en-US"/>
        </w:rPr>
        <w:t>Industrie</w:t>
      </w:r>
      <w:r w:rsidR="00A23BF9">
        <w:rPr>
          <w:lang w:eastAsia="en-US"/>
        </w:rPr>
        <w:t xml:space="preserve">, </w:t>
      </w:r>
      <w:r>
        <w:rPr>
          <w:lang w:eastAsia="en-US"/>
        </w:rPr>
        <w:t>flairant un combat singulier</w:t>
      </w:r>
      <w:r w:rsidR="00A23BF9">
        <w:rPr>
          <w:lang w:eastAsia="en-US"/>
        </w:rPr>
        <w:t xml:space="preserve">, </w:t>
      </w:r>
      <w:r>
        <w:rPr>
          <w:lang w:eastAsia="en-US"/>
        </w:rPr>
        <w:t>faisaient déjà cercle autour des deux champions</w:t>
      </w:r>
      <w:r w:rsidR="00A23BF9">
        <w:rPr>
          <w:lang w:eastAsia="en-US"/>
        </w:rPr>
        <w:t>.</w:t>
      </w:r>
    </w:p>
    <w:p w14:paraId="0D3BB624" w14:textId="55D56AB9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Le jeune </w:t>
      </w:r>
      <w:r w:rsidR="00A23BF9">
        <w:rPr>
          <w:lang w:eastAsia="en-US"/>
        </w:rPr>
        <w:t>M. de </w:t>
      </w:r>
      <w:proofErr w:type="spellStart"/>
      <w:r>
        <w:rPr>
          <w:lang w:eastAsia="en-US"/>
        </w:rPr>
        <w:t>Guérineul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 xml:space="preserve">jurant </w:t>
      </w:r>
      <w:proofErr w:type="spellStart"/>
      <w:r>
        <w:rPr>
          <w:i/>
          <w:iCs/>
        </w:rPr>
        <w:t>sacrebleure</w:t>
      </w:r>
      <w:proofErr w:type="spellEnd"/>
      <w:r>
        <w:rPr>
          <w:i/>
          <w:iCs/>
        </w:rPr>
        <w:t xml:space="preserve"> et nom de nom de nom</w:t>
      </w:r>
      <w:r w:rsidR="00A23BF9">
        <w:rPr>
          <w:i/>
          <w:iCs/>
        </w:rPr>
        <w:t xml:space="preserve"> ! </w:t>
      </w:r>
      <w:r>
        <w:rPr>
          <w:lang w:eastAsia="en-US"/>
        </w:rPr>
        <w:t>était monté sur un tabouret pour mieux voir</w:t>
      </w:r>
      <w:r w:rsidR="00A23BF9">
        <w:rPr>
          <w:lang w:eastAsia="en-US"/>
        </w:rPr>
        <w:t>…</w:t>
      </w:r>
    </w:p>
    <w:p w14:paraId="31956A0A" w14:textId="346B2373" w:rsidR="00BB5C58" w:rsidRDefault="00BB5C58" w:rsidP="007700B9">
      <w:pPr>
        <w:pStyle w:val="Titre2"/>
        <w:rPr>
          <w:lang w:eastAsia="en-US"/>
        </w:rPr>
      </w:pPr>
      <w:bookmarkStart w:id="39" w:name="_Toc231743395"/>
      <w:bookmarkStart w:id="40" w:name="_Toc237577463"/>
      <w:bookmarkStart w:id="41" w:name="_Toc202192411"/>
      <w:r>
        <w:rPr>
          <w:lang w:eastAsia="en-US"/>
        </w:rPr>
        <w:lastRenderedPageBreak/>
        <w:t>LE COUP DU BÉLIER</w:t>
      </w:r>
      <w:bookmarkEnd w:id="39"/>
      <w:bookmarkEnd w:id="40"/>
      <w:bookmarkEnd w:id="41"/>
      <w:r>
        <w:rPr>
          <w:lang w:eastAsia="en-US"/>
        </w:rPr>
        <w:br/>
      </w:r>
    </w:p>
    <w:p w14:paraId="319DAAE6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était bien resté deux grandes heures sur un banc de pierre</w:t>
      </w:r>
      <w:r w:rsidR="00A23BF9">
        <w:rPr>
          <w:lang w:eastAsia="en-US"/>
        </w:rPr>
        <w:t xml:space="preserve">, </w:t>
      </w:r>
      <w:r>
        <w:rPr>
          <w:lang w:eastAsia="en-US"/>
        </w:rPr>
        <w:t>la tête entre ses mains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songeant</w:t>
      </w:r>
      <w:r w:rsidR="00A23BF9">
        <w:rPr>
          <w:lang w:eastAsia="en-US"/>
        </w:rPr>
        <w:t>.</w:t>
      </w:r>
    </w:p>
    <w:p w14:paraId="30DB8FA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Pendant tout ce temps-là son </w:t>
      </w:r>
      <w:r>
        <w:t>œil n</w:t>
      </w:r>
      <w:r w:rsidR="00A23BF9">
        <w:rPr>
          <w:lang w:eastAsia="en-US"/>
        </w:rPr>
        <w:t>’</w:t>
      </w:r>
      <w:r>
        <w:rPr>
          <w:lang w:eastAsia="en-US"/>
        </w:rPr>
        <w:t>avait guère quitté la fenêtre de madame Marion</w:t>
      </w:r>
      <w:r w:rsidR="00A23BF9">
        <w:rPr>
          <w:lang w:eastAsia="en-US"/>
        </w:rPr>
        <w:t>.</w:t>
      </w:r>
    </w:p>
    <w:p w14:paraId="534054BD" w14:textId="457F9410" w:rsidR="00A23BF9" w:rsidRDefault="00BB5C58" w:rsidP="00A23BF9">
      <w:pPr>
        <w:rPr>
          <w:lang w:eastAsia="en-US"/>
        </w:rPr>
      </w:pPr>
      <w:r>
        <w:rPr>
          <w:lang w:eastAsia="en-US"/>
        </w:rPr>
        <w:t>Il faisait froid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Le ciel chargé de nuages lourds que poussait un vent capricieux et violent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se fondait en courtes averses qui ne laissaient pas à la veste grise de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le temps de se sécher</w:t>
      </w:r>
      <w:r w:rsidR="00A23BF9">
        <w:rPr>
          <w:lang w:eastAsia="en-US"/>
        </w:rPr>
        <w:t>.</w:t>
      </w:r>
    </w:p>
    <w:p w14:paraId="1D67ED1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</w:t>
      </w:r>
      <w:r>
        <w:t>l</w:t>
      </w:r>
      <w:r>
        <w:rPr>
          <w:lang w:eastAsia="en-US"/>
        </w:rPr>
        <w:t xml:space="preserve"> avait les pieds dans l</w:t>
      </w:r>
      <w:r w:rsidR="00A23BF9">
        <w:rPr>
          <w:lang w:eastAsia="en-US"/>
        </w:rPr>
        <w:t>’</w:t>
      </w:r>
      <w:r>
        <w:rPr>
          <w:lang w:eastAsia="en-US"/>
        </w:rPr>
        <w:t>eau</w:t>
      </w:r>
      <w:r w:rsidR="00A23BF9">
        <w:rPr>
          <w:lang w:eastAsia="en-US"/>
        </w:rPr>
        <w:t xml:space="preserve">, </w:t>
      </w:r>
      <w:r>
        <w:rPr>
          <w:lang w:eastAsia="en-US"/>
        </w:rPr>
        <w:t>et ses mains rougies tourmentaient ses longs cheveux trempés</w:t>
      </w:r>
      <w:r w:rsidR="00A23BF9">
        <w:rPr>
          <w:lang w:eastAsia="en-US"/>
        </w:rPr>
        <w:t>.</w:t>
      </w:r>
    </w:p>
    <w:p w14:paraId="5EB732F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ni le froid ni les ondées n</w:t>
      </w:r>
      <w:r w:rsidR="00A23BF9">
        <w:rPr>
          <w:lang w:eastAsia="en-US"/>
        </w:rPr>
        <w:t>’</w:t>
      </w:r>
      <w:r>
        <w:rPr>
          <w:lang w:eastAsia="en-US"/>
        </w:rPr>
        <w:t>avaient le don de le distraire</w:t>
      </w:r>
      <w:r w:rsidR="00A23BF9">
        <w:rPr>
          <w:lang w:eastAsia="en-US"/>
        </w:rPr>
        <w:t>.</w:t>
      </w:r>
    </w:p>
    <w:p w14:paraId="5146A14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regardait toujours l</w:t>
      </w:r>
      <w:r w:rsidR="00A23BF9">
        <w:rPr>
          <w:lang w:eastAsia="en-US"/>
        </w:rPr>
        <w:t>’</w:t>
      </w:r>
      <w:r>
        <w:rPr>
          <w:lang w:eastAsia="en-US"/>
        </w:rPr>
        <w:t>étroit balcon de fer qui reliait les trois croisées de la façade de madam</w:t>
      </w:r>
      <w:r>
        <w:t>e Marion</w:t>
      </w:r>
      <w:r w:rsidR="00A23BF9">
        <w:rPr>
          <w:lang w:eastAsia="en-US"/>
        </w:rPr>
        <w:t>.</w:t>
      </w:r>
    </w:p>
    <w:p w14:paraId="68D95E0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Vers huit heures du matin</w:t>
      </w:r>
      <w:r w:rsidR="00A23BF9">
        <w:rPr>
          <w:lang w:eastAsia="en-US"/>
        </w:rPr>
        <w:t xml:space="preserve">, </w:t>
      </w:r>
      <w:r>
        <w:rPr>
          <w:lang w:eastAsia="en-US"/>
        </w:rPr>
        <w:t>Rosalie sortit pour aller chercher le déjeuner de sa maîtresse</w:t>
      </w:r>
      <w:r w:rsidR="00A23BF9">
        <w:rPr>
          <w:lang w:eastAsia="en-US"/>
        </w:rPr>
        <w:t>.</w:t>
      </w:r>
    </w:p>
    <w:p w14:paraId="1EDEAE97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se leva et fit quelques pas vers elle</w:t>
      </w:r>
      <w:r w:rsidR="00A23BF9">
        <w:rPr>
          <w:lang w:eastAsia="en-US"/>
        </w:rPr>
        <w:t xml:space="preserve"> ; </w:t>
      </w:r>
      <w:r>
        <w:rPr>
          <w:lang w:eastAsia="en-US"/>
        </w:rPr>
        <w:t>mais il changea d</w:t>
      </w:r>
      <w:r w:rsidR="00A23BF9">
        <w:rPr>
          <w:lang w:eastAsia="en-US"/>
        </w:rPr>
        <w:t>’</w:t>
      </w:r>
      <w:r>
        <w:rPr>
          <w:lang w:eastAsia="en-US"/>
        </w:rPr>
        <w:t>avis et revint s</w:t>
      </w:r>
      <w:r w:rsidR="00A23BF9">
        <w:rPr>
          <w:lang w:eastAsia="en-US"/>
        </w:rPr>
        <w:t>’</w:t>
      </w:r>
      <w:r>
        <w:rPr>
          <w:lang w:eastAsia="en-US"/>
        </w:rPr>
        <w:t>asseoir</w:t>
      </w:r>
      <w:r w:rsidR="00A23BF9">
        <w:rPr>
          <w:lang w:eastAsia="en-US"/>
        </w:rPr>
        <w:t>.</w:t>
      </w:r>
    </w:p>
    <w:p w14:paraId="2A4C3535" w14:textId="6241FAC6" w:rsidR="00A23BF9" w:rsidRDefault="00BB5C58" w:rsidP="00A23BF9">
      <w:pPr>
        <w:rPr>
          <w:lang w:eastAsia="en-US"/>
        </w:rPr>
      </w:pPr>
      <w:r>
        <w:rPr>
          <w:lang w:eastAsia="en-US"/>
        </w:rPr>
        <w:t>Rosalie rentra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fut bien fâché d</w:t>
      </w:r>
      <w:r w:rsidR="00A23BF9">
        <w:rPr>
          <w:lang w:eastAsia="en-US"/>
        </w:rPr>
        <w:t>’</w:t>
      </w:r>
      <w:r>
        <w:rPr>
          <w:lang w:eastAsia="en-US"/>
        </w:rPr>
        <w:t>avoir manqué l</w:t>
      </w:r>
      <w:r w:rsidR="00A23BF9">
        <w:rPr>
          <w:lang w:eastAsia="en-US"/>
        </w:rPr>
        <w:t>’</w:t>
      </w:r>
      <w:r>
        <w:rPr>
          <w:lang w:eastAsia="en-US"/>
        </w:rPr>
        <w:t>oc</w:t>
      </w:r>
      <w:r>
        <w:t>casion de lui parler</w:t>
      </w:r>
      <w:r w:rsidR="00A23BF9">
        <w:rPr>
          <w:lang w:eastAsia="en-US"/>
        </w:rPr>
        <w:t>.</w:t>
      </w:r>
    </w:p>
    <w:p w14:paraId="0AE20FF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Une demi-heure après</w:t>
      </w:r>
      <w:r w:rsidR="00A23BF9">
        <w:rPr>
          <w:lang w:eastAsia="en-US"/>
        </w:rPr>
        <w:t xml:space="preserve">, </w:t>
      </w:r>
      <w:r>
        <w:rPr>
          <w:lang w:eastAsia="en-US"/>
        </w:rPr>
        <w:t>Rosalie ouvrit les forts contrevents des croisées et secoua dans la rue la peau de renard qui servait de descente de lit à madame Marion</w:t>
      </w:r>
      <w:r w:rsidR="00A23BF9">
        <w:rPr>
          <w:lang w:eastAsia="en-US"/>
        </w:rPr>
        <w:t>.</w:t>
      </w:r>
    </w:p>
    <w:p w14:paraId="7E830910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lastRenderedPageBreak/>
        <w:t>Tiennet</w:t>
      </w:r>
      <w:proofErr w:type="spellEnd"/>
      <w:r>
        <w:rPr>
          <w:lang w:eastAsia="en-US"/>
        </w:rPr>
        <w:t xml:space="preserve"> se tourna pour n</w:t>
      </w:r>
      <w:r w:rsidR="00A23BF9">
        <w:rPr>
          <w:lang w:eastAsia="en-US"/>
        </w:rPr>
        <w:t>’</w:t>
      </w:r>
      <w:r>
        <w:rPr>
          <w:lang w:eastAsia="en-US"/>
        </w:rPr>
        <w:t>être pas vu</w:t>
      </w:r>
      <w:r w:rsidR="00A23BF9">
        <w:rPr>
          <w:lang w:eastAsia="en-US"/>
        </w:rPr>
        <w:t>.</w:t>
      </w:r>
    </w:p>
    <w:p w14:paraId="7F037038" w14:textId="637BF1DA" w:rsidR="00A23BF9" w:rsidRDefault="00BB5C58" w:rsidP="00A23BF9">
      <w:pPr>
        <w:rPr>
          <w:lang w:eastAsia="en-US"/>
        </w:rPr>
      </w:pPr>
      <w:r>
        <w:rPr>
          <w:lang w:eastAsia="en-US"/>
        </w:rPr>
        <w:t>Quand Rosalie eut refermé la croi</w:t>
      </w:r>
      <w:r>
        <w:t>sée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fut désolé de ne s</w:t>
      </w:r>
      <w:r w:rsidR="00A23BF9">
        <w:rPr>
          <w:lang w:eastAsia="en-US"/>
        </w:rPr>
        <w:t>’</w:t>
      </w:r>
      <w:r>
        <w:rPr>
          <w:lang w:eastAsia="en-US"/>
        </w:rPr>
        <w:t>être pas montré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Peut-être que Rosalie l</w:t>
      </w:r>
      <w:r w:rsidR="00A23BF9">
        <w:rPr>
          <w:lang w:eastAsia="en-US"/>
        </w:rPr>
        <w:t>’</w:t>
      </w:r>
      <w:r>
        <w:rPr>
          <w:lang w:eastAsia="en-US"/>
        </w:rPr>
        <w:t xml:space="preserve">aurait </w:t>
      </w:r>
      <w:r>
        <w:rPr>
          <w:lang w:eastAsia="en-US"/>
        </w:rPr>
        <w:t>reconnu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Peut-être qu</w:t>
      </w:r>
      <w:r w:rsidR="00A23BF9">
        <w:rPr>
          <w:lang w:eastAsia="en-US"/>
        </w:rPr>
        <w:t>’</w:t>
      </w:r>
      <w:r>
        <w:rPr>
          <w:lang w:eastAsia="en-US"/>
        </w:rPr>
        <w:t>elle lui aurait parlé</w:t>
      </w:r>
      <w:r w:rsidR="00A23BF9">
        <w:rPr>
          <w:lang w:eastAsia="en-US"/>
        </w:rPr>
        <w:t>.</w:t>
      </w:r>
    </w:p>
    <w:p w14:paraId="70B500F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Qui sait</w:t>
      </w:r>
      <w:r w:rsidR="00A23BF9">
        <w:rPr>
          <w:lang w:eastAsia="en-US"/>
        </w:rPr>
        <w:t xml:space="preserve"> ! </w:t>
      </w:r>
      <w:r>
        <w:rPr>
          <w:lang w:eastAsia="en-US"/>
        </w:rPr>
        <w:t>madame Marion se reprochait peut-être la manière dont elle l</w:t>
      </w:r>
      <w:r w:rsidR="00A23BF9">
        <w:rPr>
          <w:lang w:eastAsia="en-US"/>
        </w:rPr>
        <w:t>’</w:t>
      </w:r>
      <w:r>
        <w:rPr>
          <w:lang w:eastAsia="en-US"/>
        </w:rPr>
        <w:t>avait traité la veille</w:t>
      </w:r>
      <w:r w:rsidR="00A23BF9">
        <w:rPr>
          <w:lang w:eastAsia="en-US"/>
        </w:rPr>
        <w:t>.</w:t>
      </w:r>
    </w:p>
    <w:p w14:paraId="748C38BB" w14:textId="0AF8AEFD" w:rsidR="00A23BF9" w:rsidRDefault="00BB5C58" w:rsidP="00A23BF9">
      <w:pPr>
        <w:rPr>
          <w:lang w:eastAsia="en-US"/>
        </w:rPr>
      </w:pPr>
      <w:r>
        <w:rPr>
          <w:lang w:eastAsia="en-US"/>
        </w:rPr>
        <w:t>Madame Marion qui pouvait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si elle voulait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lui </w:t>
      </w:r>
      <w:r>
        <w:rPr>
          <w:lang w:eastAsia="en-US"/>
        </w:rPr>
        <w:t>dire le nom de sa mère</w:t>
      </w:r>
      <w:r w:rsidR="00A23BF9">
        <w:rPr>
          <w:lang w:eastAsia="en-US"/>
        </w:rPr>
        <w:t> ?</w:t>
      </w:r>
    </w:p>
    <w:p w14:paraId="5D534D39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attendit une troisième occasion</w:t>
      </w:r>
      <w:r w:rsidR="00A23BF9">
        <w:rPr>
          <w:lang w:eastAsia="en-US"/>
        </w:rPr>
        <w:t xml:space="preserve">, </w:t>
      </w:r>
      <w:r>
        <w:rPr>
          <w:lang w:eastAsia="en-US"/>
        </w:rPr>
        <w:t>se promettant bien de ne point la laisser échapper</w:t>
      </w:r>
      <w:r w:rsidR="00A23BF9">
        <w:rPr>
          <w:lang w:eastAsia="en-US"/>
        </w:rPr>
        <w:t>.</w:t>
      </w:r>
    </w:p>
    <w:p w14:paraId="586FB07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occasion ne vint pas</w:t>
      </w:r>
      <w:r w:rsidR="00A23BF9">
        <w:rPr>
          <w:lang w:eastAsia="en-US"/>
        </w:rPr>
        <w:t>.</w:t>
      </w:r>
    </w:p>
    <w:p w14:paraId="5926A73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porte resta close désormais</w:t>
      </w:r>
      <w:r w:rsidR="00A23BF9">
        <w:rPr>
          <w:lang w:eastAsia="en-US"/>
        </w:rPr>
        <w:t xml:space="preserve">. </w:t>
      </w:r>
      <w:r>
        <w:rPr>
          <w:lang w:eastAsia="en-US"/>
        </w:rPr>
        <w:t>La croisée ne se rouvrit plus</w:t>
      </w:r>
      <w:r w:rsidR="00A23BF9">
        <w:rPr>
          <w:lang w:eastAsia="en-US"/>
        </w:rPr>
        <w:t>.</w:t>
      </w:r>
    </w:p>
    <w:p w14:paraId="5D6F90F7" w14:textId="1E434117" w:rsidR="00A23BF9" w:rsidRDefault="00BB5C58" w:rsidP="00A23BF9">
      <w:pPr>
        <w:rPr>
          <w:lang w:eastAsia="en-US"/>
        </w:rPr>
      </w:pPr>
      <w:r>
        <w:rPr>
          <w:lang w:eastAsia="en-US"/>
        </w:rPr>
        <w:t>Vers neuf heures et dem</w:t>
      </w:r>
      <w:r>
        <w:t>ie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se leva en sursaut</w:t>
      </w:r>
      <w:r w:rsidR="00A23BF9">
        <w:rPr>
          <w:lang w:eastAsia="en-US"/>
        </w:rPr>
        <w:t xml:space="preserve">. </w:t>
      </w:r>
      <w:r>
        <w:rPr>
          <w:lang w:eastAsia="en-US"/>
        </w:rPr>
        <w:t xml:space="preserve">Il venait de se souvenir que </w:t>
      </w:r>
      <w:r w:rsidR="00A23BF9">
        <w:rPr>
          <w:lang w:eastAsia="en-US"/>
        </w:rPr>
        <w:t>M. </w:t>
      </w:r>
      <w:r>
        <w:rPr>
          <w:lang w:eastAsia="en-US"/>
        </w:rPr>
        <w:t xml:space="preserve">Fargeau </w:t>
      </w:r>
      <w:proofErr w:type="spellStart"/>
      <w:r>
        <w:rPr>
          <w:lang w:eastAsia="en-US"/>
        </w:rPr>
        <w:t>Crébu</w:t>
      </w:r>
      <w:proofErr w:type="spellEnd"/>
      <w:r>
        <w:rPr>
          <w:lang w:eastAsia="en-US"/>
        </w:rPr>
        <w:t xml:space="preserve"> de la </w:t>
      </w:r>
      <w:proofErr w:type="spellStart"/>
      <w:r>
        <w:rPr>
          <w:lang w:eastAsia="en-US"/>
        </w:rPr>
        <w:t>Saulays</w:t>
      </w:r>
      <w:proofErr w:type="spellEnd"/>
      <w:r>
        <w:rPr>
          <w:lang w:eastAsia="en-US"/>
        </w:rPr>
        <w:t xml:space="preserve"> lui avait ordonné de prévenir </w:t>
      </w:r>
      <w:r w:rsidR="00A23BF9">
        <w:rPr>
          <w:lang w:eastAsia="en-US"/>
        </w:rPr>
        <w:t>M. </w:t>
      </w:r>
      <w:r>
        <w:rPr>
          <w:lang w:eastAsia="en-US"/>
        </w:rPr>
        <w:t>le docteur Morin</w:t>
      </w:r>
      <w:r w:rsidR="00A23BF9">
        <w:rPr>
          <w:lang w:eastAsia="en-US"/>
        </w:rPr>
        <w:t>.</w:t>
      </w:r>
    </w:p>
    <w:p w14:paraId="0D7765E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Or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sentait</w:t>
      </w:r>
      <w:r w:rsidR="00A23BF9">
        <w:rPr>
          <w:lang w:eastAsia="en-US"/>
        </w:rPr>
        <w:t xml:space="preserve">, </w:t>
      </w:r>
      <w:r>
        <w:rPr>
          <w:lang w:eastAsia="en-US"/>
        </w:rPr>
        <w:t>avec son intelligence précoce</w:t>
      </w:r>
      <w:r w:rsidR="00A23BF9">
        <w:rPr>
          <w:lang w:eastAsia="en-US"/>
        </w:rPr>
        <w:t xml:space="preserve">, </w:t>
      </w:r>
      <w:r>
        <w:rPr>
          <w:lang w:eastAsia="en-US"/>
        </w:rPr>
        <w:t>qu</w:t>
      </w:r>
      <w:r w:rsidR="00A23BF9">
        <w:rPr>
          <w:lang w:eastAsia="en-US"/>
        </w:rPr>
        <w:t>’</w:t>
      </w:r>
      <w:r>
        <w:rPr>
          <w:lang w:eastAsia="en-US"/>
        </w:rPr>
        <w:t>une désobéissance brutale nuirait plutôt qu</w:t>
      </w:r>
      <w:r w:rsidR="00A23BF9">
        <w:rPr>
          <w:lang w:eastAsia="en-US"/>
        </w:rPr>
        <w:t>’</w:t>
      </w:r>
      <w:r>
        <w:rPr>
          <w:lang w:eastAsia="en-US"/>
        </w:rPr>
        <w:t>elle ne servir</w:t>
      </w:r>
      <w:r>
        <w:t>ait</w:t>
      </w:r>
      <w:r w:rsidR="00A23BF9">
        <w:rPr>
          <w:lang w:eastAsia="en-US"/>
        </w:rPr>
        <w:t xml:space="preserve">, </w:t>
      </w:r>
      <w:r>
        <w:rPr>
          <w:lang w:eastAsia="en-US"/>
        </w:rPr>
        <w:t>eu égard aux intérêts qu</w:t>
      </w:r>
      <w:r w:rsidR="00A23BF9">
        <w:rPr>
          <w:lang w:eastAsia="en-US"/>
        </w:rPr>
        <w:t>’</w:t>
      </w:r>
      <w:r>
        <w:rPr>
          <w:lang w:eastAsia="en-US"/>
        </w:rPr>
        <w:t>il voulait garder</w:t>
      </w:r>
      <w:r w:rsidR="00A23BF9">
        <w:rPr>
          <w:lang w:eastAsia="en-US"/>
        </w:rPr>
        <w:t>.</w:t>
      </w:r>
    </w:p>
    <w:p w14:paraId="0A054894" w14:textId="3FA0A80D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Maintenant que le docteur </w:t>
      </w:r>
      <w:proofErr w:type="spellStart"/>
      <w:r>
        <w:rPr>
          <w:lang w:eastAsia="en-US"/>
        </w:rPr>
        <w:t>Méaulle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 xml:space="preserve">ami de </w:t>
      </w:r>
      <w:r w:rsidR="00A23BF9">
        <w:rPr>
          <w:lang w:eastAsia="en-US"/>
        </w:rPr>
        <w:t>M. </w:t>
      </w:r>
      <w:r>
        <w:rPr>
          <w:lang w:eastAsia="en-US"/>
        </w:rPr>
        <w:t>Lucien</w:t>
      </w:r>
      <w:r w:rsidR="00A23BF9">
        <w:rPr>
          <w:lang w:eastAsia="en-US"/>
        </w:rPr>
        <w:t xml:space="preserve">, </w:t>
      </w:r>
      <w:r>
        <w:rPr>
          <w:lang w:eastAsia="en-US"/>
        </w:rPr>
        <w:t>avait deux heures d</w:t>
      </w:r>
      <w:r w:rsidR="00A23BF9">
        <w:rPr>
          <w:lang w:eastAsia="en-US"/>
        </w:rPr>
        <w:t>’</w:t>
      </w:r>
      <w:r>
        <w:rPr>
          <w:lang w:eastAsia="en-US"/>
        </w:rPr>
        <w:t>avance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ne pouvait plus y avoir aucun danger à prévenir le docteur Morin</w:t>
      </w:r>
      <w:r w:rsidR="00A23BF9">
        <w:rPr>
          <w:lang w:eastAsia="en-US"/>
        </w:rPr>
        <w:t>.</w:t>
      </w:r>
    </w:p>
    <w:p w14:paraId="23581FF6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se dirigea vers la maison du docteur Morin</w:t>
      </w:r>
      <w:r w:rsidR="00A23BF9">
        <w:rPr>
          <w:lang w:eastAsia="en-US"/>
        </w:rPr>
        <w:t>.</w:t>
      </w:r>
    </w:p>
    <w:p w14:paraId="49D25DEC" w14:textId="212190EF" w:rsidR="00A23BF9" w:rsidRDefault="00BB5C58" w:rsidP="00A23BF9">
      <w:pPr>
        <w:rPr>
          <w:i/>
          <w:iCs/>
          <w:lang w:eastAsia="en-US"/>
        </w:rPr>
      </w:pPr>
      <w:r>
        <w:rPr>
          <w:lang w:eastAsia="en-US"/>
        </w:rPr>
        <w:t>La domestique de ce patricien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était placée véritablement en première ligne dans l</w:t>
      </w:r>
      <w:r w:rsidR="00A23BF9">
        <w:rPr>
          <w:lang w:eastAsia="en-US"/>
        </w:rPr>
        <w:t>’</w:t>
      </w:r>
      <w:r>
        <w:rPr>
          <w:lang w:eastAsia="en-US"/>
        </w:rPr>
        <w:t>arrondissement de Vitré</w:t>
      </w:r>
      <w:r w:rsidR="00A23BF9">
        <w:rPr>
          <w:lang w:eastAsia="en-US"/>
        </w:rPr>
        <w:t xml:space="preserve">, </w:t>
      </w:r>
      <w:r>
        <w:rPr>
          <w:lang w:eastAsia="en-US"/>
        </w:rPr>
        <w:t>était une servante-maîtresse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aurait mieux aimé voir son docteur faire trois déjeuners à la maison qu</w:t>
      </w:r>
      <w:r w:rsidR="00A23BF9">
        <w:rPr>
          <w:lang w:eastAsia="en-US"/>
        </w:rPr>
        <w:t>’</w:t>
      </w:r>
      <w:r>
        <w:rPr>
          <w:lang w:eastAsia="en-US"/>
        </w:rPr>
        <w:t>un seul au café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lastRenderedPageBreak/>
        <w:t>c</w:t>
      </w:r>
      <w:r w:rsidR="00A23BF9">
        <w:rPr>
          <w:lang w:eastAsia="en-US"/>
        </w:rPr>
        <w:t>’</w:t>
      </w:r>
      <w:r>
        <w:rPr>
          <w:lang w:eastAsia="en-US"/>
        </w:rPr>
        <w:t>est pourquoi</w:t>
      </w:r>
      <w:r w:rsidR="00A23BF9">
        <w:rPr>
          <w:lang w:eastAsia="en-US"/>
        </w:rPr>
        <w:t xml:space="preserve">, </w:t>
      </w:r>
      <w:r>
        <w:rPr>
          <w:lang w:eastAsia="en-US"/>
        </w:rPr>
        <w:t>par haine et par jalousie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appelait volontiers la dame et suzeraine du Grand-Café de l</w:t>
      </w:r>
      <w:r w:rsidR="00A23BF9">
        <w:rPr>
          <w:lang w:eastAsia="en-US"/>
        </w:rPr>
        <w:t>’</w:t>
      </w:r>
      <w:r>
        <w:rPr>
          <w:lang w:eastAsia="en-US"/>
        </w:rPr>
        <w:t xml:space="preserve">Industrie </w:t>
      </w:r>
      <w:r>
        <w:rPr>
          <w:i/>
          <w:iCs/>
          <w:lang w:eastAsia="en-US"/>
        </w:rPr>
        <w:t xml:space="preserve">maman </w:t>
      </w:r>
      <w:proofErr w:type="spellStart"/>
      <w:r>
        <w:rPr>
          <w:i/>
          <w:iCs/>
          <w:lang w:eastAsia="en-US"/>
        </w:rPr>
        <w:t>Rogome</w:t>
      </w:r>
      <w:proofErr w:type="spellEnd"/>
      <w:r w:rsidR="00A23BF9">
        <w:rPr>
          <w:i/>
          <w:iCs/>
          <w:lang w:eastAsia="en-US"/>
        </w:rPr>
        <w:t>.</w:t>
      </w:r>
    </w:p>
    <w:p w14:paraId="4BE1365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Quand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demanda le docteur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Gothon </w:t>
      </w:r>
      <w:proofErr w:type="spellStart"/>
      <w:r>
        <w:rPr>
          <w:lang w:eastAsia="en-US"/>
        </w:rPr>
        <w:t>Bineau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sa gouvernante</w:t>
      </w:r>
      <w:r w:rsidR="00A23BF9">
        <w:rPr>
          <w:lang w:eastAsia="en-US"/>
        </w:rPr>
        <w:t xml:space="preserve">, </w:t>
      </w:r>
      <w:r>
        <w:rPr>
          <w:lang w:eastAsia="en-US"/>
        </w:rPr>
        <w:t>répondit en haussant les épaules</w:t>
      </w:r>
      <w:r w:rsidR="00A23BF9">
        <w:rPr>
          <w:lang w:eastAsia="en-US"/>
        </w:rPr>
        <w:t> :</w:t>
      </w:r>
    </w:p>
    <w:p w14:paraId="091DAAB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Allez le chercher chez maman </w:t>
      </w:r>
      <w:proofErr w:type="spellStart"/>
      <w:r w:rsidR="00BB5C58">
        <w:rPr>
          <w:lang w:eastAsia="en-US"/>
        </w:rPr>
        <w:t>Rogome</w:t>
      </w:r>
      <w:proofErr w:type="spellEnd"/>
      <w:r>
        <w:rPr>
          <w:lang w:eastAsia="en-US"/>
        </w:rPr>
        <w:t>.</w:t>
      </w:r>
    </w:p>
    <w:p w14:paraId="6D37EE2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On </w:t>
      </w:r>
      <w:r>
        <w:t>sait ce qui advint de ce sobriquet</w:t>
      </w:r>
      <w:r w:rsidR="00A23BF9">
        <w:rPr>
          <w:lang w:eastAsia="en-US"/>
        </w:rPr>
        <w:t xml:space="preserve">, </w:t>
      </w:r>
      <w:r>
        <w:rPr>
          <w:lang w:eastAsia="en-US"/>
        </w:rPr>
        <w:t>lancé malheureusement au milieu d</w:t>
      </w:r>
      <w:r w:rsidR="00A23BF9">
        <w:rPr>
          <w:lang w:eastAsia="en-US"/>
        </w:rPr>
        <w:t>’</w:t>
      </w:r>
      <w:r>
        <w:rPr>
          <w:lang w:eastAsia="en-US"/>
        </w:rPr>
        <w:t>une scène de galanterie du plus haut goût</w:t>
      </w:r>
      <w:r w:rsidR="00A23BF9">
        <w:rPr>
          <w:lang w:eastAsia="en-US"/>
        </w:rPr>
        <w:t>.</w:t>
      </w:r>
    </w:p>
    <w:p w14:paraId="3398C600" w14:textId="6EF3C65A" w:rsidR="00A23BF9" w:rsidRDefault="00BB5C58" w:rsidP="00A23BF9">
      <w:pPr>
        <w:rPr>
          <w:lang w:eastAsia="en-US"/>
        </w:rPr>
      </w:pPr>
      <w:r>
        <w:rPr>
          <w:lang w:eastAsia="en-US"/>
        </w:rPr>
        <w:t>Madame veuve Ragon pensa en suffoquer de colère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l</w:t>
      </w:r>
      <w:r w:rsidR="00A23BF9">
        <w:rPr>
          <w:lang w:eastAsia="en-US"/>
        </w:rPr>
        <w:t>’</w:t>
      </w:r>
      <w:r>
        <w:rPr>
          <w:lang w:eastAsia="en-US"/>
        </w:rPr>
        <w:t>entrepreneur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qui avait en poche les dix-huit mille francs de </w:t>
      </w:r>
      <w:proofErr w:type="spellStart"/>
      <w:r>
        <w:rPr>
          <w:lang w:eastAsia="en-US"/>
        </w:rPr>
        <w:t>Lasthénie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 xml:space="preserve">ne put faire </w:t>
      </w:r>
      <w:r>
        <w:t>moins que de prendre vail</w:t>
      </w:r>
      <w:r>
        <w:rPr>
          <w:lang w:eastAsia="en-US"/>
        </w:rPr>
        <w:t>lamment sa défense contre l</w:t>
      </w:r>
      <w:r w:rsidR="00A23BF9">
        <w:rPr>
          <w:lang w:eastAsia="en-US"/>
        </w:rPr>
        <w:t>’</w:t>
      </w:r>
      <w:r>
        <w:rPr>
          <w:lang w:eastAsia="en-US"/>
        </w:rPr>
        <w:t>insolent qui l</w:t>
      </w:r>
      <w:r w:rsidR="00A23BF9">
        <w:rPr>
          <w:lang w:eastAsia="en-US"/>
        </w:rPr>
        <w:t>’</w:t>
      </w:r>
      <w:r>
        <w:rPr>
          <w:lang w:eastAsia="en-US"/>
        </w:rPr>
        <w:t>outrageait</w:t>
      </w:r>
      <w:r w:rsidR="00A23BF9">
        <w:rPr>
          <w:lang w:eastAsia="en-US"/>
        </w:rPr>
        <w:t>.</w:t>
      </w:r>
    </w:p>
    <w:p w14:paraId="5D5D7E37" w14:textId="2F5852EE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ne se doutait pas le moins du monde de la tempête qu</w:t>
      </w:r>
      <w:r w:rsidR="00A23BF9">
        <w:rPr>
          <w:lang w:eastAsia="en-US"/>
        </w:rPr>
        <w:t>’</w:t>
      </w:r>
      <w:r>
        <w:rPr>
          <w:lang w:eastAsia="en-US"/>
        </w:rPr>
        <w:t>il avait soulevée</w:t>
      </w:r>
      <w:r w:rsidR="00A23BF9">
        <w:rPr>
          <w:lang w:eastAsia="en-US"/>
        </w:rPr>
        <w:t xml:space="preserve">. </w:t>
      </w:r>
      <w:r>
        <w:rPr>
          <w:lang w:eastAsia="en-US"/>
        </w:rPr>
        <w:t>Il était si éloigné de toute pensée hostile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que le geste même de </w:t>
      </w:r>
      <w:r w:rsidR="00A23BF9">
        <w:rPr>
          <w:lang w:eastAsia="en-US"/>
        </w:rPr>
        <w:t>M. </w:t>
      </w:r>
      <w:proofErr w:type="spellStart"/>
      <w:r>
        <w:rPr>
          <w:lang w:eastAsia="en-US"/>
        </w:rPr>
        <w:t>Berthelleminot</w:t>
      </w:r>
      <w:proofErr w:type="spellEnd"/>
      <w:r>
        <w:rPr>
          <w:lang w:eastAsia="en-US"/>
        </w:rPr>
        <w:t xml:space="preserve"> qui l</w:t>
      </w:r>
      <w:r w:rsidR="00A23BF9">
        <w:rPr>
          <w:lang w:eastAsia="en-US"/>
        </w:rPr>
        <w:t>’</w:t>
      </w:r>
      <w:r>
        <w:rPr>
          <w:lang w:eastAsia="en-US"/>
        </w:rPr>
        <w:t>avait</w:t>
      </w:r>
      <w:r>
        <w:t xml:space="preserve"> saisi au co</w:t>
      </w:r>
      <w:r>
        <w:rPr>
          <w:lang w:eastAsia="en-US"/>
        </w:rPr>
        <w:t>llet</w:t>
      </w:r>
      <w:r w:rsidR="00A23BF9">
        <w:rPr>
          <w:lang w:eastAsia="en-US"/>
        </w:rPr>
        <w:t xml:space="preserve">, </w:t>
      </w:r>
      <w:r>
        <w:rPr>
          <w:lang w:eastAsia="en-US"/>
        </w:rPr>
        <w:t>ne le fit point regimber tout de suite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Il connaissait de vue presque tous les assistants</w:t>
      </w:r>
      <w:r w:rsidR="00A23BF9">
        <w:rPr>
          <w:lang w:eastAsia="en-US"/>
        </w:rPr>
        <w:t xml:space="preserve">, </w:t>
      </w:r>
      <w:r>
        <w:rPr>
          <w:lang w:eastAsia="en-US"/>
        </w:rPr>
        <w:t>le notaire Menand jeune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Maudreuil</w:t>
      </w:r>
      <w:proofErr w:type="spellEnd"/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Houël</w:t>
      </w:r>
      <w:proofErr w:type="spellEnd"/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Guérineul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Besnard</w:t>
      </w:r>
      <w:r w:rsidR="00A23BF9">
        <w:rPr>
          <w:lang w:eastAsia="en-US"/>
        </w:rPr>
        <w:t xml:space="preserve">, </w:t>
      </w:r>
      <w:r>
        <w:rPr>
          <w:lang w:eastAsia="en-US"/>
        </w:rPr>
        <w:t>etc</w:t>
      </w:r>
      <w:r w:rsidR="00A23BF9">
        <w:rPr>
          <w:lang w:eastAsia="en-US"/>
        </w:rPr>
        <w:t>.</w:t>
      </w:r>
    </w:p>
    <w:p w14:paraId="6E733BF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 qu</w:t>
      </w:r>
      <w:r w:rsidR="00A23BF9">
        <w:rPr>
          <w:lang w:eastAsia="en-US"/>
        </w:rPr>
        <w:t>’</w:t>
      </w:r>
      <w:r>
        <w:rPr>
          <w:lang w:eastAsia="en-US"/>
        </w:rPr>
        <w:t>il éprouvait</w:t>
      </w:r>
      <w:r w:rsidR="00A23BF9">
        <w:rPr>
          <w:lang w:eastAsia="en-US"/>
        </w:rPr>
        <w:t xml:space="preserve">,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de la surprise et aussi un peu d</w:t>
      </w:r>
      <w:r w:rsidR="00A23BF9">
        <w:rPr>
          <w:lang w:eastAsia="en-US"/>
        </w:rPr>
        <w:t>’</w:t>
      </w:r>
      <w:r>
        <w:rPr>
          <w:lang w:eastAsia="en-US"/>
        </w:rPr>
        <w:t>embarras à voir</w:t>
      </w:r>
      <w:r>
        <w:t xml:space="preserve"> tous ces bourgeois qui le regardaient en riant</w:t>
      </w:r>
      <w:r w:rsidR="00A23BF9">
        <w:rPr>
          <w:lang w:eastAsia="en-US"/>
        </w:rPr>
        <w:t>.</w:t>
      </w:r>
    </w:p>
    <w:p w14:paraId="62FFC707" w14:textId="3F951158" w:rsidR="00A23BF9" w:rsidRDefault="00BB5C58" w:rsidP="00A23BF9">
      <w:pPr>
        <w:rPr>
          <w:lang w:eastAsia="en-US"/>
        </w:rPr>
      </w:pPr>
      <w:r>
        <w:rPr>
          <w:lang w:eastAsia="en-US"/>
        </w:rPr>
        <w:t>Pourtant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lorsque </w:t>
      </w:r>
      <w:r w:rsidR="00A23BF9">
        <w:rPr>
          <w:lang w:eastAsia="en-US"/>
        </w:rPr>
        <w:t>M. </w:t>
      </w:r>
      <w:proofErr w:type="spellStart"/>
      <w:r>
        <w:rPr>
          <w:lang w:eastAsia="en-US"/>
        </w:rPr>
        <w:t>Berthelleminot</w:t>
      </w:r>
      <w:proofErr w:type="spellEnd"/>
      <w:r>
        <w:rPr>
          <w:lang w:eastAsia="en-US"/>
        </w:rPr>
        <w:t xml:space="preserve"> s</w:t>
      </w:r>
      <w:r w:rsidR="00A23BF9">
        <w:rPr>
          <w:lang w:eastAsia="en-US"/>
        </w:rPr>
        <w:t>’</w:t>
      </w:r>
      <w:r>
        <w:rPr>
          <w:lang w:eastAsia="en-US"/>
        </w:rPr>
        <w:t>avisa de le secouer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fronça légèrement le sourcil</w:t>
      </w:r>
      <w:r w:rsidR="00A23BF9">
        <w:rPr>
          <w:lang w:eastAsia="en-US"/>
        </w:rPr>
        <w:t>.</w:t>
      </w:r>
    </w:p>
    <w:p w14:paraId="08F06F7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le docteur Morin vint faire diversion</w:t>
      </w:r>
      <w:r w:rsidR="00A23BF9">
        <w:rPr>
          <w:lang w:eastAsia="en-US"/>
        </w:rPr>
        <w:t xml:space="preserve">, </w:t>
      </w:r>
      <w:r>
        <w:rPr>
          <w:lang w:eastAsia="en-US"/>
        </w:rPr>
        <w:t>au grand déplaisir de la galerie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et retarder le </w:t>
      </w:r>
      <w:proofErr w:type="spellStart"/>
      <w:r>
        <w:rPr>
          <w:lang w:eastAsia="en-US"/>
        </w:rPr>
        <w:t>dénoûment</w:t>
      </w:r>
      <w:proofErr w:type="spellEnd"/>
      <w:r>
        <w:rPr>
          <w:lang w:eastAsia="en-US"/>
        </w:rPr>
        <w:t xml:space="preserve"> de la</w:t>
      </w:r>
      <w:r>
        <w:t xml:space="preserve"> querelle</w:t>
      </w:r>
      <w:r w:rsidR="00A23BF9">
        <w:rPr>
          <w:lang w:eastAsia="en-US"/>
        </w:rPr>
        <w:t>.</w:t>
      </w:r>
    </w:p>
    <w:p w14:paraId="3268F0B1" w14:textId="77777777" w:rsidR="00A23BF9" w:rsidRDefault="00A23BF9" w:rsidP="00A23BF9">
      <w:pPr>
        <w:numPr>
          <w:ins w:id="42" w:author="Alain" w:date="2009-11-11T21:43:00Z"/>
        </w:num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</w:t>
      </w:r>
      <w:r>
        <w:rPr>
          <w:lang w:eastAsia="en-US"/>
        </w:rPr>
        <w:t>’</w:t>
      </w:r>
      <w:r w:rsidR="00BB5C58">
        <w:rPr>
          <w:lang w:eastAsia="en-US"/>
        </w:rPr>
        <w:t>est-ce que tu veux</w:t>
      </w:r>
      <w:r>
        <w:rPr>
          <w:lang w:eastAsia="en-US"/>
        </w:rPr>
        <w:t xml:space="preserve">, </w:t>
      </w:r>
      <w:r w:rsidR="00BB5C58">
        <w:rPr>
          <w:lang w:eastAsia="en-US"/>
        </w:rPr>
        <w:t>toi</w:t>
      </w:r>
      <w:r>
        <w:rPr>
          <w:lang w:eastAsia="en-US"/>
        </w:rPr>
        <w:t xml:space="preserve"> ? </w:t>
      </w:r>
      <w:r w:rsidR="00BB5C58">
        <w:rPr>
          <w:lang w:eastAsia="en-US"/>
        </w:rPr>
        <w:t xml:space="preserve">dit-il en prenant le bras de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>.</w:t>
      </w:r>
    </w:p>
    <w:p w14:paraId="6B184A92" w14:textId="78B3FEB2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 xml:space="preserve">Que </w:t>
      </w:r>
      <w:proofErr w:type="spellStart"/>
      <w:r w:rsidR="00BB5C58">
        <w:rPr>
          <w:lang w:eastAsia="en-US"/>
        </w:rPr>
        <w:t>venez-vous</w:t>
      </w:r>
      <w:proofErr w:type="spellEnd"/>
      <w:r w:rsidR="00BB5C58">
        <w:rPr>
          <w:lang w:eastAsia="en-US"/>
        </w:rPr>
        <w:t xml:space="preserve"> faire ici</w:t>
      </w:r>
      <w:r>
        <w:rPr>
          <w:lang w:eastAsia="en-US"/>
        </w:rPr>
        <w:t xml:space="preserve">, </w:t>
      </w:r>
      <w:r w:rsidR="00BB5C58">
        <w:rPr>
          <w:lang w:eastAsia="en-US"/>
        </w:rPr>
        <w:t>malhonnête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prononçait en même temps la voix de ténor cérébral de </w:t>
      </w:r>
      <w:r>
        <w:rPr>
          <w:lang w:eastAsia="en-US"/>
        </w:rPr>
        <w:t>M. </w:t>
      </w:r>
      <w:proofErr w:type="spellStart"/>
      <w:r w:rsidR="00BB5C58">
        <w:rPr>
          <w:lang w:eastAsia="en-US"/>
        </w:rPr>
        <w:t>Berthelleminot</w:t>
      </w:r>
      <w:proofErr w:type="spellEnd"/>
      <w:r w:rsidR="00BB5C58">
        <w:rPr>
          <w:lang w:eastAsia="en-US"/>
        </w:rPr>
        <w:t xml:space="preserve"> de </w:t>
      </w:r>
      <w:proofErr w:type="spellStart"/>
      <w:r w:rsidR="00BB5C58">
        <w:rPr>
          <w:lang w:eastAsia="en-US"/>
        </w:rPr>
        <w:t>Beaurepas</w:t>
      </w:r>
      <w:proofErr w:type="spellEnd"/>
      <w:r>
        <w:rPr>
          <w:lang w:eastAsia="en-US"/>
        </w:rPr>
        <w:t>.</w:t>
      </w:r>
    </w:p>
    <w:p w14:paraId="5D664415" w14:textId="24FA97A9" w:rsidR="00A23BF9" w:rsidRDefault="00BB5C58" w:rsidP="00A23BF9">
      <w:pPr>
        <w:rPr>
          <w:lang w:eastAsia="en-US"/>
        </w:rPr>
      </w:pPr>
      <w:r>
        <w:rPr>
          <w:lang w:eastAsia="en-US"/>
        </w:rPr>
        <w:t>Il est bien remarquable en effet que tous les e</w:t>
      </w:r>
      <w:r>
        <w:t>ntrepreneurs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beaux hommes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parlent du front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et semblent toujours </w:t>
      </w:r>
      <w:proofErr w:type="spellStart"/>
      <w:r>
        <w:rPr>
          <w:i/>
          <w:iCs/>
        </w:rPr>
        <w:t>édorbébent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enrhubés</w:t>
      </w:r>
      <w:proofErr w:type="spellEnd"/>
      <w:r>
        <w:rPr>
          <w:i/>
          <w:iCs/>
        </w:rPr>
        <w:t xml:space="preserve"> du </w:t>
      </w:r>
      <w:proofErr w:type="spellStart"/>
      <w:r>
        <w:rPr>
          <w:i/>
          <w:iCs/>
        </w:rPr>
        <w:t>cerbeau</w:t>
      </w:r>
      <w:proofErr w:type="spellEnd"/>
      <w:r w:rsidR="00A23BF9">
        <w:rPr>
          <w:lang w:eastAsia="en-US"/>
        </w:rPr>
        <w:t>.</w:t>
      </w:r>
    </w:p>
    <w:p w14:paraId="620E2B5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À travers ces deux questions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 xml:space="preserve">organe aigu de </w:t>
      </w:r>
      <w:proofErr w:type="spellStart"/>
      <w:r>
        <w:rPr>
          <w:lang w:eastAsia="en-US"/>
        </w:rPr>
        <w:t>Lasthénie</w:t>
      </w:r>
      <w:proofErr w:type="spellEnd"/>
      <w:r>
        <w:rPr>
          <w:lang w:eastAsia="en-US"/>
        </w:rPr>
        <w:t xml:space="preserve"> se fit entendre</w:t>
      </w:r>
      <w:r w:rsidR="00A23BF9">
        <w:rPr>
          <w:lang w:eastAsia="en-US"/>
        </w:rPr>
        <w:t> :</w:t>
      </w:r>
    </w:p>
    <w:p w14:paraId="56661AEF" w14:textId="5AEFE10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Jetez-le tout simplement à la porte avec un bon coup de pied au bas des re</w:t>
      </w:r>
      <w:r w:rsidR="00BB5C58">
        <w:t>ins</w:t>
      </w:r>
      <w:r>
        <w:rPr>
          <w:lang w:eastAsia="en-US"/>
        </w:rPr>
        <w:t xml:space="preserve">, </w:t>
      </w:r>
      <w:r w:rsidR="00BB5C58">
        <w:rPr>
          <w:lang w:eastAsia="en-US"/>
        </w:rPr>
        <w:t>disait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en termes plus francs que nous n</w:t>
      </w:r>
      <w:r>
        <w:rPr>
          <w:lang w:eastAsia="en-US"/>
        </w:rPr>
        <w:t>’</w:t>
      </w:r>
      <w:r w:rsidR="00BB5C58">
        <w:rPr>
          <w:lang w:eastAsia="en-US"/>
        </w:rPr>
        <w:t>osons le rapporter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cette femme irritée</w:t>
      </w:r>
      <w:r>
        <w:rPr>
          <w:lang w:eastAsia="en-US"/>
        </w:rPr>
        <w:t>.</w:t>
      </w:r>
    </w:p>
    <w:p w14:paraId="542443A4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regarda </w:t>
      </w:r>
      <w:proofErr w:type="spellStart"/>
      <w:r>
        <w:rPr>
          <w:lang w:eastAsia="en-US"/>
        </w:rPr>
        <w:t>Berthelleminot</w:t>
      </w:r>
      <w:proofErr w:type="spellEnd"/>
      <w:r>
        <w:rPr>
          <w:lang w:eastAsia="en-US"/>
        </w:rPr>
        <w:t xml:space="preserve"> de travers</w:t>
      </w:r>
      <w:r w:rsidR="00A23BF9">
        <w:rPr>
          <w:lang w:eastAsia="en-US"/>
        </w:rPr>
        <w:t>.</w:t>
      </w:r>
    </w:p>
    <w:p w14:paraId="5C0089F1" w14:textId="60E2B431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reprit le docteur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me diras-tu ce que tu me veux</w:t>
      </w:r>
      <w:r>
        <w:rPr>
          <w:lang w:eastAsia="en-US"/>
        </w:rPr>
        <w:t> ?</w:t>
      </w:r>
    </w:p>
    <w:p w14:paraId="1C815313" w14:textId="2BB8F980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On vous demande au château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répliqua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mais</w:t>
      </w:r>
      <w:r w:rsidR="00BB5C58">
        <w:t xml:space="preserve"> l</w:t>
      </w:r>
      <w:r w:rsidR="00BB5C58">
        <w:rPr>
          <w:lang w:eastAsia="en-US"/>
        </w:rPr>
        <w:t>âchez mon bras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vous</w:t>
      </w:r>
      <w:r>
        <w:rPr>
          <w:lang w:eastAsia="en-US"/>
        </w:rPr>
        <w:t xml:space="preserve">, </w:t>
      </w:r>
      <w:r w:rsidR="00BB5C58">
        <w:rPr>
          <w:lang w:eastAsia="en-US"/>
        </w:rPr>
        <w:t>l</w:t>
      </w:r>
      <w:r>
        <w:rPr>
          <w:lang w:eastAsia="en-US"/>
        </w:rPr>
        <w:t>’</w:t>
      </w:r>
      <w:r w:rsidR="00BB5C58">
        <w:rPr>
          <w:lang w:eastAsia="en-US"/>
        </w:rPr>
        <w:t>homme</w:t>
      </w:r>
      <w:r>
        <w:rPr>
          <w:lang w:eastAsia="en-US"/>
        </w:rPr>
        <w:t xml:space="preserve">, </w:t>
      </w:r>
      <w:r w:rsidR="00BB5C58">
        <w:rPr>
          <w:lang w:eastAsia="en-US"/>
        </w:rPr>
        <w:t>ajouta-t-il</w:t>
      </w:r>
      <w:r>
        <w:rPr>
          <w:lang w:eastAsia="en-US"/>
        </w:rPr>
        <w:t xml:space="preserve">, </w:t>
      </w:r>
      <w:r w:rsidR="00BB5C58">
        <w:rPr>
          <w:lang w:eastAsia="en-US"/>
        </w:rPr>
        <w:t>en s</w:t>
      </w:r>
      <w:r>
        <w:rPr>
          <w:lang w:eastAsia="en-US"/>
        </w:rPr>
        <w:t>’</w:t>
      </w:r>
      <w:r w:rsidR="00BB5C58">
        <w:rPr>
          <w:lang w:eastAsia="en-US"/>
        </w:rPr>
        <w:t xml:space="preserve">adressant à </w:t>
      </w:r>
      <w:proofErr w:type="spellStart"/>
      <w:r w:rsidR="00BB5C58">
        <w:rPr>
          <w:lang w:eastAsia="en-US"/>
        </w:rPr>
        <w:t>Berthelleminot</w:t>
      </w:r>
      <w:proofErr w:type="spellEnd"/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lâchez mon cou</w:t>
      </w:r>
      <w:r>
        <w:rPr>
          <w:lang w:eastAsia="en-US"/>
        </w:rPr>
        <w:t xml:space="preserve">… </w:t>
      </w:r>
      <w:r w:rsidR="00BB5C58">
        <w:rPr>
          <w:lang w:eastAsia="en-US"/>
        </w:rPr>
        <w:t>ça commence à m</w:t>
      </w:r>
      <w:r>
        <w:rPr>
          <w:lang w:eastAsia="en-US"/>
        </w:rPr>
        <w:t>’</w:t>
      </w:r>
      <w:r w:rsidR="00BB5C58">
        <w:rPr>
          <w:lang w:eastAsia="en-US"/>
        </w:rPr>
        <w:t>échauffer un petit peu les oreilles</w:t>
      </w:r>
      <w:r>
        <w:rPr>
          <w:lang w:eastAsia="en-US"/>
        </w:rPr>
        <w:t>.</w:t>
      </w:r>
    </w:p>
    <w:p w14:paraId="0B1D569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Est-ce toi qui es arrivé du château au point du jour</w:t>
      </w:r>
      <w:r>
        <w:rPr>
          <w:lang w:eastAsia="en-US"/>
        </w:rPr>
        <w:t xml:space="preserve"> ? </w:t>
      </w:r>
      <w:r w:rsidR="00BB5C58">
        <w:rPr>
          <w:lang w:eastAsia="en-US"/>
        </w:rPr>
        <w:t>demanda le docteur</w:t>
      </w:r>
      <w:r>
        <w:rPr>
          <w:lang w:eastAsia="en-US"/>
        </w:rPr>
        <w:t>.</w:t>
      </w:r>
    </w:p>
    <w:p w14:paraId="41F0786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après</w:t>
      </w:r>
      <w:r>
        <w:rPr>
          <w:lang w:eastAsia="en-US"/>
        </w:rPr>
        <w:t> ?</w:t>
      </w:r>
    </w:p>
    <w:p w14:paraId="19ABAF5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Est-ce</w:t>
      </w:r>
      <w:r w:rsidR="00BB5C58">
        <w:t xml:space="preserve"> toi qui </w:t>
      </w:r>
      <w:proofErr w:type="gramStart"/>
      <w:r w:rsidR="00BB5C58">
        <w:t>as été</w:t>
      </w:r>
      <w:proofErr w:type="gramEnd"/>
      <w:r w:rsidR="00BB5C58">
        <w:t xml:space="preserve"> chez le docteur </w:t>
      </w:r>
      <w:proofErr w:type="spellStart"/>
      <w:r w:rsidR="00BB5C58">
        <w:t>Méaulle</w:t>
      </w:r>
      <w:proofErr w:type="spellEnd"/>
      <w:r>
        <w:rPr>
          <w:lang w:eastAsia="en-US"/>
        </w:rPr>
        <w:t> ?</w:t>
      </w:r>
    </w:p>
    <w:p w14:paraId="3B356CC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moi</w:t>
      </w:r>
      <w:r>
        <w:rPr>
          <w:lang w:eastAsia="en-US"/>
        </w:rPr>
        <w:t>…</w:t>
      </w:r>
    </w:p>
    <w:p w14:paraId="79D5593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Drôle que tu es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 le docteur</w:t>
      </w:r>
      <w:r>
        <w:rPr>
          <w:lang w:eastAsia="en-US"/>
        </w:rPr>
        <w:t>.</w:t>
      </w:r>
    </w:p>
    <w:p w14:paraId="1B6DB9A8" w14:textId="06D83650" w:rsidR="00A23BF9" w:rsidRDefault="00BB5C58" w:rsidP="00A23BF9">
      <w:pPr>
        <w:rPr>
          <w:lang w:eastAsia="en-US"/>
        </w:rPr>
      </w:pPr>
      <w:r>
        <w:rPr>
          <w:lang w:eastAsia="en-US"/>
        </w:rPr>
        <w:t>Mais il n</w:t>
      </w:r>
      <w:r w:rsidR="00A23BF9">
        <w:rPr>
          <w:lang w:eastAsia="en-US"/>
        </w:rPr>
        <w:t>’</w:t>
      </w:r>
      <w:r>
        <w:rPr>
          <w:lang w:eastAsia="en-US"/>
        </w:rPr>
        <w:t>acheva pas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parce que </w:t>
      </w:r>
      <w:proofErr w:type="spellStart"/>
      <w:r>
        <w:rPr>
          <w:lang w:eastAsia="en-US"/>
        </w:rPr>
        <w:t>Tiennet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se dégageant à la fois de la double étreinte qui le faisait captif</w:t>
      </w:r>
      <w:r w:rsidR="00A23BF9">
        <w:rPr>
          <w:lang w:eastAsia="en-US"/>
        </w:rPr>
        <w:t xml:space="preserve">, </w:t>
      </w:r>
      <w:r>
        <w:rPr>
          <w:lang w:eastAsia="en-US"/>
        </w:rPr>
        <w:t>repoussa d</w:t>
      </w:r>
      <w:r w:rsidR="00A23BF9">
        <w:rPr>
          <w:lang w:eastAsia="en-US"/>
        </w:rPr>
        <w:t>’</w:t>
      </w:r>
      <w:r>
        <w:rPr>
          <w:lang w:eastAsia="en-US"/>
        </w:rPr>
        <w:t xml:space="preserve">un </w:t>
      </w:r>
      <w:r>
        <w:rPr>
          <w:lang w:eastAsia="en-US"/>
        </w:rPr>
        <w:lastRenderedPageBreak/>
        <w:t xml:space="preserve">coup de poing </w:t>
      </w:r>
      <w:proofErr w:type="spellStart"/>
      <w:r>
        <w:rPr>
          <w:lang w:eastAsia="en-US"/>
        </w:rPr>
        <w:t>Berthelleminot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d</w:t>
      </w:r>
      <w:r w:rsidR="00A23BF9">
        <w:rPr>
          <w:lang w:eastAsia="en-US"/>
        </w:rPr>
        <w:t>’</w:t>
      </w:r>
      <w:r>
        <w:rPr>
          <w:lang w:eastAsia="en-US"/>
        </w:rPr>
        <w:t xml:space="preserve">un autre </w:t>
      </w:r>
      <w:r w:rsidR="00A23BF9">
        <w:rPr>
          <w:lang w:eastAsia="en-US"/>
        </w:rPr>
        <w:t>M. </w:t>
      </w:r>
      <w:r>
        <w:rPr>
          <w:lang w:eastAsia="en-US"/>
        </w:rPr>
        <w:t>Morin</w:t>
      </w:r>
      <w:r w:rsidR="00A23BF9">
        <w:rPr>
          <w:lang w:eastAsia="en-US"/>
        </w:rPr>
        <w:t xml:space="preserve">, </w:t>
      </w:r>
      <w:r>
        <w:rPr>
          <w:lang w:eastAsia="en-US"/>
        </w:rPr>
        <w:t>et se redressa d</w:t>
      </w:r>
      <w:r w:rsidR="00A23BF9">
        <w:rPr>
          <w:lang w:eastAsia="en-US"/>
        </w:rPr>
        <w:t>’</w:t>
      </w:r>
      <w:r>
        <w:rPr>
          <w:lang w:eastAsia="en-US"/>
        </w:rPr>
        <w:t>un air si crâne qu</w:t>
      </w:r>
      <w:r w:rsidR="00A23BF9">
        <w:rPr>
          <w:lang w:eastAsia="en-US"/>
        </w:rPr>
        <w:t>’</w:t>
      </w:r>
      <w:r>
        <w:rPr>
          <w:lang w:eastAsia="en-US"/>
        </w:rPr>
        <w:t>un murmure d</w:t>
      </w:r>
      <w:r w:rsidR="00A23BF9">
        <w:rPr>
          <w:lang w:eastAsia="en-US"/>
        </w:rPr>
        <w:t>’</w:t>
      </w:r>
      <w:r>
        <w:rPr>
          <w:lang w:eastAsia="en-US"/>
        </w:rPr>
        <w:t>étonnement courut autour de la galerie</w:t>
      </w:r>
      <w:r w:rsidR="00A23BF9">
        <w:rPr>
          <w:lang w:eastAsia="en-US"/>
        </w:rPr>
        <w:t>.</w:t>
      </w:r>
    </w:p>
    <w:p w14:paraId="2A0BC052" w14:textId="604857EF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Ah çà</w:t>
      </w:r>
      <w:r>
        <w:rPr>
          <w:lang w:eastAsia="en-US"/>
        </w:rPr>
        <w:t xml:space="preserve"> ! </w:t>
      </w:r>
      <w:r w:rsidR="00BB5C58">
        <w:rPr>
          <w:lang w:eastAsia="en-US"/>
        </w:rPr>
        <w:t>on se tutoie donc ici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dit-il en promenant à la ronde son regard hardi et brillant de bonne humeur</w:t>
      </w:r>
      <w:r>
        <w:rPr>
          <w:lang w:eastAsia="en-US"/>
        </w:rPr>
        <w:t xml:space="preserve">. </w:t>
      </w:r>
      <w:r w:rsidR="00BB5C58">
        <w:rPr>
          <w:lang w:eastAsia="en-US"/>
        </w:rPr>
        <w:t>Je ne sais pas ce que c</w:t>
      </w:r>
      <w:r>
        <w:rPr>
          <w:lang w:eastAsia="en-US"/>
        </w:rPr>
        <w:t>’</w:t>
      </w:r>
      <w:r w:rsidR="00BB5C58">
        <w:rPr>
          <w:lang w:eastAsia="en-US"/>
        </w:rPr>
        <w:t>est que la</w:t>
      </w:r>
      <w:r w:rsidR="00BB5C58">
        <w:t xml:space="preserve"> mère </w:t>
      </w:r>
      <w:proofErr w:type="spellStart"/>
      <w:r w:rsidR="00BB5C58">
        <w:rPr>
          <w:lang w:eastAsia="en-US"/>
        </w:rPr>
        <w:t>Rogome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moi</w:t>
      </w:r>
      <w:r>
        <w:rPr>
          <w:lang w:eastAsia="en-US"/>
        </w:rPr>
        <w:t xml:space="preserve">, </w:t>
      </w:r>
      <w:r w:rsidR="00BB5C58">
        <w:rPr>
          <w:lang w:eastAsia="en-US"/>
        </w:rPr>
        <w:t>mais si quelqu</w:t>
      </w:r>
      <w:r>
        <w:rPr>
          <w:lang w:eastAsia="en-US"/>
        </w:rPr>
        <w:t>’</w:t>
      </w:r>
      <w:r w:rsidR="00BB5C58">
        <w:rPr>
          <w:lang w:eastAsia="en-US"/>
        </w:rPr>
        <w:t>un n</w:t>
      </w:r>
      <w:r>
        <w:rPr>
          <w:lang w:eastAsia="en-US"/>
        </w:rPr>
        <w:t>’</w:t>
      </w:r>
      <w:r w:rsidR="00BB5C58">
        <w:rPr>
          <w:lang w:eastAsia="en-US"/>
        </w:rPr>
        <w:t>est pas content</w:t>
      </w:r>
      <w:r>
        <w:rPr>
          <w:lang w:eastAsia="en-US"/>
        </w:rPr>
        <w:t xml:space="preserve">, </w:t>
      </w:r>
      <w:r w:rsidR="00BB5C58">
        <w:rPr>
          <w:lang w:eastAsia="en-US"/>
        </w:rPr>
        <w:t>voilà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je m</w:t>
      </w:r>
      <w:r>
        <w:rPr>
          <w:lang w:eastAsia="en-US"/>
        </w:rPr>
        <w:t>’</w:t>
      </w:r>
      <w:r w:rsidR="00BB5C58">
        <w:rPr>
          <w:lang w:eastAsia="en-US"/>
        </w:rPr>
        <w:t>en fiche</w:t>
      </w:r>
      <w:r>
        <w:rPr>
          <w:lang w:eastAsia="en-US"/>
        </w:rPr>
        <w:t> !…</w:t>
      </w:r>
    </w:p>
    <w:p w14:paraId="1CC61C6F" w14:textId="3886C92D" w:rsidR="00A23BF9" w:rsidRDefault="00BB5C58" w:rsidP="00A23BF9">
      <w:pPr>
        <w:rPr>
          <w:lang w:eastAsia="en-US"/>
        </w:rPr>
      </w:pPr>
      <w:r>
        <w:rPr>
          <w:lang w:eastAsia="en-US"/>
        </w:rPr>
        <w:t>Il planta son grand feutre sur sa tête</w:t>
      </w:r>
      <w:r w:rsidR="00A23BF9">
        <w:rPr>
          <w:lang w:eastAsia="en-US"/>
        </w:rPr>
        <w:t xml:space="preserve">, </w:t>
      </w:r>
      <w:r>
        <w:rPr>
          <w:lang w:eastAsia="en-US"/>
        </w:rPr>
        <w:t>de côté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à la mauvais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l</w:t>
      </w:r>
      <w:r w:rsidR="00A23BF9">
        <w:rPr>
          <w:lang w:eastAsia="en-US"/>
        </w:rPr>
        <w:t>’</w:t>
      </w:r>
      <w:r>
        <w:rPr>
          <w:lang w:eastAsia="en-US"/>
        </w:rPr>
        <w:t>assura d</w:t>
      </w:r>
      <w:r w:rsidR="00A23BF9">
        <w:rPr>
          <w:lang w:eastAsia="en-US"/>
        </w:rPr>
        <w:t>’</w:t>
      </w:r>
      <w:r>
        <w:rPr>
          <w:lang w:eastAsia="en-US"/>
        </w:rPr>
        <w:t>un petit coup sec</w:t>
      </w:r>
      <w:r w:rsidR="00A23BF9">
        <w:rPr>
          <w:lang w:eastAsia="en-US"/>
        </w:rPr>
        <w:t>.</w:t>
      </w:r>
    </w:p>
    <w:p w14:paraId="0DA0C789" w14:textId="328E280B" w:rsidR="00A23BF9" w:rsidRDefault="00A23BF9" w:rsidP="00A23BF9">
      <w:pPr>
        <w:rPr>
          <w:lang w:eastAsia="en-US"/>
        </w:rPr>
      </w:pPr>
      <w:r>
        <w:rPr>
          <w:lang w:eastAsia="en-US"/>
        </w:rPr>
        <w:t>M. </w:t>
      </w:r>
      <w:proofErr w:type="spellStart"/>
      <w:r w:rsidR="00BB5C58">
        <w:rPr>
          <w:lang w:eastAsia="en-US"/>
        </w:rPr>
        <w:t>Berthelleminot</w:t>
      </w:r>
      <w:proofErr w:type="spellEnd"/>
      <w:r w:rsidR="00BB5C58">
        <w:rPr>
          <w:lang w:eastAsia="en-US"/>
        </w:rPr>
        <w:t xml:space="preserve"> de </w:t>
      </w:r>
      <w:proofErr w:type="spellStart"/>
      <w:r w:rsidR="00BB5C58">
        <w:rPr>
          <w:lang w:eastAsia="en-US"/>
        </w:rPr>
        <w:t>Beaurepas</w:t>
      </w:r>
      <w:proofErr w:type="spellEnd"/>
      <w:r w:rsidR="00BB5C58">
        <w:rPr>
          <w:lang w:eastAsia="en-US"/>
        </w:rPr>
        <w:t xml:space="preserve"> ne manifestait plus la moindre envie de s</w:t>
      </w:r>
      <w:r>
        <w:rPr>
          <w:lang w:eastAsia="en-US"/>
        </w:rPr>
        <w:t>’</w:t>
      </w:r>
      <w:r w:rsidR="00BB5C58">
        <w:rPr>
          <w:lang w:eastAsia="en-US"/>
        </w:rPr>
        <w:t>attaquer à lui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en le repoussant</w:t>
      </w:r>
      <w:r>
        <w:rPr>
          <w:lang w:eastAsia="en-US"/>
        </w:rPr>
        <w:t xml:space="preserve">, </w:t>
      </w:r>
      <w:r w:rsidR="00BB5C58">
        <w:rPr>
          <w:lang w:eastAsia="en-US"/>
        </w:rPr>
        <w:t>avait imprimé à tout son individu une secousse si brusque</w:t>
      </w:r>
      <w:r>
        <w:rPr>
          <w:lang w:eastAsia="en-US"/>
        </w:rPr>
        <w:t xml:space="preserve">, </w:t>
      </w:r>
      <w:r w:rsidR="00BB5C58">
        <w:rPr>
          <w:lang w:eastAsia="en-US"/>
        </w:rPr>
        <w:t>que le chapeau-bolivar du téméraire entrepreneur était tombé dans la poussière</w:t>
      </w:r>
      <w:r>
        <w:rPr>
          <w:lang w:eastAsia="en-US"/>
        </w:rPr>
        <w:t>.</w:t>
      </w:r>
    </w:p>
    <w:p w14:paraId="45DDDBD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Si ce n</w:t>
      </w:r>
      <w:r w:rsidR="00A23BF9">
        <w:rPr>
          <w:lang w:eastAsia="en-US"/>
        </w:rPr>
        <w:t>’</w:t>
      </w:r>
      <w:r>
        <w:rPr>
          <w:lang w:eastAsia="en-US"/>
        </w:rPr>
        <w:t>eût été que le chapeau</w:t>
      </w:r>
      <w:r w:rsidR="00A23BF9">
        <w:rPr>
          <w:lang w:eastAsia="en-US"/>
        </w:rPr>
        <w:t> !…</w:t>
      </w:r>
    </w:p>
    <w:p w14:paraId="5D14F30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la prudence la plus élémentair</w:t>
      </w:r>
      <w:r>
        <w:t>e devrait défendre les querelles</w:t>
      </w:r>
      <w:r w:rsidR="00A23BF9">
        <w:rPr>
          <w:lang w:eastAsia="en-US"/>
        </w:rPr>
        <w:t xml:space="preserve">, </w:t>
      </w:r>
      <w:r>
        <w:rPr>
          <w:lang w:eastAsia="en-US"/>
        </w:rPr>
        <w:t>rixes et bagarres aux personnes bien posées qui portent toupet</w:t>
      </w:r>
      <w:r w:rsidR="00A23BF9">
        <w:rPr>
          <w:lang w:eastAsia="en-US"/>
        </w:rPr>
        <w:t>.</w:t>
      </w:r>
    </w:p>
    <w:p w14:paraId="465FB282" w14:textId="148A21BE" w:rsidR="00A23BF9" w:rsidRDefault="00BB5C58" w:rsidP="00A23BF9">
      <w:pPr>
        <w:rPr>
          <w:lang w:eastAsia="en-US"/>
        </w:rPr>
      </w:pPr>
      <w:r>
        <w:rPr>
          <w:lang w:eastAsia="en-US"/>
        </w:rPr>
        <w:t>À l</w:t>
      </w:r>
      <w:r w:rsidR="00A23BF9">
        <w:rPr>
          <w:lang w:eastAsia="en-US"/>
        </w:rPr>
        <w:t>’</w:t>
      </w:r>
      <w:r>
        <w:rPr>
          <w:lang w:eastAsia="en-US"/>
        </w:rPr>
        <w:t>insu de tout le monde</w:t>
      </w:r>
      <w:r w:rsidR="00A23BF9"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à l</w:t>
      </w:r>
      <w:r w:rsidR="00A23BF9">
        <w:rPr>
          <w:lang w:eastAsia="en-US"/>
        </w:rPr>
        <w:t>’</w:t>
      </w:r>
      <w:r>
        <w:rPr>
          <w:lang w:eastAsia="en-US"/>
        </w:rPr>
        <w:t>insu même de la tendre veuve Ragon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Aristide </w:t>
      </w:r>
      <w:proofErr w:type="spellStart"/>
      <w:r>
        <w:rPr>
          <w:lang w:eastAsia="en-US"/>
        </w:rPr>
        <w:t>Berthelleminot</w:t>
      </w:r>
      <w:proofErr w:type="spellEnd"/>
      <w:r>
        <w:rPr>
          <w:lang w:eastAsia="en-US"/>
        </w:rPr>
        <w:t xml:space="preserve"> de </w:t>
      </w:r>
      <w:proofErr w:type="spellStart"/>
      <w:r>
        <w:rPr>
          <w:lang w:eastAsia="en-US"/>
        </w:rPr>
        <w:t>Beaurepas</w:t>
      </w:r>
      <w:proofErr w:type="spellEnd"/>
      <w:r>
        <w:rPr>
          <w:lang w:eastAsia="en-US"/>
        </w:rPr>
        <w:t xml:space="preserve"> portait toupet</w:t>
      </w:r>
      <w:r w:rsidR="00A23BF9">
        <w:rPr>
          <w:lang w:eastAsia="en-US"/>
        </w:rPr>
        <w:t>.</w:t>
      </w:r>
    </w:p>
    <w:p w14:paraId="75A8DB7C" w14:textId="521446A6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Ces deux faces de cheveux qui se </w:t>
      </w:r>
      <w:r>
        <w:t>collaient si bellement à ses tempes étaient postiches</w:t>
      </w:r>
      <w:r w:rsidR="00A23BF9">
        <w:rPr>
          <w:lang w:eastAsia="en-US"/>
        </w:rPr>
        <w:t xml:space="preserve">. </w:t>
      </w:r>
      <w:r>
        <w:rPr>
          <w:lang w:eastAsia="en-US"/>
        </w:rPr>
        <w:t>Sa demi-calvitie n</w:t>
      </w:r>
      <w:r w:rsidR="00A23BF9">
        <w:rPr>
          <w:lang w:eastAsia="en-US"/>
        </w:rPr>
        <w:t>’</w:t>
      </w:r>
      <w:r>
        <w:rPr>
          <w:lang w:eastAsia="en-US"/>
        </w:rPr>
        <w:t>était qu</w:t>
      </w:r>
      <w:r w:rsidR="00A23BF9">
        <w:rPr>
          <w:lang w:eastAsia="en-US"/>
        </w:rPr>
        <w:t>’</w:t>
      </w:r>
      <w:r>
        <w:rPr>
          <w:lang w:eastAsia="en-US"/>
        </w:rPr>
        <w:t>un mensonge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entrepreneur était chauve tout à fait</w:t>
      </w:r>
      <w:r w:rsidR="00A23BF9">
        <w:rPr>
          <w:lang w:eastAsia="en-US"/>
        </w:rPr>
        <w:t> !</w:t>
      </w:r>
    </w:p>
    <w:p w14:paraId="169CF53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Son toupet fit bascule et tomba sur le collet de son habit bleu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laissant voir le genou le plus luisant que jamais </w:t>
      </w:r>
      <w:r>
        <w:t>gazon ait di</w:t>
      </w:r>
      <w:r>
        <w:rPr>
          <w:lang w:eastAsia="en-US"/>
        </w:rPr>
        <w:t>ssimulé</w:t>
      </w:r>
      <w:r w:rsidR="00A23BF9">
        <w:rPr>
          <w:lang w:eastAsia="en-US"/>
        </w:rPr>
        <w:t>.</w:t>
      </w:r>
    </w:p>
    <w:p w14:paraId="214626E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Hélas</w:t>
      </w:r>
      <w:r w:rsidR="00A23BF9">
        <w:rPr>
          <w:lang w:eastAsia="en-US"/>
        </w:rPr>
        <w:t xml:space="preserve"> ! </w:t>
      </w:r>
      <w:r>
        <w:rPr>
          <w:lang w:eastAsia="en-US"/>
        </w:rPr>
        <w:t xml:space="preserve">les dix-huit mille francs de </w:t>
      </w:r>
      <w:proofErr w:type="spellStart"/>
      <w:r>
        <w:rPr>
          <w:lang w:eastAsia="en-US"/>
        </w:rPr>
        <w:t>Lasthénie</w:t>
      </w:r>
      <w:proofErr w:type="spellEnd"/>
      <w:r>
        <w:rPr>
          <w:lang w:eastAsia="en-US"/>
        </w:rPr>
        <w:t xml:space="preserve"> étaient livrés</w:t>
      </w:r>
      <w:r w:rsidR="00A23BF9">
        <w:rPr>
          <w:lang w:eastAsia="en-US"/>
        </w:rPr>
        <w:t xml:space="preserve"> ! </w:t>
      </w:r>
      <w:r>
        <w:rPr>
          <w:lang w:eastAsia="en-US"/>
        </w:rPr>
        <w:t>sans cela</w:t>
      </w:r>
      <w:r w:rsidR="00A23BF9">
        <w:rPr>
          <w:lang w:eastAsia="en-US"/>
        </w:rPr>
        <w:t>…</w:t>
      </w:r>
    </w:p>
    <w:p w14:paraId="51BA0A02" w14:textId="1DBB0E6D" w:rsidR="00A23BF9" w:rsidRDefault="00BB5C58" w:rsidP="00A23BF9">
      <w:pPr>
        <w:rPr>
          <w:lang w:eastAsia="en-US"/>
        </w:rPr>
      </w:pPr>
      <w:r>
        <w:rPr>
          <w:lang w:eastAsia="en-US"/>
        </w:rPr>
        <w:t>La galerie s</w:t>
      </w:r>
      <w:r w:rsidR="00A23BF9">
        <w:rPr>
          <w:lang w:eastAsia="en-US"/>
        </w:rPr>
        <w:t>’</w:t>
      </w:r>
      <w:r>
        <w:rPr>
          <w:lang w:eastAsia="en-US"/>
        </w:rPr>
        <w:t>amusait énormément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Romblon père et fils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s</w:t>
      </w:r>
      <w:r w:rsidR="00A23BF9">
        <w:rPr>
          <w:lang w:eastAsia="en-US"/>
        </w:rPr>
        <w:t>’</w:t>
      </w:r>
      <w:r>
        <w:rPr>
          <w:lang w:eastAsia="en-US"/>
        </w:rPr>
        <w:t>étaient mis au premier rang</w:t>
      </w:r>
      <w:r w:rsidR="00A23BF9">
        <w:rPr>
          <w:lang w:eastAsia="en-US"/>
        </w:rPr>
        <w:t xml:space="preserve">, </w:t>
      </w:r>
      <w:r>
        <w:rPr>
          <w:lang w:eastAsia="en-US"/>
        </w:rPr>
        <w:t>riaient sans vergogne du malheureux entrepreneur et de sa déconven</w:t>
      </w:r>
      <w:r>
        <w:t>ue</w:t>
      </w:r>
      <w:r w:rsidR="00A23BF9">
        <w:rPr>
          <w:lang w:eastAsia="en-US"/>
        </w:rPr>
        <w:t xml:space="preserve">. </w:t>
      </w:r>
      <w:r>
        <w:rPr>
          <w:lang w:eastAsia="en-US"/>
        </w:rPr>
        <w:t>Besnard cherchait à calmer Morin et lui conseillait de prendre au plus vite le chemin du château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proofErr w:type="spellStart"/>
      <w:r>
        <w:rPr>
          <w:lang w:eastAsia="en-US"/>
        </w:rPr>
        <w:t>Maudreuil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avec son cousin et ami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le vieux </w:t>
      </w:r>
      <w:proofErr w:type="spellStart"/>
      <w:r>
        <w:rPr>
          <w:lang w:eastAsia="en-US"/>
        </w:rPr>
        <w:t>Houël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déridait un peu sa face d</w:t>
      </w:r>
      <w:r w:rsidR="00A23BF9">
        <w:rPr>
          <w:lang w:eastAsia="en-US"/>
        </w:rPr>
        <w:t>’</w:t>
      </w:r>
      <w:r>
        <w:rPr>
          <w:lang w:eastAsia="en-US"/>
        </w:rPr>
        <w:t>héritier</w:t>
      </w:r>
      <w:r w:rsidR="00A23BF9">
        <w:rPr>
          <w:lang w:eastAsia="en-US"/>
        </w:rPr>
        <w:t>.</w:t>
      </w:r>
    </w:p>
    <w:p w14:paraId="60512E3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Artichaud</w:t>
      </w:r>
      <w:r w:rsidR="00A23BF9">
        <w:rPr>
          <w:lang w:eastAsia="en-US"/>
        </w:rPr>
        <w:t xml:space="preserve">, </w:t>
      </w:r>
      <w:r>
        <w:rPr>
          <w:lang w:eastAsia="en-US"/>
        </w:rPr>
        <w:t>Menand jeune</w:t>
      </w:r>
      <w:r w:rsidR="00A23BF9">
        <w:rPr>
          <w:lang w:eastAsia="en-US"/>
        </w:rPr>
        <w:t xml:space="preserve">, </w:t>
      </w:r>
      <w:r>
        <w:rPr>
          <w:lang w:eastAsia="en-US"/>
        </w:rPr>
        <w:t>gloussait discrètement et souriait pr</w:t>
      </w:r>
      <w:r>
        <w:t>esque</w:t>
      </w:r>
      <w:r w:rsidR="00A23BF9">
        <w:rPr>
          <w:lang w:eastAsia="en-US"/>
        </w:rPr>
        <w:t>.</w:t>
      </w:r>
    </w:p>
    <w:p w14:paraId="58EBDA3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greffier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huissier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marchands de moutons et autres battaient des mains en criant bis</w:t>
      </w:r>
      <w:r w:rsidR="00A23BF9">
        <w:rPr>
          <w:lang w:eastAsia="en-US"/>
        </w:rPr>
        <w:t>.</w:t>
      </w:r>
    </w:p>
    <w:p w14:paraId="5B8B38A4" w14:textId="0C4D128C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Quant au jeune </w:t>
      </w:r>
      <w:r w:rsidR="00A23BF9">
        <w:rPr>
          <w:lang w:eastAsia="en-US"/>
        </w:rPr>
        <w:t>M. de </w:t>
      </w:r>
      <w:proofErr w:type="spellStart"/>
      <w:r>
        <w:rPr>
          <w:lang w:eastAsia="en-US"/>
        </w:rPr>
        <w:t>Guérineul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il ne se possédait plus</w:t>
      </w:r>
      <w:r w:rsidR="00A23BF9">
        <w:rPr>
          <w:lang w:eastAsia="en-US"/>
        </w:rPr>
        <w:t xml:space="preserve">. </w:t>
      </w:r>
      <w:r>
        <w:rPr>
          <w:lang w:eastAsia="en-US"/>
        </w:rPr>
        <w:t xml:space="preserve">Ayant épuisé tout le vocabulaire de ses exclamations favorites depuis </w:t>
      </w:r>
      <w:proofErr w:type="spellStart"/>
      <w:r>
        <w:rPr>
          <w:lang w:eastAsia="en-US"/>
        </w:rPr>
        <w:t>sacrebleure</w:t>
      </w:r>
      <w:proofErr w:type="spellEnd"/>
      <w:r>
        <w:rPr>
          <w:lang w:eastAsia="en-US"/>
        </w:rPr>
        <w:t xml:space="preserve"> jusqu</w:t>
      </w:r>
      <w:r w:rsidR="00A23BF9">
        <w:rPr>
          <w:lang w:eastAsia="en-US"/>
        </w:rPr>
        <w:t>’</w:t>
      </w:r>
      <w:r>
        <w:rPr>
          <w:lang w:eastAsia="en-US"/>
        </w:rPr>
        <w:t>à nom d</w:t>
      </w:r>
      <w:r w:rsidR="00A23BF9">
        <w:rPr>
          <w:lang w:eastAsia="en-US"/>
        </w:rPr>
        <w:t>’</w:t>
      </w:r>
      <w:r>
        <w:rPr>
          <w:lang w:eastAsia="en-US"/>
        </w:rPr>
        <w:t>un chien</w:t>
      </w:r>
      <w:r w:rsidR="00A23BF9">
        <w:rPr>
          <w:lang w:eastAsia="en-US"/>
        </w:rPr>
        <w:t xml:space="preserve">, </w:t>
      </w:r>
      <w:r>
        <w:rPr>
          <w:lang w:eastAsia="en-US"/>
        </w:rPr>
        <w:t>il était descendu de sa banquette et perçait la foule à grands coups de coude</w:t>
      </w:r>
      <w:r w:rsidR="00A23BF9">
        <w:rPr>
          <w:lang w:eastAsia="en-US"/>
        </w:rPr>
        <w:t xml:space="preserve">, </w:t>
      </w:r>
      <w:r>
        <w:rPr>
          <w:lang w:eastAsia="en-US"/>
        </w:rPr>
        <w:t>pour arriver jusqu</w:t>
      </w:r>
      <w:r w:rsidR="00A23BF9">
        <w:rPr>
          <w:lang w:eastAsia="en-US"/>
        </w:rPr>
        <w:t>’</w:t>
      </w:r>
      <w:r>
        <w:rPr>
          <w:lang w:eastAsia="en-US"/>
        </w:rPr>
        <w:t xml:space="preserve">à </w:t>
      </w:r>
      <w:proofErr w:type="spellStart"/>
      <w:r>
        <w:rPr>
          <w:lang w:eastAsia="en-US"/>
        </w:rPr>
        <w:t>Tiennet</w:t>
      </w:r>
      <w:proofErr w:type="spellEnd"/>
      <w:r w:rsidR="00A23BF9">
        <w:rPr>
          <w:lang w:eastAsia="en-US"/>
        </w:rPr>
        <w:t>.</w:t>
      </w:r>
    </w:p>
    <w:p w14:paraId="79EE847C" w14:textId="5DC0185F" w:rsidR="00A23BF9" w:rsidRDefault="00BB5C58" w:rsidP="00A23BF9">
      <w:pPr>
        <w:rPr>
          <w:lang w:eastAsia="en-US"/>
        </w:rPr>
      </w:pPr>
      <w:r>
        <w:rPr>
          <w:lang w:eastAsia="en-US"/>
        </w:rPr>
        <w:t>Cependant les choses en seraient restées là</w:t>
      </w:r>
      <w:r w:rsidR="00A23BF9">
        <w:rPr>
          <w:lang w:eastAsia="en-US"/>
        </w:rPr>
        <w:t xml:space="preserve">, </w:t>
      </w:r>
      <w:r>
        <w:rPr>
          <w:lang w:eastAsia="en-US"/>
        </w:rPr>
        <w:t>suivant toute probabilité</w:t>
      </w:r>
      <w:r w:rsidR="00A23BF9">
        <w:rPr>
          <w:lang w:eastAsia="en-US"/>
        </w:rPr>
        <w:t xml:space="preserve">, </w:t>
      </w:r>
      <w:r>
        <w:rPr>
          <w:lang w:eastAsia="en-US"/>
        </w:rPr>
        <w:t>et le combat eût cessé faute de combattants</w:t>
      </w:r>
      <w:r w:rsidR="00A23BF9">
        <w:rPr>
          <w:lang w:eastAsia="en-US"/>
        </w:rPr>
        <w:t xml:space="preserve">, </w:t>
      </w:r>
      <w:r>
        <w:rPr>
          <w:lang w:eastAsia="en-US"/>
        </w:rPr>
        <w:t>si le docteur Mori</w:t>
      </w:r>
      <w:r>
        <w:t xml:space="preserve">n avait imité la prudence de </w:t>
      </w:r>
      <w:proofErr w:type="spellStart"/>
      <w:r>
        <w:t>Berthelleminot</w:t>
      </w:r>
      <w:proofErr w:type="spellEnd"/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Mais les médecins sont comme les poètes</w:t>
      </w:r>
      <w:r w:rsidR="00A23BF9">
        <w:rPr>
          <w:lang w:eastAsia="en-US"/>
        </w:rPr>
        <w:t xml:space="preserve">, </w:t>
      </w:r>
      <w:proofErr w:type="spellStart"/>
      <w:r>
        <w:rPr>
          <w:i/>
          <w:iCs/>
        </w:rPr>
        <w:t>irritabile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genus</w:t>
      </w:r>
      <w:proofErr w:type="spellEnd"/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Le docteur aurait volontiers pardonné le coup de poing</w:t>
      </w:r>
      <w:r w:rsidR="00A23BF9">
        <w:rPr>
          <w:lang w:eastAsia="en-US"/>
        </w:rPr>
        <w:t xml:space="preserve"> ; </w:t>
      </w:r>
      <w:r>
        <w:rPr>
          <w:lang w:eastAsia="en-US"/>
        </w:rPr>
        <w:t xml:space="preserve">il ne pouvait pardonner la préférence donnée à son confrère </w:t>
      </w:r>
      <w:proofErr w:type="spellStart"/>
      <w:r>
        <w:rPr>
          <w:lang w:eastAsia="en-US"/>
        </w:rPr>
        <w:t>Méaulle</w:t>
      </w:r>
      <w:proofErr w:type="spellEnd"/>
      <w:r w:rsidR="00A23BF9">
        <w:rPr>
          <w:lang w:eastAsia="en-US"/>
        </w:rPr>
        <w:t>.</w:t>
      </w:r>
    </w:p>
    <w:p w14:paraId="72CC4BF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Cet âne bâté de </w:t>
      </w:r>
      <w:proofErr w:type="spellStart"/>
      <w:r>
        <w:rPr>
          <w:lang w:eastAsia="en-US"/>
        </w:rPr>
        <w:t>Méaul</w:t>
      </w:r>
      <w:r>
        <w:t>le</w:t>
      </w:r>
      <w:proofErr w:type="spellEnd"/>
      <w:r w:rsidR="00A23BF9">
        <w:rPr>
          <w:lang w:eastAsia="en-US"/>
        </w:rPr>
        <w:t> !</w:t>
      </w:r>
    </w:p>
    <w:p w14:paraId="0218A4D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avait devant les yeux l</w:t>
      </w:r>
      <w:r w:rsidR="00A23BF9">
        <w:rPr>
          <w:lang w:eastAsia="en-US"/>
        </w:rPr>
        <w:t>’</w:t>
      </w:r>
      <w:r>
        <w:rPr>
          <w:lang w:eastAsia="en-US"/>
        </w:rPr>
        <w:t>homme qui s</w:t>
      </w:r>
      <w:r w:rsidR="00A23BF9">
        <w:rPr>
          <w:lang w:eastAsia="en-US"/>
        </w:rPr>
        <w:t>’</w:t>
      </w:r>
      <w:r>
        <w:rPr>
          <w:lang w:eastAsia="en-US"/>
        </w:rPr>
        <w:t xml:space="preserve">était rendu tout droit chez le docteur </w:t>
      </w:r>
      <w:proofErr w:type="spellStart"/>
      <w:r>
        <w:rPr>
          <w:lang w:eastAsia="en-US"/>
        </w:rPr>
        <w:t>Méaulle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pour l</w:t>
      </w:r>
      <w:r w:rsidR="00A23BF9">
        <w:rPr>
          <w:lang w:eastAsia="en-US"/>
        </w:rPr>
        <w:t>’</w:t>
      </w:r>
      <w:r>
        <w:rPr>
          <w:lang w:eastAsia="en-US"/>
        </w:rPr>
        <w:t>appeler auprès d</w:t>
      </w:r>
      <w:r w:rsidR="00A23BF9">
        <w:rPr>
          <w:lang w:eastAsia="en-US"/>
        </w:rPr>
        <w:t>’</w:t>
      </w:r>
      <w:r>
        <w:rPr>
          <w:lang w:eastAsia="en-US"/>
        </w:rPr>
        <w:t>un de ses clients à lui</w:t>
      </w:r>
      <w:r w:rsidR="00A23BF9">
        <w:rPr>
          <w:lang w:eastAsia="en-US"/>
        </w:rPr>
        <w:t xml:space="preserve">, </w:t>
      </w:r>
      <w:r>
        <w:rPr>
          <w:lang w:eastAsia="en-US"/>
        </w:rPr>
        <w:t>Morin</w:t>
      </w:r>
      <w:r w:rsidR="00A23BF9">
        <w:rPr>
          <w:lang w:eastAsia="en-US"/>
        </w:rPr>
        <w:t> !</w:t>
      </w:r>
    </w:p>
    <w:p w14:paraId="6AC00E1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Son sang bouillait dans ses veines</w:t>
      </w:r>
      <w:r w:rsidR="00A23BF9">
        <w:rPr>
          <w:lang w:eastAsia="en-US"/>
        </w:rPr>
        <w:t xml:space="preserve"> : </w:t>
      </w:r>
      <w:r>
        <w:rPr>
          <w:lang w:eastAsia="en-US"/>
        </w:rPr>
        <w:t>il était ivre de colère</w:t>
      </w:r>
      <w:r w:rsidR="00A23BF9">
        <w:rPr>
          <w:lang w:eastAsia="en-US"/>
        </w:rPr>
        <w:t>.</w:t>
      </w:r>
    </w:p>
    <w:p w14:paraId="0A8B04AD" w14:textId="511049BA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Si vous voulez avoir un échantillon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un </w:t>
      </w:r>
      <w:r>
        <w:t>bel échantillon de haine violente</w:t>
      </w:r>
      <w:r w:rsidR="00A23BF9">
        <w:rPr>
          <w:lang w:eastAsia="en-US"/>
        </w:rPr>
        <w:t xml:space="preserve">, </w:t>
      </w:r>
      <w:r>
        <w:rPr>
          <w:lang w:eastAsia="en-US"/>
        </w:rPr>
        <w:t>âcre</w:t>
      </w:r>
      <w:r w:rsidR="00A23BF9">
        <w:rPr>
          <w:lang w:eastAsia="en-US"/>
        </w:rPr>
        <w:t xml:space="preserve">, </w:t>
      </w:r>
      <w:r>
        <w:rPr>
          <w:lang w:eastAsia="en-US"/>
        </w:rPr>
        <w:t>venimeuse</w:t>
      </w:r>
      <w:r w:rsidR="00A23BF9">
        <w:rPr>
          <w:lang w:eastAsia="en-US"/>
        </w:rPr>
        <w:t xml:space="preserve">, </w:t>
      </w:r>
      <w:r>
        <w:rPr>
          <w:lang w:eastAsia="en-US"/>
        </w:rPr>
        <w:t>irréconciliable</w:t>
      </w:r>
      <w:r w:rsidR="00A23BF9">
        <w:rPr>
          <w:lang w:eastAsia="en-US"/>
        </w:rPr>
        <w:t xml:space="preserve">, </w:t>
      </w:r>
      <w:r>
        <w:rPr>
          <w:lang w:eastAsia="en-US"/>
        </w:rPr>
        <w:t>prenez les deux médecins en vogue d</w:t>
      </w:r>
      <w:r w:rsidR="00A23BF9">
        <w:rPr>
          <w:lang w:eastAsia="en-US"/>
        </w:rPr>
        <w:t>’</w:t>
      </w:r>
      <w:r>
        <w:rPr>
          <w:lang w:eastAsia="en-US"/>
        </w:rPr>
        <w:t>une ville de dix mille âmes</w:t>
      </w:r>
      <w:r w:rsidR="00A23BF9">
        <w:rPr>
          <w:lang w:eastAsia="en-US"/>
        </w:rPr>
        <w:t>.</w:t>
      </w:r>
    </w:p>
    <w:p w14:paraId="1B1DAD4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 que contient la dent du serpent à sonnettes ou la vésicule du cobra-de-</w:t>
      </w:r>
      <w:proofErr w:type="spellStart"/>
      <w:r>
        <w:rPr>
          <w:lang w:eastAsia="en-US"/>
        </w:rPr>
        <w:t>capello</w:t>
      </w:r>
      <w:proofErr w:type="spellEnd"/>
      <w:r>
        <w:rPr>
          <w:lang w:eastAsia="en-US"/>
        </w:rPr>
        <w:t xml:space="preserve"> n</w:t>
      </w:r>
      <w:r w:rsidR="00A23BF9">
        <w:rPr>
          <w:lang w:eastAsia="en-US"/>
        </w:rPr>
        <w:t>’</w:t>
      </w:r>
      <w:r>
        <w:rPr>
          <w:lang w:eastAsia="en-US"/>
        </w:rPr>
        <w:t>est rien auprès du poison que distill</w:t>
      </w:r>
      <w:r>
        <w:t>ent ces honnêtes rivaux</w:t>
      </w:r>
      <w:r w:rsidR="00A23BF9">
        <w:rPr>
          <w:lang w:eastAsia="en-US"/>
        </w:rPr>
        <w:t>.</w:t>
      </w:r>
    </w:p>
    <w:p w14:paraId="1055FFC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Pour son malheur</w:t>
      </w:r>
      <w:r w:rsidR="00A23BF9">
        <w:rPr>
          <w:lang w:eastAsia="en-US"/>
        </w:rPr>
        <w:t xml:space="preserve">, </w:t>
      </w:r>
      <w:r>
        <w:rPr>
          <w:lang w:eastAsia="en-US"/>
        </w:rPr>
        <w:t>le docteur Morin avait une canne à pomme de cuir</w:t>
      </w:r>
      <w:r w:rsidR="00A23BF9">
        <w:rPr>
          <w:lang w:eastAsia="en-US"/>
        </w:rPr>
        <w:t xml:space="preserve">. </w:t>
      </w:r>
      <w:r>
        <w:rPr>
          <w:lang w:eastAsia="en-US"/>
        </w:rPr>
        <w:t>Il affecta de sourire</w:t>
      </w:r>
      <w:r w:rsidR="00A23BF9">
        <w:rPr>
          <w:lang w:eastAsia="en-US"/>
        </w:rPr>
        <w:t xml:space="preserve">, </w:t>
      </w:r>
      <w:r>
        <w:rPr>
          <w:lang w:eastAsia="en-US"/>
        </w:rPr>
        <w:t>afin de ne point donner l</w:t>
      </w:r>
      <w:r w:rsidR="00A23BF9">
        <w:rPr>
          <w:lang w:eastAsia="en-US"/>
        </w:rPr>
        <w:t>’</w:t>
      </w:r>
      <w:r>
        <w:rPr>
          <w:lang w:eastAsia="en-US"/>
        </w:rPr>
        <w:t>éveil à son mentor Besnard</w:t>
      </w:r>
      <w:r w:rsidR="00A23BF9">
        <w:rPr>
          <w:lang w:eastAsia="en-US"/>
        </w:rPr>
        <w:t xml:space="preserve">, </w:t>
      </w:r>
      <w:r>
        <w:rPr>
          <w:lang w:eastAsia="en-US"/>
        </w:rPr>
        <w:t>et se débarrassa de lui en disant</w:t>
      </w:r>
      <w:r w:rsidR="00A23BF9">
        <w:rPr>
          <w:lang w:eastAsia="en-US"/>
        </w:rPr>
        <w:t> :</w:t>
      </w:r>
    </w:p>
    <w:p w14:paraId="33FE621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pars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pars tout de suite</w:t>
      </w:r>
      <w:r>
        <w:rPr>
          <w:lang w:eastAsia="en-US"/>
        </w:rPr>
        <w:t>.</w:t>
      </w:r>
    </w:p>
    <w:p w14:paraId="7A84CC9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Besnard le lâ</w:t>
      </w:r>
      <w:r>
        <w:t>cha</w:t>
      </w:r>
      <w:r w:rsidR="00A23BF9">
        <w:rPr>
          <w:lang w:eastAsia="en-US"/>
        </w:rPr>
        <w:t>.</w:t>
      </w:r>
    </w:p>
    <w:p w14:paraId="40EF4B9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Morin</w:t>
      </w:r>
      <w:r w:rsidR="00A23BF9">
        <w:rPr>
          <w:lang w:eastAsia="en-US"/>
        </w:rPr>
        <w:t xml:space="preserve">, </w:t>
      </w:r>
      <w:r>
        <w:rPr>
          <w:lang w:eastAsia="en-US"/>
        </w:rPr>
        <w:t>dont la figure douceâtre et discrète exprimait d</w:t>
      </w:r>
      <w:r w:rsidR="00A23BF9">
        <w:rPr>
          <w:lang w:eastAsia="en-US"/>
        </w:rPr>
        <w:t>’</w:t>
      </w:r>
      <w:r>
        <w:rPr>
          <w:lang w:eastAsia="en-US"/>
        </w:rPr>
        <w:t>ordinaire la placidité la plus entière</w:t>
      </w:r>
      <w:r w:rsidR="00A23BF9">
        <w:rPr>
          <w:lang w:eastAsia="en-US"/>
        </w:rPr>
        <w:t xml:space="preserve">, </w:t>
      </w:r>
      <w:r>
        <w:rPr>
          <w:lang w:eastAsia="en-US"/>
        </w:rPr>
        <w:t>laissa tomber son masque tout à coup</w:t>
      </w:r>
      <w:r w:rsidR="00A23BF9">
        <w:rPr>
          <w:lang w:eastAsia="en-US"/>
        </w:rPr>
        <w:t xml:space="preserve">, </w:t>
      </w:r>
      <w:r>
        <w:rPr>
          <w:lang w:eastAsia="en-US"/>
        </w:rPr>
        <w:t>et prit la face d</w:t>
      </w:r>
      <w:r w:rsidR="00A23BF9">
        <w:rPr>
          <w:lang w:eastAsia="en-US"/>
        </w:rPr>
        <w:t>’</w:t>
      </w:r>
      <w:r>
        <w:rPr>
          <w:lang w:eastAsia="en-US"/>
        </w:rPr>
        <w:t>une furie</w:t>
      </w:r>
      <w:r w:rsidR="00A23BF9">
        <w:rPr>
          <w:lang w:eastAsia="en-US"/>
        </w:rPr>
        <w:t>.</w:t>
      </w:r>
    </w:p>
    <w:p w14:paraId="6E44008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Ses petits yeux brûlaient et il y avait de l</w:t>
      </w:r>
      <w:r w:rsidR="00A23BF9">
        <w:rPr>
          <w:lang w:eastAsia="en-US"/>
        </w:rPr>
        <w:t>’</w:t>
      </w:r>
      <w:r>
        <w:rPr>
          <w:lang w:eastAsia="en-US"/>
        </w:rPr>
        <w:t>écume à ses lèvres</w:t>
      </w:r>
      <w:r w:rsidR="00A23BF9">
        <w:rPr>
          <w:lang w:eastAsia="en-US"/>
        </w:rPr>
        <w:t>.</w:t>
      </w:r>
    </w:p>
    <w:p w14:paraId="196EAB1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s</w:t>
      </w:r>
      <w:r w:rsidR="00A23BF9">
        <w:rPr>
          <w:lang w:eastAsia="en-US"/>
        </w:rPr>
        <w:t>’</w:t>
      </w:r>
      <w:r>
        <w:rPr>
          <w:lang w:eastAsia="en-US"/>
        </w:rPr>
        <w:t>élança</w:t>
      </w:r>
      <w:r w:rsidR="00A23BF9">
        <w:rPr>
          <w:lang w:eastAsia="en-US"/>
        </w:rPr>
        <w:t xml:space="preserve">, </w:t>
      </w:r>
      <w:r>
        <w:rPr>
          <w:lang w:eastAsia="en-US"/>
        </w:rPr>
        <w:t>la cann</w:t>
      </w:r>
      <w:r>
        <w:t>e levée</w:t>
      </w:r>
      <w:r w:rsidR="00A23BF9">
        <w:rPr>
          <w:lang w:eastAsia="en-US"/>
        </w:rPr>
        <w:t>.</w:t>
      </w:r>
    </w:p>
    <w:p w14:paraId="32FFCAC3" w14:textId="263D1D21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tu </w:t>
      </w:r>
      <w:proofErr w:type="gramStart"/>
      <w:r w:rsidR="00BB5C58">
        <w:rPr>
          <w:lang w:eastAsia="en-US"/>
        </w:rPr>
        <w:t>as été</w:t>
      </w:r>
      <w:proofErr w:type="gramEnd"/>
      <w:r w:rsidR="00BB5C58">
        <w:rPr>
          <w:lang w:eastAsia="en-US"/>
        </w:rPr>
        <w:t xml:space="preserve"> chez </w:t>
      </w:r>
      <w:proofErr w:type="spellStart"/>
      <w:r w:rsidR="00BB5C58">
        <w:rPr>
          <w:lang w:eastAsia="en-US"/>
        </w:rPr>
        <w:t>Méaulle</w:t>
      </w:r>
      <w:proofErr w:type="spellEnd"/>
      <w:r w:rsidR="00BB5C58">
        <w:rPr>
          <w:lang w:eastAsia="en-US"/>
        </w:rPr>
        <w:t xml:space="preserve"> le premier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écria-t-il avec des inflexions de voix extravagantes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tu as mis </w:t>
      </w:r>
      <w:proofErr w:type="spellStart"/>
      <w:r w:rsidR="00BB5C58">
        <w:rPr>
          <w:lang w:eastAsia="en-US"/>
        </w:rPr>
        <w:t>Méaulle</w:t>
      </w:r>
      <w:proofErr w:type="spellEnd"/>
      <w:r w:rsidR="00BB5C58">
        <w:rPr>
          <w:lang w:eastAsia="en-US"/>
        </w:rPr>
        <w:t xml:space="preserve"> avant Morin</w:t>
      </w:r>
      <w:r>
        <w:rPr>
          <w:lang w:eastAsia="en-US"/>
        </w:rPr>
        <w:t xml:space="preserve">, </w:t>
      </w:r>
      <w:r w:rsidR="00BB5C58">
        <w:rPr>
          <w:lang w:eastAsia="en-US"/>
        </w:rPr>
        <w:t>coquin</w:t>
      </w:r>
      <w:r>
        <w:rPr>
          <w:lang w:eastAsia="en-US"/>
        </w:rPr>
        <w:t xml:space="preserve"> ! </w:t>
      </w:r>
      <w:r w:rsidR="00BB5C58">
        <w:rPr>
          <w:lang w:eastAsia="en-US"/>
        </w:rPr>
        <w:t>rustre</w:t>
      </w:r>
      <w:r>
        <w:rPr>
          <w:lang w:eastAsia="en-US"/>
        </w:rPr>
        <w:t xml:space="preserve"> ! </w:t>
      </w:r>
      <w:r w:rsidR="00BB5C58">
        <w:rPr>
          <w:lang w:eastAsia="en-US"/>
        </w:rPr>
        <w:t>brigand</w:t>
      </w:r>
      <w:r>
        <w:rPr>
          <w:lang w:eastAsia="en-US"/>
        </w:rPr>
        <w:t> !</w:t>
      </w:r>
    </w:p>
    <w:p w14:paraId="50DC6B5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canne à pomme de cuir siffla et se dirigea</w:t>
      </w:r>
      <w:r w:rsidR="00A23BF9">
        <w:rPr>
          <w:lang w:eastAsia="en-US"/>
        </w:rPr>
        <w:t xml:space="preserve">, </w:t>
      </w:r>
      <w:r>
        <w:rPr>
          <w:lang w:eastAsia="en-US"/>
        </w:rPr>
        <w:t>raide comme balle</w:t>
      </w:r>
      <w:r w:rsidR="00A23BF9">
        <w:rPr>
          <w:lang w:eastAsia="en-US"/>
        </w:rPr>
        <w:t xml:space="preserve">, </w:t>
      </w:r>
      <w:r>
        <w:rPr>
          <w:lang w:eastAsia="en-US"/>
        </w:rPr>
        <w:t>vers le front</w:t>
      </w:r>
      <w:r>
        <w:t xml:space="preserve"> de </w:t>
      </w:r>
      <w:proofErr w:type="spellStart"/>
      <w:r>
        <w:t>Tiennet</w:t>
      </w:r>
      <w:proofErr w:type="spellEnd"/>
      <w:r w:rsidR="00A23BF9">
        <w:rPr>
          <w:lang w:eastAsia="en-US"/>
        </w:rPr>
        <w:t>.</w:t>
      </w:r>
    </w:p>
    <w:p w14:paraId="58717F25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para</w:t>
      </w:r>
      <w:r w:rsidR="00A23BF9">
        <w:rPr>
          <w:lang w:eastAsia="en-US"/>
        </w:rPr>
        <w:t xml:space="preserve">, </w:t>
      </w:r>
      <w:r>
        <w:rPr>
          <w:lang w:eastAsia="en-US"/>
        </w:rPr>
        <w:t>reçut la canne dans sa main ouverte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arracha au docteur et la brisa sur son genou comme si c</w:t>
      </w:r>
      <w:r w:rsidR="00A23BF9">
        <w:rPr>
          <w:lang w:eastAsia="en-US"/>
        </w:rPr>
        <w:t>’</w:t>
      </w:r>
      <w:r>
        <w:rPr>
          <w:lang w:eastAsia="en-US"/>
        </w:rPr>
        <w:t>eût été un fétu de paille</w:t>
      </w:r>
      <w:r w:rsidR="00A23BF9">
        <w:rPr>
          <w:lang w:eastAsia="en-US"/>
        </w:rPr>
        <w:t>.</w:t>
      </w:r>
    </w:p>
    <w:p w14:paraId="2ACECAD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Jusque-là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était resté calme</w:t>
      </w:r>
      <w:r w:rsidR="00A23BF9">
        <w:rPr>
          <w:lang w:eastAsia="en-US"/>
        </w:rPr>
        <w:t>.</w:t>
      </w:r>
    </w:p>
    <w:p w14:paraId="524B9C2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Mais un grand mouvement se fit dans le cercle des curieux</w:t>
      </w:r>
      <w:r w:rsidR="00A23BF9">
        <w:rPr>
          <w:lang w:eastAsia="en-US"/>
        </w:rPr>
        <w:t xml:space="preserve">, </w:t>
      </w:r>
      <w:r>
        <w:rPr>
          <w:lang w:eastAsia="en-US"/>
        </w:rPr>
        <w:t>et en mê</w:t>
      </w:r>
      <w:r>
        <w:t>me temps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Bertbelleminot</w:t>
      </w:r>
      <w:proofErr w:type="spellEnd"/>
      <w:r>
        <w:rPr>
          <w:lang w:eastAsia="en-US"/>
        </w:rPr>
        <w:t xml:space="preserve"> de </w:t>
      </w:r>
      <w:proofErr w:type="spellStart"/>
      <w:r>
        <w:rPr>
          <w:lang w:eastAsia="en-US"/>
        </w:rPr>
        <w:t>Beaurepas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qui avait ramassé sa perruque et son chapeau</w:t>
      </w:r>
      <w:r w:rsidR="00A23BF9">
        <w:rPr>
          <w:lang w:eastAsia="en-US"/>
        </w:rPr>
        <w:t xml:space="preserve">, </w:t>
      </w:r>
      <w:r>
        <w:rPr>
          <w:lang w:eastAsia="en-US"/>
        </w:rPr>
        <w:t>crut l</w:t>
      </w:r>
      <w:r w:rsidR="00A23BF9">
        <w:rPr>
          <w:lang w:eastAsia="en-US"/>
        </w:rPr>
        <w:t>’</w:t>
      </w:r>
      <w:r>
        <w:rPr>
          <w:lang w:eastAsia="en-US"/>
        </w:rPr>
        <w:t>instant favorable pour prendre sa revanche</w:t>
      </w:r>
      <w:r w:rsidR="00A23BF9">
        <w:rPr>
          <w:lang w:eastAsia="en-US"/>
        </w:rPr>
        <w:t>.</w:t>
      </w:r>
    </w:p>
    <w:p w14:paraId="7912709A" w14:textId="5A97ACCB" w:rsidR="00A23BF9" w:rsidRDefault="00BB5C58" w:rsidP="00A23BF9">
      <w:pPr>
        <w:rPr>
          <w:lang w:eastAsia="en-US"/>
        </w:rPr>
      </w:pPr>
      <w:r>
        <w:rPr>
          <w:lang w:eastAsia="en-US"/>
        </w:rPr>
        <w:t>Cet entrepreneur</w:t>
      </w:r>
      <w:r w:rsidR="00A23BF9">
        <w:rPr>
          <w:lang w:eastAsia="en-US"/>
        </w:rPr>
        <w:t xml:space="preserve">, </w:t>
      </w:r>
      <w:r>
        <w:rPr>
          <w:lang w:eastAsia="en-US"/>
        </w:rPr>
        <w:t>nourri de la lecture des historiens antiques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persuadé que la véritable vaillance consiste à emplo</w:t>
      </w:r>
      <w:r>
        <w:t>ye</w:t>
      </w:r>
      <w:r>
        <w:rPr>
          <w:lang w:eastAsia="en-US"/>
        </w:rPr>
        <w:t>r d</w:t>
      </w:r>
      <w:r w:rsidR="00A23BF9">
        <w:rPr>
          <w:lang w:eastAsia="en-US"/>
        </w:rPr>
        <w:t>’</w:t>
      </w:r>
      <w:r>
        <w:rPr>
          <w:lang w:eastAsia="en-US"/>
        </w:rPr>
        <w:t>adroits stratagèmes pour mettre l</w:t>
      </w:r>
      <w:r w:rsidR="00A23BF9">
        <w:rPr>
          <w:lang w:eastAsia="en-US"/>
        </w:rPr>
        <w:t>’</w:t>
      </w:r>
      <w:r>
        <w:rPr>
          <w:lang w:eastAsia="en-US"/>
        </w:rPr>
        <w:t>ennemi hors de combat</w:t>
      </w:r>
      <w:r w:rsidR="00A23BF9">
        <w:rPr>
          <w:lang w:eastAsia="en-US"/>
        </w:rPr>
        <w:t xml:space="preserve">, </w:t>
      </w:r>
      <w:r>
        <w:rPr>
          <w:lang w:eastAsia="en-US"/>
        </w:rPr>
        <w:t>s</w:t>
      </w:r>
      <w:r w:rsidR="00A23BF9">
        <w:rPr>
          <w:lang w:eastAsia="en-US"/>
        </w:rPr>
        <w:t>’</w:t>
      </w:r>
      <w:r>
        <w:rPr>
          <w:lang w:eastAsia="en-US"/>
        </w:rPr>
        <w:t xml:space="preserve">approcha tout doucement de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par derrière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lui asséna sur la tête un assez joli coup de poing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pour un entrepreneur</w:t>
      </w:r>
      <w:r w:rsidR="00A23BF9">
        <w:rPr>
          <w:lang w:eastAsia="en-US"/>
        </w:rPr>
        <w:t>.</w:t>
      </w:r>
    </w:p>
    <w:p w14:paraId="0C0DF1A0" w14:textId="73308A53" w:rsidR="00A23BF9" w:rsidRDefault="00BB5C58" w:rsidP="00A23BF9">
      <w:pPr>
        <w:rPr>
          <w:lang w:eastAsia="en-US"/>
        </w:rPr>
      </w:pPr>
      <w:r>
        <w:rPr>
          <w:lang w:eastAsia="en-US"/>
        </w:rPr>
        <w:t>Romblon père et fils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ainsi que le jeune </w:t>
      </w:r>
      <w:r w:rsidR="00A23BF9">
        <w:rPr>
          <w:lang w:eastAsia="en-US"/>
        </w:rPr>
        <w:t>M. de </w:t>
      </w:r>
      <w:proofErr w:type="spellStart"/>
      <w:r>
        <w:rPr>
          <w:lang w:eastAsia="en-US"/>
        </w:rPr>
        <w:t>Guérineul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prot</w:t>
      </w:r>
      <w:r>
        <w:t>estèrent par un holà</w:t>
      </w:r>
      <w:r w:rsidR="00A23BF9">
        <w:rPr>
          <w:lang w:eastAsia="en-US"/>
        </w:rPr>
        <w:t xml:space="preserve"> ! </w:t>
      </w:r>
      <w:r>
        <w:rPr>
          <w:lang w:eastAsia="en-US"/>
        </w:rPr>
        <w:t>que celui-ci accompagna d</w:t>
      </w:r>
      <w:r w:rsidR="00A23BF9">
        <w:rPr>
          <w:lang w:eastAsia="en-US"/>
        </w:rPr>
        <w:t>’</w:t>
      </w:r>
      <w:r>
        <w:rPr>
          <w:lang w:eastAsia="en-US"/>
        </w:rPr>
        <w:t>un énergique</w:t>
      </w:r>
      <w:r w:rsidR="00A23BF9">
        <w:rPr>
          <w:lang w:eastAsia="en-US"/>
        </w:rPr>
        <w:t xml:space="preserve"> : </w:t>
      </w:r>
      <w:r>
        <w:rPr>
          <w:lang w:eastAsia="en-US"/>
        </w:rPr>
        <w:t>Nom de nom de nom</w:t>
      </w:r>
      <w:r w:rsidR="00A23BF9">
        <w:rPr>
          <w:lang w:eastAsia="en-US"/>
        </w:rPr>
        <w:t> !</w:t>
      </w:r>
    </w:p>
    <w:p w14:paraId="79B09B5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le tour était fait</w:t>
      </w:r>
      <w:r w:rsidR="00A23BF9">
        <w:rPr>
          <w:lang w:eastAsia="en-US"/>
        </w:rPr>
        <w:t>.</w:t>
      </w:r>
    </w:p>
    <w:p w14:paraId="07269ABB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avait vu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on dit</w:t>
      </w:r>
      <w:r w:rsidR="00A23BF9">
        <w:rPr>
          <w:lang w:eastAsia="en-US"/>
        </w:rPr>
        <w:t xml:space="preserve">, </w:t>
      </w:r>
      <w:r>
        <w:rPr>
          <w:lang w:eastAsia="en-US"/>
        </w:rPr>
        <w:t>trente-six chandelles</w:t>
      </w:r>
      <w:r w:rsidR="00A23BF9">
        <w:rPr>
          <w:lang w:eastAsia="en-US"/>
        </w:rPr>
        <w:t>.</w:t>
      </w:r>
    </w:p>
    <w:p w14:paraId="0910B94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Étourdi du coup</w:t>
      </w:r>
      <w:r w:rsidR="00A23BF9">
        <w:rPr>
          <w:lang w:eastAsia="en-US"/>
        </w:rPr>
        <w:t xml:space="preserve">, </w:t>
      </w:r>
      <w:r>
        <w:rPr>
          <w:lang w:eastAsia="en-US"/>
        </w:rPr>
        <w:t>sa vue se troubla</w:t>
      </w:r>
      <w:r w:rsidR="00A23BF9">
        <w:rPr>
          <w:lang w:eastAsia="en-US"/>
        </w:rPr>
        <w:t xml:space="preserve">, </w:t>
      </w:r>
      <w:r>
        <w:rPr>
          <w:lang w:eastAsia="en-US"/>
        </w:rPr>
        <w:t>et placé comme il l</w:t>
      </w:r>
      <w:r w:rsidR="00A23BF9">
        <w:rPr>
          <w:lang w:eastAsia="en-US"/>
        </w:rPr>
        <w:t>’</w:t>
      </w:r>
      <w:r>
        <w:rPr>
          <w:lang w:eastAsia="en-US"/>
        </w:rPr>
        <w:t>était</w:t>
      </w:r>
      <w:r w:rsidR="00A23BF9">
        <w:rPr>
          <w:lang w:eastAsia="en-US"/>
        </w:rPr>
        <w:t xml:space="preserve">, </w:t>
      </w:r>
      <w:r>
        <w:rPr>
          <w:lang w:eastAsia="en-US"/>
        </w:rPr>
        <w:t>au milieu d</w:t>
      </w:r>
      <w:r w:rsidR="00A23BF9">
        <w:rPr>
          <w:lang w:eastAsia="en-US"/>
        </w:rPr>
        <w:t>’</w:t>
      </w:r>
      <w:r>
        <w:rPr>
          <w:lang w:eastAsia="en-US"/>
        </w:rPr>
        <w:t>un cercle mouv</w:t>
      </w:r>
      <w:r>
        <w:t>ant qui allait se rétrécissant peu à peu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crut qu</w:t>
      </w:r>
      <w:r w:rsidR="00A23BF9">
        <w:rPr>
          <w:lang w:eastAsia="en-US"/>
        </w:rPr>
        <w:t>’</w:t>
      </w:r>
      <w:r>
        <w:rPr>
          <w:lang w:eastAsia="en-US"/>
        </w:rPr>
        <w:t>on voulait décidément lui faire un mauvais parti</w:t>
      </w:r>
      <w:r w:rsidR="00A23BF9">
        <w:rPr>
          <w:lang w:eastAsia="en-US"/>
        </w:rPr>
        <w:t>.</w:t>
      </w:r>
    </w:p>
    <w:p w14:paraId="7CDDCB2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Mieux vaut attaquer que se défendre</w:t>
      </w:r>
      <w:r w:rsidR="00A23BF9">
        <w:rPr>
          <w:lang w:eastAsia="en-US"/>
        </w:rPr>
        <w:t xml:space="preserve">,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est la maxime du paysan breton</w:t>
      </w:r>
      <w:r w:rsidR="00A23BF9">
        <w:rPr>
          <w:lang w:eastAsia="en-US"/>
        </w:rPr>
        <w:t>.</w:t>
      </w:r>
    </w:p>
    <w:p w14:paraId="7C91C409" w14:textId="77777777" w:rsidR="005D097F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s</w:t>
      </w:r>
      <w:r w:rsidR="00A23BF9">
        <w:rPr>
          <w:lang w:eastAsia="en-US"/>
        </w:rPr>
        <w:t>’</w:t>
      </w:r>
      <w:r>
        <w:rPr>
          <w:lang w:eastAsia="en-US"/>
        </w:rPr>
        <w:t>élança à tout hasard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Les deux Romblon qui voulurent l</w:t>
      </w:r>
      <w:r w:rsidR="00A23BF9">
        <w:rPr>
          <w:lang w:eastAsia="en-US"/>
        </w:rPr>
        <w:t>’</w:t>
      </w:r>
      <w:r>
        <w:rPr>
          <w:lang w:eastAsia="en-US"/>
        </w:rPr>
        <w:t xml:space="preserve">arrêter </w:t>
      </w:r>
      <w:r>
        <w:t>furent terrassés en un clin d</w:t>
      </w:r>
      <w:r w:rsidR="00A23BF9">
        <w:rPr>
          <w:lang w:eastAsia="en-US"/>
        </w:rPr>
        <w:t>’</w:t>
      </w:r>
      <w:r>
        <w:rPr>
          <w:lang w:eastAsia="en-US"/>
        </w:rPr>
        <w:t>œil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un à droite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autre à gauche</w:t>
      </w:r>
      <w:r w:rsidR="00A23BF9"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et comme le pauvre </w:t>
      </w:r>
      <w:proofErr w:type="spellStart"/>
      <w:r>
        <w:rPr>
          <w:lang w:eastAsia="en-US"/>
        </w:rPr>
        <w:t>Guérineul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 xml:space="preserve">qui se trouvait </w:t>
      </w:r>
      <w:proofErr w:type="spellStart"/>
      <w:r>
        <w:rPr>
          <w:lang w:eastAsia="en-US"/>
        </w:rPr>
        <w:t>au devant</w:t>
      </w:r>
      <w:proofErr w:type="spellEnd"/>
      <w:r>
        <w:rPr>
          <w:lang w:eastAsia="en-US"/>
        </w:rPr>
        <w:t xml:space="preserve"> de lui</w:t>
      </w:r>
      <w:r w:rsidR="00A23BF9">
        <w:rPr>
          <w:lang w:eastAsia="en-US"/>
        </w:rPr>
        <w:t xml:space="preserve">, </w:t>
      </w:r>
      <w:r>
        <w:rPr>
          <w:lang w:eastAsia="en-US"/>
        </w:rPr>
        <w:t>se mettait en garde instinctivement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baissa la tête avec la rapidité de l</w:t>
      </w:r>
      <w:r w:rsidR="00A23BF9">
        <w:rPr>
          <w:lang w:eastAsia="en-US"/>
        </w:rPr>
        <w:t>’</w:t>
      </w:r>
      <w:r>
        <w:rPr>
          <w:lang w:eastAsia="en-US"/>
        </w:rPr>
        <w:t>éclair</w:t>
      </w:r>
      <w:r w:rsidR="00A23BF9">
        <w:rPr>
          <w:lang w:eastAsia="en-US"/>
        </w:rPr>
        <w:t xml:space="preserve">, </w:t>
      </w:r>
      <w:r>
        <w:rPr>
          <w:lang w:eastAsia="en-US"/>
        </w:rPr>
        <w:t>et lui porta ce terrible coup d</w:t>
      </w:r>
      <w:r>
        <w:t>es lutteurs de la vieille Armorique</w:t>
      </w:r>
      <w:r w:rsidR="00A23BF9">
        <w:rPr>
          <w:lang w:eastAsia="en-US"/>
        </w:rPr>
        <w:t xml:space="preserve">  :</w:t>
      </w:r>
    </w:p>
    <w:p w14:paraId="43215034" w14:textId="7970EF1A" w:rsidR="00A23BF9" w:rsidRDefault="00BB5C58" w:rsidP="00A23BF9">
      <w:pPr>
        <w:rPr>
          <w:lang w:eastAsia="en-US"/>
        </w:rPr>
      </w:pPr>
      <w:r>
        <w:rPr>
          <w:lang w:eastAsia="en-US"/>
        </w:rPr>
        <w:t>Le coup du bélier</w:t>
      </w:r>
      <w:r w:rsidR="00A23BF9">
        <w:rPr>
          <w:lang w:eastAsia="en-US"/>
        </w:rPr>
        <w:t>.</w:t>
      </w:r>
    </w:p>
    <w:p w14:paraId="01B37F0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 xml:space="preserve">La poitrine de </w:t>
      </w:r>
      <w:proofErr w:type="spellStart"/>
      <w:r>
        <w:rPr>
          <w:lang w:eastAsia="en-US"/>
        </w:rPr>
        <w:t>Guérineul</w:t>
      </w:r>
      <w:proofErr w:type="spellEnd"/>
      <w:r>
        <w:rPr>
          <w:lang w:eastAsia="en-US"/>
        </w:rPr>
        <w:t xml:space="preserve"> rendit un craquement</w:t>
      </w:r>
      <w:r w:rsidR="00A23BF9">
        <w:rPr>
          <w:lang w:eastAsia="en-US"/>
        </w:rPr>
        <w:t>.</w:t>
      </w:r>
    </w:p>
    <w:p w14:paraId="16ADF7F1" w14:textId="51515284" w:rsidR="00A23BF9" w:rsidRDefault="00BB5C58" w:rsidP="00A23BF9">
      <w:pPr>
        <w:rPr>
          <w:lang w:eastAsia="en-US"/>
        </w:rPr>
      </w:pPr>
      <w:r>
        <w:rPr>
          <w:lang w:eastAsia="en-US"/>
        </w:rPr>
        <w:t>Comme si un boulet de canon l</w:t>
      </w:r>
      <w:r w:rsidR="00A23BF9">
        <w:rPr>
          <w:lang w:eastAsia="en-US"/>
        </w:rPr>
        <w:t>’</w:t>
      </w:r>
      <w:r>
        <w:rPr>
          <w:lang w:eastAsia="en-US"/>
        </w:rPr>
        <w:t>eût pris en plein corps</w:t>
      </w:r>
      <w:r w:rsidR="00A23BF9">
        <w:rPr>
          <w:lang w:eastAsia="en-US"/>
        </w:rPr>
        <w:t xml:space="preserve">, </w:t>
      </w:r>
      <w:r>
        <w:rPr>
          <w:lang w:eastAsia="en-US"/>
        </w:rPr>
        <w:t>il fut lancé au travers d</w:t>
      </w:r>
      <w:r w:rsidR="00A23BF9">
        <w:rPr>
          <w:lang w:eastAsia="en-US"/>
        </w:rPr>
        <w:t>’</w:t>
      </w:r>
      <w:r>
        <w:rPr>
          <w:lang w:eastAsia="en-US"/>
        </w:rPr>
        <w:t>un groupe composé du greffier</w:t>
      </w:r>
      <w:r w:rsidR="00A23BF9">
        <w:rPr>
          <w:lang w:eastAsia="en-US"/>
        </w:rPr>
        <w:t xml:space="preserve">, </w:t>
      </w:r>
      <w:r>
        <w:rPr>
          <w:lang w:eastAsia="en-US"/>
        </w:rPr>
        <w:t>de l</w:t>
      </w:r>
      <w:r w:rsidR="00A23BF9">
        <w:rPr>
          <w:lang w:eastAsia="en-US"/>
        </w:rPr>
        <w:t>’</w:t>
      </w:r>
      <w:r>
        <w:rPr>
          <w:lang w:eastAsia="en-US"/>
        </w:rPr>
        <w:t>huissier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du vieux </w:t>
      </w:r>
      <w:proofErr w:type="spellStart"/>
      <w:r>
        <w:rPr>
          <w:lang w:eastAsia="en-US"/>
        </w:rPr>
        <w:t>Houël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 xml:space="preserve">de </w:t>
      </w:r>
      <w:r w:rsidR="00685E2E">
        <w:rPr>
          <w:lang w:eastAsia="en-US"/>
        </w:rPr>
        <w:t>Cousin-et-ami</w:t>
      </w:r>
      <w:r w:rsidR="00A23BF9">
        <w:rPr>
          <w:lang w:eastAsia="en-US"/>
        </w:rPr>
        <w:t xml:space="preserve">, </w:t>
      </w:r>
      <w:r>
        <w:rPr>
          <w:lang w:eastAsia="en-US"/>
        </w:rPr>
        <w:t>etc</w:t>
      </w:r>
      <w:r w:rsidR="00A23BF9">
        <w:rPr>
          <w:lang w:eastAsia="en-US"/>
        </w:rPr>
        <w:t xml:space="preserve">., </w:t>
      </w:r>
      <w:r>
        <w:rPr>
          <w:lang w:eastAsia="en-US"/>
        </w:rPr>
        <w:t>et s</w:t>
      </w:r>
      <w:r w:rsidR="00A23BF9">
        <w:rPr>
          <w:lang w:eastAsia="en-US"/>
        </w:rPr>
        <w:t>’</w:t>
      </w:r>
      <w:r>
        <w:rPr>
          <w:lang w:eastAsia="en-US"/>
        </w:rPr>
        <w:t>en alla tomber à la renverse dans la salle de billard</w:t>
      </w:r>
      <w:r w:rsidR="00A23BF9">
        <w:rPr>
          <w:lang w:eastAsia="en-US"/>
        </w:rPr>
        <w:t>.</w:t>
      </w:r>
    </w:p>
    <w:p w14:paraId="40D324F3" w14:textId="13A0FD91" w:rsidR="00A23BF9" w:rsidRDefault="00BB5C58" w:rsidP="00A23BF9">
      <w:p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Artichaut Menand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seul ne s</w:t>
      </w:r>
      <w:r w:rsidR="00A23BF9">
        <w:rPr>
          <w:lang w:eastAsia="en-US"/>
        </w:rPr>
        <w:t>’</w:t>
      </w:r>
      <w:r>
        <w:rPr>
          <w:lang w:eastAsia="en-US"/>
        </w:rPr>
        <w:t>était pas dérangé</w:t>
      </w:r>
      <w:r w:rsidR="00A23BF9">
        <w:rPr>
          <w:lang w:eastAsia="en-US"/>
        </w:rPr>
        <w:t xml:space="preserve">, </w:t>
      </w:r>
      <w:r>
        <w:rPr>
          <w:lang w:eastAsia="en-US"/>
        </w:rPr>
        <w:t>saisit cette occasion pour mettre une mèche neuve à son fouet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Après quoi il partit sans dire mot à personne</w:t>
      </w:r>
      <w:r w:rsidR="00A23BF9">
        <w:rPr>
          <w:lang w:eastAsia="en-US"/>
        </w:rPr>
        <w:t>.</w:t>
      </w:r>
    </w:p>
    <w:p w14:paraId="6EDD6EE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Besnard ava</w:t>
      </w:r>
      <w:r>
        <w:t>it déjà entraîné Morin de force</w:t>
      </w:r>
      <w:r w:rsidR="00A23BF9">
        <w:rPr>
          <w:lang w:eastAsia="en-US"/>
        </w:rPr>
        <w:t>.</w:t>
      </w:r>
    </w:p>
    <w:p w14:paraId="2658EA3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Quant au preux Aristide </w:t>
      </w:r>
      <w:proofErr w:type="spellStart"/>
      <w:r>
        <w:rPr>
          <w:lang w:eastAsia="en-US"/>
        </w:rPr>
        <w:t>Berthelleminot</w:t>
      </w:r>
      <w:proofErr w:type="spellEnd"/>
      <w:r>
        <w:rPr>
          <w:lang w:eastAsia="en-US"/>
        </w:rPr>
        <w:t xml:space="preserve"> de </w:t>
      </w:r>
      <w:proofErr w:type="spellStart"/>
      <w:r>
        <w:rPr>
          <w:lang w:eastAsia="en-US"/>
        </w:rPr>
        <w:t>Beaurepas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il s</w:t>
      </w:r>
      <w:r w:rsidR="00A23BF9">
        <w:rPr>
          <w:lang w:eastAsia="en-US"/>
        </w:rPr>
        <w:t>’</w:t>
      </w:r>
      <w:r>
        <w:rPr>
          <w:lang w:eastAsia="en-US"/>
        </w:rPr>
        <w:t>était esquivé tout de suite après son exploit</w:t>
      </w:r>
      <w:r w:rsidR="00A23BF9">
        <w:rPr>
          <w:lang w:eastAsia="en-US"/>
        </w:rPr>
        <w:t xml:space="preserve">, </w:t>
      </w:r>
      <w:r>
        <w:rPr>
          <w:lang w:eastAsia="en-US"/>
        </w:rPr>
        <w:t>et s</w:t>
      </w:r>
      <w:r w:rsidR="00A23BF9">
        <w:rPr>
          <w:lang w:eastAsia="en-US"/>
        </w:rPr>
        <w:t>’</w:t>
      </w:r>
      <w:r>
        <w:rPr>
          <w:lang w:eastAsia="en-US"/>
        </w:rPr>
        <w:t xml:space="preserve">abritait maintenant derrière le comptoir de </w:t>
      </w:r>
      <w:proofErr w:type="spellStart"/>
      <w:r>
        <w:rPr>
          <w:lang w:eastAsia="en-US"/>
        </w:rPr>
        <w:t>Lasthénie</w:t>
      </w:r>
      <w:proofErr w:type="spellEnd"/>
      <w:r w:rsidR="00A23BF9">
        <w:rPr>
          <w:lang w:eastAsia="en-US"/>
        </w:rPr>
        <w:t>.</w:t>
      </w:r>
    </w:p>
    <w:p w14:paraId="4E407C75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restait tout seul au milieu de la salle</w:t>
      </w:r>
      <w:r w:rsidR="00A23BF9">
        <w:rPr>
          <w:lang w:eastAsia="en-US"/>
        </w:rPr>
        <w:t xml:space="preserve">. </w:t>
      </w:r>
      <w:r>
        <w:rPr>
          <w:lang w:eastAsia="en-US"/>
        </w:rPr>
        <w:tab/>
        <w:t>Person</w:t>
      </w:r>
      <w:r>
        <w:t>n</w:t>
      </w:r>
      <w:r>
        <w:rPr>
          <w:lang w:eastAsia="en-US"/>
        </w:rPr>
        <w:t>e n</w:t>
      </w:r>
      <w:r w:rsidR="00A23BF9">
        <w:rPr>
          <w:lang w:eastAsia="en-US"/>
        </w:rPr>
        <w:t>’</w:t>
      </w:r>
      <w:r>
        <w:rPr>
          <w:lang w:eastAsia="en-US"/>
        </w:rPr>
        <w:t>osait plus s</w:t>
      </w:r>
      <w:r w:rsidR="00A23BF9">
        <w:rPr>
          <w:lang w:eastAsia="en-US"/>
        </w:rPr>
        <w:t>’</w:t>
      </w:r>
      <w:r>
        <w:rPr>
          <w:lang w:eastAsia="en-US"/>
        </w:rPr>
        <w:t>approcher de lui</w:t>
      </w:r>
      <w:r w:rsidR="00A23BF9">
        <w:rPr>
          <w:lang w:eastAsia="en-US"/>
        </w:rPr>
        <w:t>.</w:t>
      </w:r>
    </w:p>
    <w:p w14:paraId="0630AAEA" w14:textId="1954CDA3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un enfant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La conscience de l</w:t>
      </w:r>
      <w:r w:rsidR="00A23BF9">
        <w:rPr>
          <w:lang w:eastAsia="en-US"/>
        </w:rPr>
        <w:t>’</w:t>
      </w:r>
      <w:r>
        <w:rPr>
          <w:lang w:eastAsia="en-US"/>
        </w:rPr>
        <w:t>acte violent qu</w:t>
      </w:r>
      <w:r w:rsidR="00A23BF9">
        <w:rPr>
          <w:lang w:eastAsia="en-US"/>
        </w:rPr>
        <w:t>’</w:t>
      </w:r>
      <w:r>
        <w:rPr>
          <w:lang w:eastAsia="en-US"/>
        </w:rPr>
        <w:t>il venait de commettre contre des bourgeois</w:t>
      </w:r>
      <w:r w:rsidR="00A23BF9">
        <w:rPr>
          <w:lang w:eastAsia="en-US"/>
        </w:rPr>
        <w:t xml:space="preserve">, </w:t>
      </w:r>
      <w:r>
        <w:rPr>
          <w:lang w:eastAsia="en-US"/>
        </w:rPr>
        <w:t>lui paysan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isolement où on le laissait</w:t>
      </w:r>
      <w:r w:rsidR="00A23BF9">
        <w:rPr>
          <w:lang w:eastAsia="en-US"/>
        </w:rPr>
        <w:t xml:space="preserve">, </w:t>
      </w:r>
      <w:r>
        <w:rPr>
          <w:lang w:eastAsia="en-US"/>
        </w:rPr>
        <w:t>tout cela le déconcerta et fit tomber son audace</w:t>
      </w:r>
      <w:r w:rsidR="00A23BF9">
        <w:rPr>
          <w:lang w:eastAsia="en-US"/>
        </w:rPr>
        <w:t>.</w:t>
      </w:r>
    </w:p>
    <w:p w14:paraId="3240751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jeta autour de lui un</w:t>
      </w:r>
      <w:r>
        <w:t xml:space="preserve"> regard contrit</w:t>
      </w:r>
      <w:r w:rsidR="00A23BF9">
        <w:rPr>
          <w:lang w:eastAsia="en-US"/>
        </w:rPr>
        <w:t>.</w:t>
      </w:r>
    </w:p>
    <w:p w14:paraId="4A0CCB6A" w14:textId="6E011992" w:rsidR="00A23BF9" w:rsidRDefault="00BB5C58" w:rsidP="00A23BF9">
      <w:pPr>
        <w:rPr>
          <w:lang w:eastAsia="en-US"/>
        </w:rPr>
      </w:pPr>
      <w:r>
        <w:rPr>
          <w:lang w:eastAsia="en-US"/>
        </w:rPr>
        <w:t>Romblon père et fils se relevaient péniblement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Quant au jeune </w:t>
      </w:r>
      <w:r w:rsidR="00A23BF9">
        <w:rPr>
          <w:lang w:eastAsia="en-US"/>
        </w:rPr>
        <w:t>M. de </w:t>
      </w:r>
      <w:proofErr w:type="spellStart"/>
      <w:r>
        <w:rPr>
          <w:lang w:eastAsia="en-US"/>
        </w:rPr>
        <w:t>Guérineul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on le relevait</w:t>
      </w:r>
      <w:r w:rsidR="00A23BF9">
        <w:rPr>
          <w:lang w:eastAsia="en-US"/>
        </w:rPr>
        <w:t>.</w:t>
      </w:r>
    </w:p>
    <w:p w14:paraId="42D89CF4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ôta son grand chapeau sans trop savoir ce qu</w:t>
      </w:r>
      <w:r w:rsidR="00A23BF9">
        <w:rPr>
          <w:lang w:eastAsia="en-US"/>
        </w:rPr>
        <w:t>’</w:t>
      </w:r>
      <w:r>
        <w:rPr>
          <w:lang w:eastAsia="en-US"/>
        </w:rPr>
        <w:t>il faisait</w:t>
      </w:r>
      <w:r w:rsidR="00A23BF9">
        <w:rPr>
          <w:lang w:eastAsia="en-US"/>
        </w:rPr>
        <w:t xml:space="preserve">, </w:t>
      </w:r>
      <w:r>
        <w:rPr>
          <w:lang w:eastAsia="en-US"/>
        </w:rPr>
        <w:t>et se prit de nouveau à le rouler entre ses doigts en balbutiant</w:t>
      </w:r>
      <w:r w:rsidR="00A23BF9">
        <w:rPr>
          <w:lang w:eastAsia="en-US"/>
        </w:rPr>
        <w:t> :</w:t>
      </w:r>
    </w:p>
    <w:p w14:paraId="1CA5C30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Pard</w:t>
      </w:r>
      <w:r w:rsidR="00BB5C58">
        <w:t>on</w:t>
      </w:r>
      <w:r>
        <w:rPr>
          <w:lang w:eastAsia="en-US"/>
        </w:rPr>
        <w:t xml:space="preserve">, </w:t>
      </w:r>
      <w:r w:rsidR="00BB5C58">
        <w:rPr>
          <w:lang w:eastAsia="en-US"/>
        </w:rPr>
        <w:t>excuse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ne savais pas</w:t>
      </w:r>
      <w:r>
        <w:rPr>
          <w:lang w:eastAsia="en-US"/>
        </w:rPr>
        <w:t>…</w:t>
      </w:r>
    </w:p>
    <w:p w14:paraId="43957CB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Sa main saignait du coup de canne porté par le docteur Morin</w:t>
      </w:r>
      <w:r w:rsidR="00A23BF9">
        <w:rPr>
          <w:lang w:eastAsia="en-US"/>
        </w:rPr>
        <w:t xml:space="preserve">, </w:t>
      </w:r>
      <w:r>
        <w:rPr>
          <w:lang w:eastAsia="en-US"/>
        </w:rPr>
        <w:t>et sa tête le brûlait</w:t>
      </w:r>
      <w:r w:rsidR="00A23BF9">
        <w:rPr>
          <w:lang w:eastAsia="en-US"/>
        </w:rPr>
        <w:t>.</w:t>
      </w:r>
    </w:p>
    <w:p w14:paraId="526DB03E" w14:textId="59F0B42F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Pardon</w:t>
      </w:r>
      <w:r>
        <w:rPr>
          <w:lang w:eastAsia="en-US"/>
        </w:rPr>
        <w:t xml:space="preserve">, </w:t>
      </w:r>
      <w:r w:rsidR="00BB5C58">
        <w:rPr>
          <w:lang w:eastAsia="en-US"/>
        </w:rPr>
        <w:t>excuse</w:t>
      </w:r>
      <w:r>
        <w:rPr>
          <w:lang w:eastAsia="en-US"/>
        </w:rPr>
        <w:t xml:space="preserve">… </w:t>
      </w:r>
      <w:r w:rsidR="00BB5C58">
        <w:rPr>
          <w:lang w:eastAsia="en-US"/>
        </w:rPr>
        <w:t>répéta-t-il en chancelant au choc d</w:t>
      </w:r>
      <w:r>
        <w:rPr>
          <w:lang w:eastAsia="en-US"/>
        </w:rPr>
        <w:t>’</w:t>
      </w:r>
      <w:r w:rsidR="00BB5C58">
        <w:rPr>
          <w:lang w:eastAsia="en-US"/>
        </w:rPr>
        <w:t>un étourdissement subit</w:t>
      </w:r>
      <w:r>
        <w:rPr>
          <w:lang w:eastAsia="en-US"/>
        </w:rPr>
        <w:t xml:space="preserve">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je boirais bien une chopine de cidre</w:t>
      </w:r>
      <w:r>
        <w:rPr>
          <w:lang w:eastAsia="en-US"/>
        </w:rPr>
        <w:t>.</w:t>
      </w:r>
    </w:p>
    <w:p w14:paraId="40FFA944" w14:textId="2714D7E0" w:rsidR="00A23BF9" w:rsidRDefault="00BB5C58" w:rsidP="00A23BF9">
      <w:pPr>
        <w:rPr>
          <w:lang w:eastAsia="en-US"/>
        </w:rPr>
      </w:pPr>
      <w:r>
        <w:rPr>
          <w:lang w:eastAsia="en-US"/>
        </w:rPr>
        <w:t>Et comme personne n</w:t>
      </w:r>
      <w:r>
        <w:t>e répond</w:t>
      </w:r>
      <w:r>
        <w:rPr>
          <w:lang w:eastAsia="en-US"/>
        </w:rPr>
        <w:t>it</w:t>
      </w:r>
      <w:r w:rsidR="00A23BF9">
        <w:rPr>
          <w:lang w:eastAsia="en-US"/>
        </w:rPr>
        <w:t xml:space="preserve">, </w:t>
      </w:r>
      <w:r>
        <w:rPr>
          <w:lang w:eastAsia="en-US"/>
        </w:rPr>
        <w:t>il rejeta en arrière ses longs cheveux mêlés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et frappa sur </w:t>
      </w:r>
      <w:r>
        <w:rPr>
          <w:lang w:eastAsia="en-US"/>
        </w:rPr>
        <w:t xml:space="preserve">la </w:t>
      </w:r>
      <w:r>
        <w:rPr>
          <w:lang w:eastAsia="en-US"/>
        </w:rPr>
        <w:t>pochette de sa veste avec une sorte d</w:t>
      </w:r>
      <w:r w:rsidR="00A23BF9">
        <w:rPr>
          <w:lang w:eastAsia="en-US"/>
        </w:rPr>
        <w:t>’</w:t>
      </w:r>
      <w:r>
        <w:rPr>
          <w:lang w:eastAsia="en-US"/>
        </w:rPr>
        <w:t>orgueil</w:t>
      </w:r>
      <w:r w:rsidR="00A23BF9">
        <w:rPr>
          <w:lang w:eastAsia="en-US"/>
        </w:rPr>
        <w:t xml:space="preserve">. </w:t>
      </w:r>
      <w:r>
        <w:rPr>
          <w:lang w:eastAsia="en-US"/>
        </w:rPr>
        <w:t>Il y avait dans sa pochette une demi-douzaine de gros sous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toute la fortune du pauvre </w:t>
      </w:r>
      <w:proofErr w:type="spellStart"/>
      <w:r>
        <w:rPr>
          <w:lang w:eastAsia="en-US"/>
        </w:rPr>
        <w:t>Tiennet</w:t>
      </w:r>
      <w:proofErr w:type="spellEnd"/>
      <w:r w:rsidR="00A23BF9">
        <w:rPr>
          <w:lang w:eastAsia="en-US"/>
        </w:rPr>
        <w:t>.</w:t>
      </w:r>
    </w:p>
    <w:p w14:paraId="3B04959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Cela ne fit point d</w:t>
      </w:r>
      <w:r w:rsidR="00A23BF9">
        <w:rPr>
          <w:lang w:eastAsia="en-US"/>
        </w:rPr>
        <w:t>’</w:t>
      </w:r>
      <w:r>
        <w:rPr>
          <w:lang w:eastAsia="en-US"/>
        </w:rPr>
        <w:t>effet</w:t>
      </w:r>
      <w:r w:rsidR="00A23BF9">
        <w:rPr>
          <w:lang w:eastAsia="en-US"/>
        </w:rPr>
        <w:t>.</w:t>
      </w:r>
    </w:p>
    <w:p w14:paraId="4A9114B5" w14:textId="593C658A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On ne ve</w:t>
      </w:r>
      <w:r w:rsidR="00BB5C58">
        <w:t>n</w:t>
      </w:r>
      <w:r w:rsidR="00BB5C58">
        <w:rPr>
          <w:lang w:eastAsia="en-US"/>
        </w:rPr>
        <w:t>d pas de cidre ici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la voix rancunière de madame veuve Ragon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allez au cabaret avec vos pareils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garçon</w:t>
      </w:r>
      <w:r>
        <w:rPr>
          <w:lang w:eastAsia="en-US"/>
        </w:rPr>
        <w:t> !</w:t>
      </w:r>
    </w:p>
    <w:p w14:paraId="7A4ECD45" w14:textId="26D18894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qui avait pâli</w:t>
      </w:r>
      <w:r w:rsidR="00A23BF9">
        <w:rPr>
          <w:lang w:eastAsia="en-US"/>
        </w:rPr>
        <w:t xml:space="preserve">, </w:t>
      </w:r>
      <w:r>
        <w:rPr>
          <w:lang w:eastAsia="en-US"/>
        </w:rPr>
        <w:t>redevint rouge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Il chercha un siège et n</w:t>
      </w:r>
      <w:r w:rsidR="00A23BF9">
        <w:rPr>
          <w:lang w:eastAsia="en-US"/>
        </w:rPr>
        <w:t>’</w:t>
      </w:r>
      <w:r>
        <w:rPr>
          <w:lang w:eastAsia="en-US"/>
        </w:rPr>
        <w:t>eut pas le temps d</w:t>
      </w:r>
      <w:r w:rsidR="00A23BF9">
        <w:rPr>
          <w:lang w:eastAsia="en-US"/>
        </w:rPr>
        <w:t>’</w:t>
      </w:r>
      <w:r>
        <w:rPr>
          <w:lang w:eastAsia="en-US"/>
        </w:rPr>
        <w:t>en trouver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Il tomba sur le sol et ses yeux se f</w:t>
      </w:r>
      <w:r>
        <w:t>ermèrent</w:t>
      </w:r>
      <w:r w:rsidR="00A23BF9">
        <w:rPr>
          <w:lang w:eastAsia="en-US"/>
        </w:rPr>
        <w:t>.</w:t>
      </w:r>
    </w:p>
    <w:p w14:paraId="0E7D9DC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Ce fut ainsi que le pauvre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fit son entrée dans le monde</w:t>
      </w:r>
      <w:r w:rsidR="00A23BF9">
        <w:rPr>
          <w:lang w:eastAsia="en-US"/>
        </w:rPr>
        <w:t>.</w:t>
      </w:r>
    </w:p>
    <w:p w14:paraId="5102ACE3" w14:textId="3C25BAD7" w:rsidR="00BB5C58" w:rsidRDefault="00BB5C58" w:rsidP="007700B9">
      <w:pPr>
        <w:pStyle w:val="Titre2"/>
        <w:rPr>
          <w:lang w:eastAsia="en-US"/>
        </w:rPr>
      </w:pPr>
      <w:bookmarkStart w:id="43" w:name="_Toc231743396"/>
      <w:bookmarkStart w:id="44" w:name="_Toc237577464"/>
      <w:bookmarkStart w:id="45" w:name="_Toc202192412"/>
      <w:r>
        <w:rPr>
          <w:lang w:eastAsia="en-US"/>
        </w:rPr>
        <w:lastRenderedPageBreak/>
        <w:t xml:space="preserve">OÙ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SE MONTRE TROP HARDI</w:t>
      </w:r>
      <w:bookmarkEnd w:id="43"/>
      <w:bookmarkEnd w:id="44"/>
      <w:bookmarkEnd w:id="45"/>
      <w:r>
        <w:rPr>
          <w:lang w:eastAsia="en-US"/>
        </w:rPr>
        <w:br/>
      </w:r>
    </w:p>
    <w:p w14:paraId="7E11E06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Quand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s</w:t>
      </w:r>
      <w:r w:rsidR="00A23BF9">
        <w:rPr>
          <w:lang w:eastAsia="en-US"/>
        </w:rPr>
        <w:t>’</w:t>
      </w:r>
      <w:r>
        <w:rPr>
          <w:lang w:eastAsia="en-US"/>
        </w:rPr>
        <w:t>éveilla</w:t>
      </w:r>
      <w:r w:rsidR="00A23BF9">
        <w:rPr>
          <w:lang w:eastAsia="en-US"/>
        </w:rPr>
        <w:t xml:space="preserve">, </w:t>
      </w:r>
      <w:r>
        <w:rPr>
          <w:lang w:eastAsia="en-US"/>
        </w:rPr>
        <w:t>la foule s</w:t>
      </w:r>
      <w:r w:rsidR="00A23BF9">
        <w:rPr>
          <w:lang w:eastAsia="en-US"/>
        </w:rPr>
        <w:t>’</w:t>
      </w:r>
      <w:r>
        <w:rPr>
          <w:lang w:eastAsia="en-US"/>
        </w:rPr>
        <w:t>était considérablement éclaircie dans la grande salle du café</w:t>
      </w:r>
      <w:r w:rsidR="00A23BF9">
        <w:rPr>
          <w:lang w:eastAsia="en-US"/>
        </w:rPr>
        <w:t>.</w:t>
      </w:r>
    </w:p>
    <w:p w14:paraId="09735648" w14:textId="6062E47E" w:rsidR="00A23BF9" w:rsidRDefault="00685E2E" w:rsidP="00A23BF9">
      <w:pPr>
        <w:rPr>
          <w:lang w:eastAsia="en-US"/>
        </w:rPr>
      </w:pPr>
      <w:r>
        <w:rPr>
          <w:lang w:eastAsia="en-US"/>
        </w:rPr>
        <w:t>Cousin-et-ami</w:t>
      </w:r>
      <w:r w:rsidR="00BB5C58">
        <w:rPr>
          <w:lang w:eastAsia="en-US"/>
        </w:rPr>
        <w:t xml:space="preserve"> et le vieux </w:t>
      </w:r>
      <w:proofErr w:type="spellStart"/>
      <w:r w:rsidR="00BB5C58">
        <w:rPr>
          <w:lang w:eastAsia="en-US"/>
        </w:rPr>
        <w:t>Houël</w:t>
      </w:r>
      <w:proofErr w:type="spellEnd"/>
      <w:r w:rsidR="00BB5C58">
        <w:rPr>
          <w:lang w:eastAsia="en-US"/>
        </w:rPr>
        <w:t xml:space="preserve"> ét</w:t>
      </w:r>
      <w:r w:rsidR="00BB5C58">
        <w:t>aient partis avec une sorte</w:t>
      </w:r>
      <w:r w:rsidR="00BB5C58">
        <w:rPr>
          <w:lang w:eastAsia="en-US"/>
        </w:rPr>
        <w:t xml:space="preserve"> de mystère</w:t>
      </w:r>
      <w:r w:rsidR="00A23BF9">
        <w:rPr>
          <w:lang w:eastAsia="en-US"/>
        </w:rPr>
        <w:t xml:space="preserve">, </w:t>
      </w:r>
      <w:r w:rsidR="00BB5C58">
        <w:rPr>
          <w:lang w:eastAsia="en-US"/>
        </w:rPr>
        <w:t>presque en même temps que Morin</w:t>
      </w:r>
      <w:r w:rsidR="00A23BF9">
        <w:rPr>
          <w:lang w:eastAsia="en-US"/>
        </w:rPr>
        <w:t xml:space="preserve">, </w:t>
      </w:r>
      <w:r w:rsidR="00BB5C58">
        <w:rPr>
          <w:lang w:eastAsia="en-US"/>
        </w:rPr>
        <w:t>Besnard et Menant jeune</w:t>
      </w:r>
      <w:r w:rsidR="00A23BF9">
        <w:rPr>
          <w:lang w:eastAsia="en-US"/>
        </w:rPr>
        <w:t>.</w:t>
      </w:r>
    </w:p>
    <w:p w14:paraId="2E5E83F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Huissier</w:t>
      </w:r>
      <w:r w:rsidR="00A23BF9">
        <w:rPr>
          <w:lang w:eastAsia="en-US"/>
        </w:rPr>
        <w:t xml:space="preserve">, </w:t>
      </w:r>
      <w:r>
        <w:rPr>
          <w:lang w:eastAsia="en-US"/>
        </w:rPr>
        <w:t>greffier et marchands étaient à leurs affaires</w:t>
      </w:r>
      <w:r w:rsidR="00A23BF9">
        <w:rPr>
          <w:lang w:eastAsia="en-US"/>
        </w:rPr>
        <w:t>.</w:t>
      </w:r>
    </w:p>
    <w:p w14:paraId="460C9D8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n</w:t>
      </w:r>
      <w:r w:rsidR="00A23BF9">
        <w:rPr>
          <w:lang w:eastAsia="en-US"/>
        </w:rPr>
        <w:t>’</w:t>
      </w:r>
      <w:r>
        <w:rPr>
          <w:lang w:eastAsia="en-US"/>
        </w:rPr>
        <w:t>y avait plus que deux groupes</w:t>
      </w:r>
      <w:r w:rsidR="00A23BF9">
        <w:rPr>
          <w:lang w:eastAsia="en-US"/>
        </w:rPr>
        <w:t>.</w:t>
      </w:r>
    </w:p>
    <w:p w14:paraId="4E7A611F" w14:textId="7B50D1B3" w:rsidR="00A23BF9" w:rsidRDefault="00BB5C58" w:rsidP="00A23BF9">
      <w:pPr>
        <w:rPr>
          <w:lang w:eastAsia="en-US"/>
        </w:rPr>
      </w:pPr>
      <w:r>
        <w:rPr>
          <w:lang w:eastAsia="en-US"/>
        </w:rPr>
        <w:t>Le premier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dont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faisait partie</w:t>
      </w:r>
      <w:r w:rsidR="00A23BF9">
        <w:rPr>
          <w:lang w:eastAsia="en-US"/>
        </w:rPr>
        <w:t xml:space="preserve">, </w:t>
      </w:r>
      <w:r>
        <w:rPr>
          <w:lang w:eastAsia="en-US"/>
        </w:rPr>
        <w:t>était composé de Rom</w:t>
      </w:r>
      <w:r>
        <w:t xml:space="preserve">blon père et fils et du </w:t>
      </w:r>
      <w:r>
        <w:t xml:space="preserve">jeune </w:t>
      </w:r>
      <w:r w:rsidR="00A23BF9">
        <w:rPr>
          <w:lang w:eastAsia="en-US"/>
        </w:rPr>
        <w:t>M. de </w:t>
      </w:r>
      <w:proofErr w:type="spellStart"/>
      <w:r>
        <w:rPr>
          <w:lang w:eastAsia="en-US"/>
        </w:rPr>
        <w:t>Guérineul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ses trois victimes</w:t>
      </w:r>
      <w:r w:rsidR="00A23BF9">
        <w:rPr>
          <w:lang w:eastAsia="en-US"/>
        </w:rPr>
        <w:t>.</w:t>
      </w:r>
    </w:p>
    <w:p w14:paraId="62E4617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 groupe entourait la table où le vieux Romblon buvait de l</w:t>
      </w:r>
      <w:r w:rsidR="00A23BF9">
        <w:rPr>
          <w:lang w:eastAsia="en-US"/>
        </w:rPr>
        <w:t>’</w:t>
      </w:r>
      <w:r>
        <w:rPr>
          <w:lang w:eastAsia="en-US"/>
        </w:rPr>
        <w:t>eau-de-vie depuis le commencement de la journée</w:t>
      </w:r>
      <w:r w:rsidR="00A23BF9">
        <w:rPr>
          <w:lang w:eastAsia="en-US"/>
        </w:rPr>
        <w:t>.</w:t>
      </w:r>
    </w:p>
    <w:p w14:paraId="4BB0ACD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second était réuni auprès du comptoir et présidé par madame veuve Ragon en personne</w:t>
      </w:r>
      <w:r w:rsidR="00A23BF9">
        <w:rPr>
          <w:lang w:eastAsia="en-US"/>
        </w:rPr>
        <w:t>.</w:t>
      </w:r>
    </w:p>
    <w:p w14:paraId="493124C0" w14:textId="1932C5CF" w:rsidR="00A23BF9" w:rsidRDefault="00A23BF9" w:rsidP="00A23BF9">
      <w:pPr>
        <w:rPr>
          <w:lang w:eastAsia="en-US"/>
        </w:rPr>
      </w:pPr>
      <w:r>
        <w:rPr>
          <w:lang w:eastAsia="en-US"/>
        </w:rPr>
        <w:t>M. </w:t>
      </w:r>
      <w:proofErr w:type="spellStart"/>
      <w:r w:rsidR="00BB5C58">
        <w:rPr>
          <w:lang w:eastAsia="en-US"/>
        </w:rPr>
        <w:t>Berthelleminot</w:t>
      </w:r>
      <w:proofErr w:type="spellEnd"/>
      <w:r w:rsidR="00BB5C58">
        <w:rPr>
          <w:lang w:eastAsia="en-US"/>
        </w:rPr>
        <w:t xml:space="preserve"> de </w:t>
      </w:r>
      <w:proofErr w:type="spellStart"/>
      <w:r w:rsidR="00BB5C58">
        <w:rPr>
          <w:lang w:eastAsia="en-US"/>
        </w:rPr>
        <w:t>Beaurepas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 xml:space="preserve">remis de ses émotions et tiré </w:t>
      </w:r>
      <w:r w:rsidR="00BB5C58">
        <w:rPr>
          <w:lang w:eastAsia="en-US"/>
        </w:rPr>
        <w:t xml:space="preserve">à </w:t>
      </w:r>
      <w:r w:rsidR="00BB5C58">
        <w:rPr>
          <w:lang w:eastAsia="en-US"/>
        </w:rPr>
        <w:t>quatre épingles comme devant</w:t>
      </w:r>
      <w:r>
        <w:rPr>
          <w:lang w:eastAsia="en-US"/>
        </w:rPr>
        <w:t xml:space="preserve">, </w:t>
      </w:r>
      <w:r w:rsidR="00BB5C58">
        <w:rPr>
          <w:lang w:eastAsia="en-US"/>
        </w:rPr>
        <w:t>y tenait le dé de la conversation</w:t>
      </w:r>
      <w:r>
        <w:rPr>
          <w:lang w:eastAsia="en-US"/>
        </w:rPr>
        <w:t>.</w:t>
      </w:r>
    </w:p>
    <w:p w14:paraId="4153418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Les deux Romblon et </w:t>
      </w:r>
      <w:proofErr w:type="spellStart"/>
      <w:r>
        <w:rPr>
          <w:lang w:eastAsia="en-US"/>
        </w:rPr>
        <w:t>Guérineul</w:t>
      </w:r>
      <w:proofErr w:type="spellEnd"/>
      <w:r>
        <w:rPr>
          <w:lang w:eastAsia="en-US"/>
        </w:rPr>
        <w:t xml:space="preserve"> regardaient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en riant de bon cœur</w:t>
      </w:r>
      <w:r w:rsidR="00A23BF9">
        <w:rPr>
          <w:lang w:eastAsia="en-US"/>
        </w:rPr>
        <w:t>.</w:t>
      </w:r>
    </w:p>
    <w:p w14:paraId="3A3F48FB" w14:textId="49AEAEB4" w:rsidR="00A23BF9" w:rsidRDefault="00BB5C58" w:rsidP="00A23BF9">
      <w:pPr>
        <w:rPr>
          <w:lang w:eastAsia="en-US"/>
        </w:rPr>
      </w:pPr>
      <w:r>
        <w:rPr>
          <w:lang w:eastAsia="en-US"/>
        </w:rPr>
        <w:t>On est ainsi fait en Bretagne</w:t>
      </w:r>
      <w:r w:rsidR="00A23BF9">
        <w:rPr>
          <w:lang w:eastAsia="en-US"/>
        </w:rPr>
        <w:t xml:space="preserve">. </w:t>
      </w:r>
      <w:r>
        <w:rPr>
          <w:lang w:eastAsia="en-US"/>
        </w:rPr>
        <w:t xml:space="preserve">Les </w:t>
      </w:r>
      <w:proofErr w:type="spellStart"/>
      <w:r>
        <w:rPr>
          <w:lang w:eastAsia="en-US"/>
        </w:rPr>
        <w:t>torgnoll</w:t>
      </w:r>
      <w:r>
        <w:t>es</w:t>
      </w:r>
      <w:proofErr w:type="spellEnd"/>
      <w:r>
        <w:t xml:space="preserve"> se donnent et se</w:t>
      </w:r>
      <w:r>
        <w:rPr>
          <w:lang w:eastAsia="en-US"/>
        </w:rPr>
        <w:t xml:space="preserve"> reçoivent sans compter</w:t>
      </w:r>
      <w:r w:rsidR="00A23BF9"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elles laissent des traces sur la peau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point dans le cœur</w:t>
      </w:r>
      <w:r w:rsidR="00A23BF9">
        <w:rPr>
          <w:lang w:eastAsia="en-US"/>
        </w:rPr>
        <w:t>.</w:t>
      </w:r>
    </w:p>
    <w:p w14:paraId="2201E79A" w14:textId="0256E6D0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 xml:space="preserve">Le jeune </w:t>
      </w:r>
      <w:r w:rsidR="00A23BF9">
        <w:rPr>
          <w:lang w:eastAsia="en-US"/>
        </w:rPr>
        <w:t>M. de </w:t>
      </w:r>
      <w:proofErr w:type="spellStart"/>
      <w:r>
        <w:rPr>
          <w:lang w:eastAsia="en-US"/>
        </w:rPr>
        <w:t>Guérineul</w:t>
      </w:r>
      <w:proofErr w:type="spellEnd"/>
      <w:r>
        <w:rPr>
          <w:lang w:eastAsia="en-US"/>
        </w:rPr>
        <w:t xml:space="preserve"> avait un bandeau sanglant sur le front</w:t>
      </w:r>
      <w:r w:rsidR="00A23BF9">
        <w:rPr>
          <w:lang w:eastAsia="en-US"/>
        </w:rPr>
        <w:t xml:space="preserve">, </w:t>
      </w:r>
      <w:r>
        <w:rPr>
          <w:lang w:eastAsia="en-US"/>
        </w:rPr>
        <w:t>parce que</w:t>
      </w:r>
      <w:r w:rsidR="00A23BF9">
        <w:rPr>
          <w:lang w:eastAsia="en-US"/>
        </w:rPr>
        <w:t xml:space="preserve">, </w:t>
      </w:r>
      <w:r>
        <w:rPr>
          <w:lang w:eastAsia="en-US"/>
        </w:rPr>
        <w:t>dans la bagarre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était tombé contre l</w:t>
      </w:r>
      <w:r w:rsidR="00A23BF9">
        <w:rPr>
          <w:lang w:eastAsia="en-US"/>
        </w:rPr>
        <w:t>’</w:t>
      </w:r>
      <w:r>
        <w:rPr>
          <w:lang w:eastAsia="en-US"/>
        </w:rPr>
        <w:t>angle du billard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Il était</w:t>
      </w:r>
      <w:r>
        <w:t xml:space="preserve"> encore</w:t>
      </w:r>
      <w:r>
        <w:rPr>
          <w:lang w:eastAsia="en-US"/>
        </w:rPr>
        <w:t xml:space="preserve"> un peu pâle</w:t>
      </w:r>
      <w:r w:rsidR="00A23BF9">
        <w:rPr>
          <w:lang w:eastAsia="en-US"/>
        </w:rPr>
        <w:t>.</w:t>
      </w:r>
    </w:p>
    <w:p w14:paraId="3B95A090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passa sa main sur ses yeux</w:t>
      </w:r>
      <w:r w:rsidR="00A23BF9">
        <w:rPr>
          <w:lang w:eastAsia="en-US"/>
        </w:rPr>
        <w:t>.</w:t>
      </w:r>
    </w:p>
    <w:p w14:paraId="2F0827EF" w14:textId="1249AB08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Un coup d</w:t>
      </w:r>
      <w:r>
        <w:rPr>
          <w:lang w:eastAsia="en-US"/>
        </w:rPr>
        <w:t>’</w:t>
      </w:r>
      <w:r w:rsidR="00BB5C58">
        <w:rPr>
          <w:lang w:eastAsia="en-US"/>
        </w:rPr>
        <w:t>eau-de-vie</w:t>
      </w:r>
      <w:r>
        <w:rPr>
          <w:lang w:eastAsia="en-US"/>
        </w:rPr>
        <w:t xml:space="preserve">, </w:t>
      </w:r>
      <w:r w:rsidR="00BB5C58">
        <w:rPr>
          <w:lang w:eastAsia="en-US"/>
        </w:rPr>
        <w:t>jeune homme</w:t>
      </w:r>
      <w:r>
        <w:rPr>
          <w:lang w:eastAsia="en-US"/>
        </w:rPr>
        <w:t xml:space="preserve"> ! </w:t>
      </w:r>
      <w:r w:rsidR="00BB5C58">
        <w:rPr>
          <w:lang w:eastAsia="en-US"/>
        </w:rPr>
        <w:t>lui dit le papa Romblon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ça fait du bien à votre âge</w:t>
      </w:r>
      <w:r>
        <w:rPr>
          <w:lang w:eastAsia="en-US"/>
        </w:rPr>
        <w:t>.</w:t>
      </w:r>
    </w:p>
    <w:p w14:paraId="3C2B5B81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mouilla ses lèvres dans le verre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il n</w:t>
      </w:r>
      <w:r w:rsidR="00A23BF9">
        <w:rPr>
          <w:lang w:eastAsia="en-US"/>
        </w:rPr>
        <w:t>’</w:t>
      </w:r>
      <w:r>
        <w:rPr>
          <w:lang w:eastAsia="en-US"/>
        </w:rPr>
        <w:t>aimait que le cidre</w:t>
      </w:r>
      <w:r w:rsidR="00A23BF9">
        <w:rPr>
          <w:lang w:eastAsia="en-US"/>
        </w:rPr>
        <w:t xml:space="preserve">. </w:t>
      </w:r>
      <w:r>
        <w:rPr>
          <w:lang w:eastAsia="en-US"/>
        </w:rPr>
        <w:t>Le cidre désaltère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et </w:t>
      </w:r>
      <w:proofErr w:type="spellStart"/>
      <w:r>
        <w:rPr>
          <w:lang w:eastAsia="en-US"/>
        </w:rPr>
        <w:t>Tienn</w:t>
      </w:r>
      <w:r>
        <w:t>et</w:t>
      </w:r>
      <w:proofErr w:type="spellEnd"/>
      <w:r>
        <w:t xml:space="preserve"> ne savait pas encore boire autrement que pour étancher sa soif</w:t>
      </w:r>
      <w:r w:rsidR="00A23BF9">
        <w:rPr>
          <w:lang w:eastAsia="en-US"/>
        </w:rPr>
        <w:t>.</w:t>
      </w:r>
    </w:p>
    <w:p w14:paraId="626A2E1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fit la grimace</w:t>
      </w:r>
      <w:r w:rsidR="00A23BF9">
        <w:rPr>
          <w:lang w:eastAsia="en-US"/>
        </w:rPr>
        <w:t xml:space="preserve">, </w:t>
      </w:r>
      <w:r>
        <w:rPr>
          <w:lang w:eastAsia="en-US"/>
        </w:rPr>
        <w:t>ni plus ni moins qu</w:t>
      </w:r>
      <w:r w:rsidR="00A23BF9">
        <w:rPr>
          <w:lang w:eastAsia="en-US"/>
        </w:rPr>
        <w:t>’</w:t>
      </w:r>
      <w:r>
        <w:rPr>
          <w:lang w:eastAsia="en-US"/>
        </w:rPr>
        <w:t>une petite maîtresse</w:t>
      </w:r>
      <w:r w:rsidR="00A23BF9">
        <w:rPr>
          <w:lang w:eastAsia="en-US"/>
        </w:rPr>
        <w:t xml:space="preserve">. </w:t>
      </w:r>
      <w:r>
        <w:rPr>
          <w:lang w:eastAsia="en-US"/>
        </w:rPr>
        <w:t>Cela diminua un peu la haute estime qu</w:t>
      </w:r>
      <w:r w:rsidR="00A23BF9">
        <w:rPr>
          <w:lang w:eastAsia="en-US"/>
        </w:rPr>
        <w:t>’</w:t>
      </w:r>
      <w:r>
        <w:rPr>
          <w:lang w:eastAsia="en-US"/>
        </w:rPr>
        <w:t>on semblait professer pour lui autour de la table</w:t>
      </w:r>
      <w:r w:rsidR="00A23BF9">
        <w:rPr>
          <w:lang w:eastAsia="en-US"/>
        </w:rPr>
        <w:t>.</w:t>
      </w:r>
    </w:p>
    <w:p w14:paraId="795F7971" w14:textId="520961CB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Tiens</w:t>
      </w:r>
      <w:r>
        <w:rPr>
          <w:lang w:eastAsia="en-US"/>
        </w:rPr>
        <w:t xml:space="preserve">, </w:t>
      </w:r>
      <w:r w:rsidR="00BB5C58">
        <w:rPr>
          <w:lang w:eastAsia="en-US"/>
        </w:rPr>
        <w:t>tiens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 Fifi Romblon</w:t>
      </w:r>
      <w:r>
        <w:rPr>
          <w:lang w:eastAsia="en-US"/>
        </w:rPr>
        <w:t xml:space="preserve"> ; </w:t>
      </w:r>
      <w:r w:rsidR="007F299C">
        <w:t>—</w:t>
      </w:r>
      <w:r>
        <w:t xml:space="preserve"> </w:t>
      </w:r>
      <w:r w:rsidR="00BB5C58">
        <w:rPr>
          <w:lang w:eastAsia="en-US"/>
        </w:rPr>
        <w:t>le gars n</w:t>
      </w:r>
      <w:r>
        <w:rPr>
          <w:lang w:eastAsia="en-US"/>
        </w:rPr>
        <w:t>’</w:t>
      </w:r>
      <w:r w:rsidR="00BB5C58">
        <w:rPr>
          <w:lang w:eastAsia="en-US"/>
        </w:rPr>
        <w:t>aime pas ce qui est bon</w:t>
      </w:r>
      <w:r>
        <w:rPr>
          <w:lang w:eastAsia="en-US"/>
        </w:rPr>
        <w:t> !</w:t>
      </w:r>
    </w:p>
    <w:p w14:paraId="72574A6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Défaut d</w:t>
      </w:r>
      <w:r>
        <w:rPr>
          <w:lang w:eastAsia="en-US"/>
        </w:rPr>
        <w:t>’</w:t>
      </w:r>
      <w:r w:rsidR="00BB5C58">
        <w:rPr>
          <w:lang w:eastAsia="en-US"/>
        </w:rPr>
        <w:t>éducation première</w:t>
      </w:r>
      <w:r>
        <w:rPr>
          <w:lang w:eastAsia="en-US"/>
        </w:rPr>
        <w:t xml:space="preserve">, </w:t>
      </w:r>
      <w:r w:rsidR="00BB5C58">
        <w:rPr>
          <w:lang w:eastAsia="en-US"/>
        </w:rPr>
        <w:t>fit observer le papa philosophiquement</w:t>
      </w:r>
      <w:r>
        <w:rPr>
          <w:lang w:eastAsia="en-US"/>
        </w:rPr>
        <w:t>.</w:t>
      </w:r>
    </w:p>
    <w:p w14:paraId="2A21458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Nom d</w:t>
      </w:r>
      <w:r>
        <w:rPr>
          <w:lang w:eastAsia="en-US"/>
        </w:rPr>
        <w:t>’</w:t>
      </w:r>
      <w:r w:rsidR="00BB5C58">
        <w:rPr>
          <w:lang w:eastAsia="en-US"/>
        </w:rPr>
        <w:t>une pipe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reprit </w:t>
      </w:r>
      <w:proofErr w:type="spellStart"/>
      <w:r w:rsidR="00BB5C58">
        <w:rPr>
          <w:lang w:eastAsia="en-US"/>
        </w:rPr>
        <w:t>Guérineul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ça ne l</w:t>
      </w:r>
      <w:r>
        <w:rPr>
          <w:lang w:eastAsia="en-US"/>
        </w:rPr>
        <w:t>’</w:t>
      </w:r>
      <w:r w:rsidR="00BB5C58">
        <w:rPr>
          <w:lang w:eastAsia="en-US"/>
        </w:rPr>
        <w:t>empêche pas de taper comme un dieu</w:t>
      </w:r>
      <w:r>
        <w:rPr>
          <w:lang w:eastAsia="en-US"/>
        </w:rPr>
        <w:t>.</w:t>
      </w:r>
    </w:p>
    <w:p w14:paraId="7A94EACD" w14:textId="1A614E2F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Pour ça</w:t>
      </w:r>
      <w:r>
        <w:rPr>
          <w:lang w:eastAsia="en-US"/>
        </w:rPr>
        <w:t xml:space="preserve">, </w:t>
      </w:r>
      <w:r w:rsidR="00BB5C58">
        <w:rPr>
          <w:lang w:eastAsia="en-US"/>
        </w:rPr>
        <w:t>opinèrent gravement les deux Romblon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il donne bie</w:t>
      </w:r>
      <w:r w:rsidR="00BB5C58">
        <w:t>n le coup du bélier</w:t>
      </w:r>
      <w:r>
        <w:rPr>
          <w:lang w:eastAsia="en-US"/>
        </w:rPr>
        <w:t>.</w:t>
      </w:r>
    </w:p>
    <w:p w14:paraId="3C73B71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On but une tournée</w:t>
      </w:r>
      <w:r w:rsidR="00A23BF9">
        <w:rPr>
          <w:lang w:eastAsia="en-US"/>
        </w:rPr>
        <w:t>.</w:t>
      </w:r>
    </w:p>
    <w:p w14:paraId="6E6B0EA3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regardait en dessous le bandeau taché de sang du hobereau</w:t>
      </w:r>
      <w:r w:rsidR="00A23BF9">
        <w:rPr>
          <w:lang w:eastAsia="en-US"/>
        </w:rPr>
        <w:t>.</w:t>
      </w:r>
    </w:p>
    <w:p w14:paraId="2F567EF0" w14:textId="22388BF6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Sans vous offenser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monsieur </w:t>
      </w:r>
      <w:proofErr w:type="spellStart"/>
      <w:r w:rsidR="00BB5C58">
        <w:rPr>
          <w:lang w:eastAsia="en-US"/>
        </w:rPr>
        <w:t>Guérineul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dit-il avec une courtoisie timide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si je vous ai fait du mal</w:t>
      </w:r>
      <w:r>
        <w:rPr>
          <w:lang w:eastAsia="en-US"/>
        </w:rPr>
        <w:t xml:space="preserve">,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en suis joliment fâché</w:t>
      </w:r>
      <w:r>
        <w:rPr>
          <w:lang w:eastAsia="en-US"/>
        </w:rPr>
        <w:t xml:space="preserve">, </w:t>
      </w:r>
      <w:r w:rsidR="00BB5C58">
        <w:rPr>
          <w:lang w:eastAsia="en-US"/>
        </w:rPr>
        <w:t>allez</w:t>
      </w:r>
      <w:r>
        <w:rPr>
          <w:lang w:eastAsia="en-US"/>
        </w:rPr>
        <w:t> !</w:t>
      </w:r>
    </w:p>
    <w:p w14:paraId="40FB6D8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Ti</w:t>
      </w:r>
      <w:r w:rsidR="00BB5C58">
        <w:t>ens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 xml:space="preserve">fit </w:t>
      </w:r>
      <w:proofErr w:type="spellStart"/>
      <w:r w:rsidR="00BB5C58">
        <w:rPr>
          <w:lang w:eastAsia="en-US"/>
        </w:rPr>
        <w:t>Guérineul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tu sais mon nom</w:t>
      </w:r>
      <w:r>
        <w:rPr>
          <w:lang w:eastAsia="en-US"/>
        </w:rPr>
        <w:t> !…</w:t>
      </w:r>
    </w:p>
    <w:p w14:paraId="4AB576E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Puis il ajouta</w:t>
      </w:r>
      <w:r w:rsidR="00A23BF9">
        <w:rPr>
          <w:lang w:eastAsia="en-US"/>
        </w:rPr>
        <w:t> :.</w:t>
      </w:r>
    </w:p>
    <w:p w14:paraId="31EBE22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juste</w:t>
      </w:r>
      <w:r>
        <w:rPr>
          <w:lang w:eastAsia="en-US"/>
        </w:rPr>
        <w:t xml:space="preserve"> ! </w:t>
      </w:r>
      <w:r w:rsidR="00BB5C58">
        <w:rPr>
          <w:lang w:eastAsia="en-US"/>
        </w:rPr>
        <w:t>tu es du château</w:t>
      </w:r>
      <w:r>
        <w:rPr>
          <w:lang w:eastAsia="en-US"/>
        </w:rPr>
        <w:t>…</w:t>
      </w:r>
    </w:p>
    <w:p w14:paraId="4D0AAD0D" w14:textId="2B6FCDAD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il faut qu</w:t>
      </w:r>
      <w:r>
        <w:rPr>
          <w:lang w:eastAsia="en-US"/>
        </w:rPr>
        <w:t>’</w:t>
      </w:r>
      <w:r w:rsidR="00BB5C58">
        <w:rPr>
          <w:lang w:eastAsia="en-US"/>
        </w:rPr>
        <w:t>il soit un peu bien musclé des bras et des jambes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 le fils Romblon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pour avoir passé là où petit Argent est resté</w:t>
      </w:r>
      <w:r>
        <w:rPr>
          <w:lang w:eastAsia="en-US"/>
        </w:rPr>
        <w:t> !</w:t>
      </w:r>
    </w:p>
    <w:p w14:paraId="16E4D475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baissa les</w:t>
      </w:r>
      <w:r>
        <w:t xml:space="preserve"> yeux et devint triste</w:t>
      </w:r>
      <w:r w:rsidR="00A23BF9">
        <w:rPr>
          <w:lang w:eastAsia="en-US"/>
        </w:rPr>
        <w:t>.</w:t>
      </w:r>
    </w:p>
    <w:p w14:paraId="09E19D8E" w14:textId="4CE84C7A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Pauvre Argent</w:t>
      </w:r>
      <w:r>
        <w:rPr>
          <w:lang w:eastAsia="en-US"/>
        </w:rPr>
        <w:t xml:space="preserve"> ! </w:t>
      </w:r>
      <w:r w:rsidR="00BB5C58">
        <w:rPr>
          <w:lang w:eastAsia="en-US"/>
        </w:rPr>
        <w:t>murmura-t-il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fait tout ce que j</w:t>
      </w:r>
      <w:r>
        <w:rPr>
          <w:lang w:eastAsia="en-US"/>
        </w:rPr>
        <w:t>’</w:t>
      </w:r>
      <w:r w:rsidR="00BB5C58">
        <w:rPr>
          <w:lang w:eastAsia="en-US"/>
        </w:rPr>
        <w:t>ai pu pour le sauver</w:t>
      </w:r>
      <w:r>
        <w:rPr>
          <w:lang w:eastAsia="en-US"/>
        </w:rPr>
        <w:t>.</w:t>
      </w:r>
    </w:p>
    <w:p w14:paraId="786BC35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papa Romblon posa du même coup son verre et sa pipe</w:t>
      </w:r>
      <w:r w:rsidR="00A23BF9">
        <w:rPr>
          <w:lang w:eastAsia="en-US"/>
        </w:rPr>
        <w:t>.</w:t>
      </w:r>
    </w:p>
    <w:p w14:paraId="5F4F8CAF" w14:textId="2D38622F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Laissons la petite bête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dit-il d</w:t>
      </w:r>
      <w:r>
        <w:rPr>
          <w:lang w:eastAsia="en-US"/>
        </w:rPr>
        <w:t>’</w:t>
      </w:r>
      <w:r w:rsidR="00BB5C58">
        <w:rPr>
          <w:lang w:eastAsia="en-US"/>
        </w:rPr>
        <w:t>un ton sentencieux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Argent</w:t>
      </w:r>
      <w:r>
        <w:rPr>
          <w:lang w:eastAsia="en-US"/>
        </w:rPr>
        <w:t xml:space="preserve">… </w:t>
      </w:r>
      <w:r w:rsidR="00BB5C58">
        <w:rPr>
          <w:lang w:eastAsia="en-US"/>
        </w:rPr>
        <w:t>Argent était une idée tro</w:t>
      </w:r>
      <w:r w:rsidR="00BB5C58">
        <w:t>p court de jambes</w:t>
      </w:r>
      <w:r>
        <w:rPr>
          <w:lang w:eastAsia="en-US"/>
        </w:rPr>
        <w:t>…</w:t>
      </w:r>
    </w:p>
    <w:p w14:paraId="4DD3EEE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 xml:space="preserve">fit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comme s</w:t>
      </w:r>
      <w:r>
        <w:rPr>
          <w:lang w:eastAsia="en-US"/>
        </w:rPr>
        <w:t>’</w:t>
      </w:r>
      <w:r w:rsidR="00BB5C58">
        <w:rPr>
          <w:lang w:eastAsia="en-US"/>
        </w:rPr>
        <w:t>il eût entendu injurier un ami mort</w:t>
      </w:r>
      <w:r>
        <w:rPr>
          <w:lang w:eastAsia="en-US"/>
        </w:rPr>
        <w:t>.</w:t>
      </w:r>
    </w:p>
    <w:p w14:paraId="496B00E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était un joli sujet tout de même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gars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le vieux </w:t>
      </w:r>
      <w:proofErr w:type="spellStart"/>
      <w:r w:rsidR="00BB5C58">
        <w:rPr>
          <w:lang w:eastAsia="en-US"/>
        </w:rPr>
        <w:t>Crébu</w:t>
      </w:r>
      <w:proofErr w:type="spellEnd"/>
      <w:r w:rsidR="00BB5C58">
        <w:rPr>
          <w:lang w:eastAsia="en-US"/>
        </w:rPr>
        <w:t xml:space="preserve"> est-il vraiment à la mort</w:t>
      </w:r>
      <w:r>
        <w:rPr>
          <w:lang w:eastAsia="en-US"/>
        </w:rPr>
        <w:t> ?</w:t>
      </w:r>
    </w:p>
    <w:p w14:paraId="011F227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répliqua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>.</w:t>
      </w:r>
    </w:p>
    <w:p w14:paraId="18EC5CA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papa Romblon se leva</w:t>
      </w:r>
      <w:r w:rsidR="00A23BF9">
        <w:rPr>
          <w:lang w:eastAsia="en-US"/>
        </w:rPr>
        <w:t>.</w:t>
      </w:r>
    </w:p>
    <w:p w14:paraId="4C81DA63" w14:textId="254DE3C4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Viens</w:t>
      </w:r>
      <w:r>
        <w:rPr>
          <w:lang w:eastAsia="en-US"/>
        </w:rPr>
        <w:t xml:space="preserve">, </w:t>
      </w:r>
      <w:r w:rsidR="00BB5C58">
        <w:rPr>
          <w:lang w:eastAsia="en-US"/>
        </w:rPr>
        <w:t>Fifi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</w:t>
      </w:r>
      <w:r w:rsidR="00BB5C58">
        <w:t>il sans m</w:t>
      </w:r>
      <w:r w:rsidR="00BB5C58">
        <w:rPr>
          <w:lang w:eastAsia="en-US"/>
        </w:rPr>
        <w:t>ême achever son verre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 xml:space="preserve">Je </w:t>
      </w:r>
      <w:proofErr w:type="spellStart"/>
      <w:r w:rsidR="00BB5C58">
        <w:rPr>
          <w:lang w:eastAsia="en-US"/>
        </w:rPr>
        <w:t>vas</w:t>
      </w:r>
      <w:proofErr w:type="spellEnd"/>
      <w:r w:rsidR="00BB5C58">
        <w:rPr>
          <w:lang w:eastAsia="en-US"/>
        </w:rPr>
        <w:t xml:space="preserve"> atteler la carriole</w:t>
      </w:r>
      <w:r>
        <w:rPr>
          <w:lang w:eastAsia="en-US"/>
        </w:rPr>
        <w:t>.</w:t>
      </w:r>
    </w:p>
    <w:p w14:paraId="24851FB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Pour aller au </w:t>
      </w:r>
      <w:proofErr w:type="spellStart"/>
      <w:r w:rsidR="00BB5C58">
        <w:rPr>
          <w:lang w:eastAsia="en-US"/>
        </w:rPr>
        <w:t>Ceuil</w:t>
      </w:r>
      <w:proofErr w:type="spellEnd"/>
      <w:r>
        <w:rPr>
          <w:lang w:eastAsia="en-US"/>
        </w:rPr>
        <w:t xml:space="preserve"> ? </w:t>
      </w:r>
      <w:r w:rsidR="00BB5C58">
        <w:rPr>
          <w:lang w:eastAsia="en-US"/>
        </w:rPr>
        <w:t xml:space="preserve">demanda </w:t>
      </w:r>
      <w:proofErr w:type="spellStart"/>
      <w:r w:rsidR="00BB5C58">
        <w:rPr>
          <w:lang w:eastAsia="en-US"/>
        </w:rPr>
        <w:t>Guérineul</w:t>
      </w:r>
      <w:proofErr w:type="spellEnd"/>
      <w:r>
        <w:rPr>
          <w:lang w:eastAsia="en-US"/>
        </w:rPr>
        <w:t>.</w:t>
      </w:r>
    </w:p>
    <w:p w14:paraId="318B680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Au </w:t>
      </w:r>
      <w:proofErr w:type="spellStart"/>
      <w:r w:rsidR="00BB5C58">
        <w:rPr>
          <w:lang w:eastAsia="en-US"/>
        </w:rPr>
        <w:t>Ceuil</w:t>
      </w:r>
      <w:proofErr w:type="spellEnd"/>
      <w:r w:rsidR="00BB5C58">
        <w:rPr>
          <w:lang w:eastAsia="en-US"/>
        </w:rPr>
        <w:t xml:space="preserve"> ou ailleurs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répondit papa Romblon</w:t>
      </w:r>
      <w:r>
        <w:rPr>
          <w:lang w:eastAsia="en-US"/>
        </w:rPr>
        <w:t>.</w:t>
      </w:r>
    </w:p>
    <w:p w14:paraId="72986EE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Ah çà</w:t>
      </w:r>
      <w:r>
        <w:rPr>
          <w:lang w:eastAsia="en-US"/>
        </w:rPr>
        <w:t xml:space="preserve">, </w:t>
      </w:r>
      <w:r w:rsidR="00BB5C58">
        <w:rPr>
          <w:lang w:eastAsia="en-US"/>
        </w:rPr>
        <w:t>nom de bleu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 xml:space="preserve">écria </w:t>
      </w:r>
      <w:proofErr w:type="spellStart"/>
      <w:r w:rsidR="00BB5C58">
        <w:rPr>
          <w:lang w:eastAsia="en-US"/>
        </w:rPr>
        <w:t>Guérineul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est-ce que vous êtes héritiers aussi</w:t>
      </w:r>
      <w:r>
        <w:rPr>
          <w:lang w:eastAsia="en-US"/>
        </w:rPr>
        <w:t xml:space="preserve">, </w:t>
      </w:r>
      <w:r w:rsidR="00BB5C58">
        <w:rPr>
          <w:lang w:eastAsia="en-US"/>
        </w:rPr>
        <w:t>vous autres</w:t>
      </w:r>
      <w:r>
        <w:rPr>
          <w:lang w:eastAsia="en-US"/>
        </w:rPr>
        <w:t xml:space="preserve">, </w:t>
      </w:r>
      <w:r w:rsidR="00BB5C58">
        <w:rPr>
          <w:lang w:eastAsia="en-US"/>
        </w:rPr>
        <w:t>les Romb</w:t>
      </w:r>
      <w:r w:rsidR="00BB5C58">
        <w:t>lon</w:t>
      </w:r>
      <w:r>
        <w:rPr>
          <w:lang w:eastAsia="en-US"/>
        </w:rPr>
        <w:t> !</w:t>
      </w:r>
    </w:p>
    <w:p w14:paraId="236E0726" w14:textId="650F6DE0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Après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repartit Fifi avec dignité</w:t>
      </w:r>
      <w:r>
        <w:rPr>
          <w:lang w:eastAsia="en-US"/>
        </w:rPr>
        <w:t xml:space="preserve">, </w:t>
      </w:r>
      <w:r w:rsidR="00BB5C58">
        <w:rPr>
          <w:lang w:eastAsia="en-US"/>
        </w:rPr>
        <w:t>quand cela serait</w:t>
      </w:r>
      <w:r>
        <w:rPr>
          <w:lang w:eastAsia="en-US"/>
        </w:rPr>
        <w:t xml:space="preserve"> ?…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Bon</w:t>
      </w:r>
      <w:r>
        <w:rPr>
          <w:lang w:eastAsia="en-US"/>
        </w:rPr>
        <w:t xml:space="preserve"> ! </w:t>
      </w:r>
      <w:r w:rsidR="00BB5C58">
        <w:rPr>
          <w:lang w:eastAsia="en-US"/>
        </w:rPr>
        <w:t>bon</w:t>
      </w:r>
      <w:r>
        <w:rPr>
          <w:lang w:eastAsia="en-US"/>
        </w:rPr>
        <w:t xml:space="preserve"> !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était pour savoir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Jean-de-la-Mer me fait l</w:t>
      </w:r>
      <w:r>
        <w:rPr>
          <w:lang w:eastAsia="en-US"/>
        </w:rPr>
        <w:t>’</w:t>
      </w:r>
      <w:r w:rsidR="00BB5C58">
        <w:rPr>
          <w:lang w:eastAsia="en-US"/>
        </w:rPr>
        <w:t>effet d</w:t>
      </w:r>
      <w:r>
        <w:rPr>
          <w:lang w:eastAsia="en-US"/>
        </w:rPr>
        <w:t>’</w:t>
      </w:r>
      <w:r w:rsidR="00BB5C58">
        <w:rPr>
          <w:lang w:eastAsia="en-US"/>
        </w:rPr>
        <w:t>être joliment calé en fait de parents</w:t>
      </w:r>
      <w:r>
        <w:rPr>
          <w:lang w:eastAsia="en-US"/>
        </w:rPr>
        <w:t>.</w:t>
      </w:r>
    </w:p>
    <w:p w14:paraId="7480473A" w14:textId="6F3E3A14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Héritiers ou non</w:t>
      </w:r>
      <w:r>
        <w:rPr>
          <w:lang w:eastAsia="en-US"/>
        </w:rPr>
        <w:t xml:space="preserve">, </w:t>
      </w:r>
      <w:proofErr w:type="spellStart"/>
      <w:r w:rsidR="00BB5C58">
        <w:rPr>
          <w:lang w:eastAsia="en-US"/>
        </w:rPr>
        <w:t>Guérineul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dit papa Romblon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nous vous offrons une place da</w:t>
      </w:r>
      <w:r w:rsidR="00BB5C58">
        <w:t>ns la carriole</w:t>
      </w:r>
      <w:r>
        <w:rPr>
          <w:lang w:eastAsia="en-US"/>
        </w:rPr>
        <w:t>.</w:t>
      </w:r>
    </w:p>
    <w:p w14:paraId="4E02D66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Accepté</w:t>
      </w:r>
      <w:r>
        <w:rPr>
          <w:lang w:eastAsia="en-US"/>
        </w:rPr>
        <w:t> !</w:t>
      </w:r>
    </w:p>
    <w:p w14:paraId="16321E0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Ainsi qu</w:t>
      </w:r>
      <w:r>
        <w:rPr>
          <w:lang w:eastAsia="en-US"/>
        </w:rPr>
        <w:t>’</w:t>
      </w:r>
      <w:r w:rsidR="00BB5C58">
        <w:rPr>
          <w:lang w:eastAsia="en-US"/>
        </w:rPr>
        <w:t>au petit gars que voilà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ajouta le vieux maquignon en désignant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qui avait bien cinq pieds six pouces</w:t>
      </w:r>
      <w:r>
        <w:rPr>
          <w:lang w:eastAsia="en-US"/>
        </w:rPr>
        <w:t>.</w:t>
      </w:r>
    </w:p>
    <w:p w14:paraId="766E94C0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aurait sans nul doute répondu à cette politesse comme les convenances l</w:t>
      </w:r>
      <w:r w:rsidR="00A23BF9">
        <w:rPr>
          <w:lang w:eastAsia="en-US"/>
        </w:rPr>
        <w:t>’</w:t>
      </w:r>
      <w:r>
        <w:rPr>
          <w:lang w:eastAsia="en-US"/>
        </w:rPr>
        <w:t>exigeaient</w:t>
      </w:r>
      <w:r w:rsidR="00A23BF9">
        <w:rPr>
          <w:lang w:eastAsia="en-US"/>
        </w:rPr>
        <w:t xml:space="preserve">, </w:t>
      </w:r>
      <w:r>
        <w:rPr>
          <w:lang w:eastAsia="en-US"/>
        </w:rPr>
        <w:t>s</w:t>
      </w:r>
      <w:r w:rsidR="00A23BF9">
        <w:rPr>
          <w:lang w:eastAsia="en-US"/>
        </w:rPr>
        <w:t>’</w:t>
      </w:r>
      <w:r>
        <w:rPr>
          <w:lang w:eastAsia="en-US"/>
        </w:rPr>
        <w:t xml:space="preserve">il </w:t>
      </w:r>
      <w:r>
        <w:t>eût prêté l</w:t>
      </w:r>
      <w:r w:rsidR="00A23BF9">
        <w:rPr>
          <w:lang w:eastAsia="en-US"/>
        </w:rPr>
        <w:t>’</w:t>
      </w:r>
      <w:r>
        <w:rPr>
          <w:lang w:eastAsia="en-US"/>
        </w:rPr>
        <w:t>oreille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il n</w:t>
      </w:r>
      <w:r w:rsidR="00A23BF9">
        <w:rPr>
          <w:lang w:eastAsia="en-US"/>
        </w:rPr>
        <w:t>’</w:t>
      </w:r>
      <w:r>
        <w:rPr>
          <w:lang w:eastAsia="en-US"/>
        </w:rPr>
        <w:t>entendit pas l</w:t>
      </w:r>
      <w:r w:rsidR="00A23BF9">
        <w:rPr>
          <w:lang w:eastAsia="en-US"/>
        </w:rPr>
        <w:t>’</w:t>
      </w:r>
      <w:r>
        <w:rPr>
          <w:lang w:eastAsia="en-US"/>
        </w:rPr>
        <w:t>offre du papa Romblon</w:t>
      </w:r>
      <w:r w:rsidR="00A23BF9">
        <w:rPr>
          <w:lang w:eastAsia="en-US"/>
        </w:rPr>
        <w:t>.</w:t>
      </w:r>
    </w:p>
    <w:p w14:paraId="377BB55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Depuis quelques secondes son attention semblait violemment excitée par quelques paroles qui étaient parties du cercle rassemblé autour du comptoir</w:t>
      </w:r>
      <w:r w:rsidR="00A23BF9">
        <w:rPr>
          <w:lang w:eastAsia="en-US"/>
        </w:rPr>
        <w:t xml:space="preserve">, </w:t>
      </w:r>
      <w:r>
        <w:rPr>
          <w:lang w:eastAsia="en-US"/>
        </w:rPr>
        <w:t>et qu</w:t>
      </w:r>
      <w:r w:rsidR="00A23BF9">
        <w:rPr>
          <w:lang w:eastAsia="en-US"/>
        </w:rPr>
        <w:t>’</w:t>
      </w:r>
      <w:r>
        <w:rPr>
          <w:lang w:eastAsia="en-US"/>
        </w:rPr>
        <w:t>il avait saisies à la volée</w:t>
      </w:r>
      <w:r w:rsidR="00A23BF9">
        <w:rPr>
          <w:lang w:eastAsia="en-US"/>
        </w:rPr>
        <w:t>.</w:t>
      </w:r>
    </w:p>
    <w:p w14:paraId="50A8215B" w14:textId="5EAF77C1" w:rsidR="00A23BF9" w:rsidRDefault="00BB5C58" w:rsidP="00A23BF9">
      <w:pPr>
        <w:rPr>
          <w:lang w:eastAsia="en-US"/>
        </w:rPr>
      </w:pPr>
      <w:r>
        <w:rPr>
          <w:lang w:eastAsia="en-US"/>
        </w:rPr>
        <w:t>So</w:t>
      </w:r>
      <w:r>
        <w:t>n nom avait été prononcé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il en était sûr</w:t>
      </w:r>
      <w:r w:rsidR="00A23BF9">
        <w:rPr>
          <w:lang w:eastAsia="en-US"/>
        </w:rPr>
        <w:t>.</w:t>
      </w:r>
    </w:p>
    <w:p w14:paraId="78C8795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aussi le nom de madame Marion</w:t>
      </w:r>
      <w:r w:rsidR="00A23BF9">
        <w:rPr>
          <w:lang w:eastAsia="en-US"/>
        </w:rPr>
        <w:t>.</w:t>
      </w:r>
    </w:p>
    <w:p w14:paraId="1356970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Pâle et les yeux allumés</w:t>
      </w:r>
      <w:r w:rsidR="00A23BF9">
        <w:rPr>
          <w:lang w:eastAsia="en-US"/>
        </w:rPr>
        <w:t xml:space="preserve">, </w:t>
      </w:r>
      <w:r>
        <w:rPr>
          <w:lang w:eastAsia="en-US"/>
        </w:rPr>
        <w:t>il écoutait comme s</w:t>
      </w:r>
      <w:r w:rsidR="00A23BF9">
        <w:rPr>
          <w:lang w:eastAsia="en-US"/>
        </w:rPr>
        <w:t>’</w:t>
      </w:r>
      <w:r>
        <w:rPr>
          <w:lang w:eastAsia="en-US"/>
        </w:rPr>
        <w:t>il se fût agi de sa vie</w:t>
      </w:r>
      <w:r w:rsidR="00A23BF9">
        <w:rPr>
          <w:lang w:eastAsia="en-US"/>
        </w:rPr>
        <w:t>.</w:t>
      </w:r>
    </w:p>
    <w:p w14:paraId="498F070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Au moment où le vieux Romblon lui mettait la main sur l</w:t>
      </w:r>
      <w:r w:rsidR="00A23BF9">
        <w:rPr>
          <w:lang w:eastAsia="en-US"/>
        </w:rPr>
        <w:t>’</w:t>
      </w:r>
      <w:r>
        <w:rPr>
          <w:lang w:eastAsia="en-US"/>
        </w:rPr>
        <w:t>épaule pour renouveler sa proposition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r>
        <w:t>le repoussa bru</w:t>
      </w:r>
      <w:r>
        <w:rPr>
          <w:lang w:eastAsia="en-US"/>
        </w:rPr>
        <w:t>squement et s</w:t>
      </w:r>
      <w:r w:rsidR="00A23BF9">
        <w:rPr>
          <w:lang w:eastAsia="en-US"/>
        </w:rPr>
        <w:t>’</w:t>
      </w:r>
      <w:r>
        <w:rPr>
          <w:lang w:eastAsia="en-US"/>
        </w:rPr>
        <w:t>élança d</w:t>
      </w:r>
      <w:r w:rsidR="00A23BF9">
        <w:rPr>
          <w:lang w:eastAsia="en-US"/>
        </w:rPr>
        <w:t>’</w:t>
      </w:r>
      <w:r>
        <w:rPr>
          <w:lang w:eastAsia="en-US"/>
        </w:rPr>
        <w:t>un bond vers le comptoir</w:t>
      </w:r>
      <w:r w:rsidR="00A23BF9">
        <w:rPr>
          <w:lang w:eastAsia="en-US"/>
        </w:rPr>
        <w:t>.</w:t>
      </w:r>
    </w:p>
    <w:p w14:paraId="34F438F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Quelle mouche le pique</w:t>
      </w:r>
      <w:r>
        <w:rPr>
          <w:lang w:eastAsia="en-US"/>
        </w:rPr>
        <w:t xml:space="preserve"> ? </w:t>
      </w:r>
      <w:r w:rsidR="00BB5C58">
        <w:rPr>
          <w:lang w:eastAsia="en-US"/>
        </w:rPr>
        <w:t>demanda le bonhomme</w:t>
      </w:r>
      <w:r>
        <w:rPr>
          <w:lang w:eastAsia="en-US"/>
        </w:rPr>
        <w:t>.</w:t>
      </w:r>
    </w:p>
    <w:p w14:paraId="0E08DDFD" w14:textId="57A0B1F3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avait percé le cercle et se tenait debout</w:t>
      </w:r>
      <w:r w:rsidR="00A23BF9">
        <w:rPr>
          <w:lang w:eastAsia="en-US"/>
        </w:rPr>
        <w:t xml:space="preserve">, </w:t>
      </w:r>
      <w:r>
        <w:rPr>
          <w:lang w:eastAsia="en-US"/>
        </w:rPr>
        <w:t>la tête haute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devant </w:t>
      </w:r>
      <w:r w:rsidR="00A23BF9">
        <w:rPr>
          <w:lang w:eastAsia="en-US"/>
        </w:rPr>
        <w:t>M. </w:t>
      </w:r>
      <w:proofErr w:type="spellStart"/>
      <w:r>
        <w:rPr>
          <w:lang w:eastAsia="en-US"/>
        </w:rPr>
        <w:t>Berthelleminot</w:t>
      </w:r>
      <w:proofErr w:type="spellEnd"/>
      <w:r>
        <w:rPr>
          <w:lang w:eastAsia="en-US"/>
        </w:rPr>
        <w:t xml:space="preserve"> de </w:t>
      </w:r>
      <w:proofErr w:type="spellStart"/>
      <w:r>
        <w:rPr>
          <w:lang w:eastAsia="en-US"/>
        </w:rPr>
        <w:t>Beaurepas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entrepreneur</w:t>
      </w:r>
      <w:r w:rsidR="00A23BF9">
        <w:rPr>
          <w:lang w:eastAsia="en-US"/>
        </w:rPr>
        <w:t xml:space="preserve">. </w:t>
      </w:r>
      <w:r>
        <w:rPr>
          <w:lang w:eastAsia="en-US"/>
        </w:rPr>
        <w:t>Celui-ci semblait assez</w:t>
      </w:r>
      <w:r>
        <w:t xml:space="preserve"> médiocrement rassuré</w:t>
      </w:r>
      <w:r w:rsidR="00A23BF9">
        <w:rPr>
          <w:lang w:eastAsia="en-US"/>
        </w:rPr>
        <w:t>.</w:t>
      </w:r>
    </w:p>
    <w:p w14:paraId="7294F984" w14:textId="585B00E4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On vous a donné cinq cents francs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dit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dont les dents étaient serrées par l</w:t>
      </w:r>
      <w:r>
        <w:rPr>
          <w:lang w:eastAsia="en-US"/>
        </w:rPr>
        <w:t>’</w:t>
      </w:r>
      <w:r w:rsidR="00BB5C58">
        <w:rPr>
          <w:lang w:eastAsia="en-US"/>
        </w:rPr>
        <w:t>émotion et qui parlait avec peine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 xml:space="preserve">pour éloigner du pays un jeune garçon du nom de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</w:t>
      </w:r>
      <w:proofErr w:type="spellStart"/>
      <w:r w:rsidR="00BB5C58">
        <w:rPr>
          <w:lang w:eastAsia="en-US"/>
        </w:rPr>
        <w:t>Blône</w:t>
      </w:r>
      <w:proofErr w:type="spellEnd"/>
      <w:r>
        <w:rPr>
          <w:lang w:eastAsia="en-US"/>
        </w:rPr>
        <w:t> ?</w:t>
      </w:r>
    </w:p>
    <w:p w14:paraId="08EEAD8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Mais</w:t>
      </w:r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voulut dire </w:t>
      </w:r>
      <w:proofErr w:type="spellStart"/>
      <w:r w:rsidR="00BB5C58">
        <w:rPr>
          <w:lang w:eastAsia="en-US"/>
        </w:rPr>
        <w:t>Berthelleminot</w:t>
      </w:r>
      <w:proofErr w:type="spellEnd"/>
      <w:r>
        <w:rPr>
          <w:lang w:eastAsia="en-US"/>
        </w:rPr>
        <w:t>.</w:t>
      </w:r>
    </w:p>
    <w:p w14:paraId="28CE855B" w14:textId="0329529A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Répo</w:t>
      </w:r>
      <w:r w:rsidR="00BB5C58">
        <w:t>ndez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 xml:space="preserve">écria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ou cette fois je vous casse la tête d</w:t>
      </w:r>
      <w:r>
        <w:rPr>
          <w:lang w:eastAsia="en-US"/>
        </w:rPr>
        <w:t>’</w:t>
      </w:r>
      <w:r w:rsidR="00BB5C58">
        <w:rPr>
          <w:lang w:eastAsia="en-US"/>
        </w:rPr>
        <w:t>un coup de poing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aussi vrai que vous êtes un misérable et que vous tremblez comme un lâche</w:t>
      </w:r>
      <w:r>
        <w:rPr>
          <w:lang w:eastAsia="en-US"/>
        </w:rPr>
        <w:t> !</w:t>
      </w:r>
    </w:p>
    <w:p w14:paraId="1DFE343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n</w:t>
      </w:r>
      <w:r w:rsidR="00A23BF9">
        <w:rPr>
          <w:lang w:eastAsia="en-US"/>
        </w:rPr>
        <w:t>’</w:t>
      </w:r>
      <w:r>
        <w:rPr>
          <w:lang w:eastAsia="en-US"/>
        </w:rPr>
        <w:t>y avait pas à plaisanter ou à se débattre</w:t>
      </w:r>
      <w:r w:rsidR="00A23BF9">
        <w:rPr>
          <w:lang w:eastAsia="en-US"/>
        </w:rPr>
        <w:t xml:space="preserve">.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avait les bras croisés sur sa poitrine</w:t>
      </w:r>
      <w:r w:rsidR="00A23BF9">
        <w:rPr>
          <w:lang w:eastAsia="en-US"/>
        </w:rPr>
        <w:t xml:space="preserve">, </w:t>
      </w:r>
      <w:r>
        <w:rPr>
          <w:lang w:eastAsia="en-US"/>
        </w:rPr>
        <w:t>m</w:t>
      </w:r>
      <w:r>
        <w:t>ais son corps souple et robuste se renversait légèrement en arrière</w:t>
      </w:r>
      <w:r w:rsidR="00A23BF9">
        <w:rPr>
          <w:lang w:eastAsia="en-US"/>
        </w:rPr>
        <w:t xml:space="preserve">. </w:t>
      </w:r>
      <w:r>
        <w:rPr>
          <w:lang w:eastAsia="en-US"/>
        </w:rPr>
        <w:t>Ses jarrets se tendaient</w:t>
      </w:r>
      <w:r w:rsidR="00A23BF9">
        <w:rPr>
          <w:lang w:eastAsia="en-US"/>
        </w:rPr>
        <w:t xml:space="preserve">. </w:t>
      </w:r>
      <w:r>
        <w:rPr>
          <w:lang w:eastAsia="en-US"/>
        </w:rPr>
        <w:t>Ses yeux menaçaient comme la pointe d</w:t>
      </w:r>
      <w:r w:rsidR="00A23BF9">
        <w:rPr>
          <w:lang w:eastAsia="en-US"/>
        </w:rPr>
        <w:t>’</w:t>
      </w:r>
      <w:r>
        <w:rPr>
          <w:lang w:eastAsia="en-US"/>
        </w:rPr>
        <w:t>une épée</w:t>
      </w:r>
      <w:r w:rsidR="00A23BF9">
        <w:rPr>
          <w:lang w:eastAsia="en-US"/>
        </w:rPr>
        <w:t>.</w:t>
      </w:r>
    </w:p>
    <w:p w14:paraId="068564E9" w14:textId="4E11991A" w:rsidR="00A23BF9" w:rsidRDefault="00BB5C58" w:rsidP="00A23BF9">
      <w:pPr>
        <w:rPr>
          <w:lang w:eastAsia="en-US"/>
        </w:rPr>
      </w:pPr>
      <w:r>
        <w:rPr>
          <w:lang w:eastAsia="en-US"/>
        </w:rPr>
        <w:t>Nous dirons en deux mots au lecteur l</w:t>
      </w:r>
      <w:r w:rsidR="00A23BF9">
        <w:rPr>
          <w:lang w:eastAsia="en-US"/>
        </w:rPr>
        <w:t>’</w:t>
      </w:r>
      <w:r>
        <w:rPr>
          <w:lang w:eastAsia="en-US"/>
        </w:rPr>
        <w:t xml:space="preserve">incident qui avait si fortement ému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et l</w:t>
      </w:r>
      <w:r w:rsidR="00A23BF9">
        <w:rPr>
          <w:lang w:eastAsia="en-US"/>
        </w:rPr>
        <w:t>’</w:t>
      </w:r>
      <w:r>
        <w:rPr>
          <w:lang w:eastAsia="en-US"/>
        </w:rPr>
        <w:t>avait lancé au bea</w:t>
      </w:r>
      <w:r>
        <w:t xml:space="preserve">u </w:t>
      </w:r>
      <w:r>
        <w:rPr>
          <w:lang w:eastAsia="en-US"/>
        </w:rPr>
        <w:t xml:space="preserve">milieu du cercle présidé par </w:t>
      </w:r>
      <w:r w:rsidR="00A23BF9">
        <w:rPr>
          <w:lang w:eastAsia="en-US"/>
        </w:rPr>
        <w:t>M. </w:t>
      </w:r>
      <w:proofErr w:type="spellStart"/>
      <w:r>
        <w:rPr>
          <w:lang w:eastAsia="en-US"/>
        </w:rPr>
        <w:t>Berthelleminot</w:t>
      </w:r>
      <w:proofErr w:type="spellEnd"/>
      <w:r>
        <w:rPr>
          <w:lang w:eastAsia="en-US"/>
        </w:rPr>
        <w:t xml:space="preserve"> de </w:t>
      </w:r>
      <w:proofErr w:type="spellStart"/>
      <w:r>
        <w:rPr>
          <w:lang w:eastAsia="en-US"/>
        </w:rPr>
        <w:t>Beaurepas</w:t>
      </w:r>
      <w:proofErr w:type="spellEnd"/>
      <w:r w:rsidR="00A23BF9">
        <w:rPr>
          <w:lang w:eastAsia="en-US"/>
        </w:rPr>
        <w:t>.</w:t>
      </w:r>
    </w:p>
    <w:p w14:paraId="44A326F0" w14:textId="6F76E6DE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affaire d</w:t>
      </w:r>
      <w:r w:rsidR="00A23BF9">
        <w:rPr>
          <w:lang w:eastAsia="en-US"/>
        </w:rPr>
        <w:t>’</w:t>
      </w:r>
      <w:r>
        <w:rPr>
          <w:lang w:eastAsia="en-US"/>
        </w:rPr>
        <w:t>amour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entrepreneur en était à expliquer ses rapports avec madame Marion</w:t>
      </w:r>
      <w:r w:rsidR="00A23BF9">
        <w:rPr>
          <w:lang w:eastAsia="en-US"/>
        </w:rPr>
        <w:t xml:space="preserve">, </w:t>
      </w:r>
      <w:r>
        <w:rPr>
          <w:lang w:eastAsia="en-US"/>
        </w:rPr>
        <w:t>rentière</w:t>
      </w:r>
      <w:r w:rsidR="00A23BF9">
        <w:rPr>
          <w:lang w:eastAsia="en-US"/>
        </w:rPr>
        <w:t xml:space="preserve">, </w:t>
      </w:r>
      <w:r>
        <w:rPr>
          <w:lang w:eastAsia="en-US"/>
        </w:rPr>
        <w:t>afin de rassurer la jalousie de madame veuve Ragon</w:t>
      </w:r>
      <w:r w:rsidR="00A23BF9">
        <w:rPr>
          <w:lang w:eastAsia="en-US"/>
        </w:rPr>
        <w:t>.</w:t>
      </w:r>
    </w:p>
    <w:p w14:paraId="6E3E26F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Celle-ci</w:t>
      </w:r>
      <w:r w:rsidR="00A23BF9">
        <w:rPr>
          <w:lang w:eastAsia="en-US"/>
        </w:rPr>
        <w:t xml:space="preserve">, </w:t>
      </w:r>
      <w:r>
        <w:rPr>
          <w:lang w:eastAsia="en-US"/>
        </w:rPr>
        <w:t>en effet</w:t>
      </w:r>
      <w:r w:rsidR="00A23BF9">
        <w:rPr>
          <w:lang w:eastAsia="en-US"/>
        </w:rPr>
        <w:t xml:space="preserve">, </w:t>
      </w:r>
      <w:r>
        <w:rPr>
          <w:lang w:eastAsia="en-US"/>
        </w:rPr>
        <w:t>malgré la déc</w:t>
      </w:r>
      <w:r>
        <w:t xml:space="preserve">ouverte du </w:t>
      </w:r>
      <w:r>
        <w:rPr>
          <w:lang w:eastAsia="en-US"/>
        </w:rPr>
        <w:t>toupet</w:t>
      </w:r>
      <w:r w:rsidR="00A23BF9">
        <w:rPr>
          <w:lang w:eastAsia="en-US"/>
        </w:rPr>
        <w:t xml:space="preserve">, </w:t>
      </w:r>
      <w:r>
        <w:rPr>
          <w:lang w:eastAsia="en-US"/>
        </w:rPr>
        <w:t>avait pris une pose de victime et soupirait lamentablement derrière son comptoir</w:t>
      </w:r>
      <w:r w:rsidR="00A23BF9">
        <w:rPr>
          <w:lang w:eastAsia="en-US"/>
        </w:rPr>
        <w:t>.</w:t>
      </w:r>
    </w:p>
    <w:p w14:paraId="293367E6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Berthelleminot</w:t>
      </w:r>
      <w:proofErr w:type="spellEnd"/>
      <w:r>
        <w:rPr>
          <w:lang w:eastAsia="en-US"/>
        </w:rPr>
        <w:t xml:space="preserve"> disait</w:t>
      </w:r>
      <w:r w:rsidR="00A23BF9">
        <w:rPr>
          <w:lang w:eastAsia="en-US"/>
        </w:rPr>
        <w:t> :</w:t>
      </w:r>
    </w:p>
    <w:p w14:paraId="26B6607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à peine l</w:t>
      </w:r>
      <w:r>
        <w:rPr>
          <w:lang w:eastAsia="en-US"/>
        </w:rPr>
        <w:t>’</w:t>
      </w:r>
      <w:r w:rsidR="00BB5C58">
        <w:rPr>
          <w:lang w:eastAsia="en-US"/>
        </w:rPr>
        <w:t>honneur de connaître cette dame Marion</w:t>
      </w:r>
      <w:r>
        <w:rPr>
          <w:lang w:eastAsia="en-US"/>
        </w:rPr>
        <w:t xml:space="preserve">… </w:t>
      </w:r>
      <w:r w:rsidR="00BB5C58">
        <w:rPr>
          <w:lang w:eastAsia="en-US"/>
        </w:rPr>
        <w:t>qui me paraît être d</w:t>
      </w:r>
      <w:r>
        <w:rPr>
          <w:lang w:eastAsia="en-US"/>
        </w:rPr>
        <w:t>’</w:t>
      </w:r>
      <w:r w:rsidR="00BB5C58">
        <w:rPr>
          <w:lang w:eastAsia="en-US"/>
        </w:rPr>
        <w:t>une classe</w:t>
      </w:r>
      <w:r>
        <w:rPr>
          <w:lang w:eastAsia="en-US"/>
        </w:rPr>
        <w:t xml:space="preserve">… </w:t>
      </w:r>
      <w:r w:rsidR="00BB5C58">
        <w:rPr>
          <w:lang w:eastAsia="en-US"/>
        </w:rPr>
        <w:t>enfin n</w:t>
      </w:r>
      <w:r>
        <w:rPr>
          <w:lang w:eastAsia="en-US"/>
        </w:rPr>
        <w:t>’</w:t>
      </w:r>
      <w:r w:rsidR="00BB5C58">
        <w:rPr>
          <w:lang w:eastAsia="en-US"/>
        </w:rPr>
        <w:t>importe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Je n</w:t>
      </w:r>
      <w:r>
        <w:rPr>
          <w:lang w:eastAsia="en-US"/>
        </w:rPr>
        <w:t>’</w:t>
      </w:r>
      <w:r w:rsidR="00BB5C58">
        <w:rPr>
          <w:lang w:eastAsia="en-US"/>
        </w:rPr>
        <w:t xml:space="preserve">ai rien à dire </w:t>
      </w:r>
      <w:r w:rsidR="00BB5C58">
        <w:t>contre elle</w:t>
      </w:r>
      <w:r>
        <w:rPr>
          <w:lang w:eastAsia="en-US"/>
        </w:rPr>
        <w:t>.</w:t>
      </w:r>
    </w:p>
    <w:p w14:paraId="560B815E" w14:textId="3B5473F3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débuter à ravir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Madame veuve Ragon se dérida un peu</w:t>
      </w:r>
      <w:r w:rsidR="00A23BF9">
        <w:rPr>
          <w:lang w:eastAsia="en-US"/>
        </w:rPr>
        <w:t>.</w:t>
      </w:r>
    </w:p>
    <w:p w14:paraId="43E5479A" w14:textId="0D1EA97B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Quant à l</w:t>
      </w:r>
      <w:r>
        <w:rPr>
          <w:lang w:eastAsia="en-US"/>
        </w:rPr>
        <w:t>’</w:t>
      </w:r>
      <w:r w:rsidR="00BB5C58">
        <w:rPr>
          <w:lang w:eastAsia="en-US"/>
        </w:rPr>
        <w:t>affaire de l</w:t>
      </w:r>
      <w:r>
        <w:rPr>
          <w:lang w:eastAsia="en-US"/>
        </w:rPr>
        <w:t>’</w:t>
      </w:r>
      <w:r w:rsidR="00BB5C58">
        <w:rPr>
          <w:lang w:eastAsia="en-US"/>
        </w:rPr>
        <w:t>homme qu</w:t>
      </w:r>
      <w:r>
        <w:rPr>
          <w:lang w:eastAsia="en-US"/>
        </w:rPr>
        <w:t>’</w:t>
      </w:r>
      <w:r w:rsidR="00BB5C58">
        <w:rPr>
          <w:lang w:eastAsia="en-US"/>
        </w:rPr>
        <w:t>elle m</w:t>
      </w:r>
      <w:r>
        <w:rPr>
          <w:lang w:eastAsia="en-US"/>
        </w:rPr>
        <w:t>’</w:t>
      </w:r>
      <w:r w:rsidR="00BB5C58">
        <w:rPr>
          <w:lang w:eastAsia="en-US"/>
        </w:rPr>
        <w:t>a procuré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poursuivit </w:t>
      </w:r>
      <w:proofErr w:type="spellStart"/>
      <w:r w:rsidR="00BB5C58">
        <w:rPr>
          <w:lang w:eastAsia="en-US"/>
        </w:rPr>
        <w:t>Berthelleminot</w:t>
      </w:r>
      <w:proofErr w:type="spellEnd"/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ma foi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simple comme bonjour</w:t>
      </w:r>
      <w:r>
        <w:rPr>
          <w:lang w:eastAsia="en-US"/>
        </w:rPr>
        <w:t xml:space="preserve">… </w:t>
      </w:r>
      <w:r w:rsidR="00BB5C58">
        <w:rPr>
          <w:lang w:eastAsia="en-US"/>
        </w:rPr>
        <w:t>Elle savait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à ce qu</w:t>
      </w:r>
      <w:r>
        <w:rPr>
          <w:lang w:eastAsia="en-US"/>
        </w:rPr>
        <w:t>’</w:t>
      </w:r>
      <w:r w:rsidR="00BB5C58">
        <w:rPr>
          <w:lang w:eastAsia="en-US"/>
        </w:rPr>
        <w:t>il paraît</w:t>
      </w:r>
      <w:r>
        <w:rPr>
          <w:lang w:eastAsia="en-US"/>
        </w:rPr>
        <w:t xml:space="preserve">, </w:t>
      </w:r>
      <w:r w:rsidR="00BB5C58">
        <w:rPr>
          <w:lang w:eastAsia="en-US"/>
        </w:rPr>
        <w:t>comme tout le monde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que</w:t>
      </w:r>
      <w:r w:rsidR="00BB5C58">
        <w:t xml:space="preserve"> la compagnie anonyme l</w:t>
      </w:r>
      <w:r>
        <w:rPr>
          <w:lang w:eastAsia="en-US"/>
        </w:rPr>
        <w:t>’</w:t>
      </w:r>
      <w:r w:rsidR="00BB5C58">
        <w:rPr>
          <w:i/>
          <w:iCs/>
        </w:rPr>
        <w:t>Argonaute</w:t>
      </w:r>
      <w:r>
        <w:rPr>
          <w:i/>
          <w:iCs/>
        </w:rPr>
        <w:t xml:space="preserve">, </w:t>
      </w:r>
      <w:r w:rsidR="00BB5C58">
        <w:t>dont j</w:t>
      </w:r>
      <w:r>
        <w:t>’</w:t>
      </w:r>
      <w:r w:rsidR="00BB5C58">
        <w:t>ai l</w:t>
      </w:r>
      <w:r>
        <w:t>’</w:t>
      </w:r>
      <w:r w:rsidR="00BB5C58">
        <w:t>avantage d</w:t>
      </w:r>
      <w:r>
        <w:t>’</w:t>
      </w:r>
      <w:r w:rsidR="00BB5C58">
        <w:t>être fondateur et le gérant</w:t>
      </w:r>
      <w:r>
        <w:t xml:space="preserve">, </w:t>
      </w:r>
      <w:r w:rsidR="00BB5C58">
        <w:t>doit exploiter des coupes splendides en Valachie</w:t>
      </w:r>
      <w:r>
        <w:t xml:space="preserve">… </w:t>
      </w:r>
      <w:r w:rsidR="00BB5C58">
        <w:t>Elle savait en outre que le navire l</w:t>
      </w:r>
      <w:r>
        <w:t>’</w:t>
      </w:r>
      <w:r w:rsidR="00BB5C58">
        <w:rPr>
          <w:i/>
          <w:iCs/>
        </w:rPr>
        <w:t>Argonaute</w:t>
      </w:r>
      <w:r>
        <w:rPr>
          <w:i/>
          <w:iCs/>
        </w:rPr>
        <w:t xml:space="preserve">, </w:t>
      </w:r>
      <w:r w:rsidR="00BB5C58">
        <w:rPr>
          <w:lang w:eastAsia="en-US"/>
        </w:rPr>
        <w:t>qui emprunte son nom à la compagnie elle-même</w:t>
      </w:r>
      <w:r>
        <w:rPr>
          <w:lang w:eastAsia="en-US"/>
        </w:rPr>
        <w:t xml:space="preserve">, </w:t>
      </w:r>
      <w:r w:rsidR="00BB5C58">
        <w:rPr>
          <w:lang w:eastAsia="en-US"/>
        </w:rPr>
        <w:t>est en partance à Granvi</w:t>
      </w:r>
      <w:r w:rsidR="00BB5C58">
        <w:t>lle</w:t>
      </w:r>
      <w:r>
        <w:rPr>
          <w:lang w:eastAsia="en-US"/>
        </w:rPr>
        <w:t xml:space="preserve">… 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cette dame</w:t>
      </w:r>
      <w:r>
        <w:rPr>
          <w:lang w:eastAsia="en-US"/>
        </w:rPr>
        <w:t xml:space="preserve">, </w:t>
      </w:r>
      <w:r w:rsidR="00BB5C58">
        <w:rPr>
          <w:lang w:eastAsia="en-US"/>
        </w:rPr>
        <w:t>à l</w:t>
      </w:r>
      <w:r>
        <w:rPr>
          <w:lang w:eastAsia="en-US"/>
        </w:rPr>
        <w:t>’</w:t>
      </w:r>
      <w:r w:rsidR="00BB5C58">
        <w:rPr>
          <w:lang w:eastAsia="en-US"/>
        </w:rPr>
        <w:t>instar de beaucoup de dames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a quelqu</w:t>
      </w:r>
      <w:r>
        <w:rPr>
          <w:lang w:eastAsia="en-US"/>
        </w:rPr>
        <w:t>’</w:t>
      </w:r>
      <w:r w:rsidR="00BB5C58">
        <w:rPr>
          <w:lang w:eastAsia="en-US"/>
        </w:rPr>
        <w:t>un qui la gêne ici-bas</w:t>
      </w:r>
      <w:r>
        <w:rPr>
          <w:lang w:eastAsia="en-US"/>
        </w:rPr>
        <w:t>…</w:t>
      </w:r>
    </w:p>
    <w:p w14:paraId="5A9C1FC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fit-on à la ronde</w:t>
      </w:r>
      <w:r>
        <w:rPr>
          <w:lang w:eastAsia="en-US"/>
        </w:rPr>
        <w:t>.</w:t>
      </w:r>
    </w:p>
    <w:p w14:paraId="49A27D8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Bah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ajouta la veuve Ragon</w:t>
      </w:r>
      <w:r>
        <w:rPr>
          <w:lang w:eastAsia="en-US"/>
        </w:rPr>
        <w:t xml:space="preserve">, </w:t>
      </w:r>
      <w:r w:rsidR="00BB5C58">
        <w:rPr>
          <w:lang w:eastAsia="en-US"/>
        </w:rPr>
        <w:t>qui eut presque un sourire</w:t>
      </w:r>
      <w:r>
        <w:rPr>
          <w:lang w:eastAsia="en-US"/>
        </w:rPr>
        <w:t>.</w:t>
      </w:r>
    </w:p>
    <w:p w14:paraId="5980ABA1" w14:textId="7D38A054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Ce fut à ce moment que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assis à l</w:t>
      </w:r>
      <w:r w:rsidR="00A23BF9">
        <w:rPr>
          <w:lang w:eastAsia="en-US"/>
        </w:rPr>
        <w:t>’</w:t>
      </w:r>
      <w:r>
        <w:rPr>
          <w:lang w:eastAsia="en-US"/>
        </w:rPr>
        <w:t>autre bout de la s</w:t>
      </w:r>
      <w:r>
        <w:t>alle en compa</w:t>
      </w:r>
      <w:r>
        <w:rPr>
          <w:lang w:eastAsia="en-US"/>
        </w:rPr>
        <w:t xml:space="preserve">gnie des Romblon et du jeune </w:t>
      </w:r>
      <w:r w:rsidR="00A23BF9">
        <w:rPr>
          <w:lang w:eastAsia="en-US"/>
        </w:rPr>
        <w:t>M. de </w:t>
      </w:r>
      <w:proofErr w:type="spellStart"/>
      <w:r>
        <w:rPr>
          <w:lang w:eastAsia="en-US"/>
        </w:rPr>
        <w:t>Guérineul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commença à écouter très attentivement</w:t>
      </w:r>
      <w:r w:rsidR="00A23BF9">
        <w:rPr>
          <w:lang w:eastAsia="en-US"/>
        </w:rPr>
        <w:t>.</w:t>
      </w:r>
    </w:p>
    <w:p w14:paraId="5119D875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Berthelleminot</w:t>
      </w:r>
      <w:proofErr w:type="spellEnd"/>
      <w:r>
        <w:rPr>
          <w:lang w:eastAsia="en-US"/>
        </w:rPr>
        <w:t xml:space="preserve"> remonta ses grands cols de chemise</w:t>
      </w:r>
      <w:r w:rsidR="00A23BF9">
        <w:rPr>
          <w:lang w:eastAsia="en-US"/>
        </w:rPr>
        <w:t>.</w:t>
      </w:r>
    </w:p>
    <w:p w14:paraId="643553D3" w14:textId="1A998954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reprit-il</w:t>
      </w:r>
      <w:r>
        <w:rPr>
          <w:lang w:eastAsia="en-US"/>
        </w:rPr>
        <w:t xml:space="preserve">, </w:t>
      </w:r>
      <w:r w:rsidR="00BB5C58">
        <w:rPr>
          <w:lang w:eastAsia="en-US"/>
        </w:rPr>
        <w:t>sentant que sa cause était à moitié gagnée et que le mal qu</w:t>
      </w:r>
      <w:r>
        <w:rPr>
          <w:lang w:eastAsia="en-US"/>
        </w:rPr>
        <w:t>’</w:t>
      </w:r>
      <w:r w:rsidR="00BB5C58">
        <w:rPr>
          <w:lang w:eastAsia="en-US"/>
        </w:rPr>
        <w:t xml:space="preserve">il dirait de madame Marion </w:t>
      </w:r>
      <w:r w:rsidR="00BB5C58">
        <w:t>serait un baume pour le c</w:t>
      </w:r>
      <w:r w:rsidR="00BB5C58">
        <w:rPr>
          <w:lang w:eastAsia="en-US"/>
        </w:rPr>
        <w:t xml:space="preserve">œur blessé de la douce </w:t>
      </w:r>
      <w:proofErr w:type="spellStart"/>
      <w:r w:rsidR="00BB5C58">
        <w:rPr>
          <w:lang w:eastAsia="en-US"/>
        </w:rPr>
        <w:t>Lasthénie</w:t>
      </w:r>
      <w:proofErr w:type="spellEnd"/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elle a quelqu</w:t>
      </w:r>
      <w:r>
        <w:rPr>
          <w:lang w:eastAsia="en-US"/>
        </w:rPr>
        <w:t>’</w:t>
      </w:r>
      <w:r w:rsidR="00BB5C58">
        <w:rPr>
          <w:lang w:eastAsia="en-US"/>
        </w:rPr>
        <w:t>un qui la gêne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ce quelqu</w:t>
      </w:r>
      <w:r>
        <w:rPr>
          <w:lang w:eastAsia="en-US"/>
        </w:rPr>
        <w:t>’</w:t>
      </w:r>
      <w:r w:rsidR="00BB5C58">
        <w:rPr>
          <w:lang w:eastAsia="en-US"/>
        </w:rPr>
        <w:t>un elle veut l</w:t>
      </w:r>
      <w:r>
        <w:rPr>
          <w:lang w:eastAsia="en-US"/>
        </w:rPr>
        <w:t>’</w:t>
      </w:r>
      <w:r w:rsidR="00BB5C58">
        <w:rPr>
          <w:lang w:eastAsia="en-US"/>
        </w:rPr>
        <w:t>envoyer à tous les diables</w:t>
      </w:r>
      <w:r>
        <w:rPr>
          <w:lang w:eastAsia="en-US"/>
        </w:rPr>
        <w:t>.</w:t>
      </w:r>
    </w:p>
    <w:p w14:paraId="1078513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Voyez-vous ça</w:t>
      </w:r>
      <w:r>
        <w:rPr>
          <w:lang w:eastAsia="en-US"/>
        </w:rPr>
        <w:t xml:space="preserve"> ! </w:t>
      </w:r>
      <w:r w:rsidR="00BB5C58">
        <w:rPr>
          <w:lang w:eastAsia="en-US"/>
        </w:rPr>
        <w:t>chanta le chœur</w:t>
      </w:r>
      <w:r>
        <w:rPr>
          <w:lang w:eastAsia="en-US"/>
        </w:rPr>
        <w:t>.</w:t>
      </w:r>
    </w:p>
    <w:p w14:paraId="2DD5C333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Lasthénie</w:t>
      </w:r>
      <w:proofErr w:type="spellEnd"/>
      <w:r>
        <w:rPr>
          <w:lang w:eastAsia="en-US"/>
        </w:rPr>
        <w:t xml:space="preserve"> souriait tout à fait</w:t>
      </w:r>
      <w:r w:rsidR="00A23BF9">
        <w:rPr>
          <w:lang w:eastAsia="en-US"/>
        </w:rPr>
        <w:t>.</w:t>
      </w:r>
    </w:p>
    <w:p w14:paraId="46F6C9DB" w14:textId="2A6DDAFA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Dans cette position</w:t>
      </w:r>
      <w:r>
        <w:rPr>
          <w:lang w:eastAsia="en-US"/>
        </w:rPr>
        <w:t xml:space="preserve">, </w:t>
      </w:r>
      <w:r w:rsidR="00BB5C58">
        <w:rPr>
          <w:lang w:eastAsia="en-US"/>
        </w:rPr>
        <w:t>continua l</w:t>
      </w:r>
      <w:r>
        <w:rPr>
          <w:lang w:eastAsia="en-US"/>
        </w:rPr>
        <w:t>’</w:t>
      </w:r>
      <w:r w:rsidR="00BB5C58">
        <w:rPr>
          <w:lang w:eastAsia="en-US"/>
        </w:rPr>
        <w:t>entr</w:t>
      </w:r>
      <w:r w:rsidR="00BB5C58">
        <w:t>epreneur</w:t>
      </w:r>
      <w:r>
        <w:rPr>
          <w:lang w:eastAsia="en-US"/>
        </w:rPr>
        <w:t xml:space="preserve">, </w:t>
      </w:r>
      <w:r w:rsidR="00BB5C58">
        <w:rPr>
          <w:lang w:eastAsia="en-US"/>
        </w:rPr>
        <w:t>sûr de lui-même désormais et laissant tomber ses mots avec méthode</w:t>
      </w:r>
      <w:r>
        <w:rPr>
          <w:lang w:eastAsia="en-US"/>
        </w:rPr>
        <w:t xml:space="preserve">, </w:t>
      </w:r>
      <w:r w:rsidR="00BB5C58">
        <w:rPr>
          <w:lang w:eastAsia="en-US"/>
        </w:rPr>
        <w:t>comme s</w:t>
      </w:r>
      <w:r>
        <w:rPr>
          <w:lang w:eastAsia="en-US"/>
        </w:rPr>
        <w:t>’</w:t>
      </w:r>
      <w:r w:rsidR="00BB5C58">
        <w:rPr>
          <w:lang w:eastAsia="en-US"/>
        </w:rPr>
        <w:t>il eût expliqué sa grande affaire à un bailleur de fonds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dans cette position</w:t>
      </w:r>
      <w:r>
        <w:rPr>
          <w:lang w:eastAsia="en-US"/>
        </w:rPr>
        <w:t xml:space="preserve">, </w:t>
      </w:r>
      <w:r w:rsidR="00BB5C58">
        <w:rPr>
          <w:lang w:eastAsia="en-US"/>
        </w:rPr>
        <w:t>elle s</w:t>
      </w:r>
      <w:r>
        <w:rPr>
          <w:lang w:eastAsia="en-US"/>
        </w:rPr>
        <w:t>’</w:t>
      </w:r>
      <w:r w:rsidR="00BB5C58">
        <w:rPr>
          <w:lang w:eastAsia="en-US"/>
        </w:rPr>
        <w:t>est adressée à moi et m</w:t>
      </w:r>
      <w:r>
        <w:rPr>
          <w:lang w:eastAsia="en-US"/>
        </w:rPr>
        <w:t>’</w:t>
      </w:r>
      <w:r w:rsidR="00BB5C58">
        <w:rPr>
          <w:lang w:eastAsia="en-US"/>
        </w:rPr>
        <w:t>a offert vingt-cinq louis pour le voyage du petit bonhomme</w:t>
      </w:r>
      <w:r>
        <w:rPr>
          <w:lang w:eastAsia="en-US"/>
        </w:rPr>
        <w:t>.</w:t>
      </w:r>
    </w:p>
    <w:p w14:paraId="2263948F" w14:textId="041223FC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écria-t-on encore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un garçon</w:t>
      </w:r>
      <w:r>
        <w:rPr>
          <w:lang w:eastAsia="en-US"/>
        </w:rPr>
        <w:t> ?</w:t>
      </w:r>
    </w:p>
    <w:p w14:paraId="78BC8E2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Un garçon de seize ans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répliqua l</w:t>
      </w:r>
      <w:r>
        <w:rPr>
          <w:lang w:eastAsia="en-US"/>
        </w:rPr>
        <w:t>’</w:t>
      </w:r>
      <w:r w:rsidR="00BB5C58">
        <w:rPr>
          <w:lang w:eastAsia="en-US"/>
        </w:rPr>
        <w:t>entrepreneur</w:t>
      </w:r>
      <w:r>
        <w:rPr>
          <w:lang w:eastAsia="en-US"/>
        </w:rPr>
        <w:t>.</w:t>
      </w:r>
    </w:p>
    <w:p w14:paraId="55E44E9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Elle est ma foi bien d</w:t>
      </w:r>
      <w:r>
        <w:rPr>
          <w:lang w:eastAsia="en-US"/>
        </w:rPr>
        <w:t>’</w:t>
      </w:r>
      <w:r w:rsidR="00BB5C58">
        <w:rPr>
          <w:lang w:eastAsia="en-US"/>
        </w:rPr>
        <w:t>âge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dit </w:t>
      </w:r>
      <w:proofErr w:type="spellStart"/>
      <w:r w:rsidR="00BB5C58">
        <w:rPr>
          <w:lang w:eastAsia="en-US"/>
        </w:rPr>
        <w:t>Lasthénie</w:t>
      </w:r>
      <w:proofErr w:type="spellEnd"/>
      <w:r>
        <w:rPr>
          <w:lang w:eastAsia="en-US"/>
        </w:rPr>
        <w:t>.</w:t>
      </w:r>
    </w:p>
    <w:p w14:paraId="17021362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était tout oreilles</w:t>
      </w:r>
      <w:r w:rsidR="00A23BF9">
        <w:rPr>
          <w:lang w:eastAsia="en-US"/>
        </w:rPr>
        <w:t>.</w:t>
      </w:r>
    </w:p>
    <w:p w14:paraId="49C179EC" w14:textId="22B71905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Vous sentez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poursuivit encore </w:t>
      </w:r>
      <w:proofErr w:type="spellStart"/>
      <w:r w:rsidR="00BB5C58">
        <w:rPr>
          <w:lang w:eastAsia="en-US"/>
        </w:rPr>
        <w:t>Berthelleminot</w:t>
      </w:r>
      <w:proofErr w:type="spellEnd"/>
      <w:r w:rsidR="00BB5C58">
        <w:rPr>
          <w:lang w:eastAsia="en-US"/>
        </w:rPr>
        <w:t xml:space="preserve"> de </w:t>
      </w:r>
      <w:proofErr w:type="spellStart"/>
      <w:r w:rsidR="00BB5C58">
        <w:rPr>
          <w:lang w:eastAsia="en-US"/>
        </w:rPr>
        <w:t>Beaurepas</w:t>
      </w:r>
      <w:proofErr w:type="spellEnd"/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qu</w:t>
      </w:r>
      <w:r>
        <w:rPr>
          <w:lang w:eastAsia="en-US"/>
        </w:rPr>
        <w:t>’</w:t>
      </w:r>
      <w:r w:rsidR="00BB5C58">
        <w:rPr>
          <w:lang w:eastAsia="en-US"/>
        </w:rPr>
        <w:t xml:space="preserve">un </w:t>
      </w:r>
      <w:r w:rsidR="00BB5C58">
        <w:t xml:space="preserve">blanc-bec de </w:t>
      </w:r>
      <w:r w:rsidR="00BB5C58">
        <w:rPr>
          <w:lang w:eastAsia="en-US"/>
        </w:rPr>
        <w:t>seize ans</w:t>
      </w:r>
      <w:r>
        <w:rPr>
          <w:lang w:eastAsia="en-US"/>
        </w:rPr>
        <w:t xml:space="preserve">, </w:t>
      </w:r>
      <w:r w:rsidR="00BB5C58">
        <w:rPr>
          <w:lang w:eastAsia="en-US"/>
        </w:rPr>
        <w:t>ça ne me chausse qu</w:t>
      </w:r>
      <w:r>
        <w:rPr>
          <w:lang w:eastAsia="en-US"/>
        </w:rPr>
        <w:t>’</w:t>
      </w:r>
      <w:r w:rsidR="00BB5C58">
        <w:rPr>
          <w:lang w:eastAsia="en-US"/>
        </w:rPr>
        <w:t>à moitié</w:t>
      </w:r>
      <w:r>
        <w:rPr>
          <w:lang w:eastAsia="en-US"/>
        </w:rPr>
        <w:t xml:space="preserve">… </w:t>
      </w:r>
      <w:r w:rsidR="00BB5C58">
        <w:rPr>
          <w:lang w:eastAsia="en-US"/>
        </w:rPr>
        <w:t>Il me faut des hommes vigoureux et formés pour mon exploitation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Mais</w:t>
      </w:r>
      <w:r>
        <w:rPr>
          <w:lang w:eastAsia="en-US"/>
        </w:rPr>
        <w:t xml:space="preserve">, </w:t>
      </w:r>
      <w:r w:rsidR="00BB5C58">
        <w:rPr>
          <w:lang w:eastAsia="en-US"/>
        </w:rPr>
        <w:t>d</w:t>
      </w:r>
      <w:r>
        <w:rPr>
          <w:lang w:eastAsia="en-US"/>
        </w:rPr>
        <w:t>’</w:t>
      </w:r>
      <w:r w:rsidR="00BB5C58">
        <w:rPr>
          <w:lang w:eastAsia="en-US"/>
        </w:rPr>
        <w:t>un autre côté</w:t>
      </w:r>
      <w:r>
        <w:rPr>
          <w:lang w:eastAsia="en-US"/>
        </w:rPr>
        <w:t xml:space="preserve">, </w:t>
      </w:r>
      <w:r w:rsidR="00BB5C58">
        <w:rPr>
          <w:lang w:eastAsia="en-US"/>
        </w:rPr>
        <w:t>la dame dit que le petit bonhomme est robuste et entreprenant</w:t>
      </w:r>
      <w:r>
        <w:rPr>
          <w:lang w:eastAsia="en-US"/>
        </w:rPr>
        <w:t>.</w:t>
      </w:r>
    </w:p>
    <w:p w14:paraId="28D7630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Comment l</w:t>
      </w:r>
      <w:r>
        <w:rPr>
          <w:lang w:eastAsia="en-US"/>
        </w:rPr>
        <w:t>’</w:t>
      </w:r>
      <w:r w:rsidR="00BB5C58">
        <w:rPr>
          <w:lang w:eastAsia="en-US"/>
        </w:rPr>
        <w:t>appelle-t-on</w:t>
      </w:r>
      <w:r>
        <w:rPr>
          <w:lang w:eastAsia="en-US"/>
        </w:rPr>
        <w:t xml:space="preserve">, </w:t>
      </w:r>
      <w:r w:rsidR="00BB5C58">
        <w:rPr>
          <w:lang w:eastAsia="en-US"/>
        </w:rPr>
        <w:t>ce beau fils</w:t>
      </w:r>
      <w:r>
        <w:rPr>
          <w:lang w:eastAsia="en-US"/>
        </w:rPr>
        <w:t xml:space="preserve"> ? </w:t>
      </w:r>
      <w:r w:rsidR="00BB5C58">
        <w:rPr>
          <w:lang w:eastAsia="en-US"/>
        </w:rPr>
        <w:t>demanda</w:t>
      </w:r>
      <w:r w:rsidR="00BB5C58">
        <w:t xml:space="preserve"> la veuve</w:t>
      </w:r>
      <w:r w:rsidR="00BB5C58">
        <w:rPr>
          <w:lang w:eastAsia="en-US"/>
        </w:rPr>
        <w:t xml:space="preserve"> Ragon</w:t>
      </w:r>
      <w:r>
        <w:rPr>
          <w:lang w:eastAsia="en-US"/>
        </w:rPr>
        <w:t>.</w:t>
      </w:r>
    </w:p>
    <w:p w14:paraId="06231C9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Attendez donc</w:t>
      </w:r>
      <w:r>
        <w:rPr>
          <w:lang w:eastAsia="en-US"/>
        </w:rPr>
        <w:t xml:space="preserve">… </w:t>
      </w:r>
      <w:r w:rsidR="00BB5C58">
        <w:rPr>
          <w:lang w:eastAsia="en-US"/>
        </w:rPr>
        <w:t>le nom m</w:t>
      </w:r>
      <w:r>
        <w:rPr>
          <w:lang w:eastAsia="en-US"/>
        </w:rPr>
        <w:t>’</w:t>
      </w:r>
      <w:r w:rsidR="00BB5C58">
        <w:rPr>
          <w:lang w:eastAsia="en-US"/>
        </w:rPr>
        <w:t>échappe</w:t>
      </w:r>
      <w:r>
        <w:rPr>
          <w:lang w:eastAsia="en-US"/>
        </w:rPr>
        <w:t xml:space="preserve">… 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 xml:space="preserve">…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</w:t>
      </w:r>
      <w:proofErr w:type="spellStart"/>
      <w:r w:rsidR="00BB5C58">
        <w:rPr>
          <w:lang w:eastAsia="en-US"/>
        </w:rPr>
        <w:t>Blône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je crois</w:t>
      </w:r>
      <w:r>
        <w:rPr>
          <w:lang w:eastAsia="en-US"/>
        </w:rPr>
        <w:t> !…</w:t>
      </w:r>
    </w:p>
    <w:p w14:paraId="42C9F333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entendit parfaitement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et ce fut ce mot qui le mit sur ses pieds</w:t>
      </w:r>
      <w:r w:rsidR="00A23BF9">
        <w:rPr>
          <w:lang w:eastAsia="en-US"/>
        </w:rPr>
        <w:t xml:space="preserve">, </w:t>
      </w:r>
      <w:r>
        <w:rPr>
          <w:lang w:eastAsia="en-US"/>
        </w:rPr>
        <w:t>alors que le vieux Romblon lui offrait avec politesse une place dans sa carriole</w:t>
      </w:r>
      <w:r w:rsidR="00A23BF9">
        <w:rPr>
          <w:lang w:eastAsia="en-US"/>
        </w:rPr>
        <w:t>.</w:t>
      </w:r>
    </w:p>
    <w:p w14:paraId="51B33EC5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Bert</w:t>
      </w:r>
      <w:r>
        <w:t>h</w:t>
      </w:r>
      <w:r>
        <w:rPr>
          <w:lang w:eastAsia="en-US"/>
        </w:rPr>
        <w:t>elleminot</w:t>
      </w:r>
      <w:proofErr w:type="spellEnd"/>
      <w:r>
        <w:rPr>
          <w:lang w:eastAsia="en-US"/>
        </w:rPr>
        <w:t xml:space="preserve"> ne se doutait de rien</w:t>
      </w:r>
      <w:r w:rsidR="00A23BF9">
        <w:rPr>
          <w:lang w:eastAsia="en-US"/>
        </w:rPr>
        <w:t>.</w:t>
      </w:r>
    </w:p>
    <w:p w14:paraId="7FB51D1B" w14:textId="06276132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En conséquence de ce qui précède</w:t>
      </w:r>
      <w:r>
        <w:rPr>
          <w:lang w:eastAsia="en-US"/>
        </w:rPr>
        <w:t xml:space="preserve">, </w:t>
      </w:r>
      <w:r w:rsidR="00BB5C58">
        <w:rPr>
          <w:lang w:eastAsia="en-US"/>
        </w:rPr>
        <w:t>acheva-t-il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accepté les vingt-cinq louis et le gamin qui complète mon contingent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j</w:t>
      </w:r>
      <w:r>
        <w:rPr>
          <w:lang w:eastAsia="en-US"/>
        </w:rPr>
        <w:t>’</w:t>
      </w:r>
      <w:r w:rsidR="00BB5C58">
        <w:rPr>
          <w:lang w:eastAsia="en-US"/>
        </w:rPr>
        <w:t>espère</w:t>
      </w:r>
      <w:r>
        <w:rPr>
          <w:lang w:eastAsia="en-US"/>
        </w:rPr>
        <w:t xml:space="preserve">, </w:t>
      </w:r>
      <w:r w:rsidR="00BB5C58">
        <w:rPr>
          <w:lang w:eastAsia="en-US"/>
        </w:rPr>
        <w:t>belle âme</w:t>
      </w:r>
      <w:r>
        <w:rPr>
          <w:lang w:eastAsia="en-US"/>
        </w:rPr>
        <w:t xml:space="preserve">, </w:t>
      </w:r>
      <w:r w:rsidR="00BB5C58">
        <w:rPr>
          <w:lang w:eastAsia="en-US"/>
        </w:rPr>
        <w:t>que cette explication franche et catégorique aura le don de vous satisf</w:t>
      </w:r>
      <w:r w:rsidR="00BB5C58">
        <w:t>aire</w:t>
      </w:r>
      <w:r>
        <w:rPr>
          <w:lang w:eastAsia="en-US"/>
        </w:rPr>
        <w:t>…</w:t>
      </w:r>
    </w:p>
    <w:p w14:paraId="15CEAF69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Lasthénie</w:t>
      </w:r>
      <w:proofErr w:type="spellEnd"/>
      <w:r>
        <w:rPr>
          <w:lang w:eastAsia="en-US"/>
        </w:rPr>
        <w:t xml:space="preserve"> ne répondit point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son regard était tout un traité de paix</w:t>
      </w:r>
      <w:r w:rsidR="00A23BF9">
        <w:rPr>
          <w:lang w:eastAsia="en-US"/>
        </w:rPr>
        <w:t>.</w:t>
      </w:r>
    </w:p>
    <w:p w14:paraId="751CB78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Diable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diable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disait cependant le chœur</w:t>
      </w:r>
      <w:r>
        <w:rPr>
          <w:lang w:eastAsia="en-US"/>
        </w:rPr>
        <w:t xml:space="preserve"> ; </w:t>
      </w:r>
      <w:r w:rsidR="00BB5C58">
        <w:rPr>
          <w:lang w:eastAsia="en-US"/>
        </w:rPr>
        <w:t>madame Marion donne cinq cents francs pour envoyer des petits paysans en Valachie</w:t>
      </w:r>
      <w:r>
        <w:rPr>
          <w:lang w:eastAsia="en-US"/>
        </w:rPr>
        <w:t> !</w:t>
      </w:r>
    </w:p>
    <w:p w14:paraId="28519D3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Quelqu</w:t>
      </w:r>
      <w:r w:rsidR="00A23BF9">
        <w:rPr>
          <w:lang w:eastAsia="en-US"/>
        </w:rPr>
        <w:t>’</w:t>
      </w:r>
      <w:r>
        <w:rPr>
          <w:lang w:eastAsia="en-US"/>
        </w:rPr>
        <w:t>un exprima même la pensée commune</w:t>
      </w:r>
      <w:r>
        <w:t xml:space="preserve"> d</w:t>
      </w:r>
      <w:r w:rsidR="00A23BF9">
        <w:rPr>
          <w:lang w:eastAsia="en-US"/>
        </w:rPr>
        <w:t>’</w:t>
      </w:r>
      <w:r>
        <w:rPr>
          <w:lang w:eastAsia="en-US"/>
        </w:rPr>
        <w:t>une façon plus explicite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et quand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envahit le cercle choisi</w:t>
      </w:r>
      <w:r w:rsidR="00A23BF9">
        <w:rPr>
          <w:lang w:eastAsia="en-US"/>
        </w:rPr>
        <w:t xml:space="preserve">, </w:t>
      </w:r>
      <w:r>
        <w:rPr>
          <w:lang w:eastAsia="en-US"/>
        </w:rPr>
        <w:t>rassemblé autour du comptoir</w:t>
      </w:r>
      <w:r w:rsidR="00A23BF9">
        <w:rPr>
          <w:lang w:eastAsia="en-US"/>
        </w:rPr>
        <w:t xml:space="preserve">, </w:t>
      </w:r>
      <w:r>
        <w:rPr>
          <w:lang w:eastAsia="en-US"/>
        </w:rPr>
        <w:t>on avait atteint</w:t>
      </w:r>
      <w:r w:rsidR="00A23BF9">
        <w:rPr>
          <w:lang w:eastAsia="en-US"/>
        </w:rPr>
        <w:t xml:space="preserve">, </w:t>
      </w:r>
      <w:r>
        <w:rPr>
          <w:lang w:eastAsia="en-US"/>
        </w:rPr>
        <w:t>à l</w:t>
      </w:r>
      <w:r w:rsidR="00A23BF9">
        <w:rPr>
          <w:lang w:eastAsia="en-US"/>
        </w:rPr>
        <w:t>’</w:t>
      </w:r>
      <w:r>
        <w:rPr>
          <w:lang w:eastAsia="en-US"/>
        </w:rPr>
        <w:t>égard de madame Marion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limites les plus larges de la médisance provinciale</w:t>
      </w:r>
      <w:r w:rsidR="00A23BF9">
        <w:rPr>
          <w:lang w:eastAsia="en-US"/>
        </w:rPr>
        <w:t>.</w:t>
      </w:r>
    </w:p>
    <w:p w14:paraId="2D03EB48" w14:textId="59C21EB8" w:rsidR="00A23BF9" w:rsidRDefault="00BB5C58" w:rsidP="00A23BF9">
      <w:pPr>
        <w:rPr>
          <w:lang w:eastAsia="en-US"/>
        </w:rPr>
      </w:pPr>
      <w:r>
        <w:rPr>
          <w:lang w:eastAsia="en-US"/>
        </w:rPr>
        <w:t>Or</w:t>
      </w:r>
      <w:r w:rsidR="00A23BF9">
        <w:rPr>
          <w:lang w:eastAsia="en-US"/>
        </w:rPr>
        <w:t xml:space="preserve">, </w:t>
      </w:r>
      <w:r>
        <w:rPr>
          <w:lang w:eastAsia="en-US"/>
        </w:rPr>
        <w:t>prenez une bouteille</w:t>
      </w:r>
      <w:r w:rsidR="00A23BF9">
        <w:rPr>
          <w:lang w:eastAsia="en-US"/>
        </w:rPr>
        <w:t xml:space="preserve"> ; </w:t>
      </w:r>
      <w:r>
        <w:rPr>
          <w:lang w:eastAsia="en-US"/>
        </w:rPr>
        <w:t>mettez-y du soufre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du </w:t>
      </w:r>
      <w:r>
        <w:t>salpêtre</w:t>
      </w:r>
      <w:r w:rsidR="00A23BF9">
        <w:rPr>
          <w:lang w:eastAsia="en-US"/>
        </w:rPr>
        <w:t xml:space="preserve">, </w:t>
      </w:r>
      <w:r>
        <w:rPr>
          <w:lang w:eastAsia="en-US"/>
        </w:rPr>
        <w:t>du vitriol</w:t>
      </w:r>
      <w:r w:rsidR="00A23BF9">
        <w:rPr>
          <w:lang w:eastAsia="en-US"/>
        </w:rPr>
        <w:t xml:space="preserve">, </w:t>
      </w:r>
      <w:r>
        <w:rPr>
          <w:lang w:eastAsia="en-US"/>
        </w:rPr>
        <w:t>de l</w:t>
      </w:r>
      <w:r w:rsidR="00A23BF9">
        <w:rPr>
          <w:lang w:eastAsia="en-US"/>
        </w:rPr>
        <w:t>’</w:t>
      </w:r>
      <w:proofErr w:type="spellStart"/>
      <w:r>
        <w:rPr>
          <w:lang w:eastAsia="en-US"/>
        </w:rPr>
        <w:t>aquatofana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du chlore</w:t>
      </w:r>
      <w:r w:rsidR="00A23BF9">
        <w:rPr>
          <w:lang w:eastAsia="en-US"/>
        </w:rPr>
        <w:t xml:space="preserve">, </w:t>
      </w:r>
      <w:r>
        <w:rPr>
          <w:lang w:eastAsia="en-US"/>
        </w:rPr>
        <w:t>de l</w:t>
      </w:r>
      <w:r w:rsidR="00A23BF9">
        <w:rPr>
          <w:lang w:eastAsia="en-US"/>
        </w:rPr>
        <w:t>’</w:t>
      </w:r>
      <w:r>
        <w:rPr>
          <w:lang w:eastAsia="en-US"/>
        </w:rPr>
        <w:t>arsenic et vingt autres horreurs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Laissez le tout se mélanger</w:t>
      </w:r>
      <w:r w:rsidR="00A23BF9">
        <w:rPr>
          <w:lang w:eastAsia="en-US"/>
        </w:rPr>
        <w:t xml:space="preserve">, </w:t>
      </w:r>
      <w:r>
        <w:rPr>
          <w:lang w:eastAsia="en-US"/>
        </w:rPr>
        <w:t>fermenter</w:t>
      </w:r>
      <w:r w:rsidR="00A23BF9">
        <w:rPr>
          <w:lang w:eastAsia="en-US"/>
        </w:rPr>
        <w:t xml:space="preserve">, </w:t>
      </w:r>
      <w:r>
        <w:rPr>
          <w:lang w:eastAsia="en-US"/>
        </w:rPr>
        <w:t>pourrir</w:t>
      </w:r>
      <w:r w:rsidR="00A23BF9">
        <w:rPr>
          <w:lang w:eastAsia="en-US"/>
        </w:rPr>
        <w:t xml:space="preserve">, </w:t>
      </w:r>
      <w:r>
        <w:rPr>
          <w:lang w:eastAsia="en-US"/>
        </w:rPr>
        <w:t>aigrir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vous aurez un poison extrêmement bénin auprès de la médisance provinciale</w:t>
      </w:r>
      <w:r w:rsidR="00A23BF9">
        <w:rPr>
          <w:lang w:eastAsia="en-US"/>
        </w:rPr>
        <w:t>.</w:t>
      </w:r>
    </w:p>
    <w:p w14:paraId="01D95880" w14:textId="69AF992A" w:rsidR="00A23BF9" w:rsidRDefault="00BB5C58" w:rsidP="00A23BF9">
      <w:pPr>
        <w:rPr>
          <w:lang w:eastAsia="en-US"/>
        </w:rPr>
      </w:pPr>
      <w:r>
        <w:rPr>
          <w:lang w:eastAsia="en-US"/>
        </w:rPr>
        <w:t>À ce propos on raconte qu</w:t>
      </w:r>
      <w:r w:rsidR="00A23BF9">
        <w:rPr>
          <w:lang w:eastAsia="en-US"/>
        </w:rPr>
        <w:t>’</w:t>
      </w:r>
      <w:r>
        <w:rPr>
          <w:lang w:eastAsia="en-US"/>
        </w:rPr>
        <w:t>u</w:t>
      </w:r>
      <w:r>
        <w:t>ne vieille demoiselle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justement de Vitré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ayant échangé quelques morsures avec une vipère de sa connaissance</w:t>
      </w:r>
      <w:r w:rsidR="00A23BF9">
        <w:rPr>
          <w:lang w:eastAsia="en-US"/>
        </w:rPr>
        <w:t xml:space="preserve">, </w:t>
      </w:r>
      <w:r>
        <w:rPr>
          <w:lang w:eastAsia="en-US"/>
        </w:rPr>
        <w:t>ce fut la vipère qui mourut</w:t>
      </w:r>
      <w:r w:rsidR="00A23BF9">
        <w:rPr>
          <w:lang w:eastAsia="en-US"/>
        </w:rPr>
        <w:t>.</w:t>
      </w:r>
    </w:p>
    <w:p w14:paraId="42C83DA0" w14:textId="10FD843C" w:rsidR="00A23BF9" w:rsidRDefault="00BB5C58" w:rsidP="00A23BF9">
      <w:p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 xml:space="preserve">apparition de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fut trop brusque pour ne pas causer quelque émoi parmi l</w:t>
      </w:r>
      <w:r w:rsidR="00A23BF9">
        <w:rPr>
          <w:lang w:eastAsia="en-US"/>
        </w:rPr>
        <w:t>’</w:t>
      </w:r>
      <w:r>
        <w:rPr>
          <w:lang w:eastAsia="en-US"/>
        </w:rPr>
        <w:t>honorable cénacle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n</w:t>
      </w:r>
      <w:r w:rsidR="00A23BF9">
        <w:rPr>
          <w:lang w:eastAsia="en-US"/>
        </w:rPr>
        <w:t>’</w:t>
      </w:r>
      <w:r>
        <w:rPr>
          <w:lang w:eastAsia="en-US"/>
        </w:rPr>
        <w:t>y avai</w:t>
      </w:r>
      <w:r>
        <w:t xml:space="preserve">t </w:t>
      </w:r>
      <w:proofErr w:type="spellStart"/>
      <w:r>
        <w:t>point là</w:t>
      </w:r>
      <w:proofErr w:type="spellEnd"/>
      <w:r>
        <w:t xml:space="preserve"> de vieilles filles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bien une demi-douzaine de fainéants</w:t>
      </w:r>
      <w:r w:rsidR="00A23BF9">
        <w:rPr>
          <w:lang w:eastAsia="en-US"/>
        </w:rPr>
        <w:t xml:space="preserve">, </w:t>
      </w:r>
      <w:r>
        <w:rPr>
          <w:lang w:eastAsia="en-US"/>
        </w:rPr>
        <w:t>joueurs de consommation</w:t>
      </w:r>
      <w:r w:rsidR="00A23BF9">
        <w:rPr>
          <w:lang w:eastAsia="en-US"/>
        </w:rPr>
        <w:t xml:space="preserve">, </w:t>
      </w:r>
      <w:r>
        <w:rPr>
          <w:lang w:eastAsia="en-US"/>
        </w:rPr>
        <w:t>suceurs de petits verres</w:t>
      </w:r>
      <w:r w:rsidR="00A23BF9">
        <w:rPr>
          <w:lang w:eastAsia="en-US"/>
        </w:rPr>
        <w:t xml:space="preserve">, </w:t>
      </w:r>
      <w:r>
        <w:rPr>
          <w:lang w:eastAsia="en-US"/>
        </w:rPr>
        <w:t>bavards</w:t>
      </w:r>
      <w:r w:rsidR="00A23BF9">
        <w:rPr>
          <w:lang w:eastAsia="en-US"/>
        </w:rPr>
        <w:t xml:space="preserve">, </w:t>
      </w:r>
      <w:r>
        <w:rPr>
          <w:lang w:eastAsia="en-US"/>
        </w:rPr>
        <w:t>aux coudes graissés par le contexte des tables</w:t>
      </w:r>
      <w:r w:rsidR="00A23BF9">
        <w:rPr>
          <w:lang w:eastAsia="en-US"/>
        </w:rPr>
        <w:t xml:space="preserve">, </w:t>
      </w:r>
      <w:r>
        <w:rPr>
          <w:lang w:eastAsia="en-US"/>
        </w:rPr>
        <w:t>êtres sans âge ni sexe</w:t>
      </w:r>
      <w:r w:rsidR="00A23BF9">
        <w:rPr>
          <w:lang w:eastAsia="en-US"/>
        </w:rPr>
        <w:t xml:space="preserve">, </w:t>
      </w:r>
      <w:r>
        <w:rPr>
          <w:lang w:eastAsia="en-US"/>
        </w:rPr>
        <w:t>rabâcheurs de nouvelles</w:t>
      </w:r>
      <w:r w:rsidR="00A23BF9">
        <w:rPr>
          <w:lang w:eastAsia="en-US"/>
        </w:rPr>
        <w:t xml:space="preserve">, </w:t>
      </w:r>
      <w:r>
        <w:rPr>
          <w:lang w:eastAsia="en-US"/>
        </w:rPr>
        <w:t>furets de pauvres scandale</w:t>
      </w:r>
      <w:r>
        <w:t>s</w:t>
      </w:r>
      <w:r w:rsidR="00A23BF9">
        <w:rPr>
          <w:lang w:eastAsia="en-US"/>
        </w:rPr>
        <w:t xml:space="preserve">, </w:t>
      </w:r>
      <w:r>
        <w:rPr>
          <w:lang w:eastAsia="en-US"/>
        </w:rPr>
        <w:t>méchants</w:t>
      </w:r>
      <w:r w:rsidR="00A23BF9">
        <w:rPr>
          <w:lang w:eastAsia="en-US"/>
        </w:rPr>
        <w:t xml:space="preserve">, </w:t>
      </w:r>
      <w:r>
        <w:rPr>
          <w:lang w:eastAsia="en-US"/>
        </w:rPr>
        <w:t>laids ridicules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dont vous trouverez l</w:t>
      </w:r>
      <w:r w:rsidR="00A23BF9">
        <w:rPr>
          <w:lang w:eastAsia="en-US"/>
        </w:rPr>
        <w:t>’</w:t>
      </w:r>
      <w:r>
        <w:rPr>
          <w:lang w:eastAsia="en-US"/>
        </w:rPr>
        <w:t>équivalent à Paris dans certains estaminets du quartier des Écoles</w:t>
      </w:r>
      <w:r w:rsidR="00A23BF9">
        <w:rPr>
          <w:lang w:eastAsia="en-US"/>
        </w:rPr>
        <w:t>.</w:t>
      </w:r>
    </w:p>
    <w:p w14:paraId="3464999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Haïssable quartier où les départements écoulent leurs </w:t>
      </w:r>
      <w:r>
        <w:rPr>
          <w:i/>
          <w:lang w:eastAsia="en-US"/>
        </w:rPr>
        <w:t>jeunesses dorées</w:t>
      </w:r>
      <w:r w:rsidR="00A23BF9">
        <w:rPr>
          <w:lang w:eastAsia="en-US"/>
        </w:rPr>
        <w:t xml:space="preserve">, </w:t>
      </w:r>
      <w:r>
        <w:rPr>
          <w:lang w:eastAsia="en-US"/>
        </w:rPr>
        <w:t>quartier déchu où tout fils de famille prend en quinze jou</w:t>
      </w:r>
      <w:r>
        <w:t>rs la dégaine d</w:t>
      </w:r>
      <w:r w:rsidR="00A23BF9">
        <w:rPr>
          <w:lang w:eastAsia="en-US"/>
        </w:rPr>
        <w:t>’</w:t>
      </w:r>
      <w:r>
        <w:rPr>
          <w:lang w:eastAsia="en-US"/>
        </w:rPr>
        <w:t>un marchand de contremarques</w:t>
      </w:r>
      <w:r w:rsidR="00A23BF9">
        <w:rPr>
          <w:lang w:eastAsia="en-US"/>
        </w:rPr>
        <w:t> !</w:t>
      </w:r>
    </w:p>
    <w:p w14:paraId="25D3530F" w14:textId="2B6855F1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On ne connaissait point </w:t>
      </w:r>
      <w:proofErr w:type="spellStart"/>
      <w:r>
        <w:rPr>
          <w:lang w:eastAsia="en-US"/>
        </w:rPr>
        <w:t>Tiennet</w:t>
      </w:r>
      <w:proofErr w:type="spellEnd"/>
      <w:r w:rsidR="00A23BF9">
        <w:rPr>
          <w:lang w:eastAsia="en-US"/>
        </w:rPr>
        <w:t xml:space="preserve">. </w:t>
      </w:r>
      <w:r>
        <w:rPr>
          <w:lang w:eastAsia="en-US"/>
        </w:rPr>
        <w:t>Madame veuve Ragon seule le détestait</w:t>
      </w:r>
      <w:r w:rsidR="00A23BF9">
        <w:rPr>
          <w:lang w:eastAsia="en-US"/>
        </w:rPr>
        <w:t xml:space="preserve">, </w:t>
      </w:r>
      <w:r>
        <w:rPr>
          <w:lang w:eastAsia="en-US"/>
        </w:rPr>
        <w:t>parce qu</w:t>
      </w:r>
      <w:r w:rsidR="00A23BF9">
        <w:rPr>
          <w:lang w:eastAsia="en-US"/>
        </w:rPr>
        <w:t>’</w:t>
      </w:r>
      <w:r>
        <w:rPr>
          <w:lang w:eastAsia="en-US"/>
        </w:rPr>
        <w:t>il l</w:t>
      </w:r>
      <w:r w:rsidR="00A23BF9">
        <w:rPr>
          <w:lang w:eastAsia="en-US"/>
        </w:rPr>
        <w:t>’</w:t>
      </w:r>
      <w:r>
        <w:rPr>
          <w:lang w:eastAsia="en-US"/>
        </w:rPr>
        <w:t xml:space="preserve">avait appelée maman </w:t>
      </w:r>
      <w:proofErr w:type="spellStart"/>
      <w:r>
        <w:rPr>
          <w:lang w:eastAsia="en-US"/>
        </w:rPr>
        <w:t>Rogome</w:t>
      </w:r>
      <w:proofErr w:type="spellEnd"/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proofErr w:type="spellStart"/>
      <w:r>
        <w:rPr>
          <w:lang w:eastAsia="en-US"/>
        </w:rPr>
        <w:t>Berthelleminot</w:t>
      </w:r>
      <w:proofErr w:type="spellEnd"/>
      <w:r>
        <w:rPr>
          <w:lang w:eastAsia="en-US"/>
        </w:rPr>
        <w:t xml:space="preserve"> avait peur de lui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ne savait pas encore son nom</w:t>
      </w:r>
      <w:r w:rsidR="00A23BF9">
        <w:rPr>
          <w:lang w:eastAsia="en-US"/>
        </w:rPr>
        <w:t>.</w:t>
      </w:r>
    </w:p>
    <w:p w14:paraId="5143AB24" w14:textId="470D4812" w:rsidR="00A23BF9" w:rsidRDefault="00BB5C58" w:rsidP="00A23BF9">
      <w:pPr>
        <w:rPr>
          <w:lang w:eastAsia="en-US"/>
        </w:rPr>
      </w:pPr>
      <w:r>
        <w:rPr>
          <w:lang w:eastAsia="en-US"/>
        </w:rPr>
        <w:t>Devant l</w:t>
      </w:r>
      <w:r w:rsidR="00A23BF9">
        <w:rPr>
          <w:lang w:eastAsia="en-US"/>
        </w:rPr>
        <w:t>’</w:t>
      </w:r>
      <w:r>
        <w:rPr>
          <w:lang w:eastAsia="en-US"/>
        </w:rPr>
        <w:t>interrogation</w:t>
      </w:r>
      <w:r>
        <w:t xml:space="preserve"> si impérieuse de </w:t>
      </w:r>
      <w:proofErr w:type="spellStart"/>
      <w:r>
        <w:t>Tiennet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son premier mouvement fut d</w:t>
      </w:r>
      <w:r w:rsidR="00A23BF9">
        <w:rPr>
          <w:lang w:eastAsia="en-US"/>
        </w:rPr>
        <w:t>’</w:t>
      </w:r>
      <w:r>
        <w:rPr>
          <w:lang w:eastAsia="en-US"/>
        </w:rPr>
        <w:t>hésiter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car il avait honte de sa frayeur </w:t>
      </w:r>
      <w:r>
        <w:rPr>
          <w:lang w:eastAsia="en-US"/>
        </w:rPr>
        <w:lastRenderedPageBreak/>
        <w:t>en face d</w:t>
      </w:r>
      <w:r w:rsidR="00A23BF9">
        <w:rPr>
          <w:lang w:eastAsia="en-US"/>
        </w:rPr>
        <w:t>’</w:t>
      </w:r>
      <w:r>
        <w:rPr>
          <w:lang w:eastAsia="en-US"/>
        </w:rPr>
        <w:t>un si jeune homme</w:t>
      </w:r>
      <w:r w:rsidR="00A23BF9"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</w:t>
      </w:r>
      <w:r w:rsidR="00A23BF9">
        <w:rPr>
          <w:lang w:eastAsia="en-US"/>
        </w:rPr>
        <w:t xml:space="preserve">, </w:t>
      </w:r>
      <w:r>
        <w:rPr>
          <w:lang w:eastAsia="en-US"/>
        </w:rPr>
        <w:t>d</w:t>
      </w:r>
      <w:r w:rsidR="00A23BF9">
        <w:rPr>
          <w:lang w:eastAsia="en-US"/>
        </w:rPr>
        <w:t>’</w:t>
      </w:r>
      <w:r>
        <w:rPr>
          <w:lang w:eastAsia="en-US"/>
        </w:rPr>
        <w:t>un autre côté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le regard de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lui disait d</w:t>
      </w:r>
      <w:r w:rsidR="00A23BF9">
        <w:rPr>
          <w:lang w:eastAsia="en-US"/>
        </w:rPr>
        <w:t>’</w:t>
      </w:r>
      <w:r>
        <w:rPr>
          <w:lang w:eastAsia="en-US"/>
        </w:rPr>
        <w:t>obéir</w:t>
      </w:r>
      <w:r w:rsidR="00A23BF9">
        <w:rPr>
          <w:lang w:eastAsia="en-US"/>
        </w:rPr>
        <w:t>.</w:t>
      </w:r>
    </w:p>
    <w:p w14:paraId="7F2E08F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obéit</w:t>
      </w:r>
      <w:r w:rsidR="00A23BF9">
        <w:rPr>
          <w:lang w:eastAsia="en-US"/>
        </w:rPr>
        <w:t>.</w:t>
      </w:r>
    </w:p>
    <w:p w14:paraId="574A977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pense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dit-il</w:t>
      </w:r>
      <w:r>
        <w:rPr>
          <w:lang w:eastAsia="en-US"/>
        </w:rPr>
        <w:t xml:space="preserve">, </w:t>
      </w:r>
      <w:r w:rsidR="00BB5C58">
        <w:rPr>
          <w:lang w:eastAsia="en-US"/>
        </w:rPr>
        <w:t>tâchant de garder sa di</w:t>
      </w:r>
      <w:r w:rsidR="00BB5C58">
        <w:t>gnité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</w:t>
      </w:r>
      <w:r>
        <w:rPr>
          <w:lang w:eastAsia="en-US"/>
        </w:rPr>
        <w:t xml:space="preserve">, </w:t>
      </w:r>
      <w:r w:rsidR="00BB5C58">
        <w:rPr>
          <w:lang w:eastAsia="en-US"/>
        </w:rPr>
        <w:t>je pense que vous avez un intérêt</w:t>
      </w:r>
      <w:r>
        <w:rPr>
          <w:lang w:eastAsia="en-US"/>
        </w:rPr>
        <w:t xml:space="preserve">…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entends un intérêt légitime</w:t>
      </w:r>
      <w:r>
        <w:rPr>
          <w:lang w:eastAsia="en-US"/>
        </w:rPr>
        <w:t xml:space="preserve">… </w:t>
      </w:r>
      <w:r w:rsidR="00BB5C58">
        <w:rPr>
          <w:lang w:eastAsia="en-US"/>
        </w:rPr>
        <w:t>à savoir</w:t>
      </w:r>
      <w:r>
        <w:rPr>
          <w:lang w:eastAsia="en-US"/>
        </w:rPr>
        <w:t>…</w:t>
      </w:r>
    </w:p>
    <w:p w14:paraId="3DF730E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moi qui m</w:t>
      </w:r>
      <w:r>
        <w:rPr>
          <w:lang w:eastAsia="en-US"/>
        </w:rPr>
        <w:t>’</w:t>
      </w:r>
      <w:r w:rsidR="00BB5C58">
        <w:rPr>
          <w:lang w:eastAsia="en-US"/>
        </w:rPr>
        <w:t xml:space="preserve">appelle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</w:t>
      </w:r>
      <w:proofErr w:type="spellStart"/>
      <w:r w:rsidR="00BB5C58">
        <w:rPr>
          <w:lang w:eastAsia="en-US"/>
        </w:rPr>
        <w:t>Blône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interrompit celui-ci</w:t>
      </w:r>
      <w:r>
        <w:rPr>
          <w:lang w:eastAsia="en-US"/>
        </w:rPr>
        <w:t>.</w:t>
      </w:r>
    </w:p>
    <w:p w14:paraId="001A86A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Ah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 xml:space="preserve">fit </w:t>
      </w:r>
      <w:proofErr w:type="spellStart"/>
      <w:r w:rsidR="00BB5C58">
        <w:rPr>
          <w:lang w:eastAsia="en-US"/>
        </w:rPr>
        <w:t>Bertbelleminot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qui resta bouche béante</w:t>
      </w:r>
      <w:r>
        <w:rPr>
          <w:lang w:eastAsia="en-US"/>
        </w:rPr>
        <w:t>.</w:t>
      </w:r>
    </w:p>
    <w:p w14:paraId="53FC61D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À l</w:t>
      </w:r>
      <w:r w:rsidR="00A23BF9">
        <w:rPr>
          <w:lang w:eastAsia="en-US"/>
        </w:rPr>
        <w:t>’</w:t>
      </w:r>
      <w:r>
        <w:rPr>
          <w:lang w:eastAsia="en-US"/>
        </w:rPr>
        <w:t>entour</w:t>
      </w:r>
      <w:r w:rsidR="00A23BF9">
        <w:rPr>
          <w:lang w:eastAsia="en-US"/>
        </w:rPr>
        <w:t xml:space="preserve">, </w:t>
      </w:r>
      <w:r>
        <w:rPr>
          <w:lang w:eastAsia="en-US"/>
        </w:rPr>
        <w:t>tout le monde pensait</w:t>
      </w:r>
      <w:r w:rsidR="00A23BF9">
        <w:rPr>
          <w:lang w:eastAsia="en-US"/>
        </w:rPr>
        <w:t> :</w:t>
      </w:r>
    </w:p>
    <w:p w14:paraId="676EF88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là le fils de madame Marion</w:t>
      </w:r>
      <w:r>
        <w:rPr>
          <w:lang w:eastAsia="en-US"/>
        </w:rPr>
        <w:t xml:space="preserve">, </w:t>
      </w:r>
      <w:r w:rsidR="00BB5C58">
        <w:rPr>
          <w:lang w:eastAsia="en-US"/>
        </w:rPr>
        <w:t>la rentière de la rue de la Croix</w:t>
      </w:r>
      <w:r>
        <w:rPr>
          <w:lang w:eastAsia="en-US"/>
        </w:rPr>
        <w:t> !…</w:t>
      </w:r>
    </w:p>
    <w:p w14:paraId="20E4289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Quelques-uns disaient tout haut</w:t>
      </w:r>
      <w:r w:rsidR="00A23BF9">
        <w:rPr>
          <w:lang w:eastAsia="en-US"/>
        </w:rPr>
        <w:t> :</w:t>
      </w:r>
    </w:p>
    <w:p w14:paraId="6D2D825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monsieur </w:t>
      </w:r>
      <w:proofErr w:type="spellStart"/>
      <w:r w:rsidR="00BB5C58">
        <w:rPr>
          <w:lang w:eastAsia="en-US"/>
        </w:rPr>
        <w:t>Berthelleminot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ce garçon-là ne nous paraît pas trop faible pour les fatigues de votre voyage</w:t>
      </w:r>
      <w:r>
        <w:rPr>
          <w:lang w:eastAsia="en-US"/>
        </w:rPr>
        <w:t> !</w:t>
      </w:r>
    </w:p>
    <w:p w14:paraId="35C83AD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Madame veuve Ragon eût voulu n</w:t>
      </w:r>
      <w:r>
        <w:t>e point avoir de griefs contre ce fier jeune homme qu</w:t>
      </w:r>
      <w:r w:rsidR="00A23BF9">
        <w:rPr>
          <w:lang w:eastAsia="en-US"/>
        </w:rPr>
        <w:t>’</w:t>
      </w:r>
      <w:r>
        <w:rPr>
          <w:lang w:eastAsia="en-US"/>
        </w:rPr>
        <w:t>elle trouvait beau comme le Poniatowski des salons de cire qui passent par Vitré pour aller à Rennes</w:t>
      </w:r>
      <w:r w:rsidR="00A23BF9">
        <w:rPr>
          <w:lang w:eastAsia="en-US"/>
        </w:rPr>
        <w:t>.</w:t>
      </w:r>
    </w:p>
    <w:p w14:paraId="571EADB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il l</w:t>
      </w:r>
      <w:r w:rsidR="00A23BF9">
        <w:rPr>
          <w:lang w:eastAsia="en-US"/>
        </w:rPr>
        <w:t>’</w:t>
      </w:r>
      <w:r>
        <w:rPr>
          <w:lang w:eastAsia="en-US"/>
        </w:rPr>
        <w:t xml:space="preserve">avait appelée maman </w:t>
      </w:r>
      <w:proofErr w:type="spellStart"/>
      <w:r>
        <w:rPr>
          <w:lang w:eastAsia="en-US"/>
        </w:rPr>
        <w:t>Rogome</w:t>
      </w:r>
      <w:proofErr w:type="spellEnd"/>
      <w:r w:rsidR="00A23BF9">
        <w:rPr>
          <w:lang w:eastAsia="en-US"/>
        </w:rPr>
        <w:t> !</w:t>
      </w:r>
    </w:p>
    <w:p w14:paraId="300AEF1F" w14:textId="0C6F9250" w:rsidR="00A23BF9" w:rsidRDefault="00BB5C58" w:rsidP="00A23BF9">
      <w:pPr>
        <w:rPr>
          <w:lang w:eastAsia="en-US"/>
        </w:rPr>
      </w:pPr>
      <w:r>
        <w:rPr>
          <w:lang w:eastAsia="en-US"/>
        </w:rPr>
        <w:t>Abomination elle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Lasthénie</w:t>
      </w:r>
      <w:proofErr w:type="spellEnd"/>
      <w:r>
        <w:rPr>
          <w:lang w:eastAsia="en-US"/>
        </w:rPr>
        <w:t xml:space="preserve"> Ragon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maîtresse après Dieu du </w:t>
      </w:r>
      <w:r>
        <w:t>Grand Café de l</w:t>
      </w:r>
      <w:r w:rsidR="00A23BF9">
        <w:rPr>
          <w:lang w:eastAsia="en-US"/>
        </w:rPr>
        <w:t>’</w:t>
      </w:r>
      <w:r>
        <w:rPr>
          <w:lang w:eastAsia="en-US"/>
        </w:rPr>
        <w:t>Industrie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maman </w:t>
      </w:r>
      <w:proofErr w:type="spellStart"/>
      <w:r>
        <w:rPr>
          <w:lang w:eastAsia="en-US"/>
        </w:rPr>
        <w:t>Rogome</w:t>
      </w:r>
      <w:proofErr w:type="spellEnd"/>
      <w:r w:rsidR="00A23BF9">
        <w:rPr>
          <w:lang w:eastAsia="en-US"/>
        </w:rPr>
        <w:t> !</w:t>
      </w:r>
    </w:p>
    <w:p w14:paraId="221B45FA" w14:textId="17A6FAD8" w:rsidR="00A23BF9" w:rsidRDefault="00BB5C58" w:rsidP="00A23BF9">
      <w:pPr>
        <w:rPr>
          <w:lang w:eastAsia="en-US"/>
        </w:rPr>
      </w:pPr>
      <w:r>
        <w:rPr>
          <w:lang w:eastAsia="en-US"/>
        </w:rPr>
        <w:t>Maman</w:t>
      </w:r>
      <w:r w:rsidR="00A23BF9"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Pourquoi maman</w:t>
      </w:r>
      <w:r w:rsidR="00A23BF9">
        <w:rPr>
          <w:lang w:eastAsia="en-US"/>
        </w:rPr>
        <w:t xml:space="preserve"> ?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N</w:t>
      </w:r>
      <w:r w:rsidR="00A23BF9">
        <w:rPr>
          <w:lang w:eastAsia="en-US"/>
        </w:rPr>
        <w:t>’</w:t>
      </w:r>
      <w:r>
        <w:rPr>
          <w:lang w:eastAsia="en-US"/>
        </w:rPr>
        <w:t>était-elle pas toute jeune encore</w:t>
      </w:r>
      <w:r w:rsidR="00A23BF9">
        <w:rPr>
          <w:lang w:eastAsia="en-US"/>
        </w:rPr>
        <w:t> ?</w:t>
      </w:r>
    </w:p>
    <w:p w14:paraId="565FDC5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Maman</w:t>
      </w:r>
      <w:r w:rsidR="00A23BF9">
        <w:rPr>
          <w:lang w:eastAsia="en-US"/>
        </w:rPr>
        <w:t xml:space="preserve"> ! </w:t>
      </w:r>
      <w:r>
        <w:rPr>
          <w:lang w:eastAsia="en-US"/>
        </w:rPr>
        <w:t xml:space="preserve">maman </w:t>
      </w:r>
      <w:proofErr w:type="spellStart"/>
      <w:r>
        <w:rPr>
          <w:lang w:eastAsia="en-US"/>
        </w:rPr>
        <w:t>Rogome</w:t>
      </w:r>
      <w:proofErr w:type="spellEnd"/>
      <w:r w:rsidR="00A23BF9">
        <w:rPr>
          <w:lang w:eastAsia="en-US"/>
        </w:rPr>
        <w:t> !</w:t>
      </w:r>
    </w:p>
    <w:p w14:paraId="67FA92B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Nous jurons sur l</w:t>
      </w:r>
      <w:r w:rsidR="00A23BF9">
        <w:rPr>
          <w:lang w:eastAsia="en-US"/>
        </w:rPr>
        <w:t>’</w:t>
      </w:r>
      <w:r>
        <w:rPr>
          <w:lang w:eastAsia="en-US"/>
        </w:rPr>
        <w:t xml:space="preserve">honneur que </w:t>
      </w:r>
      <w:proofErr w:type="spellStart"/>
      <w:r>
        <w:rPr>
          <w:lang w:eastAsia="en-US"/>
        </w:rPr>
        <w:t>Lasthénie</w:t>
      </w:r>
      <w:proofErr w:type="spellEnd"/>
      <w:r>
        <w:rPr>
          <w:lang w:eastAsia="en-US"/>
        </w:rPr>
        <w:t xml:space="preserve"> Ragon</w:t>
      </w:r>
      <w:r w:rsidR="00A23BF9">
        <w:rPr>
          <w:lang w:eastAsia="en-US"/>
        </w:rPr>
        <w:t xml:space="preserve">, </w:t>
      </w:r>
      <w:r>
        <w:rPr>
          <w:lang w:eastAsia="en-US"/>
        </w:rPr>
        <w:t>bonne femme au fond</w:t>
      </w:r>
      <w:r w:rsidR="00A23BF9">
        <w:rPr>
          <w:lang w:eastAsia="en-US"/>
        </w:rPr>
        <w:t xml:space="preserve">, </w:t>
      </w:r>
      <w:r>
        <w:rPr>
          <w:lang w:eastAsia="en-US"/>
        </w:rPr>
        <w:t>eût poignardé de sa propre main avec plaisir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avec </w:t>
      </w:r>
      <w:r>
        <w:t>réflexion</w:t>
      </w:r>
      <w:r w:rsidR="00A23BF9">
        <w:rPr>
          <w:lang w:eastAsia="en-US"/>
        </w:rPr>
        <w:t xml:space="preserve">, </w:t>
      </w:r>
      <w:r>
        <w:rPr>
          <w:lang w:eastAsia="en-US"/>
        </w:rPr>
        <w:t>sans nul remords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 xml:space="preserve">infâme qui avait inventé pour elle ce sobriquet de maman </w:t>
      </w:r>
      <w:proofErr w:type="spellStart"/>
      <w:r>
        <w:rPr>
          <w:lang w:eastAsia="en-US"/>
        </w:rPr>
        <w:t>Rogome</w:t>
      </w:r>
      <w:proofErr w:type="spellEnd"/>
      <w:r w:rsidR="00A23BF9">
        <w:rPr>
          <w:lang w:eastAsia="en-US"/>
        </w:rPr>
        <w:t> !</w:t>
      </w:r>
    </w:p>
    <w:p w14:paraId="26AD6C75" w14:textId="0700F079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différent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dit </w:t>
      </w:r>
      <w:proofErr w:type="spellStart"/>
      <w:r w:rsidR="00BB5C58">
        <w:rPr>
          <w:lang w:eastAsia="en-US"/>
        </w:rPr>
        <w:t>Berthelleminot</w:t>
      </w:r>
      <w:proofErr w:type="spellEnd"/>
      <w:r>
        <w:rPr>
          <w:lang w:eastAsia="en-US"/>
        </w:rPr>
        <w:t> ; M. 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</w:t>
      </w:r>
      <w:proofErr w:type="spellStart"/>
      <w:r w:rsidR="00BB5C58">
        <w:rPr>
          <w:lang w:eastAsia="en-US"/>
        </w:rPr>
        <w:t>Blône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eh</w:t>
      </w:r>
      <w:r>
        <w:rPr>
          <w:lang w:eastAsia="en-US"/>
        </w:rPr>
        <w:t xml:space="preserve"> ! </w:t>
      </w:r>
      <w:r w:rsidR="00BB5C58">
        <w:rPr>
          <w:lang w:eastAsia="en-US"/>
        </w:rPr>
        <w:t>bonjour donc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Nous sommes destinés à faire plus ample connaissance</w:t>
      </w:r>
      <w:r>
        <w:rPr>
          <w:lang w:eastAsia="en-US"/>
        </w:rPr>
        <w:t xml:space="preserve">… </w:t>
      </w:r>
      <w:r w:rsidR="00BB5C58">
        <w:rPr>
          <w:lang w:eastAsia="en-US"/>
        </w:rPr>
        <w:t>Quant à madame votre</w:t>
      </w:r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je </w:t>
      </w:r>
      <w:r w:rsidR="00BB5C58">
        <w:t>veux dire madame Marion</w:t>
      </w:r>
      <w:r>
        <w:rPr>
          <w:lang w:eastAsia="en-US"/>
        </w:rPr>
        <w:t xml:space="preserve">, </w:t>
      </w:r>
      <w:r w:rsidR="00BB5C58">
        <w:rPr>
          <w:lang w:eastAsia="en-US"/>
        </w:rPr>
        <w:t>rien ne peut indiquer d</w:t>
      </w:r>
      <w:r>
        <w:rPr>
          <w:lang w:eastAsia="en-US"/>
        </w:rPr>
        <w:t>’</w:t>
      </w:r>
      <w:r w:rsidR="00BB5C58">
        <w:rPr>
          <w:lang w:eastAsia="en-US"/>
        </w:rPr>
        <w:t>une manière certaine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 xml:space="preserve">monsieur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ou même approximativement plausible</w:t>
      </w:r>
      <w:r>
        <w:rPr>
          <w:lang w:eastAsia="en-US"/>
        </w:rPr>
        <w:t xml:space="preserve">, </w:t>
      </w:r>
      <w:r w:rsidR="00BB5C58">
        <w:rPr>
          <w:lang w:eastAsia="en-US"/>
        </w:rPr>
        <w:t>qu</w:t>
      </w:r>
      <w:r>
        <w:rPr>
          <w:lang w:eastAsia="en-US"/>
        </w:rPr>
        <w:t>’</w:t>
      </w:r>
      <w:r w:rsidR="00BB5C58">
        <w:rPr>
          <w:lang w:eastAsia="en-US"/>
        </w:rPr>
        <w:t>elle ait l</w:t>
      </w:r>
      <w:r>
        <w:rPr>
          <w:lang w:eastAsia="en-US"/>
        </w:rPr>
        <w:t>’</w:t>
      </w:r>
      <w:r w:rsidR="00BB5C58">
        <w:rPr>
          <w:lang w:eastAsia="en-US"/>
        </w:rPr>
        <w:t>intention expresse de vous éloigner</w:t>
      </w:r>
      <w:r>
        <w:rPr>
          <w:lang w:eastAsia="en-US"/>
        </w:rPr>
        <w:t>…</w:t>
      </w:r>
    </w:p>
    <w:p w14:paraId="6E6537E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entendu</w:t>
      </w:r>
      <w:r>
        <w:rPr>
          <w:lang w:eastAsia="en-US"/>
        </w:rPr>
        <w:t> !…</w:t>
      </w:r>
    </w:p>
    <w:p w14:paraId="54FA37B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Permettez</w:t>
      </w:r>
      <w:r>
        <w:rPr>
          <w:lang w:eastAsia="en-US"/>
        </w:rPr>
        <w:t xml:space="preserve">, </w:t>
      </w:r>
      <w:r w:rsidR="00BB5C58">
        <w:rPr>
          <w:lang w:eastAsia="en-US"/>
        </w:rPr>
        <w:t>de grâce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monsieur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</w:t>
      </w:r>
      <w:proofErr w:type="spellStart"/>
      <w:r w:rsidR="00BB5C58">
        <w:rPr>
          <w:lang w:eastAsia="en-US"/>
        </w:rPr>
        <w:t>Blône</w:t>
      </w:r>
      <w:proofErr w:type="spellEnd"/>
      <w:r>
        <w:rPr>
          <w:lang w:eastAsia="en-US"/>
        </w:rPr>
        <w:t xml:space="preserve"> !… </w:t>
      </w:r>
      <w:r w:rsidR="00BB5C58">
        <w:rPr>
          <w:lang w:eastAsia="en-US"/>
        </w:rPr>
        <w:t>madame</w:t>
      </w:r>
      <w:r w:rsidR="00BB5C58">
        <w:t xml:space="preserve"> Marion</w:t>
      </w:r>
      <w:r>
        <w:rPr>
          <w:lang w:eastAsia="en-US"/>
        </w:rPr>
        <w:t xml:space="preserve">, </w:t>
      </w:r>
      <w:r w:rsidR="00BB5C58">
        <w:rPr>
          <w:lang w:eastAsia="en-US"/>
        </w:rPr>
        <w:t>d</w:t>
      </w:r>
      <w:r>
        <w:rPr>
          <w:lang w:eastAsia="en-US"/>
        </w:rPr>
        <w:t>’</w:t>
      </w:r>
      <w:r w:rsidR="00BB5C58">
        <w:rPr>
          <w:lang w:eastAsia="en-US"/>
        </w:rPr>
        <w:t>après ce que j</w:t>
      </w:r>
      <w:r>
        <w:rPr>
          <w:lang w:eastAsia="en-US"/>
        </w:rPr>
        <w:t>’</w:t>
      </w:r>
      <w:r w:rsidR="00BB5C58">
        <w:rPr>
          <w:lang w:eastAsia="en-US"/>
        </w:rPr>
        <w:t>ai pu voir</w:t>
      </w:r>
      <w:r>
        <w:rPr>
          <w:lang w:eastAsia="en-US"/>
        </w:rPr>
        <w:t xml:space="preserve">, </w:t>
      </w:r>
      <w:r w:rsidR="00BB5C58">
        <w:rPr>
          <w:lang w:eastAsia="en-US"/>
        </w:rPr>
        <w:t>a envie de vous faire un sort</w:t>
      </w:r>
      <w:r>
        <w:rPr>
          <w:lang w:eastAsia="en-US"/>
        </w:rPr>
        <w:t>…</w:t>
      </w:r>
    </w:p>
    <w:p w14:paraId="4635B05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pourquoi veut-elle me faire un sort</w:t>
      </w:r>
      <w:r>
        <w:rPr>
          <w:lang w:eastAsia="en-US"/>
        </w:rPr>
        <w:t xml:space="preserve"> ? </w:t>
      </w:r>
      <w:r w:rsidR="00BB5C58">
        <w:rPr>
          <w:lang w:eastAsia="en-US"/>
        </w:rPr>
        <w:t xml:space="preserve">demanda impétueusement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>.</w:t>
      </w:r>
    </w:p>
    <w:p w14:paraId="0C215E4F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Berthelleminot</w:t>
      </w:r>
      <w:proofErr w:type="spellEnd"/>
      <w:r>
        <w:rPr>
          <w:lang w:eastAsia="en-US"/>
        </w:rPr>
        <w:t xml:space="preserve"> demeura déconcerté</w:t>
      </w:r>
      <w:r w:rsidR="00A23BF9">
        <w:rPr>
          <w:lang w:eastAsia="en-US"/>
        </w:rPr>
        <w:t>.</w:t>
      </w:r>
    </w:p>
    <w:p w14:paraId="6584F85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À l</w:t>
      </w:r>
      <w:r w:rsidR="00A23BF9">
        <w:rPr>
          <w:lang w:eastAsia="en-US"/>
        </w:rPr>
        <w:t>’</w:t>
      </w:r>
      <w:r>
        <w:rPr>
          <w:lang w:eastAsia="en-US"/>
        </w:rPr>
        <w:t>entour on riait sous cape</w:t>
      </w:r>
      <w:r w:rsidR="00A23BF9">
        <w:rPr>
          <w:lang w:eastAsia="en-US"/>
        </w:rPr>
        <w:t>.</w:t>
      </w:r>
    </w:p>
    <w:p w14:paraId="1148E29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Madame Ragon se disait</w:t>
      </w:r>
      <w:r w:rsidR="00A23BF9">
        <w:rPr>
          <w:lang w:eastAsia="en-US"/>
        </w:rPr>
        <w:t> :</w:t>
      </w:r>
    </w:p>
    <w:p w14:paraId="47B3A725" w14:textId="4A03832F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Pauvre garçon</w:t>
      </w:r>
      <w:r>
        <w:rPr>
          <w:lang w:eastAsia="en-US"/>
        </w:rPr>
        <w:t> !</w:t>
      </w:r>
      <w:r>
        <w:t xml:space="preserve"> </w:t>
      </w:r>
      <w:r w:rsidR="007F299C">
        <w:t>—</w:t>
      </w:r>
      <w:r>
        <w:t xml:space="preserve"> </w:t>
      </w:r>
      <w:r w:rsidR="00BB5C58">
        <w:rPr>
          <w:lang w:eastAsia="en-US"/>
        </w:rPr>
        <w:t>est-il bête</w:t>
      </w:r>
      <w:r>
        <w:rPr>
          <w:lang w:eastAsia="en-US"/>
        </w:rPr>
        <w:t> !…</w:t>
      </w:r>
    </w:p>
    <w:p w14:paraId="33962666" w14:textId="5983719B" w:rsidR="00A23BF9" w:rsidRDefault="00BB5C58" w:rsidP="00A23BF9">
      <w:pPr>
        <w:rPr>
          <w:lang w:eastAsia="en-US"/>
        </w:rPr>
      </w:pPr>
      <w:r>
        <w:rPr>
          <w:lang w:eastAsia="en-US"/>
        </w:rPr>
        <w:t>Mais elle disait cela dans de bons sentiments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vraiment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à le voir si beau</w:t>
      </w:r>
      <w:r w:rsidR="00A23BF9">
        <w:rPr>
          <w:lang w:eastAsia="en-US"/>
        </w:rPr>
        <w:t xml:space="preserve">, </w:t>
      </w:r>
      <w:r>
        <w:rPr>
          <w:lang w:eastAsia="en-US"/>
        </w:rPr>
        <w:t>cette veuve éminemment connaisseuse oubliait presque qu</w:t>
      </w:r>
      <w:r w:rsidR="00A23BF9">
        <w:rPr>
          <w:lang w:eastAsia="en-US"/>
        </w:rPr>
        <w:t>’</w:t>
      </w:r>
      <w:r>
        <w:rPr>
          <w:lang w:eastAsia="en-US"/>
        </w:rPr>
        <w:t>il l</w:t>
      </w:r>
      <w:r w:rsidR="00A23BF9">
        <w:rPr>
          <w:lang w:eastAsia="en-US"/>
        </w:rPr>
        <w:t>’</w:t>
      </w:r>
      <w:r>
        <w:rPr>
          <w:lang w:eastAsia="en-US"/>
        </w:rPr>
        <w:t xml:space="preserve">avait appelée maman </w:t>
      </w:r>
      <w:proofErr w:type="spellStart"/>
      <w:r>
        <w:rPr>
          <w:lang w:eastAsia="en-US"/>
        </w:rPr>
        <w:t>Rogome</w:t>
      </w:r>
      <w:proofErr w:type="spellEnd"/>
      <w:r w:rsidR="00A23BF9">
        <w:rPr>
          <w:lang w:eastAsia="en-US"/>
        </w:rPr>
        <w:t>.</w:t>
      </w:r>
    </w:p>
    <w:p w14:paraId="5362F586" w14:textId="75C62974" w:rsidR="00A23BF9" w:rsidRDefault="00BB5C58" w:rsidP="00A23BF9">
      <w:pPr>
        <w:rPr>
          <w:lang w:eastAsia="en-US"/>
        </w:rPr>
      </w:pPr>
      <w:r>
        <w:rPr>
          <w:lang w:eastAsia="en-US"/>
        </w:rPr>
        <w:t>Mon Dieu</w:t>
      </w:r>
      <w:r w:rsidR="00A23BF9">
        <w:rPr>
          <w:lang w:eastAsia="en-US"/>
        </w:rPr>
        <w:t xml:space="preserve"> ! </w:t>
      </w:r>
      <w:r>
        <w:rPr>
          <w:lang w:eastAsia="en-US"/>
        </w:rPr>
        <w:t>elle aurait fait cette éducation-là</w:t>
      </w:r>
      <w:r w:rsidR="00A23BF9">
        <w:rPr>
          <w:lang w:eastAsia="en-US"/>
        </w:rPr>
        <w:t xml:space="preserve">, </w:t>
      </w:r>
      <w:r>
        <w:rPr>
          <w:lang w:eastAsia="en-US"/>
        </w:rPr>
        <w:t>au besoin</w:t>
      </w:r>
      <w:r w:rsidR="00A23BF9">
        <w:rPr>
          <w:lang w:eastAsia="en-US"/>
        </w:rPr>
        <w:t xml:space="preserve">, </w:t>
      </w:r>
      <w:r>
        <w:rPr>
          <w:lang w:eastAsia="en-US"/>
        </w:rPr>
        <w:t>en att</w:t>
      </w:r>
      <w:r>
        <w:t xml:space="preserve">endant le retour de </w:t>
      </w:r>
      <w:proofErr w:type="spellStart"/>
      <w:r>
        <w:t>Berthelleminot</w:t>
      </w:r>
      <w:proofErr w:type="spellEnd"/>
      <w:r>
        <w:t xml:space="preserve"> de </w:t>
      </w:r>
      <w:proofErr w:type="spellStart"/>
      <w:r>
        <w:t>Beaurepas</w:t>
      </w:r>
      <w:proofErr w:type="spellEnd"/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qui d</w:t>
      </w:r>
      <w:r w:rsidR="00A23BF9">
        <w:rPr>
          <w:lang w:eastAsia="en-US"/>
        </w:rPr>
        <w:t>’</w:t>
      </w:r>
      <w:r>
        <w:rPr>
          <w:lang w:eastAsia="en-US"/>
        </w:rPr>
        <w:t>ailleurs avait un toupet</w:t>
      </w:r>
      <w:r w:rsidR="00A23BF9">
        <w:rPr>
          <w:lang w:eastAsia="en-US"/>
        </w:rPr>
        <w:t>.</w:t>
      </w:r>
    </w:p>
    <w:p w14:paraId="2AB6E1B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 xml:space="preserve">Pendant que </w:t>
      </w:r>
      <w:proofErr w:type="spellStart"/>
      <w:r>
        <w:rPr>
          <w:lang w:eastAsia="en-US"/>
        </w:rPr>
        <w:t>Berthelleminot</w:t>
      </w:r>
      <w:proofErr w:type="spellEnd"/>
      <w:r>
        <w:rPr>
          <w:lang w:eastAsia="en-US"/>
        </w:rPr>
        <w:t xml:space="preserve"> cherchait une réponse à la question naïve et imprévue du jeune homme</w:t>
      </w:r>
      <w:r w:rsidR="00A23BF9">
        <w:rPr>
          <w:lang w:eastAsia="en-US"/>
        </w:rPr>
        <w:t xml:space="preserve">, </w:t>
      </w:r>
      <w:r>
        <w:rPr>
          <w:lang w:eastAsia="en-US"/>
        </w:rPr>
        <w:t>celui-ci lui tourna rondement le dos</w:t>
      </w:r>
      <w:r w:rsidR="00A23BF9">
        <w:rPr>
          <w:lang w:eastAsia="en-US"/>
        </w:rPr>
        <w:t xml:space="preserve">, </w:t>
      </w:r>
      <w:r>
        <w:rPr>
          <w:lang w:eastAsia="en-US"/>
        </w:rPr>
        <w:t>rouvrit en trois coups de coude le ce</w:t>
      </w:r>
      <w:r>
        <w:t>rcle qui s</w:t>
      </w:r>
      <w:r w:rsidR="00A23BF9">
        <w:rPr>
          <w:lang w:eastAsia="en-US"/>
        </w:rPr>
        <w:t>’</w:t>
      </w:r>
      <w:r>
        <w:rPr>
          <w:lang w:eastAsia="en-US"/>
        </w:rPr>
        <w:t>était refermé après sa brusque arrivée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s</w:t>
      </w:r>
      <w:r w:rsidR="00A23BF9">
        <w:rPr>
          <w:lang w:eastAsia="en-US"/>
        </w:rPr>
        <w:t>’</w:t>
      </w:r>
      <w:r>
        <w:rPr>
          <w:lang w:eastAsia="en-US"/>
        </w:rPr>
        <w:t>en alla comme il était venu</w:t>
      </w:r>
      <w:r w:rsidR="00A23BF9">
        <w:rPr>
          <w:lang w:eastAsia="en-US"/>
        </w:rPr>
        <w:t xml:space="preserve">, </w:t>
      </w:r>
      <w:r>
        <w:rPr>
          <w:lang w:eastAsia="en-US"/>
        </w:rPr>
        <w:t>sans dire gare</w:t>
      </w:r>
      <w:r w:rsidR="00A23BF9">
        <w:rPr>
          <w:lang w:eastAsia="en-US"/>
        </w:rPr>
        <w:t> !</w:t>
      </w:r>
    </w:p>
    <w:p w14:paraId="782A1A1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franchit la porte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on le vit traverser la rue comme un trait</w:t>
      </w:r>
      <w:r w:rsidR="00A23BF9">
        <w:rPr>
          <w:lang w:eastAsia="en-US"/>
        </w:rPr>
        <w:t>.</w:t>
      </w:r>
    </w:p>
    <w:p w14:paraId="249893E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En voilà un drôle de gaillard dit une momie </w:t>
      </w:r>
      <w:proofErr w:type="spellStart"/>
      <w:r>
        <w:rPr>
          <w:lang w:eastAsia="en-US"/>
        </w:rPr>
        <w:t>vitriâse</w:t>
      </w:r>
      <w:proofErr w:type="spellEnd"/>
      <w:r>
        <w:rPr>
          <w:lang w:eastAsia="en-US"/>
        </w:rPr>
        <w:t xml:space="preserve"> qui vivait au Grand-Café de l</w:t>
      </w:r>
      <w:r w:rsidR="00A23BF9">
        <w:rPr>
          <w:lang w:eastAsia="en-US"/>
        </w:rPr>
        <w:t>’</w:t>
      </w:r>
      <w:r>
        <w:rPr>
          <w:lang w:eastAsia="en-US"/>
        </w:rPr>
        <w:t>I</w:t>
      </w:r>
      <w:r>
        <w:t>ndustrie comme une huître dans son écaille</w:t>
      </w:r>
      <w:r w:rsidR="00A23BF9">
        <w:rPr>
          <w:lang w:eastAsia="en-US"/>
        </w:rPr>
        <w:t>.</w:t>
      </w:r>
    </w:p>
    <w:p w14:paraId="6AFE5DF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dame</w:t>
      </w:r>
      <w:r>
        <w:rPr>
          <w:lang w:eastAsia="en-US"/>
        </w:rPr>
        <w:t xml:space="preserve"> ! </w:t>
      </w:r>
      <w:r w:rsidR="00BB5C58">
        <w:rPr>
          <w:lang w:eastAsia="en-US"/>
        </w:rPr>
        <w:t>un drôle de gaillard</w:t>
      </w:r>
      <w:r>
        <w:rPr>
          <w:lang w:eastAsia="en-US"/>
        </w:rPr>
        <w:t xml:space="preserve"> ! </w:t>
      </w:r>
      <w:r w:rsidR="00BB5C58">
        <w:rPr>
          <w:lang w:eastAsia="en-US"/>
        </w:rPr>
        <w:t>répéta une deuxième momie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également </w:t>
      </w:r>
      <w:proofErr w:type="spellStart"/>
      <w:r w:rsidR="00BB5C58">
        <w:rPr>
          <w:lang w:eastAsia="en-US"/>
        </w:rPr>
        <w:t>vitriâse</w:t>
      </w:r>
      <w:proofErr w:type="spellEnd"/>
      <w:r>
        <w:rPr>
          <w:lang w:eastAsia="en-US"/>
        </w:rPr>
        <w:t>.</w:t>
      </w:r>
    </w:p>
    <w:p w14:paraId="229F064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Une troisième momie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non moins </w:t>
      </w:r>
      <w:proofErr w:type="spellStart"/>
      <w:r>
        <w:rPr>
          <w:lang w:eastAsia="en-US"/>
        </w:rPr>
        <w:t>vitriâse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s</w:t>
      </w:r>
      <w:r w:rsidR="00A23BF9">
        <w:rPr>
          <w:lang w:eastAsia="en-US"/>
        </w:rPr>
        <w:t>’</w:t>
      </w:r>
      <w:r>
        <w:rPr>
          <w:lang w:eastAsia="en-US"/>
        </w:rPr>
        <w:t>écria</w:t>
      </w:r>
      <w:r w:rsidR="00A23BF9">
        <w:rPr>
          <w:lang w:eastAsia="en-US"/>
        </w:rPr>
        <w:t> :</w:t>
      </w:r>
    </w:p>
    <w:p w14:paraId="1DCDBAB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Un drôle de gaillard</w:t>
      </w:r>
      <w:r>
        <w:rPr>
          <w:lang w:eastAsia="en-US"/>
        </w:rPr>
        <w:t xml:space="preserve"> ! 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ma foi</w:t>
      </w:r>
      <w:r>
        <w:rPr>
          <w:lang w:eastAsia="en-US"/>
        </w:rPr>
        <w:t xml:space="preserve">, </w:t>
      </w:r>
      <w:r w:rsidR="00BB5C58">
        <w:rPr>
          <w:lang w:eastAsia="en-US"/>
        </w:rPr>
        <w:t>dame oui</w:t>
      </w:r>
      <w:r>
        <w:rPr>
          <w:lang w:eastAsia="en-US"/>
        </w:rPr>
        <w:t> !</w:t>
      </w:r>
    </w:p>
    <w:p w14:paraId="1A8618A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l</w:t>
      </w:r>
      <w:r w:rsidR="00A23BF9">
        <w:rPr>
          <w:lang w:eastAsia="en-US"/>
        </w:rPr>
        <w:t>’</w:t>
      </w:r>
      <w:r>
        <w:rPr>
          <w:lang w:eastAsia="en-US"/>
        </w:rPr>
        <w:t>eau-de-vie de coule</w:t>
      </w:r>
      <w:r>
        <w:t>r sur les lèvres brûlées par</w:t>
      </w:r>
      <w:r>
        <w:rPr>
          <w:lang w:eastAsia="en-US"/>
        </w:rPr>
        <w:t xml:space="preserve"> les pipes</w:t>
      </w:r>
      <w:r w:rsidR="00A23BF9">
        <w:rPr>
          <w:lang w:eastAsia="en-US"/>
        </w:rPr>
        <w:t>.</w:t>
      </w:r>
    </w:p>
    <w:p w14:paraId="2A3B908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Pardieu</w:t>
      </w:r>
      <w:r w:rsidR="00A23BF9">
        <w:rPr>
          <w:lang w:eastAsia="en-US"/>
        </w:rPr>
        <w:t xml:space="preserve"> ! </w:t>
      </w:r>
      <w:r>
        <w:rPr>
          <w:lang w:eastAsia="en-US"/>
        </w:rPr>
        <w:t>en y réfléchissant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huîtres ne nous ont jamais fait de mal</w:t>
      </w:r>
      <w:r w:rsidR="00A23BF9">
        <w:rPr>
          <w:lang w:eastAsia="en-US"/>
        </w:rPr>
        <w:t xml:space="preserve">. </w:t>
      </w:r>
      <w:r>
        <w:rPr>
          <w:lang w:eastAsia="en-US"/>
        </w:rPr>
        <w:t>Comparer les huîtres qui sont des mollusques utiles et pleins de charmes</w:t>
      </w:r>
      <w:r w:rsidR="00A23BF9">
        <w:rPr>
          <w:lang w:eastAsia="en-US"/>
        </w:rPr>
        <w:t xml:space="preserve">, </w:t>
      </w:r>
      <w:r>
        <w:rPr>
          <w:lang w:eastAsia="en-US"/>
        </w:rPr>
        <w:t>aux piliers des buvettes départementales</w:t>
      </w:r>
      <w:r w:rsidR="00A23BF9">
        <w:rPr>
          <w:lang w:eastAsia="en-US"/>
        </w:rPr>
        <w:t xml:space="preserve">,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est une injure gratuite</w:t>
      </w:r>
      <w:r>
        <w:t xml:space="preserve"> et sans excuse</w:t>
      </w:r>
      <w:r w:rsidR="00A23BF9">
        <w:rPr>
          <w:lang w:eastAsia="en-US"/>
        </w:rPr>
        <w:t>.</w:t>
      </w:r>
    </w:p>
    <w:p w14:paraId="6A26558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Que les huîtres nous le pardonnent</w:t>
      </w:r>
      <w:r w:rsidR="00A23BF9">
        <w:rPr>
          <w:lang w:eastAsia="en-US"/>
        </w:rPr>
        <w:t> !…</w:t>
      </w:r>
    </w:p>
    <w:p w14:paraId="32877A54" w14:textId="4A243587" w:rsidR="00BB5C58" w:rsidRDefault="00BB5C58" w:rsidP="007700B9">
      <w:pPr>
        <w:pStyle w:val="Titre2"/>
        <w:rPr>
          <w:lang w:eastAsia="en-US"/>
        </w:rPr>
      </w:pPr>
      <w:bookmarkStart w:id="46" w:name="_Toc231743397"/>
      <w:bookmarkStart w:id="47" w:name="_Toc237577465"/>
      <w:bookmarkStart w:id="48" w:name="_Toc202192413"/>
      <w:r>
        <w:rPr>
          <w:lang w:eastAsia="en-US"/>
        </w:rPr>
        <w:lastRenderedPageBreak/>
        <w:t>MADAME MARION</w:t>
      </w:r>
      <w:r w:rsidR="00A23BF9">
        <w:rPr>
          <w:lang w:eastAsia="en-US"/>
        </w:rPr>
        <w:t xml:space="preserve">, </w:t>
      </w:r>
      <w:r>
        <w:rPr>
          <w:lang w:eastAsia="en-US"/>
        </w:rPr>
        <w:t>RENTIÈRE</w:t>
      </w:r>
      <w:bookmarkEnd w:id="46"/>
      <w:bookmarkEnd w:id="47"/>
      <w:bookmarkEnd w:id="48"/>
      <w:r>
        <w:rPr>
          <w:lang w:eastAsia="en-US"/>
        </w:rPr>
        <w:br/>
      </w:r>
    </w:p>
    <w:p w14:paraId="19394E5A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traversa en un clin d</w:t>
      </w:r>
      <w:r w:rsidR="00A23BF9">
        <w:rPr>
          <w:lang w:eastAsia="en-US"/>
        </w:rPr>
        <w:t>’</w:t>
      </w:r>
      <w:r>
        <w:rPr>
          <w:lang w:eastAsia="en-US"/>
        </w:rPr>
        <w:t>œil l</w:t>
      </w:r>
      <w:r w:rsidR="00A23BF9">
        <w:rPr>
          <w:lang w:eastAsia="en-US"/>
        </w:rPr>
        <w:t>’</w:t>
      </w:r>
      <w:r>
        <w:rPr>
          <w:lang w:eastAsia="en-US"/>
        </w:rPr>
        <w:t>espace qui le séparait de la rue de la Croix où demeurait madame Marion</w:t>
      </w:r>
      <w:r w:rsidR="00A23BF9">
        <w:rPr>
          <w:lang w:eastAsia="en-US"/>
        </w:rPr>
        <w:t xml:space="preserve">, </w:t>
      </w:r>
      <w:r>
        <w:rPr>
          <w:lang w:eastAsia="en-US"/>
        </w:rPr>
        <w:t>rentière</w:t>
      </w:r>
      <w:r w:rsidR="00A23BF9">
        <w:rPr>
          <w:lang w:eastAsia="en-US"/>
        </w:rPr>
        <w:t>.</w:t>
      </w:r>
    </w:p>
    <w:p w14:paraId="2875B33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y avait dans sa tête un monde d</w:t>
      </w:r>
      <w:r w:rsidR="00A23BF9">
        <w:rPr>
          <w:lang w:eastAsia="en-US"/>
        </w:rPr>
        <w:t>’</w:t>
      </w:r>
      <w:r>
        <w:rPr>
          <w:lang w:eastAsia="en-US"/>
        </w:rPr>
        <w:t>idées qui se croisaie</w:t>
      </w:r>
      <w:r>
        <w:t>nt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se heurtaient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le rendaient fou</w:t>
      </w:r>
      <w:r w:rsidR="00A23BF9">
        <w:rPr>
          <w:lang w:eastAsia="en-US"/>
        </w:rPr>
        <w:t>.</w:t>
      </w:r>
    </w:p>
    <w:p w14:paraId="1FD193A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Comme il soulevait le marteau de la porte</w:t>
      </w:r>
      <w:r w:rsidR="00A23BF9">
        <w:rPr>
          <w:lang w:eastAsia="en-US"/>
        </w:rPr>
        <w:t xml:space="preserve">, </w:t>
      </w:r>
      <w:r>
        <w:rPr>
          <w:lang w:eastAsia="en-US"/>
        </w:rPr>
        <w:t>une petite voix l</w:t>
      </w:r>
      <w:r w:rsidR="00A23BF9">
        <w:rPr>
          <w:lang w:eastAsia="en-US"/>
        </w:rPr>
        <w:t>’</w:t>
      </w:r>
      <w:r>
        <w:rPr>
          <w:lang w:eastAsia="en-US"/>
        </w:rPr>
        <w:t>appela par derrière</w:t>
      </w:r>
      <w:r w:rsidR="00A23BF9">
        <w:rPr>
          <w:lang w:eastAsia="en-US"/>
        </w:rPr>
        <w:t>.</w:t>
      </w:r>
    </w:p>
    <w:p w14:paraId="66812F5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mon petit gars</w:t>
      </w:r>
      <w:r>
        <w:rPr>
          <w:lang w:eastAsia="en-US"/>
        </w:rPr>
        <w:t xml:space="preserve">, </w:t>
      </w:r>
      <w:r w:rsidR="00BB5C58">
        <w:rPr>
          <w:lang w:eastAsia="en-US"/>
        </w:rPr>
        <w:t>disait la voix</w:t>
      </w:r>
      <w:r>
        <w:rPr>
          <w:lang w:eastAsia="en-US"/>
        </w:rPr>
        <w:t xml:space="preserve">, </w:t>
      </w:r>
      <w:r w:rsidR="00BB5C58">
        <w:rPr>
          <w:lang w:eastAsia="en-US"/>
        </w:rPr>
        <w:t>tu ne reviens pas au château avec nous</w:t>
      </w:r>
      <w:r>
        <w:rPr>
          <w:lang w:eastAsia="en-US"/>
        </w:rPr>
        <w:t> ?</w:t>
      </w:r>
    </w:p>
    <w:p w14:paraId="4E123F54" w14:textId="3D453A13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tourna la tête</w:t>
      </w:r>
      <w:r w:rsidR="00A23BF9">
        <w:rPr>
          <w:lang w:eastAsia="en-US"/>
        </w:rPr>
        <w:t xml:space="preserve">. </w:t>
      </w:r>
      <w:r>
        <w:rPr>
          <w:lang w:eastAsia="en-US"/>
        </w:rPr>
        <w:t>Il vit trois hommes dans une carriole attelée d</w:t>
      </w:r>
      <w:r w:rsidR="00A23BF9">
        <w:rPr>
          <w:lang w:eastAsia="en-US"/>
        </w:rPr>
        <w:t>’</w:t>
      </w:r>
      <w:r>
        <w:rPr>
          <w:lang w:eastAsia="en-US"/>
        </w:rPr>
        <w:t>un fort cheval</w:t>
      </w:r>
      <w:r w:rsidR="00A23BF9">
        <w:rPr>
          <w:lang w:eastAsia="en-US"/>
        </w:rPr>
        <w:t xml:space="preserve">. </w:t>
      </w:r>
      <w:r>
        <w:rPr>
          <w:lang w:eastAsia="en-US"/>
        </w:rPr>
        <w:t>Il ne reconnut ni les deux Romblon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ni le jeune </w:t>
      </w:r>
      <w:r w:rsidR="00A23BF9">
        <w:rPr>
          <w:lang w:eastAsia="en-US"/>
        </w:rPr>
        <w:t>M. de </w:t>
      </w:r>
      <w:proofErr w:type="spellStart"/>
      <w:r>
        <w:rPr>
          <w:lang w:eastAsia="en-US"/>
        </w:rPr>
        <w:t>Guérineul</w:t>
      </w:r>
      <w:proofErr w:type="spellEnd"/>
      <w:r w:rsidR="00A23BF9">
        <w:rPr>
          <w:lang w:eastAsia="en-US"/>
        </w:rPr>
        <w:t>.</w:t>
      </w:r>
    </w:p>
    <w:p w14:paraId="0310363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Un nuage était sur ses yeux</w:t>
      </w:r>
      <w:r w:rsidR="00A23BF9">
        <w:rPr>
          <w:lang w:eastAsia="en-US"/>
        </w:rPr>
        <w:t>.</w:t>
      </w:r>
    </w:p>
    <w:p w14:paraId="4D25CF2E" w14:textId="0562FB01" w:rsidR="00A23BF9" w:rsidRDefault="00BB5C58" w:rsidP="00A23BF9">
      <w:pPr>
        <w:rPr>
          <w:lang w:eastAsia="en-US"/>
        </w:rPr>
      </w:pPr>
      <w:r>
        <w:rPr>
          <w:lang w:eastAsia="en-US"/>
        </w:rPr>
        <w:t>La carriole passa</w:t>
      </w:r>
      <w:r w:rsidR="00A23BF9">
        <w:rPr>
          <w:lang w:eastAsia="en-US"/>
        </w:rPr>
        <w:t xml:space="preserve">. </w:t>
      </w:r>
      <w:r>
        <w:rPr>
          <w:lang w:eastAsia="en-US"/>
        </w:rPr>
        <w:t xml:space="preserve">Midi </w:t>
      </w:r>
      <w:r>
        <w:rPr>
          <w:lang w:eastAsia="en-US"/>
        </w:rPr>
        <w:t xml:space="preserve">sonnait </w:t>
      </w:r>
      <w:r>
        <w:rPr>
          <w:lang w:eastAsia="en-US"/>
        </w:rPr>
        <w:t>aux horloges de la ville</w:t>
      </w:r>
      <w:r w:rsidR="00A23BF9">
        <w:rPr>
          <w:lang w:eastAsia="en-US"/>
        </w:rPr>
        <w:t xml:space="preserve">. </w:t>
      </w:r>
      <w:r>
        <w:rPr>
          <w:lang w:eastAsia="en-US"/>
        </w:rPr>
        <w:t>La porte de madame Marion s</w:t>
      </w:r>
      <w:r w:rsidR="00A23BF9">
        <w:rPr>
          <w:lang w:eastAsia="en-US"/>
        </w:rPr>
        <w:t>’</w:t>
      </w:r>
      <w:r>
        <w:rPr>
          <w:lang w:eastAsia="en-US"/>
        </w:rPr>
        <w:t>ouvrit</w:t>
      </w:r>
      <w:r w:rsidR="00A23BF9">
        <w:rPr>
          <w:lang w:eastAsia="en-US"/>
        </w:rPr>
        <w:t>.</w:t>
      </w:r>
    </w:p>
    <w:p w14:paraId="5088376A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entra</w:t>
      </w:r>
      <w:r w:rsidR="00A23BF9">
        <w:rPr>
          <w:lang w:eastAsia="en-US"/>
        </w:rPr>
        <w:t>.</w:t>
      </w:r>
    </w:p>
    <w:p w14:paraId="0F1A2AD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Il </w:t>
      </w:r>
      <w:r>
        <w:t>entra même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faut le dire</w:t>
      </w:r>
      <w:r w:rsidR="00A23BF9">
        <w:rPr>
          <w:lang w:eastAsia="en-US"/>
        </w:rPr>
        <w:t xml:space="preserve">, </w:t>
      </w:r>
      <w:r>
        <w:rPr>
          <w:lang w:eastAsia="en-US"/>
        </w:rPr>
        <w:t>malgré une résistance assez brave de Rosalie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essaya vainement de lui barrer le passage</w:t>
      </w:r>
      <w:r w:rsidR="00A23BF9">
        <w:rPr>
          <w:lang w:eastAsia="en-US"/>
        </w:rPr>
        <w:t>.</w:t>
      </w:r>
    </w:p>
    <w:p w14:paraId="1051EE4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En ce moment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pour arrêter </w:t>
      </w:r>
      <w:proofErr w:type="spellStart"/>
      <w:r>
        <w:rPr>
          <w:lang w:eastAsia="en-US"/>
        </w:rPr>
        <w:t>Tiennet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il eût fallu plus qu</w:t>
      </w:r>
      <w:r w:rsidR="00A23BF9">
        <w:rPr>
          <w:lang w:eastAsia="en-US"/>
        </w:rPr>
        <w:t>’</w:t>
      </w:r>
      <w:r>
        <w:rPr>
          <w:lang w:eastAsia="en-US"/>
        </w:rPr>
        <w:t>un homme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Rosalie</w:t>
      </w:r>
      <w:r w:rsidR="00A23BF9">
        <w:rPr>
          <w:lang w:eastAsia="en-US"/>
        </w:rPr>
        <w:t xml:space="preserve">, </w:t>
      </w:r>
      <w:r>
        <w:rPr>
          <w:lang w:eastAsia="en-US"/>
        </w:rPr>
        <w:t>si grande que fût son intrépidité</w:t>
      </w:r>
      <w:r w:rsidR="00A23BF9">
        <w:rPr>
          <w:lang w:eastAsia="en-US"/>
        </w:rPr>
        <w:t xml:space="preserve">, </w:t>
      </w:r>
      <w:r>
        <w:rPr>
          <w:lang w:eastAsia="en-US"/>
        </w:rPr>
        <w:t>n</w:t>
      </w:r>
      <w:r w:rsidR="00A23BF9">
        <w:rPr>
          <w:lang w:eastAsia="en-US"/>
        </w:rPr>
        <w:t>’</w:t>
      </w:r>
      <w:r>
        <w:rPr>
          <w:lang w:eastAsia="en-US"/>
        </w:rPr>
        <w:t>était qu</w:t>
      </w:r>
      <w:r w:rsidR="00A23BF9">
        <w:rPr>
          <w:lang w:eastAsia="en-US"/>
        </w:rPr>
        <w:t>’</w:t>
      </w:r>
      <w:r>
        <w:rPr>
          <w:lang w:eastAsia="en-US"/>
        </w:rPr>
        <w:t>une femm</w:t>
      </w:r>
      <w:r>
        <w:t>e</w:t>
      </w:r>
      <w:r w:rsidR="00A23BF9">
        <w:rPr>
          <w:lang w:eastAsia="en-US"/>
        </w:rPr>
        <w:t>.</w:t>
      </w:r>
    </w:p>
    <w:p w14:paraId="2E78CDC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Parmi toutes les pensées qui se pressaient tumultueusement dans son cerveau</w:t>
      </w:r>
      <w:r w:rsidR="00A23BF9">
        <w:rPr>
          <w:lang w:eastAsia="en-US"/>
        </w:rPr>
        <w:t xml:space="preserve">, </w:t>
      </w:r>
      <w:r>
        <w:rPr>
          <w:lang w:eastAsia="en-US"/>
        </w:rPr>
        <w:t>il y en avait une qui dominait les autres et qui se faisait écouter</w:t>
      </w:r>
      <w:r w:rsidR="00A23BF9">
        <w:rPr>
          <w:lang w:eastAsia="en-US"/>
        </w:rPr>
        <w:t>.</w:t>
      </w:r>
    </w:p>
    <w:p w14:paraId="69BD4F87" w14:textId="52C75582" w:rsidR="00A23BF9" w:rsidRDefault="00BB5C58" w:rsidP="00A23BF9">
      <w:pPr>
        <w:rPr>
          <w:lang w:eastAsia="en-US"/>
        </w:rPr>
      </w:pPr>
      <w:r>
        <w:rPr>
          <w:lang w:eastAsia="en-US"/>
        </w:rPr>
        <w:t>Cette pensée</w:t>
      </w:r>
      <w:r w:rsidR="00A23BF9">
        <w:rPr>
          <w:lang w:eastAsia="en-US"/>
        </w:rPr>
        <w:t xml:space="preserve">, </w:t>
      </w:r>
      <w:r>
        <w:rPr>
          <w:lang w:eastAsia="en-US"/>
        </w:rPr>
        <w:t>on ne peut pas affirmer qu</w:t>
      </w:r>
      <w:r w:rsidR="00A23BF9">
        <w:rPr>
          <w:lang w:eastAsia="en-US"/>
        </w:rPr>
        <w:t>’</w:t>
      </w:r>
      <w:r>
        <w:rPr>
          <w:lang w:eastAsia="en-US"/>
        </w:rPr>
        <w:t>elle fût née soudainement</w:t>
      </w:r>
      <w:r w:rsidR="00A23BF9">
        <w:rPr>
          <w:lang w:eastAsia="en-US"/>
        </w:rPr>
        <w:t xml:space="preserve"> ; </w:t>
      </w:r>
      <w:r>
        <w:rPr>
          <w:lang w:eastAsia="en-US"/>
        </w:rPr>
        <w:t>on ne peut pas même dire qu</w:t>
      </w:r>
      <w:r w:rsidR="00A23BF9">
        <w:rPr>
          <w:lang w:eastAsia="en-US"/>
        </w:rPr>
        <w:t>’</w:t>
      </w:r>
      <w:r>
        <w:rPr>
          <w:lang w:eastAsia="en-US"/>
        </w:rPr>
        <w:t>elle eût</w:t>
      </w:r>
      <w:r>
        <w:t xml:space="preserve"> pris son orig</w:t>
      </w:r>
      <w:r>
        <w:rPr>
          <w:lang w:eastAsia="en-US"/>
        </w:rPr>
        <w:t>ine au Grand-Café de l</w:t>
      </w:r>
      <w:r w:rsidR="00A23BF9">
        <w:rPr>
          <w:lang w:eastAsia="en-US"/>
        </w:rPr>
        <w:t>’</w:t>
      </w:r>
      <w:r>
        <w:rPr>
          <w:lang w:eastAsia="en-US"/>
        </w:rPr>
        <w:t>Industrie et qu</w:t>
      </w:r>
      <w:r w:rsidR="00A23BF9">
        <w:rPr>
          <w:lang w:eastAsia="en-US"/>
        </w:rPr>
        <w:t>’</w:t>
      </w:r>
      <w:r>
        <w:rPr>
          <w:lang w:eastAsia="en-US"/>
        </w:rPr>
        <w:t>elle fût une suite de cette conversation écoutée de loin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la conversation qui avait eu lieu naguère autour du comptoir de madame veuve Ragot</w:t>
      </w:r>
      <w:r w:rsidR="00A23BF9">
        <w:rPr>
          <w:lang w:eastAsia="en-US"/>
        </w:rPr>
        <w:t>.</w:t>
      </w:r>
    </w:p>
    <w:p w14:paraId="1C9652F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Cette pensée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l</w:t>
      </w:r>
      <w:r w:rsidR="00A23BF9">
        <w:rPr>
          <w:lang w:eastAsia="en-US"/>
        </w:rPr>
        <w:t>’</w:t>
      </w:r>
      <w:r>
        <w:rPr>
          <w:lang w:eastAsia="en-US"/>
        </w:rPr>
        <w:t>avait eue déjà</w:t>
      </w:r>
      <w:r w:rsidR="00A23BF9">
        <w:rPr>
          <w:lang w:eastAsia="en-US"/>
        </w:rPr>
        <w:t xml:space="preserve">, </w:t>
      </w:r>
      <w:r>
        <w:rPr>
          <w:lang w:eastAsia="en-US"/>
        </w:rPr>
        <w:t>plus d</w:t>
      </w:r>
      <w:r w:rsidR="00A23BF9">
        <w:rPr>
          <w:lang w:eastAsia="en-US"/>
        </w:rPr>
        <w:t>’</w:t>
      </w:r>
      <w:r>
        <w:rPr>
          <w:lang w:eastAsia="en-US"/>
        </w:rPr>
        <w:t>une fois</w:t>
      </w:r>
      <w:r w:rsidR="00A23BF9">
        <w:rPr>
          <w:lang w:eastAsia="en-US"/>
        </w:rPr>
        <w:t xml:space="preserve">, </w:t>
      </w:r>
      <w:r>
        <w:rPr>
          <w:lang w:eastAsia="en-US"/>
        </w:rPr>
        <w:t>depuis la veille</w:t>
      </w:r>
      <w:r w:rsidR="00A23BF9">
        <w:rPr>
          <w:lang w:eastAsia="en-US"/>
        </w:rPr>
        <w:t>.</w:t>
      </w:r>
    </w:p>
    <w:p w14:paraId="5A90317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si vague et sitôt repoussée</w:t>
      </w:r>
      <w:r w:rsidR="00A23BF9">
        <w:rPr>
          <w:lang w:eastAsia="en-US"/>
        </w:rPr>
        <w:t> !…</w:t>
      </w:r>
    </w:p>
    <w:p w14:paraId="23A3786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Tandis que maintenant elle s</w:t>
      </w:r>
      <w:r w:rsidR="00A23BF9">
        <w:rPr>
          <w:lang w:eastAsia="en-US"/>
        </w:rPr>
        <w:t>’</w:t>
      </w:r>
      <w:r>
        <w:rPr>
          <w:lang w:eastAsia="en-US"/>
        </w:rPr>
        <w:t>était établie d</w:t>
      </w:r>
      <w:r w:rsidR="00A23BF9">
        <w:rPr>
          <w:lang w:eastAsia="en-US"/>
        </w:rPr>
        <w:t>’</w:t>
      </w:r>
      <w:r>
        <w:rPr>
          <w:lang w:eastAsia="en-US"/>
        </w:rPr>
        <w:t>autorité dans l</w:t>
      </w:r>
      <w:r w:rsidR="00A23BF9">
        <w:rPr>
          <w:lang w:eastAsia="en-US"/>
        </w:rPr>
        <w:t>’</w:t>
      </w:r>
      <w:r>
        <w:rPr>
          <w:lang w:eastAsia="en-US"/>
        </w:rPr>
        <w:t xml:space="preserve">esprit de </w:t>
      </w:r>
      <w:proofErr w:type="spellStart"/>
      <w:r>
        <w:rPr>
          <w:lang w:eastAsia="en-US"/>
        </w:rPr>
        <w:t>Tiennet</w:t>
      </w:r>
      <w:proofErr w:type="spellEnd"/>
      <w:r w:rsidR="00A23BF9">
        <w:rPr>
          <w:lang w:eastAsia="en-US"/>
        </w:rPr>
        <w:t xml:space="preserve">.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plus qu</w:t>
      </w:r>
      <w:r w:rsidR="00A23BF9">
        <w:rPr>
          <w:lang w:eastAsia="en-US"/>
        </w:rPr>
        <w:t>’</w:t>
      </w:r>
      <w:r>
        <w:rPr>
          <w:lang w:eastAsia="en-US"/>
        </w:rPr>
        <w:t>une pensée</w:t>
      </w:r>
      <w:r w:rsidR="00A23BF9">
        <w:rPr>
          <w:lang w:eastAsia="en-US"/>
        </w:rPr>
        <w:t xml:space="preserve">,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une croyance presque une conviction</w:t>
      </w:r>
      <w:r w:rsidR="00A23BF9">
        <w:rPr>
          <w:lang w:eastAsia="en-US"/>
        </w:rPr>
        <w:t>.</w:t>
      </w:r>
    </w:p>
    <w:p w14:paraId="6CAB5D4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pour changer cette conviction en certitude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lui semblait qu</w:t>
      </w:r>
      <w:r w:rsidR="00A23BF9">
        <w:rPr>
          <w:lang w:eastAsia="en-US"/>
        </w:rPr>
        <w:t>’</w:t>
      </w:r>
      <w:r>
        <w:rPr>
          <w:lang w:eastAsia="en-US"/>
        </w:rPr>
        <w:t>une seule chose suffirait</w:t>
      </w:r>
      <w:r w:rsidR="00A23BF9">
        <w:rPr>
          <w:lang w:eastAsia="en-US"/>
        </w:rPr>
        <w:t> :</w:t>
      </w:r>
    </w:p>
    <w:p w14:paraId="0FF6208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Voir madame Marion</w:t>
      </w:r>
      <w:r w:rsidR="00A23BF9">
        <w:rPr>
          <w:lang w:eastAsia="en-US"/>
        </w:rPr>
        <w:t>.</w:t>
      </w:r>
    </w:p>
    <w:p w14:paraId="7F0C9C9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En conséquence</w:t>
      </w:r>
      <w:r w:rsidR="00A23BF9">
        <w:rPr>
          <w:lang w:eastAsia="en-US"/>
        </w:rPr>
        <w:t xml:space="preserve">, </w:t>
      </w:r>
      <w:r>
        <w:rPr>
          <w:lang w:eastAsia="en-US"/>
        </w:rPr>
        <w:t>pour voir madame Marion</w:t>
      </w:r>
      <w:r w:rsidR="00A23BF9">
        <w:rPr>
          <w:lang w:eastAsia="en-US"/>
        </w:rPr>
        <w:t xml:space="preserve">, </w:t>
      </w:r>
      <w:r>
        <w:rPr>
          <w:lang w:eastAsia="en-US"/>
        </w:rPr>
        <w:t>et cela sur-le-champ</w:t>
      </w:r>
      <w:r w:rsidR="00A23BF9">
        <w:rPr>
          <w:lang w:eastAsia="en-US"/>
        </w:rPr>
        <w:t xml:space="preserve">, </w:t>
      </w:r>
      <w:r>
        <w:rPr>
          <w:lang w:eastAsia="en-US"/>
        </w:rPr>
        <w:t>il eût soulevé une montagne</w:t>
      </w:r>
      <w:r w:rsidR="00A23BF9">
        <w:rPr>
          <w:lang w:eastAsia="en-US"/>
        </w:rPr>
        <w:t>.</w:t>
      </w:r>
    </w:p>
    <w:p w14:paraId="6198484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pauvre Rosalie fut écartée sans trop de façon</w:t>
      </w:r>
      <w:r w:rsidR="00A23BF9">
        <w:rPr>
          <w:lang w:eastAsia="en-US"/>
        </w:rPr>
        <w:t xml:space="preserve">, </w:t>
      </w:r>
      <w:r>
        <w:rPr>
          <w:lang w:eastAsia="en-US"/>
        </w:rPr>
        <w:t>et si vivement qu</w:t>
      </w:r>
      <w:r w:rsidR="00A23BF9">
        <w:rPr>
          <w:lang w:eastAsia="en-US"/>
        </w:rPr>
        <w:t>’</w:t>
      </w:r>
      <w:r>
        <w:rPr>
          <w:lang w:eastAsia="en-US"/>
        </w:rPr>
        <w:t>elle s</w:t>
      </w:r>
      <w:r w:rsidR="00A23BF9">
        <w:rPr>
          <w:lang w:eastAsia="en-US"/>
        </w:rPr>
        <w:t>’</w:t>
      </w:r>
      <w:r>
        <w:rPr>
          <w:lang w:eastAsia="en-US"/>
        </w:rPr>
        <w:t>appuya au chambranl</w:t>
      </w:r>
      <w:r>
        <w:t>e de la porte pour ne</w:t>
      </w:r>
      <w:r>
        <w:rPr>
          <w:lang w:eastAsia="en-US"/>
        </w:rPr>
        <w:t xml:space="preserve"> pas tomber</w:t>
      </w:r>
      <w:r w:rsidR="00A23BF9">
        <w:rPr>
          <w:lang w:eastAsia="en-US"/>
        </w:rPr>
        <w:t>.</w:t>
      </w:r>
    </w:p>
    <w:p w14:paraId="140AE495" w14:textId="58697C6C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proofErr w:type="spellStart"/>
      <w:r w:rsidR="00BB5C58">
        <w:rPr>
          <w:lang w:eastAsia="en-US"/>
        </w:rPr>
        <w:t>Vit-on</w:t>
      </w:r>
      <w:proofErr w:type="spellEnd"/>
      <w:r w:rsidR="00BB5C58">
        <w:rPr>
          <w:lang w:eastAsia="en-US"/>
        </w:rPr>
        <w:t xml:space="preserve"> jamais chose pareille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écria-t-elle</w:t>
      </w:r>
      <w:r>
        <w:rPr>
          <w:lang w:eastAsia="en-US"/>
        </w:rPr>
        <w:t xml:space="preserve">, </w:t>
      </w:r>
      <w:r w:rsidR="00BB5C58">
        <w:rPr>
          <w:lang w:eastAsia="en-US"/>
        </w:rPr>
        <w:t>en reconnaissant le nouvel arrivant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madame Marion n</w:t>
      </w:r>
      <w:r>
        <w:rPr>
          <w:lang w:eastAsia="en-US"/>
        </w:rPr>
        <w:t>’</w:t>
      </w:r>
      <w:r w:rsidR="00BB5C58">
        <w:rPr>
          <w:lang w:eastAsia="en-US"/>
        </w:rPr>
        <w:t>y est pas</w:t>
      </w:r>
      <w:r>
        <w:rPr>
          <w:lang w:eastAsia="en-US"/>
        </w:rPr>
        <w:t xml:space="preserve">… </w:t>
      </w:r>
      <w:r w:rsidR="00BB5C58">
        <w:rPr>
          <w:lang w:eastAsia="en-US"/>
        </w:rPr>
        <w:t>si vous étiez resté hier</w:t>
      </w:r>
      <w:r>
        <w:rPr>
          <w:lang w:eastAsia="en-US"/>
        </w:rPr>
        <w:t xml:space="preserve">, </w:t>
      </w:r>
      <w:r w:rsidR="00BB5C58">
        <w:rPr>
          <w:lang w:eastAsia="en-US"/>
        </w:rPr>
        <w:t>pour attendre sa réponse</w:t>
      </w:r>
      <w:r>
        <w:rPr>
          <w:lang w:eastAsia="en-US"/>
        </w:rPr>
        <w:t xml:space="preserve">, </w:t>
      </w:r>
      <w:r w:rsidR="00BB5C58">
        <w:rPr>
          <w:lang w:eastAsia="en-US"/>
        </w:rPr>
        <w:t>vous auriez vu qu</w:t>
      </w:r>
      <w:r>
        <w:rPr>
          <w:lang w:eastAsia="en-US"/>
        </w:rPr>
        <w:t>’</w:t>
      </w:r>
      <w:r w:rsidR="00BB5C58">
        <w:rPr>
          <w:lang w:eastAsia="en-US"/>
        </w:rPr>
        <w:t>elle vous recevrait plus tard</w:t>
      </w:r>
      <w:r>
        <w:rPr>
          <w:lang w:eastAsia="en-US"/>
        </w:rPr>
        <w:t xml:space="preserve">… </w:t>
      </w:r>
      <w:r w:rsidR="00BB5C58">
        <w:rPr>
          <w:lang w:eastAsia="en-US"/>
        </w:rPr>
        <w:t>dans</w:t>
      </w:r>
      <w:r w:rsidR="00BB5C58">
        <w:t xml:space="preserve"> huit jours</w:t>
      </w:r>
      <w:r>
        <w:rPr>
          <w:lang w:eastAsia="en-US"/>
        </w:rPr>
        <w:t>.</w:t>
      </w:r>
    </w:p>
    <w:p w14:paraId="0BDFC576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lastRenderedPageBreak/>
        <w:t>Tiennet</w:t>
      </w:r>
      <w:proofErr w:type="spellEnd"/>
      <w:r>
        <w:rPr>
          <w:lang w:eastAsia="en-US"/>
        </w:rPr>
        <w:t xml:space="preserve"> s</w:t>
      </w:r>
      <w:r w:rsidR="00A23BF9">
        <w:rPr>
          <w:lang w:eastAsia="en-US"/>
        </w:rPr>
        <w:t>’</w:t>
      </w:r>
      <w:r>
        <w:rPr>
          <w:lang w:eastAsia="en-US"/>
        </w:rPr>
        <w:t>était arrêté</w:t>
      </w:r>
      <w:r w:rsidR="00A23BF9">
        <w:rPr>
          <w:lang w:eastAsia="en-US"/>
        </w:rPr>
        <w:t>.</w:t>
      </w:r>
    </w:p>
    <w:p w14:paraId="780948B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Ce n</w:t>
      </w:r>
      <w:r>
        <w:rPr>
          <w:lang w:eastAsia="en-US"/>
        </w:rPr>
        <w:t>’</w:t>
      </w:r>
      <w:r w:rsidR="00BB5C58">
        <w:rPr>
          <w:lang w:eastAsia="en-US"/>
        </w:rPr>
        <w:t>est pas dans huit jours que je veux voir ta maîtresse</w:t>
      </w:r>
      <w:r>
        <w:rPr>
          <w:lang w:eastAsia="en-US"/>
        </w:rPr>
        <w:t xml:space="preserve">, </w:t>
      </w:r>
      <w:r w:rsidR="00BB5C58">
        <w:rPr>
          <w:lang w:eastAsia="en-US"/>
        </w:rPr>
        <w:t>ma fille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dit-il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tout de suite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je la verrai</w:t>
      </w:r>
      <w:r>
        <w:rPr>
          <w:lang w:eastAsia="en-US"/>
        </w:rPr>
        <w:t>.</w:t>
      </w:r>
    </w:p>
    <w:p w14:paraId="35E76A5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 parole</w:t>
      </w:r>
      <w:r>
        <w:rPr>
          <w:lang w:eastAsia="en-US"/>
        </w:rPr>
        <w:t xml:space="preserve">, </w:t>
      </w:r>
      <w:r w:rsidR="00BB5C58">
        <w:rPr>
          <w:lang w:eastAsia="en-US"/>
        </w:rPr>
        <w:t>il me tutoie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 Rosalie stupéfaite</w:t>
      </w:r>
      <w:r>
        <w:rPr>
          <w:lang w:eastAsia="en-US"/>
        </w:rPr>
        <w:t xml:space="preserve"> ; </w:t>
      </w:r>
      <w:r w:rsidR="00BB5C58">
        <w:rPr>
          <w:lang w:eastAsia="en-US"/>
        </w:rPr>
        <w:t>hier il était tout timide</w:t>
      </w:r>
      <w:r>
        <w:rPr>
          <w:lang w:eastAsia="en-US"/>
        </w:rPr>
        <w:t xml:space="preserve">… </w:t>
      </w:r>
      <w:r w:rsidR="00BB5C58">
        <w:rPr>
          <w:lang w:eastAsia="en-US"/>
        </w:rPr>
        <w:t>Comme le voilà</w:t>
      </w:r>
      <w:r w:rsidR="00BB5C58">
        <w:t xml:space="preserve"> changé ce matin</w:t>
      </w:r>
      <w:r>
        <w:rPr>
          <w:lang w:eastAsia="en-US"/>
        </w:rPr>
        <w:t> !</w:t>
      </w:r>
    </w:p>
    <w:p w14:paraId="0380A77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Et comme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reprenait sa route après un instant d</w:t>
      </w:r>
      <w:r w:rsidR="00A23BF9">
        <w:rPr>
          <w:lang w:eastAsia="en-US"/>
        </w:rPr>
        <w:t>’</w:t>
      </w:r>
      <w:r>
        <w:rPr>
          <w:lang w:eastAsia="en-US"/>
        </w:rPr>
        <w:t>hésitation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s</w:t>
      </w:r>
      <w:r w:rsidR="00A23BF9">
        <w:rPr>
          <w:lang w:eastAsia="en-US"/>
        </w:rPr>
        <w:t>’</w:t>
      </w:r>
      <w:r>
        <w:rPr>
          <w:lang w:eastAsia="en-US"/>
        </w:rPr>
        <w:t xml:space="preserve">élança </w:t>
      </w:r>
      <w:proofErr w:type="spellStart"/>
      <w:r>
        <w:rPr>
          <w:lang w:eastAsia="en-US"/>
        </w:rPr>
        <w:t>au devant</w:t>
      </w:r>
      <w:proofErr w:type="spellEnd"/>
      <w:r>
        <w:rPr>
          <w:lang w:eastAsia="en-US"/>
        </w:rPr>
        <w:t xml:space="preserve"> de lui</w:t>
      </w:r>
      <w:r w:rsidR="00A23BF9">
        <w:rPr>
          <w:lang w:eastAsia="en-US"/>
        </w:rPr>
        <w:t>.</w:t>
      </w:r>
    </w:p>
    <w:p w14:paraId="2C3F883F" w14:textId="12A6B335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Attendez</w:t>
      </w:r>
      <w:r>
        <w:rPr>
          <w:lang w:eastAsia="en-US"/>
        </w:rPr>
        <w:t xml:space="preserve"> ! </w:t>
      </w:r>
      <w:r w:rsidR="00BB5C58">
        <w:rPr>
          <w:lang w:eastAsia="en-US"/>
        </w:rPr>
        <w:t>reprit-elle</w:t>
      </w:r>
      <w:r>
        <w:rPr>
          <w:lang w:eastAsia="en-US"/>
        </w:rPr>
        <w:t xml:space="preserve">…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Attendez au moins que je prévienne madame</w:t>
      </w:r>
      <w:r>
        <w:rPr>
          <w:lang w:eastAsia="en-US"/>
        </w:rPr>
        <w:t>.</w:t>
      </w:r>
    </w:p>
    <w:p w14:paraId="5CA470F8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l</w:t>
      </w:r>
      <w:r w:rsidR="00A23BF9">
        <w:rPr>
          <w:lang w:eastAsia="en-US"/>
        </w:rPr>
        <w:t>’</w:t>
      </w:r>
      <w:r>
        <w:rPr>
          <w:lang w:eastAsia="en-US"/>
        </w:rPr>
        <w:t>écarta de nouveau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mais cette fois avec beaucoup plus </w:t>
      </w:r>
      <w:r>
        <w:t>de précaution</w:t>
      </w:r>
      <w:r w:rsidR="00A23BF9">
        <w:rPr>
          <w:lang w:eastAsia="en-US"/>
        </w:rPr>
        <w:t>.</w:t>
      </w:r>
    </w:p>
    <w:p w14:paraId="1CCD672C" w14:textId="47EA0102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Ce n</w:t>
      </w:r>
      <w:r>
        <w:rPr>
          <w:lang w:eastAsia="en-US"/>
        </w:rPr>
        <w:t>’</w:t>
      </w:r>
      <w:r w:rsidR="00BB5C58">
        <w:rPr>
          <w:lang w:eastAsia="en-US"/>
        </w:rPr>
        <w:t>est pas nécessaire</w:t>
      </w:r>
      <w:r>
        <w:rPr>
          <w:lang w:eastAsia="en-US"/>
        </w:rPr>
        <w:t xml:space="preserve">, </w:t>
      </w:r>
      <w:r w:rsidR="00BB5C58">
        <w:rPr>
          <w:lang w:eastAsia="en-US"/>
        </w:rPr>
        <w:t>ma fille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dit-il avec ce calme qui recouvre les grandes émotions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ta maîtresse me ferait peut-être chasser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il arriverait un malheur</w:t>
      </w:r>
      <w:r>
        <w:rPr>
          <w:lang w:eastAsia="en-US"/>
        </w:rPr>
        <w:t>.</w:t>
      </w:r>
    </w:p>
    <w:p w14:paraId="69E41AE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Un malheur</w:t>
      </w:r>
      <w:r>
        <w:rPr>
          <w:lang w:eastAsia="en-US"/>
        </w:rPr>
        <w:t xml:space="preserve"> ! </w:t>
      </w:r>
      <w:r w:rsidR="00BB5C58">
        <w:rPr>
          <w:lang w:eastAsia="en-US"/>
        </w:rPr>
        <w:t>répéta la servante qui se prit d</w:t>
      </w:r>
      <w:r>
        <w:rPr>
          <w:lang w:eastAsia="en-US"/>
        </w:rPr>
        <w:t>’</w:t>
      </w:r>
      <w:r w:rsidR="00BB5C58">
        <w:rPr>
          <w:lang w:eastAsia="en-US"/>
        </w:rPr>
        <w:t>effroi</w:t>
      </w:r>
      <w:r>
        <w:rPr>
          <w:lang w:eastAsia="en-US"/>
        </w:rPr>
        <w:t>.</w:t>
      </w:r>
    </w:p>
    <w:p w14:paraId="0F3EC196" w14:textId="5B4D001D" w:rsidR="00A23BF9" w:rsidRDefault="00BB5C58" w:rsidP="00A23BF9">
      <w:pPr>
        <w:rPr>
          <w:lang w:eastAsia="en-US"/>
        </w:rPr>
      </w:pPr>
      <w:r>
        <w:rPr>
          <w:lang w:eastAsia="en-US"/>
        </w:rPr>
        <w:t>Elle recula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proofErr w:type="spellStart"/>
      <w:r>
        <w:rPr>
          <w:lang w:eastAsia="en-US"/>
        </w:rPr>
        <w:t>T</w:t>
      </w:r>
      <w:r>
        <w:t>iennet</w:t>
      </w:r>
      <w:proofErr w:type="spellEnd"/>
      <w:r>
        <w:t xml:space="preserve"> profita du moment et monta l</w:t>
      </w:r>
      <w:r w:rsidR="00A23BF9">
        <w:rPr>
          <w:lang w:eastAsia="en-US"/>
        </w:rPr>
        <w:t>’</w:t>
      </w:r>
      <w:r>
        <w:rPr>
          <w:lang w:eastAsia="en-US"/>
        </w:rPr>
        <w:t>escalier quatre à quatre</w:t>
      </w:r>
      <w:r w:rsidR="00A23BF9">
        <w:rPr>
          <w:lang w:eastAsia="en-US"/>
        </w:rPr>
        <w:t xml:space="preserve">. </w:t>
      </w:r>
      <w:r>
        <w:rPr>
          <w:lang w:eastAsia="en-US"/>
        </w:rPr>
        <w:t>Rosalie le suivait des yeux d</w:t>
      </w:r>
      <w:r w:rsidR="00A23BF9">
        <w:rPr>
          <w:lang w:eastAsia="en-US"/>
        </w:rPr>
        <w:t>’</w:t>
      </w:r>
      <w:r>
        <w:rPr>
          <w:lang w:eastAsia="en-US"/>
        </w:rPr>
        <w:t>un air ébahi</w:t>
      </w:r>
      <w:r w:rsidR="00A23BF9">
        <w:rPr>
          <w:lang w:eastAsia="en-US"/>
        </w:rPr>
        <w:t>.</w:t>
      </w:r>
    </w:p>
    <w:p w14:paraId="7BC5D9A0" w14:textId="07FBCA60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Un malheur</w:t>
      </w:r>
      <w:r>
        <w:rPr>
          <w:lang w:eastAsia="en-US"/>
        </w:rPr>
        <w:t xml:space="preserve"> ! </w:t>
      </w:r>
      <w:r w:rsidR="00BB5C58">
        <w:rPr>
          <w:lang w:eastAsia="en-US"/>
        </w:rPr>
        <w:t>répétait-elle sans trop savoir ce qu</w:t>
      </w:r>
      <w:r>
        <w:rPr>
          <w:lang w:eastAsia="en-US"/>
        </w:rPr>
        <w:t>’</w:t>
      </w:r>
      <w:r w:rsidR="00BB5C58">
        <w:rPr>
          <w:lang w:eastAsia="en-US"/>
        </w:rPr>
        <w:t>elle disait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ma foi</w:t>
      </w:r>
      <w:r>
        <w:rPr>
          <w:lang w:eastAsia="en-US"/>
        </w:rPr>
        <w:t xml:space="preserve">, </w:t>
      </w:r>
      <w:r w:rsidR="00BB5C58">
        <w:rPr>
          <w:lang w:eastAsia="en-US"/>
        </w:rPr>
        <w:t>ce gars-là a quelque chose qui n</w:t>
      </w:r>
      <w:r>
        <w:rPr>
          <w:lang w:eastAsia="en-US"/>
        </w:rPr>
        <w:t>’</w:t>
      </w:r>
      <w:r w:rsidR="00BB5C58">
        <w:rPr>
          <w:lang w:eastAsia="en-US"/>
        </w:rPr>
        <w:t>est pas comme tout le monde</w:t>
      </w:r>
      <w:r>
        <w:rPr>
          <w:lang w:eastAsia="en-US"/>
        </w:rPr>
        <w:t xml:space="preserve">… </w:t>
      </w:r>
      <w:r w:rsidR="00BB5C58">
        <w:rPr>
          <w:lang w:eastAsia="en-US"/>
        </w:rPr>
        <w:t>Si madame v</w:t>
      </w:r>
      <w:r w:rsidR="00BB5C58">
        <w:t>eut le renvoyer</w:t>
      </w:r>
      <w:r>
        <w:rPr>
          <w:lang w:eastAsia="en-US"/>
        </w:rPr>
        <w:t xml:space="preserve">, </w:t>
      </w:r>
      <w:r w:rsidR="00BB5C58">
        <w:rPr>
          <w:lang w:eastAsia="en-US"/>
        </w:rPr>
        <w:t>qu</w:t>
      </w:r>
      <w:r>
        <w:rPr>
          <w:lang w:eastAsia="en-US"/>
        </w:rPr>
        <w:t>’</w:t>
      </w:r>
      <w:r w:rsidR="00BB5C58">
        <w:rPr>
          <w:lang w:eastAsia="en-US"/>
        </w:rPr>
        <w:t>elle le renvoie</w:t>
      </w:r>
      <w:r>
        <w:rPr>
          <w:lang w:eastAsia="en-US"/>
        </w:rPr>
        <w:t> !…</w:t>
      </w:r>
    </w:p>
    <w:p w14:paraId="18A138C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En haut de l</w:t>
      </w:r>
      <w:r w:rsidR="00A23BF9">
        <w:rPr>
          <w:lang w:eastAsia="en-US"/>
        </w:rPr>
        <w:t>’</w:t>
      </w:r>
      <w:r>
        <w:rPr>
          <w:lang w:eastAsia="en-US"/>
        </w:rPr>
        <w:t>escalier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poussa une porte entr</w:t>
      </w:r>
      <w:r w:rsidR="00A23BF9">
        <w:rPr>
          <w:lang w:eastAsia="en-US"/>
        </w:rPr>
        <w:t>’</w:t>
      </w:r>
      <w:r>
        <w:rPr>
          <w:lang w:eastAsia="en-US"/>
        </w:rPr>
        <w:t>ouverte et se trouva dans une manière d</w:t>
      </w:r>
      <w:r w:rsidR="00A23BF9">
        <w:rPr>
          <w:lang w:eastAsia="en-US"/>
        </w:rPr>
        <w:t>’</w:t>
      </w:r>
      <w:r>
        <w:rPr>
          <w:lang w:eastAsia="en-US"/>
        </w:rPr>
        <w:t>antichambre où le lit de la servante était dressé</w:t>
      </w:r>
      <w:r w:rsidR="00A23BF9">
        <w:rPr>
          <w:lang w:eastAsia="en-US"/>
        </w:rPr>
        <w:t>.</w:t>
      </w:r>
    </w:p>
    <w:p w14:paraId="49DAC3C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Est-ce toi</w:t>
      </w:r>
      <w:r>
        <w:rPr>
          <w:lang w:eastAsia="en-US"/>
        </w:rPr>
        <w:t xml:space="preserve">, </w:t>
      </w:r>
      <w:r w:rsidR="00BB5C58">
        <w:rPr>
          <w:lang w:eastAsia="en-US"/>
        </w:rPr>
        <w:t>Rosalie demanda la voix de madame Marion dans la pièce voisine</w:t>
      </w:r>
      <w:r>
        <w:rPr>
          <w:lang w:eastAsia="en-US"/>
        </w:rPr>
        <w:t>.</w:t>
      </w:r>
    </w:p>
    <w:p w14:paraId="4206E66A" w14:textId="595C171B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 xml:space="preserve">Le cœur de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battit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Comme la veille</w:t>
      </w:r>
      <w:r w:rsidR="00A23BF9">
        <w:rPr>
          <w:lang w:eastAsia="en-US"/>
        </w:rPr>
        <w:t xml:space="preserve">, </w:t>
      </w:r>
      <w:r>
        <w:rPr>
          <w:lang w:eastAsia="en-US"/>
        </w:rPr>
        <w:t>cette voix faisait sur lui une impression bizarre et profonde</w:t>
      </w:r>
      <w:r w:rsidR="00A23BF9">
        <w:rPr>
          <w:lang w:eastAsia="en-US"/>
        </w:rPr>
        <w:t>.</w:t>
      </w:r>
    </w:p>
    <w:p w14:paraId="42DBBC4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ne répondit pas</w:t>
      </w:r>
      <w:r w:rsidR="00A23BF9">
        <w:rPr>
          <w:lang w:eastAsia="en-US"/>
        </w:rPr>
        <w:t>.</w:t>
      </w:r>
    </w:p>
    <w:p w14:paraId="06026CD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il n</w:t>
      </w:r>
      <w:r w:rsidR="00A23BF9">
        <w:rPr>
          <w:lang w:eastAsia="en-US"/>
        </w:rPr>
        <w:t>’</w:t>
      </w:r>
      <w:r>
        <w:rPr>
          <w:lang w:eastAsia="en-US"/>
        </w:rPr>
        <w:t>avança pas</w:t>
      </w:r>
      <w:r w:rsidR="00A23BF9">
        <w:rPr>
          <w:lang w:eastAsia="en-US"/>
        </w:rPr>
        <w:t>.</w:t>
      </w:r>
    </w:p>
    <w:p w14:paraId="34A9F07A" w14:textId="435BDD49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répéta la rentière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Parleras-tu</w:t>
      </w:r>
      <w:r>
        <w:rPr>
          <w:lang w:eastAsia="en-US"/>
        </w:rPr>
        <w:t xml:space="preserve">, </w:t>
      </w:r>
      <w:r w:rsidR="00BB5C58">
        <w:rPr>
          <w:lang w:eastAsia="en-US"/>
        </w:rPr>
        <w:t>Rosalie</w:t>
      </w:r>
      <w:r>
        <w:rPr>
          <w:lang w:eastAsia="en-US"/>
        </w:rPr>
        <w:t> !</w:t>
      </w:r>
    </w:p>
    <w:p w14:paraId="7277E2BC" w14:textId="77777777" w:rsidR="00A23BF9" w:rsidRDefault="00BB5C58" w:rsidP="00A23BF9">
      <w:pPr>
        <w:numPr>
          <w:ins w:id="49" w:author="Alain" w:date="2009-11-12T21:30:00Z"/>
        </w:num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prit son cœur à deux mains</w:t>
      </w:r>
      <w:r w:rsidR="00A23BF9">
        <w:rPr>
          <w:lang w:eastAsia="en-US"/>
        </w:rPr>
        <w:t xml:space="preserve">, </w:t>
      </w:r>
      <w:r>
        <w:rPr>
          <w:lang w:eastAsia="en-US"/>
        </w:rPr>
        <w:t>t</w:t>
      </w:r>
      <w:r>
        <w:t>raversa l</w:t>
      </w:r>
      <w:r w:rsidR="00A23BF9">
        <w:rPr>
          <w:lang w:eastAsia="en-US"/>
        </w:rPr>
        <w:t>’</w:t>
      </w:r>
      <w:r>
        <w:rPr>
          <w:lang w:eastAsia="en-US"/>
        </w:rPr>
        <w:t>antichambre et ouvrit la porte brusquement</w:t>
      </w:r>
      <w:r w:rsidR="00A23BF9">
        <w:rPr>
          <w:lang w:eastAsia="en-US"/>
        </w:rPr>
        <w:t>.</w:t>
      </w:r>
    </w:p>
    <w:p w14:paraId="133049E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Une odeur inconnue le saisit aussitôt à la gorge</w:t>
      </w:r>
      <w:r w:rsidR="00A23BF9">
        <w:rPr>
          <w:lang w:eastAsia="en-US"/>
        </w:rPr>
        <w:t>.</w:t>
      </w:r>
    </w:p>
    <w:p w14:paraId="528ADA7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un mélange de parfums violents et grossiers</w:t>
      </w:r>
      <w:r w:rsidR="00A23BF9">
        <w:rPr>
          <w:lang w:eastAsia="en-US"/>
        </w:rPr>
        <w:t xml:space="preserve">, </w:t>
      </w:r>
      <w:r>
        <w:rPr>
          <w:lang w:eastAsia="en-US"/>
        </w:rPr>
        <w:t>de la rose</w:t>
      </w:r>
      <w:r w:rsidR="00A23BF9">
        <w:rPr>
          <w:lang w:eastAsia="en-US"/>
        </w:rPr>
        <w:t xml:space="preserve">, </w:t>
      </w:r>
      <w:r>
        <w:rPr>
          <w:lang w:eastAsia="en-US"/>
        </w:rPr>
        <w:t>de l</w:t>
      </w:r>
      <w:r w:rsidR="00A23BF9">
        <w:rPr>
          <w:lang w:eastAsia="en-US"/>
        </w:rPr>
        <w:t>’</w:t>
      </w:r>
      <w:r>
        <w:rPr>
          <w:lang w:eastAsia="en-US"/>
        </w:rPr>
        <w:t>ambre</w:t>
      </w:r>
      <w:r w:rsidR="00A23BF9">
        <w:rPr>
          <w:lang w:eastAsia="en-US"/>
        </w:rPr>
        <w:t xml:space="preserve">, </w:t>
      </w:r>
      <w:r>
        <w:rPr>
          <w:lang w:eastAsia="en-US"/>
        </w:rPr>
        <w:t>du musc</w:t>
      </w:r>
      <w:r w:rsidR="00A23BF9">
        <w:rPr>
          <w:lang w:eastAsia="en-US"/>
        </w:rPr>
        <w:t xml:space="preserve">, </w:t>
      </w:r>
      <w:r>
        <w:rPr>
          <w:lang w:eastAsia="en-US"/>
        </w:rPr>
        <w:t>du benjoin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du </w:t>
      </w:r>
      <w:proofErr w:type="spellStart"/>
      <w:r>
        <w:rPr>
          <w:lang w:eastAsia="en-US"/>
        </w:rPr>
        <w:t>portugal</w:t>
      </w:r>
      <w:proofErr w:type="spellEnd"/>
      <w:r>
        <w:rPr>
          <w:lang w:eastAsia="en-US"/>
        </w:rPr>
        <w:t xml:space="preserve"> et de l</w:t>
      </w:r>
      <w:r w:rsidR="00A23BF9">
        <w:rPr>
          <w:lang w:eastAsia="en-US"/>
        </w:rPr>
        <w:t>’</w:t>
      </w:r>
      <w:r>
        <w:rPr>
          <w:lang w:eastAsia="en-US"/>
        </w:rPr>
        <w:t>œillet</w:t>
      </w:r>
      <w:r w:rsidR="00A23BF9">
        <w:rPr>
          <w:lang w:eastAsia="en-US"/>
        </w:rPr>
        <w:t>.</w:t>
      </w:r>
    </w:p>
    <w:p w14:paraId="01EE731A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venait d</w:t>
      </w:r>
      <w:r w:rsidR="00A23BF9">
        <w:rPr>
          <w:lang w:eastAsia="en-US"/>
        </w:rPr>
        <w:t>’</w:t>
      </w:r>
      <w:r>
        <w:rPr>
          <w:lang w:eastAsia="en-US"/>
        </w:rPr>
        <w:t>entrer</w:t>
      </w:r>
      <w:r>
        <w:t xml:space="preserve"> dans le temple de Vénus sur le r</w:t>
      </w:r>
      <w:r>
        <w:rPr>
          <w:lang w:eastAsia="en-US"/>
        </w:rPr>
        <w:t>etour</w:t>
      </w:r>
      <w:r w:rsidR="00A23BF9">
        <w:rPr>
          <w:lang w:eastAsia="en-US"/>
        </w:rPr>
        <w:t>.</w:t>
      </w:r>
    </w:p>
    <w:p w14:paraId="4381EB6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était la chambre où madame Marion</w:t>
      </w:r>
      <w:r>
        <w:rPr>
          <w:lang w:eastAsia="en-US"/>
        </w:rPr>
        <w:t xml:space="preserve">, </w:t>
      </w:r>
      <w:r w:rsidR="00BB5C58">
        <w:rPr>
          <w:lang w:eastAsia="en-US"/>
        </w:rPr>
        <w:t>rentière</w:t>
      </w:r>
      <w:r>
        <w:rPr>
          <w:lang w:eastAsia="en-US"/>
        </w:rPr>
        <w:t xml:space="preserve">, </w:t>
      </w:r>
      <w:r w:rsidR="00BB5C58">
        <w:rPr>
          <w:lang w:eastAsia="en-US"/>
        </w:rPr>
        <w:t>faisait sa toilette</w:t>
      </w:r>
      <w:r>
        <w:rPr>
          <w:lang w:eastAsia="en-US"/>
        </w:rPr>
        <w:t>.</w:t>
      </w:r>
    </w:p>
    <w:p w14:paraId="08F8DE7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Assurément au milieu de ces odeurs qui se mêlaient détestablement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une petite-maîtresse de notre faubourg Saint-Germain fût tombée pour le moins</w:t>
      </w:r>
      <w:r>
        <w:t xml:space="preserve"> à la renverse</w:t>
      </w:r>
      <w:r w:rsidR="00A23BF9">
        <w:rPr>
          <w:lang w:eastAsia="en-US"/>
        </w:rPr>
        <w:t>.</w:t>
      </w:r>
    </w:p>
    <w:p w14:paraId="5F3E5DA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avait de bons nerfs</w:t>
      </w:r>
      <w:r w:rsidR="00A23BF9">
        <w:rPr>
          <w:lang w:eastAsia="en-US"/>
        </w:rPr>
        <w:t xml:space="preserve">. </w:t>
      </w:r>
      <w:r>
        <w:rPr>
          <w:lang w:eastAsia="en-US"/>
        </w:rPr>
        <w:t>Il soutint le choc sans broncher</w:t>
      </w:r>
      <w:r w:rsidR="00A23BF9">
        <w:rPr>
          <w:lang w:eastAsia="en-US"/>
        </w:rPr>
        <w:t xml:space="preserve">, </w:t>
      </w:r>
      <w:r>
        <w:rPr>
          <w:lang w:eastAsia="en-US"/>
        </w:rPr>
        <w:t>et l</w:t>
      </w:r>
      <w:r w:rsidR="00A23BF9">
        <w:rPr>
          <w:lang w:eastAsia="en-US"/>
        </w:rPr>
        <w:t>’</w:t>
      </w:r>
      <w:r>
        <w:rPr>
          <w:lang w:eastAsia="en-US"/>
        </w:rPr>
        <w:t>instant d</w:t>
      </w:r>
      <w:r w:rsidR="00A23BF9">
        <w:rPr>
          <w:lang w:eastAsia="en-US"/>
        </w:rPr>
        <w:t>’</w:t>
      </w:r>
      <w:r>
        <w:rPr>
          <w:lang w:eastAsia="en-US"/>
        </w:rPr>
        <w:t>après</w:t>
      </w:r>
      <w:r w:rsidR="00A23BF9">
        <w:rPr>
          <w:lang w:eastAsia="en-US"/>
        </w:rPr>
        <w:t xml:space="preserve">, </w:t>
      </w:r>
      <w:r>
        <w:rPr>
          <w:lang w:eastAsia="en-US"/>
        </w:rPr>
        <w:t>il n</w:t>
      </w:r>
      <w:r w:rsidR="00A23BF9">
        <w:rPr>
          <w:lang w:eastAsia="en-US"/>
        </w:rPr>
        <w:t>’</w:t>
      </w:r>
      <w:r>
        <w:rPr>
          <w:lang w:eastAsia="en-US"/>
        </w:rPr>
        <w:t>y songea plus</w:t>
      </w:r>
      <w:r w:rsidR="00A23BF9">
        <w:rPr>
          <w:lang w:eastAsia="en-US"/>
        </w:rPr>
        <w:t>.</w:t>
      </w:r>
    </w:p>
    <w:p w14:paraId="7E6C95E3" w14:textId="1822EC94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resta immobile sur le seuil</w:t>
      </w:r>
      <w:r w:rsidR="00A23BF9">
        <w:rPr>
          <w:lang w:eastAsia="en-US"/>
        </w:rPr>
        <w:t xml:space="preserve"> ; </w:t>
      </w:r>
      <w:r>
        <w:rPr>
          <w:lang w:eastAsia="en-US"/>
        </w:rPr>
        <w:t>le benjoin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ambre et l</w:t>
      </w:r>
      <w:r w:rsidR="00A23BF9">
        <w:rPr>
          <w:lang w:eastAsia="en-US"/>
        </w:rPr>
        <w:t>’</w:t>
      </w:r>
      <w:r>
        <w:rPr>
          <w:lang w:eastAsia="en-US"/>
        </w:rPr>
        <w:t>œillet lui importaient assez peu</w:t>
      </w:r>
      <w:r w:rsidR="00A23BF9"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mais la vue de madame Mario</w:t>
      </w:r>
      <w:r>
        <w:t>n</w:t>
      </w:r>
      <w:r>
        <w:rPr>
          <w:lang w:eastAsia="en-US"/>
        </w:rPr>
        <w:t xml:space="preserve"> lui </w:t>
      </w:r>
      <w:r>
        <w:rPr>
          <w:lang w:eastAsia="en-US"/>
        </w:rPr>
        <w:t xml:space="preserve">ôtait </w:t>
      </w:r>
      <w:r>
        <w:rPr>
          <w:lang w:eastAsia="en-US"/>
        </w:rPr>
        <w:t>tout son courage</w:t>
      </w:r>
      <w:r w:rsidR="00A23BF9">
        <w:rPr>
          <w:lang w:eastAsia="en-US"/>
        </w:rPr>
        <w:t>.</w:t>
      </w:r>
    </w:p>
    <w:p w14:paraId="0D4BABE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idée qui tout à l</w:t>
      </w:r>
      <w:r w:rsidR="00A23BF9">
        <w:rPr>
          <w:lang w:eastAsia="en-US"/>
        </w:rPr>
        <w:t>’</w:t>
      </w:r>
      <w:r>
        <w:rPr>
          <w:lang w:eastAsia="en-US"/>
        </w:rPr>
        <w:t>heure emplissait sa tête et son cœur venait de s</w:t>
      </w:r>
      <w:r w:rsidR="00A23BF9">
        <w:rPr>
          <w:lang w:eastAsia="en-US"/>
        </w:rPr>
        <w:t>’</w:t>
      </w:r>
      <w:r>
        <w:rPr>
          <w:lang w:eastAsia="en-US"/>
        </w:rPr>
        <w:t>évanouir</w:t>
      </w:r>
      <w:r w:rsidR="00A23BF9">
        <w:rPr>
          <w:lang w:eastAsia="en-US"/>
        </w:rPr>
        <w:t>.</w:t>
      </w:r>
    </w:p>
    <w:p w14:paraId="04B00BA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s</w:t>
      </w:r>
      <w:r w:rsidR="00A23BF9">
        <w:rPr>
          <w:lang w:eastAsia="en-US"/>
        </w:rPr>
        <w:t>’</w:t>
      </w:r>
      <w:r>
        <w:rPr>
          <w:lang w:eastAsia="en-US"/>
        </w:rPr>
        <w:t>était dit</w:t>
      </w:r>
      <w:r w:rsidR="00A23BF9">
        <w:rPr>
          <w:lang w:eastAsia="en-US"/>
        </w:rPr>
        <w:t> :</w:t>
      </w:r>
    </w:p>
    <w:p w14:paraId="5BDFF43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Cette femme est trop jeune</w:t>
      </w:r>
      <w:r>
        <w:rPr>
          <w:lang w:eastAsia="en-US"/>
        </w:rPr>
        <w:t> !…</w:t>
      </w:r>
    </w:p>
    <w:p w14:paraId="318C60D8" w14:textId="511287B7" w:rsidR="00A23BF9" w:rsidRDefault="00BB5C58" w:rsidP="00A23BF9">
      <w:pPr>
        <w:rPr>
          <w:lang w:eastAsia="en-US"/>
        </w:rPr>
      </w:pPr>
      <w:r>
        <w:rPr>
          <w:lang w:eastAsia="en-US"/>
        </w:rPr>
        <w:t>Et cette simple réflexion</w:t>
      </w:r>
      <w:r w:rsidR="00A23BF9">
        <w:rPr>
          <w:lang w:eastAsia="en-US"/>
        </w:rPr>
        <w:t xml:space="preserve"> :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cette femme est trop jeune</w:t>
      </w:r>
      <w:r w:rsidR="00A23BF9">
        <w:rPr>
          <w:lang w:eastAsia="en-US"/>
        </w:rPr>
        <w:t xml:space="preserve"> ! </w:t>
      </w:r>
      <w:r>
        <w:rPr>
          <w:lang w:eastAsia="en-US"/>
        </w:rPr>
        <w:t xml:space="preserve">jetait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du haut en bas d</w:t>
      </w:r>
      <w:r w:rsidR="00A23BF9">
        <w:rPr>
          <w:lang w:eastAsia="en-US"/>
        </w:rPr>
        <w:t>’</w:t>
      </w:r>
      <w:r>
        <w:rPr>
          <w:lang w:eastAsia="en-US"/>
        </w:rPr>
        <w:t xml:space="preserve">un </w:t>
      </w:r>
      <w:r>
        <w:t>beau rêve</w:t>
      </w:r>
      <w:r w:rsidR="00A23BF9">
        <w:rPr>
          <w:lang w:eastAsia="en-US"/>
        </w:rPr>
        <w:t>.</w:t>
      </w:r>
    </w:p>
    <w:p w14:paraId="56F98DE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avait vu dans madame Marion une mère</w:t>
      </w:r>
      <w:r w:rsidR="00A23BF9">
        <w:rPr>
          <w:lang w:eastAsia="en-US"/>
        </w:rPr>
        <w:t>.</w:t>
      </w:r>
    </w:p>
    <w:p w14:paraId="347BE58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Au premier abord cette supposition l</w:t>
      </w:r>
      <w:r w:rsidR="00A23BF9">
        <w:rPr>
          <w:lang w:eastAsia="en-US"/>
        </w:rPr>
        <w:t>’</w:t>
      </w:r>
      <w:r>
        <w:rPr>
          <w:lang w:eastAsia="en-US"/>
        </w:rPr>
        <w:t>avait révolté</w:t>
      </w:r>
      <w:r w:rsidR="00A23BF9">
        <w:rPr>
          <w:lang w:eastAsia="en-US"/>
        </w:rPr>
        <w:t xml:space="preserve">, </w:t>
      </w:r>
      <w:r>
        <w:rPr>
          <w:lang w:eastAsia="en-US"/>
        </w:rPr>
        <w:t>car madame Marion</w:t>
      </w:r>
      <w:r w:rsidR="00A23BF9">
        <w:rPr>
          <w:lang w:eastAsia="en-US"/>
        </w:rPr>
        <w:t xml:space="preserve">, </w:t>
      </w:r>
      <w:r>
        <w:rPr>
          <w:lang w:eastAsia="en-US"/>
        </w:rPr>
        <w:t>la veille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avait renvoyé froidement comme un mendiant importun</w:t>
      </w:r>
      <w:r w:rsidR="00A23BF9">
        <w:rPr>
          <w:lang w:eastAsia="en-US"/>
        </w:rPr>
        <w:t>.</w:t>
      </w:r>
    </w:p>
    <w:p w14:paraId="4EF71B7B" w14:textId="205541CD" w:rsidR="00A23BF9" w:rsidRDefault="00BB5C58" w:rsidP="00A23BF9">
      <w:pPr>
        <w:rPr>
          <w:lang w:eastAsia="en-US"/>
        </w:rPr>
      </w:pPr>
      <w:r>
        <w:rPr>
          <w:lang w:eastAsia="en-US"/>
        </w:rPr>
        <w:t>Mais</w:t>
      </w:r>
      <w:r w:rsidR="00A23BF9">
        <w:rPr>
          <w:lang w:eastAsia="en-US"/>
        </w:rPr>
        <w:t xml:space="preserve">…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Eh</w:t>
      </w:r>
      <w:r w:rsidR="00A23BF9">
        <w:rPr>
          <w:lang w:eastAsia="en-US"/>
        </w:rPr>
        <w:t xml:space="preserve"> ! </w:t>
      </w:r>
      <w:r>
        <w:rPr>
          <w:lang w:eastAsia="en-US"/>
        </w:rPr>
        <w:t>certes oui</w:t>
      </w:r>
      <w:r w:rsidR="00A23BF9">
        <w:rPr>
          <w:lang w:eastAsia="en-US"/>
        </w:rPr>
        <w:t xml:space="preserve">, </w:t>
      </w:r>
      <w:r>
        <w:rPr>
          <w:lang w:eastAsia="en-US"/>
        </w:rPr>
        <w:t>vous eussiez fait de même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Toutes ses</w:t>
      </w:r>
      <w:r>
        <w:t xml:space="preserve"> méditations s</w:t>
      </w:r>
      <w:r w:rsidR="00A23BF9">
        <w:rPr>
          <w:lang w:eastAsia="en-US"/>
        </w:rPr>
        <w:t>’</w:t>
      </w:r>
      <w:r>
        <w:rPr>
          <w:lang w:eastAsia="en-US"/>
        </w:rPr>
        <w:t>étaient portées vers un seul but</w:t>
      </w:r>
      <w:r w:rsidR="00A23BF9">
        <w:rPr>
          <w:lang w:eastAsia="en-US"/>
        </w:rPr>
        <w:t xml:space="preserve"> : </w:t>
      </w:r>
      <w:r>
        <w:rPr>
          <w:lang w:eastAsia="en-US"/>
        </w:rPr>
        <w:t>excuser sa mère</w:t>
      </w:r>
      <w:r w:rsidR="00A23BF9">
        <w:rPr>
          <w:lang w:eastAsia="en-US"/>
        </w:rPr>
        <w:t> !</w:t>
      </w:r>
    </w:p>
    <w:p w14:paraId="2D0D4DC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comme il avait beaucoup d</w:t>
      </w:r>
      <w:r w:rsidR="00A23BF9">
        <w:rPr>
          <w:lang w:eastAsia="en-US"/>
        </w:rPr>
        <w:t>’</w:t>
      </w:r>
      <w:r>
        <w:rPr>
          <w:lang w:eastAsia="en-US"/>
        </w:rPr>
        <w:t>esprit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ce </w:t>
      </w:r>
      <w:proofErr w:type="spellStart"/>
      <w:r>
        <w:rPr>
          <w:lang w:eastAsia="en-US"/>
        </w:rPr>
        <w:t>Tiennet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sans s</w:t>
      </w:r>
      <w:r w:rsidR="00A23BF9">
        <w:rPr>
          <w:lang w:eastAsia="en-US"/>
        </w:rPr>
        <w:t>’</w:t>
      </w:r>
      <w:r>
        <w:rPr>
          <w:lang w:eastAsia="en-US"/>
        </w:rPr>
        <w:t>en douter le moins du monde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avait trouvé à sa mère des quantités d</w:t>
      </w:r>
      <w:r w:rsidR="00A23BF9">
        <w:rPr>
          <w:lang w:eastAsia="en-US"/>
        </w:rPr>
        <w:t>’</w:t>
      </w:r>
      <w:r>
        <w:rPr>
          <w:lang w:eastAsia="en-US"/>
        </w:rPr>
        <w:t>excuses</w:t>
      </w:r>
      <w:r w:rsidR="00A23BF9">
        <w:rPr>
          <w:lang w:eastAsia="en-US"/>
        </w:rPr>
        <w:t>.</w:t>
      </w:r>
    </w:p>
    <w:p w14:paraId="63E60D7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Et voilà que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n</w:t>
      </w:r>
      <w:r w:rsidR="00A23BF9">
        <w:rPr>
          <w:lang w:eastAsia="en-US"/>
        </w:rPr>
        <w:t>’</w:t>
      </w:r>
      <w:r>
        <w:rPr>
          <w:lang w:eastAsia="en-US"/>
        </w:rPr>
        <w:t>avait plus de mère</w:t>
      </w:r>
      <w:r w:rsidR="00A23BF9">
        <w:rPr>
          <w:lang w:eastAsia="en-US"/>
        </w:rPr>
        <w:t> !</w:t>
      </w:r>
    </w:p>
    <w:p w14:paraId="26FF6D3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Cette</w:t>
      </w:r>
      <w:r>
        <w:t xml:space="preserve"> madame Marion</w:t>
      </w:r>
      <w:r w:rsidR="00A23BF9">
        <w:rPr>
          <w:lang w:eastAsia="en-US"/>
        </w:rPr>
        <w:t xml:space="preserve">, </w:t>
      </w:r>
      <w:r>
        <w:rPr>
          <w:lang w:eastAsia="en-US"/>
        </w:rPr>
        <w:t>rentière</w:t>
      </w:r>
      <w:r w:rsidR="00A23BF9">
        <w:rPr>
          <w:lang w:eastAsia="en-US"/>
        </w:rPr>
        <w:t xml:space="preserve">, </w:t>
      </w:r>
      <w:r>
        <w:rPr>
          <w:lang w:eastAsia="en-US"/>
        </w:rPr>
        <w:t>avait donc l</w:t>
      </w:r>
      <w:r w:rsidR="00A23BF9">
        <w:rPr>
          <w:lang w:eastAsia="en-US"/>
        </w:rPr>
        <w:t>’</w:t>
      </w:r>
      <w:r>
        <w:rPr>
          <w:lang w:eastAsia="en-US"/>
        </w:rPr>
        <w:t>air bien jeune</w:t>
      </w:r>
      <w:r w:rsidR="00A23BF9">
        <w:rPr>
          <w:lang w:eastAsia="en-US"/>
        </w:rPr>
        <w:t> ?</w:t>
      </w:r>
    </w:p>
    <w:p w14:paraId="7096C2F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Mon Dieu non</w:t>
      </w:r>
      <w:r w:rsidR="00A23BF9">
        <w:rPr>
          <w:lang w:eastAsia="en-US"/>
        </w:rPr>
        <w:t xml:space="preserve">. </w:t>
      </w:r>
      <w:r>
        <w:rPr>
          <w:lang w:eastAsia="en-US"/>
        </w:rPr>
        <w:t>La moins expérimentée de nos lectrices aimables eût mis du premier coup son âge sur son front</w:t>
      </w:r>
      <w:r w:rsidR="00A23BF9">
        <w:rPr>
          <w:lang w:eastAsia="en-US"/>
        </w:rPr>
        <w:t xml:space="preserve">, </w:t>
      </w:r>
      <w:r>
        <w:rPr>
          <w:lang w:eastAsia="en-US"/>
        </w:rPr>
        <w:t>et son âge ne lui défendait pas d</w:t>
      </w:r>
      <w:r w:rsidR="00A23BF9">
        <w:rPr>
          <w:lang w:eastAsia="en-US"/>
        </w:rPr>
        <w:t>’</w:t>
      </w:r>
      <w:r>
        <w:rPr>
          <w:lang w:eastAsia="en-US"/>
        </w:rPr>
        <w:t>avoir donné le jour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on dit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à ce grand garçon de </w:t>
      </w:r>
      <w:proofErr w:type="spellStart"/>
      <w:r>
        <w:t>Tiennet</w:t>
      </w:r>
      <w:proofErr w:type="spellEnd"/>
      <w:r>
        <w:t xml:space="preserve"> </w:t>
      </w:r>
      <w:proofErr w:type="spellStart"/>
      <w:r>
        <w:t>Blône</w:t>
      </w:r>
      <w:proofErr w:type="spellEnd"/>
      <w:r w:rsidR="00A23BF9">
        <w:rPr>
          <w:lang w:eastAsia="en-US"/>
        </w:rPr>
        <w:t>.</w:t>
      </w:r>
    </w:p>
    <w:p w14:paraId="0630933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Madame Marion</w:t>
      </w:r>
      <w:r w:rsidR="00A23BF9">
        <w:rPr>
          <w:lang w:eastAsia="en-US"/>
        </w:rPr>
        <w:t xml:space="preserve">, </w:t>
      </w:r>
      <w:r>
        <w:rPr>
          <w:lang w:eastAsia="en-US"/>
        </w:rPr>
        <w:t>en déshabillé du matin</w:t>
      </w:r>
      <w:r w:rsidR="00A23BF9">
        <w:rPr>
          <w:lang w:eastAsia="en-US"/>
        </w:rPr>
        <w:t xml:space="preserve">, </w:t>
      </w:r>
      <w:r>
        <w:rPr>
          <w:lang w:eastAsia="en-US"/>
        </w:rPr>
        <w:t>cheveux nattés sous un frais bonnet de dentelles</w:t>
      </w:r>
      <w:r w:rsidR="00A23BF9">
        <w:rPr>
          <w:lang w:eastAsia="en-US"/>
        </w:rPr>
        <w:t xml:space="preserve">, </w:t>
      </w:r>
      <w:r>
        <w:rPr>
          <w:lang w:eastAsia="en-US"/>
        </w:rPr>
        <w:t>peignoir rose assez décolleté</w:t>
      </w:r>
      <w:r w:rsidR="00A23BF9">
        <w:rPr>
          <w:lang w:eastAsia="en-US"/>
        </w:rPr>
        <w:t xml:space="preserve">, </w:t>
      </w:r>
      <w:r>
        <w:rPr>
          <w:lang w:eastAsia="en-US"/>
        </w:rPr>
        <w:t>pantoufles mignonnes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parut à notre bon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une très jeune femme</w:t>
      </w:r>
      <w:r w:rsidR="00A23BF9">
        <w:rPr>
          <w:lang w:eastAsia="en-US"/>
        </w:rPr>
        <w:t>.</w:t>
      </w:r>
    </w:p>
    <w:p w14:paraId="6335A9F2" w14:textId="3F729C31" w:rsidR="00A23BF9" w:rsidRDefault="00BB5C58" w:rsidP="00A23BF9">
      <w:pPr>
        <w:rPr>
          <w:lang w:eastAsia="en-US"/>
        </w:rPr>
      </w:pPr>
      <w:r>
        <w:rPr>
          <w:lang w:eastAsia="en-US"/>
        </w:rPr>
        <w:t>Un connaisseur eût donné à madame Marion de trent</w:t>
      </w:r>
      <w:r>
        <w:t>e-six à</w:t>
      </w:r>
      <w:r>
        <w:rPr>
          <w:lang w:eastAsia="en-US"/>
        </w:rPr>
        <w:t xml:space="preserve"> quarante ans</w:t>
      </w:r>
      <w:r w:rsidR="00A23BF9">
        <w:rPr>
          <w:lang w:eastAsia="en-US"/>
        </w:rPr>
        <w:t xml:space="preserve">.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une petite femme</w:t>
      </w:r>
      <w:r w:rsidR="00A23BF9">
        <w:rPr>
          <w:lang w:eastAsia="en-US"/>
        </w:rPr>
        <w:t xml:space="preserve">, </w:t>
      </w:r>
      <w:r>
        <w:rPr>
          <w:lang w:eastAsia="en-US"/>
        </w:rPr>
        <w:t>grassouillette comme une caille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fraîche à dix pas et de près un peu </w:t>
      </w:r>
      <w:r>
        <w:rPr>
          <w:lang w:eastAsia="en-US"/>
        </w:rPr>
        <w:lastRenderedPageBreak/>
        <w:t>couperosée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Elle avait des yeux gris clignotants</w:t>
      </w:r>
      <w:r w:rsidR="00A23BF9">
        <w:rPr>
          <w:lang w:eastAsia="en-US"/>
        </w:rPr>
        <w:t xml:space="preserve">, </w:t>
      </w:r>
      <w:r>
        <w:rPr>
          <w:lang w:eastAsia="en-US"/>
        </w:rPr>
        <w:t>une taille courte un peu avachie</w:t>
      </w:r>
      <w:r w:rsidR="00A23BF9">
        <w:rPr>
          <w:lang w:eastAsia="en-US"/>
        </w:rPr>
        <w:t xml:space="preserve">, </w:t>
      </w:r>
      <w:r>
        <w:rPr>
          <w:lang w:eastAsia="en-US"/>
        </w:rPr>
        <w:t>un gros pied gêné par l</w:t>
      </w:r>
      <w:r w:rsidR="00A23BF9">
        <w:rPr>
          <w:lang w:eastAsia="en-US"/>
        </w:rPr>
        <w:t>’</w:t>
      </w:r>
      <w:r>
        <w:rPr>
          <w:lang w:eastAsia="en-US"/>
        </w:rPr>
        <w:t>embonpoint et une fossette d</w:t>
      </w:r>
      <w:r w:rsidR="00A23BF9">
        <w:rPr>
          <w:lang w:eastAsia="en-US"/>
        </w:rPr>
        <w:t>’</w:t>
      </w:r>
      <w:r>
        <w:rPr>
          <w:lang w:eastAsia="en-US"/>
        </w:rPr>
        <w:t>amour à la joue gauche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Sophie Western</w:t>
      </w:r>
      <w:r w:rsidR="00A23BF9">
        <w:rPr>
          <w:lang w:eastAsia="en-US"/>
        </w:rPr>
        <w:t xml:space="preserve">, </w:t>
      </w:r>
      <w:r>
        <w:rPr>
          <w:lang w:eastAsia="en-US"/>
        </w:rPr>
        <w:t>la délicieuse maîtresse de Tom Jones</w:t>
      </w:r>
      <w:r w:rsidR="00A23BF9">
        <w:rPr>
          <w:lang w:eastAsia="en-US"/>
        </w:rPr>
        <w:t>.</w:t>
      </w:r>
    </w:p>
    <w:p w14:paraId="63DC2DC1" w14:textId="40492384" w:rsidR="00A23BF9" w:rsidRDefault="00BB5C58" w:rsidP="00A23BF9">
      <w:pPr>
        <w:rPr>
          <w:lang w:eastAsia="en-US"/>
        </w:rPr>
      </w:pPr>
      <w:r>
        <w:rPr>
          <w:lang w:eastAsia="en-US"/>
        </w:rPr>
        <w:t>Avec cela une voix de Nantes</w:t>
      </w:r>
      <w:r w:rsidR="00A23BF9">
        <w:rPr>
          <w:lang w:eastAsia="en-US"/>
        </w:rPr>
        <w:t xml:space="preserve">, </w:t>
      </w:r>
      <w:r>
        <w:rPr>
          <w:lang w:eastAsia="en-US"/>
        </w:rPr>
        <w:t>de Rennes ou de Vitré</w:t>
      </w:r>
      <w:r w:rsidR="00A23BF9">
        <w:rPr>
          <w:lang w:eastAsia="en-US"/>
        </w:rPr>
        <w:t xml:space="preserve">, </w:t>
      </w:r>
      <w:r>
        <w:rPr>
          <w:lang w:eastAsia="en-US"/>
        </w:rPr>
        <w:t>traînante et chantant des fosses nasales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pour trente sous de parfums variés sur le corps</w:t>
      </w:r>
      <w:r w:rsidR="00A23BF9">
        <w:rPr>
          <w:lang w:eastAsia="en-US"/>
        </w:rPr>
        <w:t>.</w:t>
      </w:r>
    </w:p>
    <w:p w14:paraId="3524634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Madame Marion</w:t>
      </w:r>
      <w:r w:rsidR="00A23BF9">
        <w:rPr>
          <w:lang w:eastAsia="en-US"/>
        </w:rPr>
        <w:t xml:space="preserve">, </w:t>
      </w:r>
      <w:r>
        <w:rPr>
          <w:lang w:eastAsia="en-US"/>
        </w:rPr>
        <w:t>rentiè</w:t>
      </w:r>
      <w:r>
        <w:t>re</w:t>
      </w:r>
      <w:r w:rsidR="00A23BF9">
        <w:rPr>
          <w:lang w:eastAsia="en-US"/>
        </w:rPr>
        <w:t xml:space="preserve">, </w:t>
      </w:r>
      <w:r>
        <w:rPr>
          <w:lang w:eastAsia="en-US"/>
        </w:rPr>
        <w:t>venait d</w:t>
      </w:r>
      <w:r w:rsidR="00A23BF9">
        <w:rPr>
          <w:lang w:eastAsia="en-US"/>
        </w:rPr>
        <w:t>’</w:t>
      </w:r>
      <w:r>
        <w:rPr>
          <w:lang w:eastAsia="en-US"/>
        </w:rPr>
        <w:t>achever sa toilette dans sa chambre à coucher qui lui servait de boudoir</w:t>
      </w:r>
      <w:r w:rsidR="00A23BF9">
        <w:rPr>
          <w:lang w:eastAsia="en-US"/>
        </w:rPr>
        <w:t xml:space="preserve">. </w:t>
      </w:r>
      <w:r>
        <w:rPr>
          <w:lang w:eastAsia="en-US"/>
        </w:rPr>
        <w:t>Cette chambre était austère en dessous</w:t>
      </w:r>
      <w:r w:rsidR="00A23BF9">
        <w:rPr>
          <w:lang w:eastAsia="en-US"/>
        </w:rPr>
        <w:t xml:space="preserve">, </w:t>
      </w:r>
      <w:r>
        <w:rPr>
          <w:lang w:eastAsia="en-US"/>
        </w:rPr>
        <w:t>voluptueuse à la surface</w:t>
      </w:r>
      <w:r w:rsidR="00A23BF9">
        <w:rPr>
          <w:lang w:eastAsia="en-US"/>
        </w:rPr>
        <w:t xml:space="preserve">,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est-à-dire qu</w:t>
      </w:r>
      <w:r w:rsidR="00A23BF9">
        <w:rPr>
          <w:lang w:eastAsia="en-US"/>
        </w:rPr>
        <w:t>’</w:t>
      </w:r>
      <w:r>
        <w:rPr>
          <w:lang w:eastAsia="en-US"/>
        </w:rPr>
        <w:t>on avait essayé de rajeunir et d</w:t>
      </w:r>
      <w:r w:rsidR="00A23BF9">
        <w:rPr>
          <w:lang w:eastAsia="en-US"/>
        </w:rPr>
        <w:t>’</w:t>
      </w:r>
      <w:r>
        <w:rPr>
          <w:lang w:eastAsia="en-US"/>
        </w:rPr>
        <w:t>enjoliver ses vieux murs</w:t>
      </w:r>
      <w:r w:rsidR="00A23BF9">
        <w:rPr>
          <w:lang w:eastAsia="en-US"/>
        </w:rPr>
        <w:t>.</w:t>
      </w:r>
    </w:p>
    <w:p w14:paraId="563CAE4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Du fard sur des joues de ce</w:t>
      </w:r>
      <w:r>
        <w:t>nt ans</w:t>
      </w:r>
      <w:r w:rsidR="00A23BF9">
        <w:rPr>
          <w:lang w:eastAsia="en-US"/>
        </w:rPr>
        <w:t> !</w:t>
      </w:r>
    </w:p>
    <w:p w14:paraId="3DE3FE3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laid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commun</w:t>
      </w:r>
      <w:r w:rsidR="00A23BF9">
        <w:rPr>
          <w:lang w:eastAsia="en-US"/>
        </w:rPr>
        <w:t xml:space="preserve">, </w:t>
      </w:r>
      <w:r>
        <w:rPr>
          <w:lang w:eastAsia="en-US"/>
        </w:rPr>
        <w:t>disparate et irritant à voir</w:t>
      </w:r>
      <w:r w:rsidR="00A23BF9">
        <w:rPr>
          <w:lang w:eastAsia="en-US"/>
        </w:rPr>
        <w:t>.</w:t>
      </w:r>
    </w:p>
    <w:p w14:paraId="2E4A3B4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 qui est certain</w:t>
      </w:r>
      <w:r w:rsidR="00A23BF9">
        <w:rPr>
          <w:lang w:eastAsia="en-US"/>
        </w:rPr>
        <w:t xml:space="preserve">,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est que la déesse et le temple étaient ici en parfait accord</w:t>
      </w:r>
      <w:r w:rsidR="00A23BF9">
        <w:rPr>
          <w:lang w:eastAsia="en-US"/>
        </w:rPr>
        <w:t xml:space="preserve">. </w:t>
      </w:r>
      <w:r>
        <w:rPr>
          <w:lang w:eastAsia="en-US"/>
        </w:rPr>
        <w:t>Le boudoir-chambre-à-coucher était fait pour madame Marion</w:t>
      </w:r>
      <w:r w:rsidR="00A23BF9">
        <w:rPr>
          <w:lang w:eastAsia="en-US"/>
        </w:rPr>
        <w:t xml:space="preserve">, </w:t>
      </w:r>
      <w:r>
        <w:rPr>
          <w:lang w:eastAsia="en-US"/>
        </w:rPr>
        <w:t>rentière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madame Marion</w:t>
      </w:r>
      <w:r w:rsidR="00A23BF9">
        <w:rPr>
          <w:lang w:eastAsia="en-US"/>
        </w:rPr>
        <w:t xml:space="preserve">, </w:t>
      </w:r>
      <w:r>
        <w:rPr>
          <w:lang w:eastAsia="en-US"/>
        </w:rPr>
        <w:t>rentière</w:t>
      </w:r>
      <w:r w:rsidR="00A23BF9">
        <w:rPr>
          <w:lang w:eastAsia="en-US"/>
        </w:rPr>
        <w:t xml:space="preserve">, </w:t>
      </w:r>
      <w:r>
        <w:rPr>
          <w:lang w:eastAsia="en-US"/>
        </w:rPr>
        <w:t>semblait cr</w:t>
      </w:r>
      <w:r>
        <w:t>éée et mise au monde pour embellir ce séjour</w:t>
      </w:r>
      <w:r w:rsidR="00A23BF9">
        <w:rPr>
          <w:lang w:eastAsia="en-US"/>
        </w:rPr>
        <w:t>.</w:t>
      </w:r>
    </w:p>
    <w:p w14:paraId="3156C89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Tiens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dit-elle en voyant la figure de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sur le seuil</w:t>
      </w:r>
      <w:r>
        <w:rPr>
          <w:lang w:eastAsia="en-US"/>
        </w:rPr>
        <w:t xml:space="preserve">, </w:t>
      </w:r>
      <w:r w:rsidR="00BB5C58">
        <w:rPr>
          <w:lang w:eastAsia="en-US"/>
        </w:rPr>
        <w:t>qu</w:t>
      </w:r>
      <w:r>
        <w:rPr>
          <w:lang w:eastAsia="en-US"/>
        </w:rPr>
        <w:t>’</w:t>
      </w:r>
      <w:r w:rsidR="00BB5C58">
        <w:rPr>
          <w:lang w:eastAsia="en-US"/>
        </w:rPr>
        <w:t>est-ce que c</w:t>
      </w:r>
      <w:r>
        <w:rPr>
          <w:lang w:eastAsia="en-US"/>
        </w:rPr>
        <w:t>’</w:t>
      </w:r>
      <w:r w:rsidR="00BB5C58">
        <w:rPr>
          <w:lang w:eastAsia="en-US"/>
        </w:rPr>
        <w:t>est que celui-là</w:t>
      </w:r>
      <w:r>
        <w:rPr>
          <w:lang w:eastAsia="en-US"/>
        </w:rPr>
        <w:t> ?</w:t>
      </w:r>
    </w:p>
    <w:p w14:paraId="16554EA4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ne savait plus s</w:t>
      </w:r>
      <w:r w:rsidR="00A23BF9">
        <w:rPr>
          <w:lang w:eastAsia="en-US"/>
        </w:rPr>
        <w:t>’</w:t>
      </w:r>
      <w:r>
        <w:rPr>
          <w:lang w:eastAsia="en-US"/>
        </w:rPr>
        <w:t>il devait avancer ou reculer</w:t>
      </w:r>
      <w:r w:rsidR="00A23BF9">
        <w:rPr>
          <w:lang w:eastAsia="en-US"/>
        </w:rPr>
        <w:t>.</w:t>
      </w:r>
    </w:p>
    <w:p w14:paraId="36F0258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Sa hardiesse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parfois allait jusqu</w:t>
      </w:r>
      <w:r w:rsidR="00A23BF9">
        <w:rPr>
          <w:lang w:eastAsia="en-US"/>
        </w:rPr>
        <w:t>’</w:t>
      </w:r>
      <w:r>
        <w:rPr>
          <w:lang w:eastAsia="en-US"/>
        </w:rPr>
        <w:t>à l</w:t>
      </w:r>
      <w:r w:rsidR="00A23BF9">
        <w:rPr>
          <w:lang w:eastAsia="en-US"/>
        </w:rPr>
        <w:t>’</w:t>
      </w:r>
      <w:r>
        <w:rPr>
          <w:lang w:eastAsia="en-US"/>
        </w:rPr>
        <w:t>effronterie</w:t>
      </w:r>
      <w:r w:rsidR="00A23BF9">
        <w:rPr>
          <w:lang w:eastAsia="en-US"/>
        </w:rPr>
        <w:t xml:space="preserve">, </w:t>
      </w:r>
      <w:r>
        <w:rPr>
          <w:lang w:eastAsia="en-US"/>
        </w:rPr>
        <w:t>était tombée tout d</w:t>
      </w:r>
      <w:r w:rsidR="00A23BF9">
        <w:rPr>
          <w:lang w:eastAsia="en-US"/>
        </w:rPr>
        <w:t>’</w:t>
      </w:r>
      <w:r>
        <w:rPr>
          <w:lang w:eastAsia="en-US"/>
        </w:rPr>
        <w:t>un coup</w:t>
      </w:r>
      <w:r w:rsidR="00A23BF9">
        <w:rPr>
          <w:lang w:eastAsia="en-US"/>
        </w:rPr>
        <w:t>.</w:t>
      </w:r>
    </w:p>
    <w:p w14:paraId="6EC5B32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était mille fois plus déconcerté qu</w:t>
      </w:r>
      <w:r w:rsidR="00A23BF9">
        <w:rPr>
          <w:lang w:eastAsia="en-US"/>
        </w:rPr>
        <w:t>’</w:t>
      </w:r>
      <w:r>
        <w:rPr>
          <w:lang w:eastAsia="en-US"/>
        </w:rPr>
        <w:t>au moment où les habitués du Grand-Café de l</w:t>
      </w:r>
      <w:r w:rsidR="00A23BF9">
        <w:rPr>
          <w:lang w:eastAsia="en-US"/>
        </w:rPr>
        <w:t>’</w:t>
      </w:r>
      <w:r>
        <w:rPr>
          <w:lang w:eastAsia="en-US"/>
        </w:rPr>
        <w:t>Industrie l</w:t>
      </w:r>
      <w:r w:rsidR="00A23BF9">
        <w:rPr>
          <w:lang w:eastAsia="en-US"/>
        </w:rPr>
        <w:t>’</w:t>
      </w:r>
      <w:r>
        <w:rPr>
          <w:lang w:eastAsia="en-US"/>
        </w:rPr>
        <w:t>avaient entouré comme une bête curieuse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quand il avait demandé </w:t>
      </w:r>
      <w:r>
        <w:rPr>
          <w:i/>
          <w:iCs/>
        </w:rPr>
        <w:t xml:space="preserve">Maman </w:t>
      </w:r>
      <w:proofErr w:type="spellStart"/>
      <w:r>
        <w:rPr>
          <w:i/>
          <w:iCs/>
        </w:rPr>
        <w:t>Rogome</w:t>
      </w:r>
      <w:proofErr w:type="spellEnd"/>
      <w:r w:rsidR="00A23BF9">
        <w:rPr>
          <w:lang w:eastAsia="en-US"/>
        </w:rPr>
        <w:t>.</w:t>
      </w:r>
    </w:p>
    <w:p w14:paraId="583662BF" w14:textId="628B5CCA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reprit madame Marion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parlera-t-il</w:t>
      </w:r>
      <w:r>
        <w:rPr>
          <w:lang w:eastAsia="en-US"/>
        </w:rPr>
        <w:t> ?</w:t>
      </w:r>
      <w:r>
        <w:t xml:space="preserve">… </w:t>
      </w:r>
      <w:r w:rsidR="00BB5C58">
        <w:rPr>
          <w:lang w:eastAsia="en-US"/>
        </w:rPr>
        <w:t>Mon Dieu</w:t>
      </w:r>
      <w:r>
        <w:rPr>
          <w:lang w:eastAsia="en-US"/>
        </w:rPr>
        <w:t xml:space="preserve"> ! </w:t>
      </w:r>
      <w:r w:rsidR="00BB5C58">
        <w:rPr>
          <w:lang w:eastAsia="en-US"/>
        </w:rPr>
        <w:t>les gars ont-ils l</w:t>
      </w:r>
      <w:r>
        <w:rPr>
          <w:lang w:eastAsia="en-US"/>
        </w:rPr>
        <w:t>’</w:t>
      </w:r>
      <w:r w:rsidR="00BB5C58">
        <w:rPr>
          <w:lang w:eastAsia="en-US"/>
        </w:rPr>
        <w:t>air bête dans ce pays-ci</w:t>
      </w:r>
      <w:r>
        <w:rPr>
          <w:lang w:eastAsia="en-US"/>
        </w:rPr>
        <w:t> !…</w:t>
      </w:r>
    </w:p>
    <w:p w14:paraId="2C6518F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allait en dire plus long sans doute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une idée sembla brusquement traverser son esprit</w:t>
      </w:r>
      <w:r w:rsidR="00A23BF9">
        <w:rPr>
          <w:lang w:eastAsia="en-US"/>
        </w:rPr>
        <w:t>.</w:t>
      </w:r>
    </w:p>
    <w:p w14:paraId="68B6082C" w14:textId="310D1431" w:rsidR="00A23BF9" w:rsidRDefault="00BB5C58" w:rsidP="00A23BF9">
      <w:pPr>
        <w:rPr>
          <w:lang w:eastAsia="en-US"/>
        </w:rPr>
      </w:pPr>
      <w:r>
        <w:rPr>
          <w:lang w:eastAsia="en-US"/>
        </w:rPr>
        <w:t>Elle s</w:t>
      </w:r>
      <w:r w:rsidR="00A23BF9">
        <w:rPr>
          <w:lang w:eastAsia="en-US"/>
        </w:rPr>
        <w:t>’</w:t>
      </w:r>
      <w:r>
        <w:rPr>
          <w:lang w:eastAsia="en-US"/>
        </w:rPr>
        <w:t>interrompit</w:t>
      </w:r>
      <w:r w:rsidR="00A23BF9">
        <w:rPr>
          <w:lang w:eastAsia="en-US"/>
        </w:rPr>
        <w:t xml:space="preserve">. </w:t>
      </w:r>
      <w:r>
        <w:rPr>
          <w:lang w:eastAsia="en-US"/>
        </w:rPr>
        <w:t>Ses petits yeux gris prirent une expression d</w:t>
      </w:r>
      <w:r w:rsidR="00A23BF9">
        <w:rPr>
          <w:lang w:eastAsia="en-US"/>
        </w:rPr>
        <w:t>’</w:t>
      </w:r>
      <w:r>
        <w:rPr>
          <w:lang w:eastAsia="en-US"/>
        </w:rPr>
        <w:t xml:space="preserve">inquiétude et se détournèrent </w:t>
      </w:r>
      <w:r>
        <w:t xml:space="preserve">de </w:t>
      </w:r>
      <w:proofErr w:type="spellStart"/>
      <w:r>
        <w:t>Tiennet</w:t>
      </w:r>
      <w:proofErr w:type="spellEnd"/>
      <w:r>
        <w:t xml:space="preserve"> </w:t>
      </w:r>
      <w:proofErr w:type="spellStart"/>
      <w:r>
        <w:t>Blône</w:t>
      </w:r>
      <w:proofErr w:type="spellEnd"/>
      <w:r>
        <w:t xml:space="preserve"> qui se tenait toujours là</w:t>
      </w:r>
      <w:r w:rsidR="00A23BF9">
        <w:rPr>
          <w:lang w:eastAsia="en-US"/>
        </w:rPr>
        <w:t xml:space="preserve">, </w:t>
      </w:r>
      <w:r>
        <w:rPr>
          <w:lang w:eastAsia="en-US"/>
        </w:rPr>
        <w:t>planté comme un piquet</w:t>
      </w:r>
      <w:r w:rsidR="00A23BF9">
        <w:rPr>
          <w:lang w:eastAsia="en-US"/>
        </w:rPr>
        <w:t xml:space="preserve">, </w:t>
      </w:r>
      <w:r>
        <w:rPr>
          <w:lang w:eastAsia="en-US"/>
        </w:rPr>
        <w:t>le chapeau à la main</w:t>
      </w:r>
      <w:r w:rsidR="00A23BF9">
        <w:rPr>
          <w:lang w:eastAsia="en-US"/>
        </w:rPr>
        <w:t xml:space="preserve">, </w:t>
      </w:r>
      <w:r>
        <w:rPr>
          <w:lang w:eastAsia="en-US"/>
        </w:rPr>
        <w:t>le rouge au front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yeux cloués au plancher</w:t>
      </w:r>
      <w:r w:rsidR="005D097F">
        <w:rPr>
          <w:lang w:eastAsia="en-US"/>
        </w:rPr>
        <w:t>.</w:t>
      </w:r>
    </w:p>
    <w:p w14:paraId="6CBBE16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qui était bien le garçon le plus empêché qui fût</w:t>
      </w:r>
      <w:r w:rsidR="00A23BF9">
        <w:rPr>
          <w:lang w:eastAsia="en-US"/>
        </w:rPr>
        <w:t xml:space="preserve">, </w:t>
      </w:r>
      <w:r>
        <w:rPr>
          <w:lang w:eastAsia="en-US"/>
        </w:rPr>
        <w:t>en ce moment</w:t>
      </w:r>
      <w:r w:rsidR="00A23BF9">
        <w:rPr>
          <w:lang w:eastAsia="en-US"/>
        </w:rPr>
        <w:t>.</w:t>
      </w:r>
    </w:p>
    <w:p w14:paraId="2F61F762" w14:textId="2A64812A" w:rsidR="00BB5C58" w:rsidRDefault="00BB5C58" w:rsidP="007700B9">
      <w:pPr>
        <w:pStyle w:val="Titre2"/>
        <w:rPr>
          <w:lang w:eastAsia="en-US"/>
        </w:rPr>
      </w:pPr>
      <w:bookmarkStart w:id="50" w:name="_Toc231743398"/>
      <w:bookmarkStart w:id="51" w:name="_Toc237577466"/>
      <w:bookmarkStart w:id="52" w:name="_Toc202192414"/>
      <w:r>
        <w:rPr>
          <w:lang w:eastAsia="en-US"/>
        </w:rPr>
        <w:lastRenderedPageBreak/>
        <w:t xml:space="preserve">OÙ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DEMANDE UNE MÈRE</w:t>
      </w:r>
      <w:bookmarkEnd w:id="50"/>
      <w:bookmarkEnd w:id="51"/>
      <w:bookmarkEnd w:id="52"/>
      <w:r>
        <w:rPr>
          <w:lang w:eastAsia="en-US"/>
        </w:rPr>
        <w:br/>
      </w:r>
    </w:p>
    <w:p w14:paraId="2493365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Madame Marion</w:t>
      </w:r>
      <w:r w:rsidR="00A23BF9">
        <w:rPr>
          <w:lang w:eastAsia="en-US"/>
        </w:rPr>
        <w:t xml:space="preserve">, </w:t>
      </w:r>
      <w:r>
        <w:rPr>
          <w:lang w:eastAsia="en-US"/>
        </w:rPr>
        <w:t>rentière</w:t>
      </w:r>
      <w:r w:rsidR="00A23BF9">
        <w:rPr>
          <w:lang w:eastAsia="en-US"/>
        </w:rPr>
        <w:t xml:space="preserve">, </w:t>
      </w:r>
      <w:r>
        <w:rPr>
          <w:lang w:eastAsia="en-US"/>
        </w:rPr>
        <w:t>avait à côté d</w:t>
      </w:r>
      <w:r w:rsidR="00A23BF9">
        <w:rPr>
          <w:lang w:eastAsia="en-US"/>
        </w:rPr>
        <w:t>’</w:t>
      </w:r>
      <w:r>
        <w:rPr>
          <w:lang w:eastAsia="en-US"/>
        </w:rPr>
        <w:t>elle son dîner achevé</w:t>
      </w:r>
      <w:r w:rsidR="00A23BF9">
        <w:rPr>
          <w:lang w:eastAsia="en-US"/>
        </w:rPr>
        <w:t xml:space="preserve">, </w:t>
      </w:r>
      <w:r>
        <w:rPr>
          <w:lang w:eastAsia="en-US"/>
        </w:rPr>
        <w:t>car on dînait à midi</w:t>
      </w:r>
      <w:r w:rsidR="00A23BF9">
        <w:rPr>
          <w:lang w:eastAsia="en-US"/>
        </w:rPr>
        <w:t xml:space="preserve">, </w:t>
      </w:r>
      <w:r>
        <w:rPr>
          <w:lang w:eastAsia="en-US"/>
        </w:rPr>
        <w:t>en la ville de Vitré</w:t>
      </w:r>
      <w:r w:rsidR="00A23BF9">
        <w:rPr>
          <w:lang w:eastAsia="en-US"/>
        </w:rPr>
        <w:t xml:space="preserve">, </w:t>
      </w:r>
      <w:r>
        <w:rPr>
          <w:lang w:eastAsia="en-US"/>
        </w:rPr>
        <w:t>alors comme aujourd</w:t>
      </w:r>
      <w:r w:rsidR="00A23BF9">
        <w:rPr>
          <w:lang w:eastAsia="en-US"/>
        </w:rPr>
        <w:t>’</w:t>
      </w:r>
      <w:r>
        <w:rPr>
          <w:lang w:eastAsia="en-US"/>
        </w:rPr>
        <w:t>hui</w:t>
      </w:r>
      <w:r w:rsidR="00A23BF9">
        <w:rPr>
          <w:lang w:eastAsia="en-US"/>
        </w:rPr>
        <w:t>.</w:t>
      </w:r>
    </w:p>
    <w:p w14:paraId="6F4832B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petite table qui servait à ses repas touchait la table qui servait à sa toilette</w:t>
      </w:r>
      <w:r w:rsidR="00A23BF9">
        <w:rPr>
          <w:lang w:eastAsia="en-US"/>
        </w:rPr>
        <w:t>.</w:t>
      </w:r>
    </w:p>
    <w:p w14:paraId="0771435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Ceci pourra révolter plus d</w:t>
      </w:r>
      <w:r w:rsidR="00A23BF9">
        <w:rPr>
          <w:lang w:eastAsia="en-US"/>
        </w:rPr>
        <w:t>’</w:t>
      </w:r>
      <w:r>
        <w:rPr>
          <w:lang w:eastAsia="en-US"/>
        </w:rPr>
        <w:t>une délicatesse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certes i</w:t>
      </w:r>
      <w:r>
        <w:t>l es</w:t>
      </w:r>
      <w:r>
        <w:rPr>
          <w:lang w:eastAsia="en-US"/>
        </w:rPr>
        <w:t>t malséant de songer à ces plats entamés que côtoient des vases pleins du liquide rosâtre et savonneux</w:t>
      </w:r>
      <w:r w:rsidR="00A23BF9">
        <w:rPr>
          <w:lang w:eastAsia="en-US"/>
        </w:rPr>
        <w:t xml:space="preserve"> ; </w:t>
      </w:r>
      <w:r>
        <w:rPr>
          <w:lang w:eastAsia="en-US"/>
        </w:rPr>
        <w:t>mais un peintre ne passe pas le peigne dans la crinière d</w:t>
      </w:r>
      <w:r w:rsidR="00A23BF9">
        <w:rPr>
          <w:lang w:eastAsia="en-US"/>
        </w:rPr>
        <w:t>’</w:t>
      </w:r>
      <w:r>
        <w:rPr>
          <w:lang w:eastAsia="en-US"/>
        </w:rPr>
        <w:t>un sanglier sauvage</w:t>
      </w:r>
      <w:r w:rsidR="00A23BF9">
        <w:rPr>
          <w:lang w:eastAsia="en-US"/>
        </w:rPr>
        <w:t xml:space="preserve">. </w:t>
      </w:r>
      <w:r>
        <w:rPr>
          <w:lang w:eastAsia="en-US"/>
        </w:rPr>
        <w:t>Il faut bien montrer les choses telles qu</w:t>
      </w:r>
      <w:r w:rsidR="00A23BF9">
        <w:rPr>
          <w:lang w:eastAsia="en-US"/>
        </w:rPr>
        <w:t>’</w:t>
      </w:r>
      <w:r>
        <w:rPr>
          <w:lang w:eastAsia="en-US"/>
        </w:rPr>
        <w:t>elles sont</w:t>
      </w:r>
      <w:r w:rsidR="00A23BF9">
        <w:rPr>
          <w:lang w:eastAsia="en-US"/>
        </w:rPr>
        <w:t>.</w:t>
      </w:r>
    </w:p>
    <w:p w14:paraId="290A118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Madame Marion</w:t>
      </w:r>
      <w:r>
        <w:t xml:space="preserve"> avait pris son café</w:t>
      </w:r>
      <w:r w:rsidR="00A23BF9">
        <w:rPr>
          <w:lang w:eastAsia="en-US"/>
        </w:rPr>
        <w:t xml:space="preserve">, </w:t>
      </w:r>
      <w:r>
        <w:rPr>
          <w:lang w:eastAsia="en-US"/>
        </w:rPr>
        <w:t>et même son petit verre de liqueur stomachique</w:t>
      </w:r>
      <w:r w:rsidR="00A23BF9">
        <w:rPr>
          <w:lang w:eastAsia="en-US"/>
        </w:rPr>
        <w:t xml:space="preserve">. </w:t>
      </w:r>
      <w:r>
        <w:rPr>
          <w:lang w:eastAsia="en-US"/>
        </w:rPr>
        <w:t xml:space="preserve">Dans le trouble qui la saisit après coup en regardant </w:t>
      </w:r>
      <w:proofErr w:type="spellStart"/>
      <w:r>
        <w:rPr>
          <w:lang w:eastAsia="en-US"/>
        </w:rPr>
        <w:t>Tiennet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elle se versa un second verre</w:t>
      </w:r>
      <w:r w:rsidR="00A23BF9">
        <w:rPr>
          <w:lang w:eastAsia="en-US"/>
        </w:rPr>
        <w:t>.</w:t>
      </w:r>
    </w:p>
    <w:p w14:paraId="2C1C9A5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Sa main tremblait un peu</w:t>
      </w:r>
      <w:r w:rsidR="00A23BF9">
        <w:rPr>
          <w:lang w:eastAsia="en-US"/>
        </w:rPr>
        <w:t xml:space="preserve">, </w:t>
      </w:r>
      <w:r>
        <w:rPr>
          <w:lang w:eastAsia="en-US"/>
        </w:rPr>
        <w:t>tandis qu</w:t>
      </w:r>
      <w:r w:rsidR="00A23BF9">
        <w:rPr>
          <w:lang w:eastAsia="en-US"/>
        </w:rPr>
        <w:t>’</w:t>
      </w:r>
      <w:r>
        <w:rPr>
          <w:lang w:eastAsia="en-US"/>
        </w:rPr>
        <w:t>elle le portait à ses lèvres</w:t>
      </w:r>
      <w:r w:rsidR="00A23BF9">
        <w:rPr>
          <w:lang w:eastAsia="en-US"/>
        </w:rPr>
        <w:t>.</w:t>
      </w:r>
    </w:p>
    <w:p w14:paraId="48FAD046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voyant qu</w:t>
      </w:r>
      <w:r w:rsidR="00A23BF9">
        <w:rPr>
          <w:lang w:eastAsia="en-US"/>
        </w:rPr>
        <w:t>’</w:t>
      </w:r>
      <w:r>
        <w:rPr>
          <w:lang w:eastAsia="en-US"/>
        </w:rPr>
        <w:t>on ne</w:t>
      </w:r>
      <w:r>
        <w:t xml:space="preserve"> parlait plus</w:t>
      </w:r>
      <w:r w:rsidR="00A23BF9">
        <w:rPr>
          <w:lang w:eastAsia="en-US"/>
        </w:rPr>
        <w:t xml:space="preserve">, </w:t>
      </w:r>
      <w:r>
        <w:rPr>
          <w:lang w:eastAsia="en-US"/>
        </w:rPr>
        <w:t>leva enfin les yeux</w:t>
      </w:r>
      <w:r w:rsidR="00A23BF9">
        <w:rPr>
          <w:lang w:eastAsia="en-US"/>
        </w:rPr>
        <w:t xml:space="preserve">. </w:t>
      </w:r>
      <w:r>
        <w:rPr>
          <w:lang w:eastAsia="en-US"/>
        </w:rPr>
        <w:t>Sous son ignorance</w:t>
      </w:r>
      <w:r w:rsidR="00A23BF9">
        <w:rPr>
          <w:lang w:eastAsia="en-US"/>
        </w:rPr>
        <w:t xml:space="preserve">,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un garçon avisé</w:t>
      </w:r>
      <w:r w:rsidR="00A23BF9">
        <w:rPr>
          <w:lang w:eastAsia="en-US"/>
        </w:rPr>
        <w:t xml:space="preserve">. </w:t>
      </w:r>
      <w:r>
        <w:rPr>
          <w:lang w:eastAsia="en-US"/>
        </w:rPr>
        <w:t>Le trouble de la rentière ne lui échappa nullement</w:t>
      </w:r>
      <w:r w:rsidR="00A23BF9">
        <w:rPr>
          <w:lang w:eastAsia="en-US"/>
        </w:rPr>
        <w:t>.</w:t>
      </w:r>
    </w:p>
    <w:p w14:paraId="12D389EA" w14:textId="4754B402" w:rsidR="00A23BF9" w:rsidRDefault="00BB5C58" w:rsidP="00A23BF9">
      <w:pPr>
        <w:rPr>
          <w:lang w:eastAsia="en-US"/>
        </w:rPr>
      </w:pPr>
      <w:r>
        <w:rPr>
          <w:lang w:eastAsia="en-US"/>
        </w:rPr>
        <w:t>Et son idée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sa fameuse idée</w:t>
      </w:r>
      <w:r w:rsidR="00A23BF9">
        <w:rPr>
          <w:lang w:eastAsia="en-US"/>
        </w:rPr>
        <w:t xml:space="preserve">, </w:t>
      </w:r>
      <w:r>
        <w:rPr>
          <w:lang w:eastAsia="en-US"/>
        </w:rPr>
        <w:t>revint au galop</w:t>
      </w:r>
      <w:r w:rsidR="00A23BF9">
        <w:rPr>
          <w:lang w:eastAsia="en-US"/>
        </w:rPr>
        <w:t>.</w:t>
      </w:r>
    </w:p>
    <w:p w14:paraId="3CCA775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avec elle une bonne petite portion de son assurance native</w:t>
      </w:r>
      <w:r w:rsidR="00A23BF9">
        <w:rPr>
          <w:lang w:eastAsia="en-US"/>
        </w:rPr>
        <w:t>.</w:t>
      </w:r>
    </w:p>
    <w:p w14:paraId="63CE98C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avanç</w:t>
      </w:r>
      <w:r>
        <w:t>a d</w:t>
      </w:r>
      <w:r w:rsidR="00A23BF9">
        <w:rPr>
          <w:lang w:eastAsia="en-US"/>
        </w:rPr>
        <w:t>’</w:t>
      </w:r>
      <w:r>
        <w:rPr>
          <w:lang w:eastAsia="en-US"/>
        </w:rPr>
        <w:t>un pas</w:t>
      </w:r>
      <w:r w:rsidR="00A23BF9">
        <w:rPr>
          <w:lang w:eastAsia="en-US"/>
        </w:rPr>
        <w:t>.</w:t>
      </w:r>
    </w:p>
    <w:p w14:paraId="142CC73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Madame Marion remit son verre à moitié vide sur la table et son fauteuil à roulettes eut un mouvement de recul</w:t>
      </w:r>
      <w:r w:rsidR="00A23BF9">
        <w:rPr>
          <w:lang w:eastAsia="en-US"/>
        </w:rPr>
        <w:t>.</w:t>
      </w:r>
    </w:p>
    <w:p w14:paraId="7C9BED7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avait peur</w:t>
      </w:r>
      <w:r w:rsidR="00A23BF9">
        <w:rPr>
          <w:lang w:eastAsia="en-US"/>
        </w:rPr>
        <w:t>.</w:t>
      </w:r>
    </w:p>
    <w:p w14:paraId="7BF7338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il est dans la nature des femmes de combattre</w:t>
      </w:r>
      <w:r w:rsidR="00A23BF9">
        <w:rPr>
          <w:lang w:eastAsia="en-US"/>
        </w:rPr>
        <w:t xml:space="preserve">, </w:t>
      </w:r>
      <w:r>
        <w:rPr>
          <w:lang w:eastAsia="en-US"/>
        </w:rPr>
        <w:t>même quand elles ont peur</w:t>
      </w:r>
      <w:r w:rsidR="00A23BF9">
        <w:rPr>
          <w:lang w:eastAsia="en-US"/>
        </w:rPr>
        <w:t xml:space="preserve">. </w:t>
      </w:r>
      <w:r>
        <w:rPr>
          <w:lang w:eastAsia="en-US"/>
        </w:rPr>
        <w:t>Et</w:t>
      </w:r>
      <w:r w:rsidR="00A23BF9">
        <w:rPr>
          <w:lang w:eastAsia="en-US"/>
        </w:rPr>
        <w:t xml:space="preserve">, </w:t>
      </w:r>
      <w:r>
        <w:rPr>
          <w:lang w:eastAsia="en-US"/>
        </w:rPr>
        <w:t>du reste</w:t>
      </w:r>
      <w:r w:rsidR="00A23BF9">
        <w:rPr>
          <w:lang w:eastAsia="en-US"/>
        </w:rPr>
        <w:t xml:space="preserve">, </w:t>
      </w:r>
      <w:r>
        <w:rPr>
          <w:lang w:eastAsia="en-US"/>
        </w:rPr>
        <w:t>madame Marion</w:t>
      </w:r>
      <w:r w:rsidR="00A23BF9">
        <w:rPr>
          <w:lang w:eastAsia="en-US"/>
        </w:rPr>
        <w:t xml:space="preserve">, </w:t>
      </w:r>
      <w:r>
        <w:rPr>
          <w:lang w:eastAsia="en-US"/>
        </w:rPr>
        <w:t>rent</w:t>
      </w:r>
      <w:r>
        <w:t>ière</w:t>
      </w:r>
      <w:r w:rsidR="00A23BF9">
        <w:rPr>
          <w:lang w:eastAsia="en-US"/>
        </w:rPr>
        <w:t xml:space="preserve">, </w:t>
      </w:r>
      <w:r>
        <w:rPr>
          <w:lang w:eastAsia="en-US"/>
        </w:rPr>
        <w:t>n</w:t>
      </w:r>
      <w:r w:rsidR="00A23BF9">
        <w:rPr>
          <w:lang w:eastAsia="en-US"/>
        </w:rPr>
        <w:t>’</w:t>
      </w:r>
      <w:r>
        <w:rPr>
          <w:lang w:eastAsia="en-US"/>
        </w:rPr>
        <w:t>était pas facile à intimider sérieusement</w:t>
      </w:r>
      <w:r w:rsidR="00A23BF9">
        <w:rPr>
          <w:lang w:eastAsia="en-US"/>
        </w:rPr>
        <w:t>.</w:t>
      </w:r>
    </w:p>
    <w:p w14:paraId="295A799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se remit par un vaillant effort et regarda l</w:t>
      </w:r>
      <w:r w:rsidR="00A23BF9">
        <w:rPr>
          <w:lang w:eastAsia="en-US"/>
        </w:rPr>
        <w:t>’</w:t>
      </w:r>
      <w:r>
        <w:rPr>
          <w:lang w:eastAsia="en-US"/>
        </w:rPr>
        <w:t>ennemi en face</w:t>
      </w:r>
      <w:r w:rsidR="00A23BF9">
        <w:rPr>
          <w:lang w:eastAsia="en-US"/>
        </w:rPr>
        <w:t>.</w:t>
      </w:r>
    </w:p>
    <w:p w14:paraId="61CDAB90" w14:textId="382C5746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avais dit à Rosalie de ne laisser monter personne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dit-elle d</w:t>
      </w:r>
      <w:r>
        <w:rPr>
          <w:lang w:eastAsia="en-US"/>
        </w:rPr>
        <w:t>’</w:t>
      </w:r>
      <w:r w:rsidR="00BB5C58">
        <w:rPr>
          <w:lang w:eastAsia="en-US"/>
        </w:rPr>
        <w:t>un ton de mauvaise humeur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 xml:space="preserve">Vous êtes le jeune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</w:t>
      </w:r>
      <w:proofErr w:type="spellStart"/>
      <w:r w:rsidR="00BB5C58">
        <w:rPr>
          <w:lang w:eastAsia="en-US"/>
        </w:rPr>
        <w:t>Blône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n</w:t>
      </w:r>
      <w:r>
        <w:rPr>
          <w:lang w:eastAsia="en-US"/>
        </w:rPr>
        <w:t>’</w:t>
      </w:r>
      <w:r w:rsidR="00BB5C58">
        <w:rPr>
          <w:lang w:eastAsia="en-US"/>
        </w:rPr>
        <w:t>est-ce</w:t>
      </w:r>
      <w:r w:rsidR="00BB5C58">
        <w:t xml:space="preserve"> pas</w:t>
      </w:r>
      <w:r>
        <w:rPr>
          <w:lang w:eastAsia="en-US"/>
        </w:rPr>
        <w:t> ?</w:t>
      </w:r>
    </w:p>
    <w:p w14:paraId="4BE4A8D8" w14:textId="26149A71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 xml:space="preserve">fit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vous me connaissez donc</w:t>
      </w:r>
      <w:r>
        <w:rPr>
          <w:lang w:eastAsia="en-US"/>
        </w:rPr>
        <w:t> ?</w:t>
      </w:r>
    </w:p>
    <w:p w14:paraId="71AD6E1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rentière haussa les épaules</w:t>
      </w:r>
      <w:r w:rsidR="00A23BF9">
        <w:rPr>
          <w:lang w:eastAsia="en-US"/>
        </w:rPr>
        <w:t>.</w:t>
      </w:r>
    </w:p>
    <w:p w14:paraId="61F2CE4E" w14:textId="625EB0B2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Ni d</w:t>
      </w:r>
      <w:r>
        <w:rPr>
          <w:lang w:eastAsia="en-US"/>
        </w:rPr>
        <w:t>’</w:t>
      </w:r>
      <w:r w:rsidR="00BB5C58">
        <w:rPr>
          <w:lang w:eastAsia="en-US"/>
        </w:rPr>
        <w:t>Ève</w:t>
      </w:r>
      <w:r>
        <w:rPr>
          <w:lang w:eastAsia="en-US"/>
        </w:rPr>
        <w:t xml:space="preserve">, </w:t>
      </w:r>
      <w:r w:rsidR="00BB5C58">
        <w:rPr>
          <w:lang w:eastAsia="en-US"/>
        </w:rPr>
        <w:t>ni d</w:t>
      </w:r>
      <w:r>
        <w:rPr>
          <w:lang w:eastAsia="en-US"/>
        </w:rPr>
        <w:t>’</w:t>
      </w:r>
      <w:r w:rsidR="00BB5C58">
        <w:rPr>
          <w:lang w:eastAsia="en-US"/>
        </w:rPr>
        <w:t>Adam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pauvre gars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répliqua-t-elle</w:t>
      </w:r>
      <w:r>
        <w:rPr>
          <w:lang w:eastAsia="en-US"/>
        </w:rPr>
        <w:t xml:space="preserve"> ; </w:t>
      </w:r>
      <w:r w:rsidR="00BB5C58">
        <w:rPr>
          <w:lang w:eastAsia="en-US"/>
        </w:rPr>
        <w:t>seulement j</w:t>
      </w:r>
      <w:r>
        <w:rPr>
          <w:lang w:eastAsia="en-US"/>
        </w:rPr>
        <w:t>’</w:t>
      </w:r>
      <w:r w:rsidR="00BB5C58">
        <w:rPr>
          <w:lang w:eastAsia="en-US"/>
        </w:rPr>
        <w:t>ai eu la sottise de faire quelque chose pour vous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quand on se mêle des affaires des autres</w:t>
      </w:r>
      <w:r>
        <w:rPr>
          <w:lang w:eastAsia="en-US"/>
        </w:rPr>
        <w:t xml:space="preserve">, </w:t>
      </w:r>
      <w:r w:rsidR="00BB5C58">
        <w:rPr>
          <w:lang w:eastAsia="en-US"/>
        </w:rPr>
        <w:t>on s</w:t>
      </w:r>
      <w:r>
        <w:rPr>
          <w:lang w:eastAsia="en-US"/>
        </w:rPr>
        <w:t>’</w:t>
      </w:r>
      <w:r w:rsidR="00BB5C58">
        <w:rPr>
          <w:lang w:eastAsia="en-US"/>
        </w:rPr>
        <w:t>en repent toujours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Que voulez-vous</w:t>
      </w:r>
      <w:r>
        <w:rPr>
          <w:lang w:eastAsia="en-US"/>
        </w:rPr>
        <w:t> ?</w:t>
      </w:r>
    </w:p>
    <w:p w14:paraId="73309025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avait la tête haute maintenant</w:t>
      </w:r>
      <w:r w:rsidR="00A23BF9">
        <w:rPr>
          <w:lang w:eastAsia="en-US"/>
        </w:rPr>
        <w:t xml:space="preserve">, </w:t>
      </w:r>
      <w:r>
        <w:rPr>
          <w:lang w:eastAsia="en-US"/>
        </w:rPr>
        <w:t>parce qu</w:t>
      </w:r>
      <w:r w:rsidR="00A23BF9">
        <w:rPr>
          <w:lang w:eastAsia="en-US"/>
        </w:rPr>
        <w:t>’</w:t>
      </w:r>
      <w:r>
        <w:rPr>
          <w:lang w:eastAsia="en-US"/>
        </w:rPr>
        <w:t>on lui parlait avec rudesse et dédain</w:t>
      </w:r>
      <w:r w:rsidR="00A23BF9">
        <w:rPr>
          <w:lang w:eastAsia="en-US"/>
        </w:rPr>
        <w:t>.</w:t>
      </w:r>
    </w:p>
    <w:p w14:paraId="6D81F44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veux que vous me disiez le nom de ma mère</w:t>
      </w:r>
      <w:r>
        <w:rPr>
          <w:lang w:eastAsia="en-US"/>
        </w:rPr>
        <w:t xml:space="preserve">, </w:t>
      </w:r>
      <w:r w:rsidR="00BB5C58">
        <w:rPr>
          <w:lang w:eastAsia="en-US"/>
        </w:rPr>
        <w:t>prononça-t-il d</w:t>
      </w:r>
      <w:r>
        <w:rPr>
          <w:lang w:eastAsia="en-US"/>
        </w:rPr>
        <w:t>’</w:t>
      </w:r>
      <w:r w:rsidR="00BB5C58">
        <w:rPr>
          <w:lang w:eastAsia="en-US"/>
        </w:rPr>
        <w:t>une voix ferme et avec lenteur</w:t>
      </w:r>
      <w:r>
        <w:rPr>
          <w:lang w:eastAsia="en-US"/>
        </w:rPr>
        <w:t>.</w:t>
      </w:r>
    </w:p>
    <w:p w14:paraId="65D2C7E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rentière eut un pet</w:t>
      </w:r>
      <w:r>
        <w:t>it rire tout sec</w:t>
      </w:r>
      <w:r w:rsidR="00A23BF9">
        <w:rPr>
          <w:lang w:eastAsia="en-US"/>
        </w:rPr>
        <w:t>.</w:t>
      </w:r>
    </w:p>
    <w:p w14:paraId="18181AF5" w14:textId="4F598E7A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Ils sont tous les mêmes</w:t>
      </w:r>
      <w:r>
        <w:rPr>
          <w:lang w:eastAsia="en-US"/>
        </w:rPr>
        <w:t xml:space="preserve">, </w:t>
      </w:r>
      <w:r w:rsidR="00BB5C58">
        <w:rPr>
          <w:lang w:eastAsia="en-US"/>
        </w:rPr>
        <w:t>ma parole</w:t>
      </w:r>
      <w:r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le nom de sa mère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et où le prendrais-je</w:t>
      </w:r>
      <w:r>
        <w:rPr>
          <w:lang w:eastAsia="en-US"/>
        </w:rPr>
        <w:t xml:space="preserve">, </w:t>
      </w:r>
      <w:r w:rsidR="00BB5C58">
        <w:rPr>
          <w:lang w:eastAsia="en-US"/>
        </w:rPr>
        <w:t>ce nom-là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garçon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Le bon métier que j</w:t>
      </w:r>
      <w:r>
        <w:rPr>
          <w:lang w:eastAsia="en-US"/>
        </w:rPr>
        <w:t>’</w:t>
      </w:r>
      <w:r w:rsidR="00BB5C58">
        <w:rPr>
          <w:lang w:eastAsia="en-US"/>
        </w:rPr>
        <w:t>aurais pris là</w:t>
      </w:r>
      <w:r>
        <w:rPr>
          <w:lang w:eastAsia="en-US"/>
        </w:rPr>
        <w:t xml:space="preserve"> : </w:t>
      </w:r>
      <w:r w:rsidR="00BB5C58">
        <w:rPr>
          <w:lang w:eastAsia="en-US"/>
        </w:rPr>
        <w:t>retrouver les mères perdues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vous êtes fou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ami</w:t>
      </w:r>
      <w:r>
        <w:rPr>
          <w:lang w:eastAsia="en-US"/>
        </w:rPr>
        <w:t xml:space="preserve">, </w:t>
      </w:r>
      <w:r w:rsidR="00BB5C58">
        <w:rPr>
          <w:lang w:eastAsia="en-US"/>
        </w:rPr>
        <w:t>vous êtes fou</w:t>
      </w:r>
      <w:r>
        <w:rPr>
          <w:lang w:eastAsia="en-US"/>
        </w:rPr>
        <w:t> !…</w:t>
      </w:r>
    </w:p>
    <w:p w14:paraId="7159E4E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Elle parlait avec</w:t>
      </w:r>
      <w:r>
        <w:t xml:space="preserve"> volub</w:t>
      </w:r>
      <w:r>
        <w:rPr>
          <w:lang w:eastAsia="en-US"/>
        </w:rPr>
        <w:t>ilité comme quand on veut s</w:t>
      </w:r>
      <w:r w:rsidR="00A23BF9">
        <w:rPr>
          <w:lang w:eastAsia="en-US"/>
        </w:rPr>
        <w:t>’</w:t>
      </w:r>
      <w:r>
        <w:rPr>
          <w:lang w:eastAsia="en-US"/>
        </w:rPr>
        <w:t>étourdir soi-même en déroutant autrui</w:t>
      </w:r>
      <w:r w:rsidR="00A23BF9">
        <w:rPr>
          <w:lang w:eastAsia="en-US"/>
        </w:rPr>
        <w:t>.</w:t>
      </w:r>
    </w:p>
    <w:p w14:paraId="0CC70FCC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la laissa aller sans l</w:t>
      </w:r>
      <w:r w:rsidR="00A23BF9">
        <w:rPr>
          <w:lang w:eastAsia="en-US"/>
        </w:rPr>
        <w:t>’</w:t>
      </w:r>
      <w:r>
        <w:rPr>
          <w:lang w:eastAsia="en-US"/>
        </w:rPr>
        <w:t>interrompre</w:t>
      </w:r>
      <w:r w:rsidR="00A23BF9">
        <w:rPr>
          <w:lang w:eastAsia="en-US"/>
        </w:rPr>
        <w:t xml:space="preserve">. </w:t>
      </w:r>
      <w:r>
        <w:rPr>
          <w:lang w:eastAsia="en-US"/>
        </w:rPr>
        <w:t>Quand elle s</w:t>
      </w:r>
      <w:r w:rsidR="00A23BF9">
        <w:rPr>
          <w:lang w:eastAsia="en-US"/>
        </w:rPr>
        <w:t>’</w:t>
      </w:r>
      <w:r>
        <w:rPr>
          <w:lang w:eastAsia="en-US"/>
        </w:rPr>
        <w:t>arrêta</w:t>
      </w:r>
      <w:r w:rsidR="00A23BF9">
        <w:rPr>
          <w:lang w:eastAsia="en-US"/>
        </w:rPr>
        <w:t xml:space="preserve">, </w:t>
      </w:r>
      <w:r>
        <w:rPr>
          <w:lang w:eastAsia="en-US"/>
        </w:rPr>
        <w:t>il reprit</w:t>
      </w:r>
      <w:r w:rsidR="00A23BF9">
        <w:rPr>
          <w:lang w:eastAsia="en-US"/>
        </w:rPr>
        <w:t> :</w:t>
      </w:r>
    </w:p>
    <w:p w14:paraId="13CAD77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veux que vous me disiez le nom de ma mère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ne suis pas fou</w:t>
      </w:r>
      <w:r>
        <w:rPr>
          <w:lang w:eastAsia="en-US"/>
        </w:rPr>
        <w:t xml:space="preserve">… </w:t>
      </w:r>
      <w:r w:rsidR="00BB5C58">
        <w:rPr>
          <w:lang w:eastAsia="en-US"/>
        </w:rPr>
        <w:t>Le nom de ma mère</w:t>
      </w:r>
      <w:r>
        <w:rPr>
          <w:lang w:eastAsia="en-US"/>
        </w:rPr>
        <w:t xml:space="preserve">, </w:t>
      </w:r>
      <w:r w:rsidR="00BB5C58">
        <w:rPr>
          <w:lang w:eastAsia="en-US"/>
        </w:rPr>
        <w:t>vous le savez</w:t>
      </w:r>
      <w:r>
        <w:rPr>
          <w:lang w:eastAsia="en-US"/>
        </w:rPr>
        <w:t xml:space="preserve">, </w:t>
      </w:r>
      <w:r w:rsidR="00BB5C58">
        <w:rPr>
          <w:lang w:eastAsia="en-US"/>
        </w:rPr>
        <w:t>et</w:t>
      </w:r>
      <w:r w:rsidR="00BB5C58">
        <w:t xml:space="preserve"> </w:t>
      </w:r>
      <w:r w:rsidR="00BB5C58">
        <w:rPr>
          <w:lang w:eastAsia="en-US"/>
        </w:rPr>
        <w:t>vous me le direz</w:t>
      </w:r>
      <w:r>
        <w:rPr>
          <w:lang w:eastAsia="en-US"/>
        </w:rPr>
        <w:t> !</w:t>
      </w:r>
    </w:p>
    <w:p w14:paraId="09265852" w14:textId="721348E0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Moi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 la rentière qui tâchait de rire encore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moi</w:t>
      </w:r>
      <w:r>
        <w:rPr>
          <w:lang w:eastAsia="en-US"/>
        </w:rPr>
        <w:t xml:space="preserve"> ! </w:t>
      </w:r>
      <w:r w:rsidR="00BB5C58">
        <w:rPr>
          <w:lang w:eastAsia="en-US"/>
        </w:rPr>
        <w:t>je sais</w:t>
      </w:r>
      <w:r>
        <w:rPr>
          <w:lang w:eastAsia="en-US"/>
        </w:rPr>
        <w:t xml:space="preserve">… 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la bonne histoire</w:t>
      </w:r>
      <w:r>
        <w:rPr>
          <w:lang w:eastAsia="en-US"/>
        </w:rPr>
        <w:t> !…</w:t>
      </w:r>
    </w:p>
    <w:p w14:paraId="50950ED0" w14:textId="65A0A565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Quand le vieux Toussaint </w:t>
      </w:r>
      <w:proofErr w:type="spellStart"/>
      <w:r w:rsidR="00BB5C58">
        <w:rPr>
          <w:lang w:eastAsia="en-US"/>
        </w:rPr>
        <w:t>Blône</w:t>
      </w:r>
      <w:proofErr w:type="spellEnd"/>
      <w:r w:rsidR="00BB5C58">
        <w:rPr>
          <w:lang w:eastAsia="en-US"/>
        </w:rPr>
        <w:t xml:space="preserve"> est mort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poursuivit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sans s</w:t>
      </w:r>
      <w:r>
        <w:rPr>
          <w:lang w:eastAsia="en-US"/>
        </w:rPr>
        <w:t>’</w:t>
      </w:r>
      <w:r w:rsidR="00BB5C58">
        <w:rPr>
          <w:lang w:eastAsia="en-US"/>
        </w:rPr>
        <w:t>émouvoir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il m</w:t>
      </w:r>
      <w:r>
        <w:rPr>
          <w:lang w:eastAsia="en-US"/>
        </w:rPr>
        <w:t>’</w:t>
      </w:r>
      <w:r w:rsidR="00BB5C58">
        <w:rPr>
          <w:lang w:eastAsia="en-US"/>
        </w:rPr>
        <w:t>a dit</w:t>
      </w:r>
      <w:r>
        <w:rPr>
          <w:lang w:eastAsia="en-US"/>
        </w:rPr>
        <w:t xml:space="preserve"> : </w:t>
      </w:r>
      <w:r w:rsidR="00BB5C58">
        <w:rPr>
          <w:lang w:eastAsia="en-US"/>
        </w:rPr>
        <w:t>Va chez madame Marion</w:t>
      </w:r>
      <w:r>
        <w:rPr>
          <w:lang w:eastAsia="en-US"/>
        </w:rPr>
        <w:t xml:space="preserve">, </w:t>
      </w:r>
      <w:r w:rsidR="00BB5C58">
        <w:rPr>
          <w:lang w:eastAsia="en-US"/>
        </w:rPr>
        <w:t>re</w:t>
      </w:r>
      <w:r w:rsidR="00BB5C58">
        <w:t>ntière</w:t>
      </w:r>
      <w:r>
        <w:rPr>
          <w:lang w:eastAsia="en-US"/>
        </w:rPr>
        <w:t xml:space="preserve">, </w:t>
      </w:r>
      <w:r w:rsidR="00BB5C58">
        <w:rPr>
          <w:lang w:eastAsia="en-US"/>
        </w:rPr>
        <w:t>rue de la Croix</w:t>
      </w:r>
      <w:r>
        <w:rPr>
          <w:lang w:eastAsia="en-US"/>
        </w:rPr>
        <w:t xml:space="preserve">, </w:t>
      </w:r>
      <w:r w:rsidR="00BB5C58">
        <w:rPr>
          <w:lang w:eastAsia="en-US"/>
        </w:rPr>
        <w:t>à Vitré</w:t>
      </w:r>
      <w:r>
        <w:rPr>
          <w:lang w:eastAsia="en-US"/>
        </w:rPr>
        <w:t>…</w:t>
      </w:r>
    </w:p>
    <w:p w14:paraId="44AEF62B" w14:textId="201B78BD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Ah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fit madame Marion qui pâlit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 xml:space="preserve">Toussaint </w:t>
      </w:r>
      <w:proofErr w:type="spellStart"/>
      <w:r w:rsidR="00BB5C58">
        <w:rPr>
          <w:lang w:eastAsia="en-US"/>
        </w:rPr>
        <w:t>Blône</w:t>
      </w:r>
      <w:proofErr w:type="spellEnd"/>
      <w:r w:rsidR="00BB5C58">
        <w:rPr>
          <w:lang w:eastAsia="en-US"/>
        </w:rPr>
        <w:t xml:space="preserve"> a dit cela</w:t>
      </w:r>
      <w:r>
        <w:rPr>
          <w:lang w:eastAsia="en-US"/>
        </w:rPr>
        <w:t> !…</w:t>
      </w:r>
    </w:p>
    <w:p w14:paraId="71768E8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Ceux qui sont pour mourir ne mentent pas</w:t>
      </w:r>
      <w:r>
        <w:rPr>
          <w:lang w:eastAsia="en-US"/>
        </w:rPr>
        <w:t xml:space="preserve">, </w:t>
      </w:r>
      <w:r w:rsidR="00BB5C58">
        <w:rPr>
          <w:lang w:eastAsia="en-US"/>
        </w:rPr>
        <w:t>madame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Ce que Toussaint </w:t>
      </w:r>
      <w:proofErr w:type="spellStart"/>
      <w:r w:rsidR="00BB5C58">
        <w:rPr>
          <w:lang w:eastAsia="en-US"/>
        </w:rPr>
        <w:t>Blône</w:t>
      </w:r>
      <w:proofErr w:type="spellEnd"/>
      <w:r w:rsidR="00BB5C58">
        <w:rPr>
          <w:lang w:eastAsia="en-US"/>
        </w:rPr>
        <w:t xml:space="preserve"> m</w:t>
      </w:r>
      <w:r>
        <w:rPr>
          <w:lang w:eastAsia="en-US"/>
        </w:rPr>
        <w:t>’</w:t>
      </w:r>
      <w:r w:rsidR="00BB5C58">
        <w:rPr>
          <w:lang w:eastAsia="en-US"/>
        </w:rPr>
        <w:t>a dit est la vérité</w:t>
      </w:r>
      <w:r>
        <w:rPr>
          <w:lang w:eastAsia="en-US"/>
        </w:rPr>
        <w:t>.</w:t>
      </w:r>
    </w:p>
    <w:p w14:paraId="0953F81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rentière avait tourné la tête</w:t>
      </w:r>
      <w:r w:rsidR="00A23BF9">
        <w:rPr>
          <w:lang w:eastAsia="en-US"/>
        </w:rPr>
        <w:t xml:space="preserve">, </w:t>
      </w:r>
      <w:r>
        <w:rPr>
          <w:lang w:eastAsia="en-US"/>
        </w:rPr>
        <w:t>et</w:t>
      </w:r>
      <w:r w:rsidR="00A23BF9">
        <w:rPr>
          <w:lang w:eastAsia="en-US"/>
        </w:rPr>
        <w:t xml:space="preserve">, </w:t>
      </w:r>
      <w:r>
        <w:rPr>
          <w:lang w:eastAsia="en-US"/>
        </w:rPr>
        <w:t>tout en faisa</w:t>
      </w:r>
      <w:r>
        <w:t>nt effort pour garder bonne contenance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elle jetait à la dérobée sur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un coup d</w:t>
      </w:r>
      <w:r w:rsidR="00A23BF9">
        <w:rPr>
          <w:lang w:eastAsia="en-US"/>
        </w:rPr>
        <w:t>’</w:t>
      </w:r>
      <w:r>
        <w:rPr>
          <w:lang w:eastAsia="en-US"/>
        </w:rPr>
        <w:t>œil inquiet</w:t>
      </w:r>
      <w:r w:rsidR="00A23BF9">
        <w:rPr>
          <w:lang w:eastAsia="en-US"/>
        </w:rPr>
        <w:t>.</w:t>
      </w:r>
    </w:p>
    <w:p w14:paraId="48CE77B0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attendait</w:t>
      </w:r>
      <w:r w:rsidR="00A23BF9">
        <w:rPr>
          <w:lang w:eastAsia="en-US"/>
        </w:rPr>
        <w:t>.</w:t>
      </w:r>
    </w:p>
    <w:p w14:paraId="2AE552D4" w14:textId="16FD7FC2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</w:t>
      </w:r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reprit madame Marion qui hésitait et qui semblait conserver à </w:t>
      </w:r>
      <w:proofErr w:type="spellStart"/>
      <w:r w:rsidR="00BB5C58">
        <w:rPr>
          <w:lang w:eastAsia="en-US"/>
        </w:rPr>
        <w:t>grand</w:t>
      </w:r>
      <w:r>
        <w:rPr>
          <w:lang w:eastAsia="en-US"/>
        </w:rPr>
        <w:t>’</w:t>
      </w:r>
      <w:r w:rsidR="00BB5C58">
        <w:rPr>
          <w:lang w:eastAsia="en-US"/>
        </w:rPr>
        <w:t>peine</w:t>
      </w:r>
      <w:proofErr w:type="spellEnd"/>
      <w:r w:rsidR="00BB5C58">
        <w:rPr>
          <w:lang w:eastAsia="en-US"/>
        </w:rPr>
        <w:t xml:space="preserve"> ses airs dégagés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 xml:space="preserve">Toussaint </w:t>
      </w:r>
      <w:proofErr w:type="spellStart"/>
      <w:r w:rsidR="00BB5C58">
        <w:rPr>
          <w:lang w:eastAsia="en-US"/>
        </w:rPr>
        <w:t>Blône</w:t>
      </w:r>
      <w:proofErr w:type="spellEnd"/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qui vous a dit de </w:t>
      </w:r>
      <w:r w:rsidR="00BB5C58">
        <w:t>si belles choses</w:t>
      </w:r>
      <w:r>
        <w:rPr>
          <w:lang w:eastAsia="en-US"/>
        </w:rPr>
        <w:t xml:space="preserve">… </w:t>
      </w:r>
      <w:r w:rsidR="00BB5C58">
        <w:rPr>
          <w:lang w:eastAsia="en-US"/>
        </w:rPr>
        <w:t>ne vous a-t-il dit que cela</w:t>
      </w:r>
      <w:r>
        <w:rPr>
          <w:lang w:eastAsia="en-US"/>
        </w:rPr>
        <w:t> ?</w:t>
      </w:r>
    </w:p>
    <w:p w14:paraId="437FAA74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ne savait pas encore mentir</w:t>
      </w:r>
      <w:r w:rsidR="00A23BF9">
        <w:rPr>
          <w:lang w:eastAsia="en-US"/>
        </w:rPr>
        <w:t>.</w:t>
      </w:r>
    </w:p>
    <w:p w14:paraId="09A8411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Rien que cela</w:t>
      </w:r>
      <w:r>
        <w:rPr>
          <w:lang w:eastAsia="en-US"/>
        </w:rPr>
        <w:t xml:space="preserve">, </w:t>
      </w:r>
      <w:r w:rsidR="00BB5C58">
        <w:rPr>
          <w:lang w:eastAsia="en-US"/>
        </w:rPr>
        <w:t>madame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répliqua-t-il</w:t>
      </w:r>
      <w:r>
        <w:rPr>
          <w:lang w:eastAsia="en-US"/>
        </w:rPr>
        <w:t>.</w:t>
      </w:r>
    </w:p>
    <w:p w14:paraId="2D986D3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Un éclair de satisfaction brilla dans les yeux gris de la rentière</w:t>
      </w:r>
      <w:r w:rsidR="00A23BF9">
        <w:rPr>
          <w:lang w:eastAsia="en-US"/>
        </w:rPr>
        <w:t>.</w:t>
      </w:r>
    </w:p>
    <w:p w14:paraId="15E569E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Mais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ajouta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cela me suffit</w:t>
      </w:r>
      <w:r>
        <w:rPr>
          <w:lang w:eastAsia="en-US"/>
        </w:rPr>
        <w:t xml:space="preserve">… </w:t>
      </w:r>
      <w:r w:rsidR="00BB5C58">
        <w:rPr>
          <w:lang w:eastAsia="en-US"/>
        </w:rPr>
        <w:t>Si Toussaint m</w:t>
      </w:r>
      <w:r>
        <w:rPr>
          <w:lang w:eastAsia="en-US"/>
        </w:rPr>
        <w:t>’</w:t>
      </w:r>
      <w:r w:rsidR="00BB5C58">
        <w:rPr>
          <w:lang w:eastAsia="en-US"/>
        </w:rPr>
        <w:t xml:space="preserve">en </w:t>
      </w:r>
      <w:r w:rsidR="00BB5C58">
        <w:t>avait dit davantage</w:t>
      </w:r>
      <w:r>
        <w:rPr>
          <w:lang w:eastAsia="en-US"/>
        </w:rPr>
        <w:t xml:space="preserve">, </w:t>
      </w:r>
      <w:r w:rsidR="00BB5C58">
        <w:rPr>
          <w:lang w:eastAsia="en-US"/>
        </w:rPr>
        <w:t>je ne serais pas chez vous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puisque me voilà chez vous</w:t>
      </w:r>
      <w:r>
        <w:rPr>
          <w:lang w:eastAsia="en-US"/>
        </w:rPr>
        <w:t xml:space="preserve">, </w:t>
      </w:r>
      <w:r w:rsidR="00BB5C58">
        <w:rPr>
          <w:lang w:eastAsia="en-US"/>
        </w:rPr>
        <w:t>ce que j</w:t>
      </w:r>
      <w:r>
        <w:rPr>
          <w:lang w:eastAsia="en-US"/>
        </w:rPr>
        <w:t>’</w:t>
      </w:r>
      <w:r w:rsidR="00BB5C58">
        <w:rPr>
          <w:lang w:eastAsia="en-US"/>
        </w:rPr>
        <w:t>aurais su par Toussaint</w:t>
      </w:r>
      <w:r>
        <w:rPr>
          <w:lang w:eastAsia="en-US"/>
        </w:rPr>
        <w:t xml:space="preserve">, </w:t>
      </w:r>
      <w:r w:rsidR="00BB5C58">
        <w:rPr>
          <w:lang w:eastAsia="en-US"/>
        </w:rPr>
        <w:t>je le saurai par vous</w:t>
      </w:r>
      <w:r>
        <w:rPr>
          <w:lang w:eastAsia="en-US"/>
        </w:rPr>
        <w:t>.</w:t>
      </w:r>
    </w:p>
    <w:p w14:paraId="77EE5A7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Cela était raisonner comme un livre</w:t>
      </w:r>
      <w:r w:rsidR="00A23BF9">
        <w:rPr>
          <w:lang w:eastAsia="en-US"/>
        </w:rPr>
        <w:t>.</w:t>
      </w:r>
    </w:p>
    <w:p w14:paraId="475EF3FB" w14:textId="227E7DC5" w:rsidR="00A23BF9" w:rsidRDefault="00BB5C58" w:rsidP="00A23BF9">
      <w:pPr>
        <w:rPr>
          <w:lang w:eastAsia="en-US"/>
        </w:rPr>
      </w:pPr>
      <w:r>
        <w:rPr>
          <w:lang w:eastAsia="en-US"/>
        </w:rPr>
        <w:t>Quant au style</w:t>
      </w:r>
      <w:r w:rsidR="00A23BF9">
        <w:rPr>
          <w:lang w:eastAsia="en-US"/>
        </w:rPr>
        <w:t xml:space="preserve">, </w:t>
      </w:r>
      <w:r>
        <w:rPr>
          <w:lang w:eastAsia="en-US"/>
        </w:rPr>
        <w:t>le lecteur est prévenu que nous ne traduisons point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La parole</w:t>
      </w:r>
      <w:r>
        <w:t xml:space="preserve"> change de couleur avec la situation</w:t>
      </w:r>
      <w:r w:rsidR="00A23BF9">
        <w:rPr>
          <w:lang w:eastAsia="en-US"/>
        </w:rPr>
        <w:t xml:space="preserve">. </w:t>
      </w:r>
      <w:r>
        <w:rPr>
          <w:lang w:eastAsia="en-US"/>
        </w:rPr>
        <w:t>Le petit paysan</w:t>
      </w:r>
      <w:r w:rsidR="00A23BF9">
        <w:rPr>
          <w:lang w:eastAsia="en-US"/>
        </w:rPr>
        <w:t xml:space="preserve">, </w:t>
      </w:r>
      <w:r>
        <w:rPr>
          <w:lang w:eastAsia="en-US"/>
        </w:rPr>
        <w:t>grandi par la solennité du moment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parlait</w:t>
      </w:r>
      <w:r w:rsidR="00A23BF9">
        <w:rPr>
          <w:lang w:eastAsia="en-US"/>
        </w:rPr>
        <w:t xml:space="preserve">, </w:t>
      </w:r>
      <w:r>
        <w:rPr>
          <w:lang w:eastAsia="en-US"/>
        </w:rPr>
        <w:t>à cette heure</w:t>
      </w:r>
      <w:r w:rsidR="00A23BF9">
        <w:rPr>
          <w:lang w:eastAsia="en-US"/>
        </w:rPr>
        <w:t xml:space="preserve">, </w:t>
      </w:r>
      <w:r>
        <w:rPr>
          <w:lang w:eastAsia="en-US"/>
        </w:rPr>
        <w:t>autrement qu</w:t>
      </w:r>
      <w:r w:rsidR="00A23BF9">
        <w:rPr>
          <w:lang w:eastAsia="en-US"/>
        </w:rPr>
        <w:t>’</w:t>
      </w:r>
      <w:r>
        <w:rPr>
          <w:lang w:eastAsia="en-US"/>
        </w:rPr>
        <w:t>il n</w:t>
      </w:r>
      <w:r w:rsidR="00A23BF9">
        <w:rPr>
          <w:lang w:eastAsia="en-US"/>
        </w:rPr>
        <w:t>’</w:t>
      </w:r>
      <w:r>
        <w:rPr>
          <w:lang w:eastAsia="en-US"/>
        </w:rPr>
        <w:t>eût fait dix minutes auparavant</w:t>
      </w:r>
      <w:r w:rsidR="00A23BF9">
        <w:rPr>
          <w:lang w:eastAsia="en-US"/>
        </w:rPr>
        <w:t>.</w:t>
      </w:r>
    </w:p>
    <w:p w14:paraId="6B9BCB5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rentière crut devoir achever son verre de liqueur</w:t>
      </w:r>
      <w:r w:rsidR="00A23BF9">
        <w:rPr>
          <w:lang w:eastAsia="en-US"/>
        </w:rPr>
        <w:t>.</w:t>
      </w:r>
    </w:p>
    <w:p w14:paraId="5D026EB6" w14:textId="7BB8CC08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dit-elle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asseyez-vou</w:t>
      </w:r>
      <w:r w:rsidR="00BB5C58">
        <w:t>s si vous voulez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monsieur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</w:t>
      </w:r>
      <w:proofErr w:type="spellStart"/>
      <w:r w:rsidR="00BB5C58">
        <w:rPr>
          <w:lang w:eastAsia="en-US"/>
        </w:rPr>
        <w:t>Blône</w:t>
      </w:r>
      <w:proofErr w:type="spellEnd"/>
      <w:r>
        <w:rPr>
          <w:lang w:eastAsia="en-US"/>
        </w:rPr>
        <w:t xml:space="preserve">… </w:t>
      </w:r>
      <w:r w:rsidR="00BB5C58">
        <w:rPr>
          <w:lang w:eastAsia="en-US"/>
        </w:rPr>
        <w:t>et causons un peu</w:t>
      </w:r>
      <w:r>
        <w:rPr>
          <w:lang w:eastAsia="en-US"/>
        </w:rPr>
        <w:t xml:space="preserve">…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connu eu effet votre père</w:t>
      </w:r>
      <w:r>
        <w:rPr>
          <w:lang w:eastAsia="en-US"/>
        </w:rPr>
        <w:t xml:space="preserve">, </w:t>
      </w:r>
      <w:r w:rsidR="00BB5C58">
        <w:rPr>
          <w:lang w:eastAsia="en-US"/>
        </w:rPr>
        <w:t>le vieux Toussaint</w:t>
      </w:r>
      <w:r>
        <w:rPr>
          <w:lang w:eastAsia="en-US"/>
        </w:rPr>
        <w:t>…</w:t>
      </w:r>
    </w:p>
    <w:p w14:paraId="5465A82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Il n</w:t>
      </w:r>
      <w:r>
        <w:rPr>
          <w:lang w:eastAsia="en-US"/>
        </w:rPr>
        <w:t>’</w:t>
      </w:r>
      <w:r w:rsidR="00BB5C58">
        <w:rPr>
          <w:lang w:eastAsia="en-US"/>
        </w:rPr>
        <w:t>était pas mon père</w:t>
      </w:r>
      <w:r>
        <w:rPr>
          <w:lang w:eastAsia="en-US"/>
        </w:rPr>
        <w:t xml:space="preserve">, </w:t>
      </w:r>
      <w:r w:rsidR="00BB5C58">
        <w:rPr>
          <w:lang w:eastAsia="en-US"/>
        </w:rPr>
        <w:t>madame</w:t>
      </w:r>
      <w:r>
        <w:rPr>
          <w:lang w:eastAsia="en-US"/>
        </w:rPr>
        <w:t>…</w:t>
      </w:r>
    </w:p>
    <w:p w14:paraId="094F35E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possible</w:t>
      </w:r>
      <w:r>
        <w:rPr>
          <w:lang w:eastAsia="en-US"/>
        </w:rPr>
        <w:t xml:space="preserve">, </w:t>
      </w:r>
      <w:r w:rsidR="00BB5C58">
        <w:rPr>
          <w:lang w:eastAsia="en-US"/>
        </w:rPr>
        <w:t>cela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enfant</w:t>
      </w:r>
      <w:r>
        <w:rPr>
          <w:lang w:eastAsia="en-US"/>
        </w:rPr>
        <w:t xml:space="preserve">… </w:t>
      </w:r>
      <w:r w:rsidR="00BB5C58">
        <w:rPr>
          <w:lang w:eastAsia="en-US"/>
        </w:rPr>
        <w:t>Vous sentez que je ne suis pas au fait</w:t>
      </w:r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Toussaint </w:t>
      </w:r>
      <w:proofErr w:type="spellStart"/>
      <w:r w:rsidR="00BB5C58">
        <w:rPr>
          <w:lang w:eastAsia="en-US"/>
        </w:rPr>
        <w:t>Blône</w:t>
      </w:r>
      <w:proofErr w:type="spellEnd"/>
      <w:r w:rsidR="00BB5C58">
        <w:rPr>
          <w:lang w:eastAsia="en-US"/>
        </w:rPr>
        <w:t xml:space="preserve"> n</w:t>
      </w:r>
      <w:r>
        <w:rPr>
          <w:lang w:eastAsia="en-US"/>
        </w:rPr>
        <w:t>’</w:t>
      </w:r>
      <w:r w:rsidR="00BB5C58">
        <w:rPr>
          <w:lang w:eastAsia="en-US"/>
        </w:rPr>
        <w:t>était pas un</w:t>
      </w:r>
      <w:r w:rsidR="00BB5C58">
        <w:t xml:space="preserve"> homme de ma sorte</w:t>
      </w:r>
      <w:r>
        <w:rPr>
          <w:lang w:eastAsia="en-US"/>
        </w:rPr>
        <w:t xml:space="preserve">… </w:t>
      </w:r>
      <w:r w:rsidR="00BB5C58">
        <w:rPr>
          <w:lang w:eastAsia="en-US"/>
        </w:rPr>
        <w:t>Voyons</w:t>
      </w:r>
      <w:r>
        <w:rPr>
          <w:lang w:eastAsia="en-US"/>
        </w:rPr>
        <w:t xml:space="preserve">, </w:t>
      </w:r>
      <w:r w:rsidR="00BB5C58">
        <w:rPr>
          <w:lang w:eastAsia="en-US"/>
        </w:rPr>
        <w:t>asseyez-vous</w:t>
      </w:r>
      <w:r>
        <w:rPr>
          <w:lang w:eastAsia="en-US"/>
        </w:rPr>
        <w:t>.</w:t>
      </w:r>
    </w:p>
    <w:p w14:paraId="5A91E59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fit rouler un siège jusqu</w:t>
      </w:r>
      <w:r w:rsidR="00A23BF9">
        <w:rPr>
          <w:lang w:eastAsia="en-US"/>
        </w:rPr>
        <w:t>’</w:t>
      </w:r>
      <w:r>
        <w:rPr>
          <w:lang w:eastAsia="en-US"/>
        </w:rPr>
        <w:t xml:space="preserve">à </w:t>
      </w:r>
      <w:proofErr w:type="spellStart"/>
      <w:r>
        <w:rPr>
          <w:lang w:eastAsia="en-US"/>
        </w:rPr>
        <w:t>Tiennet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qui s</w:t>
      </w:r>
      <w:r w:rsidR="00A23BF9">
        <w:rPr>
          <w:lang w:eastAsia="en-US"/>
        </w:rPr>
        <w:t>’</w:t>
      </w:r>
      <w:r>
        <w:rPr>
          <w:lang w:eastAsia="en-US"/>
        </w:rPr>
        <w:t>assit</w:t>
      </w:r>
      <w:r w:rsidR="00A23BF9">
        <w:rPr>
          <w:lang w:eastAsia="en-US"/>
        </w:rPr>
        <w:t>.</w:t>
      </w:r>
    </w:p>
    <w:p w14:paraId="67CA8896" w14:textId="4FF028D2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Vous êtes un très bel homme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petit ami</w:t>
      </w:r>
      <w:r>
        <w:rPr>
          <w:lang w:eastAsia="en-US"/>
        </w:rPr>
        <w:t xml:space="preserve">, </w:t>
      </w:r>
      <w:r w:rsidR="00BB5C58">
        <w:rPr>
          <w:lang w:eastAsia="en-US"/>
        </w:rPr>
        <w:t>poursuivit-elle</w:t>
      </w:r>
      <w:r>
        <w:rPr>
          <w:lang w:eastAsia="en-US"/>
        </w:rPr>
        <w:t xml:space="preserve">, </w:t>
      </w:r>
      <w:r w:rsidR="00BB5C58">
        <w:rPr>
          <w:lang w:eastAsia="en-US"/>
        </w:rPr>
        <w:t>cherchant évidemment le temps de la réflexion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et vous me paraissez avoir beaucoup d</w:t>
      </w:r>
      <w:r>
        <w:rPr>
          <w:lang w:eastAsia="en-US"/>
        </w:rPr>
        <w:t>’</w:t>
      </w:r>
      <w:r w:rsidR="00BB5C58">
        <w:rPr>
          <w:lang w:eastAsia="en-US"/>
        </w:rPr>
        <w:t>esprit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pense</w:t>
      </w:r>
      <w:r>
        <w:rPr>
          <w:lang w:eastAsia="en-US"/>
        </w:rPr>
        <w:t xml:space="preserve">, </w:t>
      </w:r>
      <w:r w:rsidR="00BB5C58">
        <w:rPr>
          <w:lang w:eastAsia="en-US"/>
        </w:rPr>
        <w:t>d</w:t>
      </w:r>
      <w:r>
        <w:rPr>
          <w:lang w:eastAsia="en-US"/>
        </w:rPr>
        <w:t>’</w:t>
      </w:r>
      <w:r w:rsidR="00BB5C58">
        <w:rPr>
          <w:lang w:eastAsia="en-US"/>
        </w:rPr>
        <w:t>après votre visite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que vous avez vu </w:t>
      </w:r>
      <w:r>
        <w:rPr>
          <w:lang w:eastAsia="en-US"/>
        </w:rPr>
        <w:t>M. </w:t>
      </w:r>
      <w:proofErr w:type="spellStart"/>
      <w:r w:rsidR="00BB5C58">
        <w:rPr>
          <w:lang w:eastAsia="en-US"/>
        </w:rPr>
        <w:t>Berthelleminot</w:t>
      </w:r>
      <w:proofErr w:type="spellEnd"/>
      <w:r w:rsidR="00BB5C58">
        <w:rPr>
          <w:lang w:eastAsia="en-US"/>
        </w:rPr>
        <w:t xml:space="preserve"> de </w:t>
      </w:r>
      <w:proofErr w:type="spellStart"/>
      <w:r w:rsidR="00BB5C58">
        <w:rPr>
          <w:lang w:eastAsia="en-US"/>
        </w:rPr>
        <w:t>Beaurepas</w:t>
      </w:r>
      <w:proofErr w:type="spellEnd"/>
      <w:r>
        <w:rPr>
          <w:lang w:eastAsia="en-US"/>
        </w:rPr>
        <w:t>.</w:t>
      </w:r>
    </w:p>
    <w:p w14:paraId="33BF647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l</w:t>
      </w:r>
      <w:r>
        <w:rPr>
          <w:lang w:eastAsia="en-US"/>
        </w:rPr>
        <w:t>’</w:t>
      </w:r>
      <w:r w:rsidR="00BB5C58">
        <w:rPr>
          <w:lang w:eastAsia="en-US"/>
        </w:rPr>
        <w:t>ai vu</w:t>
      </w:r>
      <w:r>
        <w:rPr>
          <w:lang w:eastAsia="en-US"/>
        </w:rPr>
        <w:t>…</w:t>
      </w:r>
    </w:p>
    <w:p w14:paraId="62D9E3EE" w14:textId="1A621731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</w:t>
      </w:r>
      <w:r>
        <w:rPr>
          <w:lang w:eastAsia="en-US"/>
        </w:rPr>
        <w:t xml:space="preserve">, </w:t>
      </w:r>
      <w:r w:rsidR="00BB5C58">
        <w:rPr>
          <w:lang w:eastAsia="en-US"/>
        </w:rPr>
        <w:t>toute ma vie</w:t>
      </w:r>
      <w:r>
        <w:rPr>
          <w:lang w:eastAsia="en-US"/>
        </w:rPr>
        <w:t xml:space="preserve">, </w:t>
      </w:r>
      <w:r w:rsidR="00BB5C58">
        <w:rPr>
          <w:lang w:eastAsia="en-US"/>
        </w:rPr>
        <w:t>fait comme cela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jeune gars</w:t>
      </w:r>
      <w:r>
        <w:rPr>
          <w:lang w:eastAsia="en-US"/>
        </w:rPr>
        <w:t xml:space="preserve">, </w:t>
      </w:r>
      <w:r w:rsidR="00BB5C58">
        <w:rPr>
          <w:lang w:eastAsia="en-US"/>
        </w:rPr>
        <w:t>des bonnes œuvres et des actions de bienfaisance</w:t>
      </w:r>
      <w:r>
        <w:rPr>
          <w:lang w:eastAsia="en-US"/>
        </w:rPr>
        <w:t xml:space="preserve">… </w:t>
      </w:r>
      <w:r w:rsidR="00BB5C58">
        <w:rPr>
          <w:lang w:eastAsia="en-US"/>
        </w:rPr>
        <w:t>On me connaît</w:t>
      </w:r>
      <w:r>
        <w:rPr>
          <w:lang w:eastAsia="en-US"/>
        </w:rPr>
        <w:t xml:space="preserve">, </w:t>
      </w:r>
      <w:r w:rsidR="00BB5C58">
        <w:rPr>
          <w:lang w:eastAsia="en-US"/>
        </w:rPr>
        <w:t>Dieu merci</w:t>
      </w:r>
      <w:r>
        <w:rPr>
          <w:lang w:eastAsia="en-US"/>
        </w:rPr>
        <w:t xml:space="preserve">… </w:t>
      </w:r>
      <w:r w:rsidR="00BB5C58">
        <w:rPr>
          <w:lang w:eastAsia="en-US"/>
        </w:rPr>
        <w:t>Quand vous êtes venu hier</w:t>
      </w:r>
      <w:r>
        <w:rPr>
          <w:lang w:eastAsia="en-US"/>
        </w:rPr>
        <w:t xml:space="preserve">,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dit à Rosalie</w:t>
      </w:r>
      <w:r>
        <w:rPr>
          <w:lang w:eastAsia="en-US"/>
        </w:rPr>
        <w:t xml:space="preserve"> : </w:t>
      </w:r>
      <w:r w:rsidR="00BB5C58">
        <w:rPr>
          <w:lang w:eastAsia="en-US"/>
        </w:rPr>
        <w:t>Comment est-il</w:t>
      </w:r>
      <w:r>
        <w:rPr>
          <w:lang w:eastAsia="en-US"/>
        </w:rPr>
        <w:t xml:space="preserve">, </w:t>
      </w:r>
      <w:r w:rsidR="00BB5C58">
        <w:rPr>
          <w:lang w:eastAsia="en-US"/>
        </w:rPr>
        <w:t>ce garçon-là</w:t>
      </w:r>
      <w:r>
        <w:rPr>
          <w:lang w:eastAsia="en-US"/>
        </w:rPr>
        <w:t xml:space="preserve"> ?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Elle m</w:t>
      </w:r>
      <w:r>
        <w:rPr>
          <w:lang w:eastAsia="en-US"/>
        </w:rPr>
        <w:t>’</w:t>
      </w:r>
      <w:r w:rsidR="00BB5C58">
        <w:rPr>
          <w:lang w:eastAsia="en-US"/>
        </w:rPr>
        <w:t>a répondu</w:t>
      </w:r>
      <w:r>
        <w:rPr>
          <w:lang w:eastAsia="en-US"/>
        </w:rPr>
        <w:t xml:space="preserve"> : </w:t>
      </w:r>
      <w:r w:rsidR="00BB5C58">
        <w:rPr>
          <w:lang w:eastAsia="en-US"/>
        </w:rPr>
        <w:t>Un cœur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Alors</w:t>
      </w:r>
      <w:r>
        <w:rPr>
          <w:lang w:eastAsia="en-US"/>
        </w:rPr>
        <w:t xml:space="preserve">, </w:t>
      </w:r>
      <w:r w:rsidR="00BB5C58">
        <w:rPr>
          <w:lang w:eastAsia="en-US"/>
        </w:rPr>
        <w:t>comme je suis assez à mon aise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sans être riche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pris une pièce de cinq cents francs pour faire le bonheur d</w:t>
      </w:r>
      <w:r>
        <w:rPr>
          <w:lang w:eastAsia="en-US"/>
        </w:rPr>
        <w:t>’</w:t>
      </w:r>
      <w:r w:rsidR="00BB5C58">
        <w:rPr>
          <w:lang w:eastAsia="en-US"/>
        </w:rPr>
        <w:t>un joli garçon</w:t>
      </w:r>
      <w:r>
        <w:rPr>
          <w:lang w:eastAsia="en-US"/>
        </w:rPr>
        <w:t xml:space="preserve">… </w:t>
      </w:r>
      <w:r w:rsidR="00BB5C58">
        <w:rPr>
          <w:lang w:eastAsia="en-US"/>
        </w:rPr>
        <w:t>Voulez-vous boire un petit ver</w:t>
      </w:r>
      <w:r w:rsidR="00BB5C58">
        <w:t>re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monsieur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> ?</w:t>
      </w:r>
    </w:p>
    <w:p w14:paraId="0B5B6CB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Celui-ci fit signe que non</w:t>
      </w:r>
      <w:r w:rsidR="00A23BF9">
        <w:rPr>
          <w:lang w:eastAsia="en-US"/>
        </w:rPr>
        <w:t>.</w:t>
      </w:r>
    </w:p>
    <w:p w14:paraId="56F45D3A" w14:textId="3762138F" w:rsidR="00A23BF9" w:rsidRDefault="00BB5C58" w:rsidP="00A23BF9">
      <w:pPr>
        <w:rPr>
          <w:lang w:eastAsia="en-US"/>
        </w:rPr>
      </w:pPr>
      <w:r>
        <w:rPr>
          <w:lang w:eastAsia="en-US"/>
        </w:rPr>
        <w:t>Il ne parlait plus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mais sa poitrine se soulevait</w:t>
      </w:r>
      <w:r w:rsidR="00A23BF9">
        <w:rPr>
          <w:lang w:eastAsia="en-US"/>
        </w:rPr>
        <w:t xml:space="preserve">. </w:t>
      </w:r>
      <w:r>
        <w:rPr>
          <w:lang w:eastAsia="en-US"/>
        </w:rPr>
        <w:t>Et sur sa figure expressive on pouvait lire mille émotions diverses qui se succédaient en lui avec une rapidité croissante</w:t>
      </w:r>
      <w:r w:rsidR="00A23BF9">
        <w:rPr>
          <w:lang w:eastAsia="en-US"/>
        </w:rPr>
        <w:t>.</w:t>
      </w:r>
    </w:p>
    <w:p w14:paraId="39D3577A" w14:textId="2F308FC6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une énergique rép</w:t>
      </w:r>
      <w:r>
        <w:t>ulsio</w:t>
      </w:r>
      <w:r>
        <w:rPr>
          <w:lang w:eastAsia="en-US"/>
        </w:rPr>
        <w:t>n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puis de la colère d</w:t>
      </w:r>
      <w:r w:rsidR="00A23BF9">
        <w:rPr>
          <w:lang w:eastAsia="en-US"/>
        </w:rPr>
        <w:t>’</w:t>
      </w:r>
      <w:r>
        <w:rPr>
          <w:lang w:eastAsia="en-US"/>
        </w:rPr>
        <w:t>enfant</w:t>
      </w:r>
      <w:r w:rsidR="00A23BF9">
        <w:rPr>
          <w:lang w:eastAsia="en-US"/>
        </w:rPr>
        <w:t xml:space="preserve">, </w:t>
      </w:r>
      <w:r>
        <w:rPr>
          <w:lang w:eastAsia="en-US"/>
        </w:rPr>
        <w:t>sous laquelle il y a des larmes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puis ces anciens élans qui tant de fois lui avaient fait battre le cœur</w:t>
      </w:r>
      <w:r w:rsidR="00A23BF9">
        <w:rPr>
          <w:lang w:eastAsia="en-US"/>
        </w:rPr>
        <w:t xml:space="preserve">, </w:t>
      </w:r>
      <w:r>
        <w:rPr>
          <w:lang w:eastAsia="en-US"/>
        </w:rPr>
        <w:t>cette aspiration vers l</w:t>
      </w:r>
      <w:r w:rsidR="00A23BF9">
        <w:rPr>
          <w:lang w:eastAsia="en-US"/>
        </w:rPr>
        <w:t>’</w:t>
      </w:r>
      <w:r>
        <w:rPr>
          <w:lang w:eastAsia="en-US"/>
        </w:rPr>
        <w:t>amour inconnu d</w:t>
      </w:r>
      <w:r w:rsidR="00A23BF9">
        <w:rPr>
          <w:lang w:eastAsia="en-US"/>
        </w:rPr>
        <w:t>’</w:t>
      </w:r>
      <w:r>
        <w:rPr>
          <w:lang w:eastAsia="en-US"/>
        </w:rPr>
        <w:t>une mère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puis le désespoir amer et poignant</w:t>
      </w:r>
      <w:r w:rsidR="00A23BF9">
        <w:rPr>
          <w:lang w:eastAsia="en-US"/>
        </w:rPr>
        <w:t>.</w:t>
      </w:r>
    </w:p>
    <w:p w14:paraId="6925FBC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Tout cela se mêlait</w:t>
      </w:r>
      <w:r w:rsidR="00A23BF9">
        <w:rPr>
          <w:lang w:eastAsia="en-US"/>
        </w:rPr>
        <w:t xml:space="preserve">. </w:t>
      </w:r>
      <w:r>
        <w:rPr>
          <w:lang w:eastAsia="en-US"/>
        </w:rPr>
        <w:t>Il brûlait la fièvre</w:t>
      </w:r>
      <w:r w:rsidR="00A23BF9">
        <w:rPr>
          <w:lang w:eastAsia="en-US"/>
        </w:rPr>
        <w:t>.</w:t>
      </w:r>
    </w:p>
    <w:p w14:paraId="12D2A933" w14:textId="5E92ABD1" w:rsidR="00A23BF9" w:rsidRDefault="00BB5C58" w:rsidP="00A23BF9">
      <w:pPr>
        <w:rPr>
          <w:lang w:eastAsia="en-US"/>
        </w:rPr>
      </w:pPr>
      <w:r>
        <w:rPr>
          <w:lang w:eastAsia="en-US"/>
        </w:rPr>
        <w:t>Et certes</w:t>
      </w:r>
      <w:r w:rsidR="00A23BF9">
        <w:rPr>
          <w:lang w:eastAsia="en-US"/>
        </w:rPr>
        <w:t xml:space="preserve">, </w:t>
      </w:r>
      <w:r>
        <w:rPr>
          <w:lang w:eastAsia="en-US"/>
        </w:rPr>
        <w:t>cependant</w:t>
      </w:r>
      <w:r w:rsidR="00A23BF9">
        <w:rPr>
          <w:lang w:eastAsia="en-US"/>
        </w:rPr>
        <w:t xml:space="preserve">, </w:t>
      </w:r>
      <w:r>
        <w:rPr>
          <w:lang w:eastAsia="en-US"/>
        </w:rPr>
        <w:t>cette femme qui était là</w:t>
      </w:r>
      <w:r w:rsidR="00A23BF9">
        <w:rPr>
          <w:lang w:eastAsia="en-US"/>
        </w:rPr>
        <w:t xml:space="preserve">, </w:t>
      </w:r>
      <w:r>
        <w:rPr>
          <w:lang w:eastAsia="en-US"/>
        </w:rPr>
        <w:t>près de lui</w:t>
      </w:r>
      <w:r w:rsidR="00A23BF9">
        <w:rPr>
          <w:lang w:eastAsia="en-US"/>
        </w:rPr>
        <w:t xml:space="preserve">, </w:t>
      </w:r>
      <w:r>
        <w:rPr>
          <w:lang w:eastAsia="en-US"/>
        </w:rPr>
        <w:t>n</w:t>
      </w:r>
      <w:r w:rsidR="00A23BF9">
        <w:rPr>
          <w:lang w:eastAsia="en-US"/>
        </w:rPr>
        <w:t>’</w:t>
      </w:r>
      <w:r>
        <w:rPr>
          <w:lang w:eastAsia="en-US"/>
        </w:rPr>
        <w:t>était point faite pour soutenir son exaltation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Cette femme était tout ce que vous pouvez rêver de petit</w:t>
      </w:r>
      <w:r w:rsidR="00A23BF9">
        <w:rPr>
          <w:lang w:eastAsia="en-US"/>
        </w:rPr>
        <w:t xml:space="preserve">, </w:t>
      </w:r>
      <w:r>
        <w:rPr>
          <w:lang w:eastAsia="en-US"/>
        </w:rPr>
        <w:t>de plat</w:t>
      </w:r>
      <w:r w:rsidR="00A23BF9">
        <w:rPr>
          <w:lang w:eastAsia="en-US"/>
        </w:rPr>
        <w:t xml:space="preserve">, </w:t>
      </w:r>
      <w:r>
        <w:rPr>
          <w:lang w:eastAsia="en-US"/>
        </w:rPr>
        <w:t>de sec</w:t>
      </w:r>
      <w:r w:rsidR="00A23BF9">
        <w:rPr>
          <w:lang w:eastAsia="en-US"/>
        </w:rPr>
        <w:t xml:space="preserve">, </w:t>
      </w:r>
      <w:r>
        <w:rPr>
          <w:lang w:eastAsia="en-US"/>
        </w:rPr>
        <w:t>de commun</w:t>
      </w:r>
      <w:r w:rsidR="00A23BF9">
        <w:rPr>
          <w:lang w:eastAsia="en-US"/>
        </w:rPr>
        <w:t xml:space="preserve">.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madame Marion</w:t>
      </w:r>
      <w:r w:rsidR="00A23BF9">
        <w:rPr>
          <w:lang w:eastAsia="en-US"/>
        </w:rPr>
        <w:t xml:space="preserve">, </w:t>
      </w:r>
      <w:r>
        <w:rPr>
          <w:lang w:eastAsia="en-US"/>
        </w:rPr>
        <w:t>rentière</w:t>
      </w:r>
      <w:r w:rsidR="00A23BF9">
        <w:rPr>
          <w:lang w:eastAsia="en-US"/>
        </w:rPr>
        <w:t>.</w:t>
      </w:r>
    </w:p>
    <w:p w14:paraId="5F66F619" w14:textId="77777777" w:rsidR="00A23BF9" w:rsidRDefault="00BB5C58" w:rsidP="00A23BF9">
      <w:pPr>
        <w:rPr>
          <w:i/>
          <w:iCs/>
          <w:lang w:eastAsia="en-US"/>
        </w:rPr>
      </w:pPr>
      <w:r>
        <w:rPr>
          <w:lang w:eastAsia="en-US"/>
        </w:rPr>
        <w:t>Madame Marion qui ne voyait qu</w:t>
      </w:r>
      <w:r w:rsidR="00A23BF9">
        <w:rPr>
          <w:lang w:eastAsia="en-US"/>
        </w:rPr>
        <w:t>’</w:t>
      </w:r>
      <w:r>
        <w:rPr>
          <w:lang w:eastAsia="en-US"/>
        </w:rPr>
        <w:t>une chose dans la destinée humaine</w:t>
      </w:r>
      <w:r w:rsidR="00A23BF9">
        <w:rPr>
          <w:lang w:eastAsia="en-US"/>
        </w:rPr>
        <w:t xml:space="preserve"> : </w:t>
      </w:r>
      <w:r>
        <w:rPr>
          <w:i/>
          <w:iCs/>
          <w:lang w:eastAsia="en-US"/>
        </w:rPr>
        <w:t>avoir de quoi</w:t>
      </w:r>
      <w:r w:rsidR="00A23BF9">
        <w:rPr>
          <w:i/>
          <w:iCs/>
          <w:lang w:eastAsia="en-US"/>
        </w:rPr>
        <w:t> !</w:t>
      </w:r>
    </w:p>
    <w:p w14:paraId="5E19B7F0" w14:textId="2B322282" w:rsidR="00A23BF9" w:rsidRDefault="00BB5C58" w:rsidP="00A23BF9">
      <w:pPr>
        <w:rPr>
          <w:lang w:eastAsia="en-US"/>
        </w:rPr>
      </w:pPr>
      <w:r>
        <w:rPr>
          <w:lang w:eastAsia="en-US"/>
        </w:rPr>
        <w:t>Madame Marion</w:t>
      </w:r>
      <w:r w:rsidR="00A23BF9">
        <w:rPr>
          <w:lang w:eastAsia="en-US"/>
        </w:rPr>
        <w:t xml:space="preserve">, </w:t>
      </w:r>
      <w:r>
        <w:rPr>
          <w:lang w:eastAsia="en-US"/>
        </w:rPr>
        <w:t>rentière</w:t>
      </w:r>
      <w:r w:rsidR="00A23BF9">
        <w:rPr>
          <w:lang w:eastAsia="en-US"/>
        </w:rPr>
        <w:t xml:space="preserve">, </w:t>
      </w:r>
      <w:r>
        <w:rPr>
          <w:lang w:eastAsia="en-US"/>
        </w:rPr>
        <w:t>n</w:t>
      </w:r>
      <w:r w:rsidR="00A23BF9">
        <w:rPr>
          <w:lang w:eastAsia="en-US"/>
        </w:rPr>
        <w:t>’</w:t>
      </w:r>
      <w:r>
        <w:rPr>
          <w:lang w:eastAsia="en-US"/>
        </w:rPr>
        <w:t>était pas faite pour lire couramment les pages de ce livre étrange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la physionomie d</w:t>
      </w:r>
      <w:r w:rsidR="00A23BF9">
        <w:rPr>
          <w:lang w:eastAsia="en-US"/>
        </w:rPr>
        <w:t>’</w:t>
      </w:r>
      <w:r>
        <w:rPr>
          <w:lang w:eastAsia="en-US"/>
        </w:rPr>
        <w:t>un homme vierge et fort</w:t>
      </w:r>
      <w:r w:rsidR="00A23BF9">
        <w:rPr>
          <w:lang w:eastAsia="en-US"/>
        </w:rPr>
        <w:t>.</w:t>
      </w:r>
    </w:p>
    <w:p w14:paraId="23016FDF" w14:textId="0CCEFD44" w:rsidR="00A23BF9" w:rsidRDefault="00BB5C58" w:rsidP="00A23BF9">
      <w:pPr>
        <w:rPr>
          <w:lang w:eastAsia="en-US"/>
        </w:rPr>
      </w:pPr>
      <w:r>
        <w:rPr>
          <w:lang w:eastAsia="en-US"/>
        </w:rPr>
        <w:t>Elle n</w:t>
      </w:r>
      <w:r w:rsidR="00A23BF9">
        <w:rPr>
          <w:lang w:eastAsia="en-US"/>
        </w:rPr>
        <w:t>’</w:t>
      </w:r>
      <w:r>
        <w:rPr>
          <w:lang w:eastAsia="en-US"/>
        </w:rPr>
        <w:t>y voyait goutte</w:t>
      </w:r>
      <w:r w:rsidR="00A23BF9">
        <w:rPr>
          <w:lang w:eastAsia="en-US"/>
        </w:rPr>
        <w:t xml:space="preserve">, </w:t>
      </w:r>
      <w:r>
        <w:rPr>
          <w:lang w:eastAsia="en-US"/>
        </w:rPr>
        <w:t>la bonn</w:t>
      </w:r>
      <w:r>
        <w:t>e femme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se disait avec mauvaise humeur</w:t>
      </w:r>
      <w:r w:rsidR="00A23BF9">
        <w:rPr>
          <w:lang w:eastAsia="en-US"/>
        </w:rPr>
        <w:t xml:space="preserve"> :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est bien ennuyeux cette tuile-là</w:t>
      </w:r>
      <w:r w:rsidR="00A23BF9">
        <w:rPr>
          <w:lang w:eastAsia="en-US"/>
        </w:rPr>
        <w:t xml:space="preserve"> ! </w:t>
      </w:r>
      <w:r>
        <w:rPr>
          <w:lang w:eastAsia="en-US"/>
        </w:rPr>
        <w:t xml:space="preserve">cela </w:t>
      </w:r>
      <w:r>
        <w:rPr>
          <w:lang w:eastAsia="en-US"/>
        </w:rPr>
        <w:lastRenderedPageBreak/>
        <w:t>va me coûter quinze ou vingt francs pour l</w:t>
      </w:r>
      <w:r w:rsidR="00A23BF9">
        <w:rPr>
          <w:lang w:eastAsia="en-US"/>
        </w:rPr>
        <w:t>’</w:t>
      </w:r>
      <w:r>
        <w:rPr>
          <w:lang w:eastAsia="en-US"/>
        </w:rPr>
        <w:t>envoyer au diable</w:t>
      </w:r>
      <w:r w:rsidR="00A23BF9">
        <w:rPr>
          <w:lang w:eastAsia="en-US"/>
        </w:rPr>
        <w:t xml:space="preserve">… </w:t>
      </w:r>
      <w:r>
        <w:rPr>
          <w:lang w:eastAsia="en-US"/>
        </w:rPr>
        <w:t>vingt francs et cinq cents francs</w:t>
      </w:r>
      <w:r w:rsidR="00A23BF9">
        <w:rPr>
          <w:lang w:eastAsia="en-US"/>
        </w:rPr>
        <w:t xml:space="preserve">…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est bien ennuyeux</w:t>
      </w:r>
      <w:r w:rsidR="00A23BF9">
        <w:rPr>
          <w:lang w:eastAsia="en-US"/>
        </w:rPr>
        <w:t> !</w:t>
      </w:r>
    </w:p>
    <w:p w14:paraId="31AC3FF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Le souffle de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s</w:t>
      </w:r>
      <w:r w:rsidR="00A23BF9">
        <w:rPr>
          <w:lang w:eastAsia="en-US"/>
        </w:rPr>
        <w:t>’</w:t>
      </w:r>
      <w:r>
        <w:rPr>
          <w:lang w:eastAsia="en-US"/>
        </w:rPr>
        <w:t xml:space="preserve">embarrassait dans sa </w:t>
      </w:r>
      <w:r>
        <w:t>poitrine</w:t>
      </w:r>
      <w:r w:rsidR="00A23BF9">
        <w:rPr>
          <w:lang w:eastAsia="en-US"/>
        </w:rPr>
        <w:t>.</w:t>
      </w:r>
    </w:p>
    <w:p w14:paraId="04F8640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Quand elle eut achevé son verre</w:t>
      </w:r>
      <w:r w:rsidR="00A23BF9">
        <w:rPr>
          <w:lang w:eastAsia="en-US"/>
        </w:rPr>
        <w:t xml:space="preserve">, </w:t>
      </w:r>
      <w:r>
        <w:rPr>
          <w:lang w:eastAsia="en-US"/>
        </w:rPr>
        <w:t>madame Marion le regarda par hasard</w:t>
      </w:r>
      <w:r w:rsidR="00A23BF9">
        <w:rPr>
          <w:lang w:eastAsia="en-US"/>
        </w:rPr>
        <w:t xml:space="preserve">. </w:t>
      </w:r>
      <w:r>
        <w:rPr>
          <w:lang w:eastAsia="en-US"/>
        </w:rPr>
        <w:t>Il avait les yeux pleins de larmes</w:t>
      </w:r>
      <w:r w:rsidR="00A23BF9">
        <w:rPr>
          <w:lang w:eastAsia="en-US"/>
        </w:rPr>
        <w:t>.</w:t>
      </w:r>
    </w:p>
    <w:p w14:paraId="3C6C9CD4" w14:textId="7C44DB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Madame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madame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murmura-t-il d</w:t>
      </w:r>
      <w:r>
        <w:rPr>
          <w:lang w:eastAsia="en-US"/>
        </w:rPr>
        <w:t>’</w:t>
      </w:r>
      <w:r w:rsidR="00BB5C58">
        <w:rPr>
          <w:lang w:eastAsia="en-US"/>
        </w:rPr>
        <w:t>une voix entrecoupée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je vous en prie</w:t>
      </w:r>
      <w:r>
        <w:rPr>
          <w:lang w:eastAsia="en-US"/>
        </w:rPr>
        <w:t xml:space="preserve">, </w:t>
      </w:r>
      <w:r w:rsidR="00BB5C58">
        <w:rPr>
          <w:lang w:eastAsia="en-US"/>
        </w:rPr>
        <w:t>ayez pitié de moi</w:t>
      </w:r>
      <w:r>
        <w:rPr>
          <w:lang w:eastAsia="en-US"/>
        </w:rPr>
        <w:t> !</w:t>
      </w:r>
    </w:p>
    <w:p w14:paraId="1E8E822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Naturellement la rentière ne comprit p</w:t>
      </w:r>
      <w:r>
        <w:t>oint</w:t>
      </w:r>
      <w:r w:rsidR="00A23BF9">
        <w:rPr>
          <w:lang w:eastAsia="en-US"/>
        </w:rPr>
        <w:t>.</w:t>
      </w:r>
    </w:p>
    <w:p w14:paraId="433F4EBE" w14:textId="527D6CCC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Pitié de vous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petit homme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dit-elle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tout le monde sait bien que je suis charitable</w:t>
      </w:r>
      <w:r>
        <w:rPr>
          <w:lang w:eastAsia="en-US"/>
        </w:rPr>
        <w:t xml:space="preserve">…, </w:t>
      </w:r>
      <w:r w:rsidR="00BB5C58">
        <w:rPr>
          <w:lang w:eastAsia="en-US"/>
        </w:rPr>
        <w:t>mais cinq cents francs</w:t>
      </w:r>
      <w:r>
        <w:rPr>
          <w:lang w:eastAsia="en-US"/>
        </w:rPr>
        <w:t xml:space="preserve">… </w:t>
      </w:r>
      <w:r w:rsidR="00BB5C58">
        <w:rPr>
          <w:lang w:eastAsia="en-US"/>
        </w:rPr>
        <w:t>me semble</w:t>
      </w:r>
      <w:r>
        <w:rPr>
          <w:lang w:eastAsia="en-US"/>
        </w:rPr>
        <w:t>…</w:t>
      </w:r>
    </w:p>
    <w:p w14:paraId="591F5B8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espoir lui venait qu</w:t>
      </w:r>
      <w:r w:rsidR="00A23BF9">
        <w:rPr>
          <w:lang w:eastAsia="en-US"/>
        </w:rPr>
        <w:t>’</w:t>
      </w:r>
      <w:r>
        <w:rPr>
          <w:lang w:eastAsia="en-US"/>
        </w:rPr>
        <w:t>elle pourrait peut-être s</w:t>
      </w:r>
      <w:r w:rsidR="00A23BF9">
        <w:rPr>
          <w:lang w:eastAsia="en-US"/>
        </w:rPr>
        <w:t>’</w:t>
      </w:r>
      <w:r>
        <w:rPr>
          <w:lang w:eastAsia="en-US"/>
        </w:rPr>
        <w:t>en tirer désormais pour dix francs</w:t>
      </w:r>
      <w:r w:rsidR="00A23BF9">
        <w:rPr>
          <w:lang w:eastAsia="en-US"/>
        </w:rPr>
        <w:t>.</w:t>
      </w:r>
    </w:p>
    <w:p w14:paraId="438ADC44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joignit les mains</w:t>
      </w:r>
      <w:r w:rsidR="00A23BF9">
        <w:rPr>
          <w:lang w:eastAsia="en-US"/>
        </w:rPr>
        <w:t>.</w:t>
      </w:r>
    </w:p>
    <w:p w14:paraId="0FB6B56E" w14:textId="60F739F1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</w:t>
      </w:r>
      <w:r w:rsidR="00BB5C58">
        <w:t>ites-moi que vous n</w:t>
      </w:r>
      <w:r>
        <w:rPr>
          <w:lang w:eastAsia="en-US"/>
        </w:rPr>
        <w:t>’</w:t>
      </w:r>
      <w:r w:rsidR="00BB5C58">
        <w:rPr>
          <w:lang w:eastAsia="en-US"/>
        </w:rPr>
        <w:t>êtes pas ma mère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écria-t-il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car je souffre trop</w:t>
      </w:r>
      <w:r>
        <w:rPr>
          <w:lang w:eastAsia="en-US"/>
        </w:rPr>
        <w:t xml:space="preserve">… </w:t>
      </w:r>
      <w:r w:rsidR="00BB5C58">
        <w:rPr>
          <w:lang w:eastAsia="en-US"/>
        </w:rPr>
        <w:t>Dites-moi que vous n</w:t>
      </w:r>
      <w:r>
        <w:rPr>
          <w:lang w:eastAsia="en-US"/>
        </w:rPr>
        <w:t>’</w:t>
      </w:r>
      <w:r w:rsidR="00BB5C58">
        <w:rPr>
          <w:lang w:eastAsia="en-US"/>
        </w:rPr>
        <w:t>êtes pas ma mère</w:t>
      </w:r>
      <w:r>
        <w:rPr>
          <w:lang w:eastAsia="en-US"/>
        </w:rPr>
        <w:t> !</w:t>
      </w:r>
    </w:p>
    <w:p w14:paraId="0D4B5B6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Madame Marion fit un saut sur sa bergère et perdit les belles couleurs de son nez</w:t>
      </w:r>
      <w:r w:rsidR="00A23BF9">
        <w:rPr>
          <w:lang w:eastAsia="en-US"/>
        </w:rPr>
        <w:t>.</w:t>
      </w:r>
    </w:p>
    <w:p w14:paraId="47C7D2C3" w14:textId="723B61E8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De quoi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De quoi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fit-elle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sa mère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De quoi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Votre mère</w:t>
      </w:r>
      <w:r>
        <w:rPr>
          <w:lang w:eastAsia="en-US"/>
        </w:rPr>
        <w:t xml:space="preserve">, </w:t>
      </w:r>
      <w:r w:rsidR="00BB5C58">
        <w:rPr>
          <w:lang w:eastAsia="en-US"/>
        </w:rPr>
        <w:t>à vous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garçon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De quoi</w:t>
      </w:r>
      <w:r>
        <w:rPr>
          <w:lang w:eastAsia="en-US"/>
        </w:rPr>
        <w:t xml:space="preserve"> ! </w:t>
      </w:r>
      <w:r w:rsidR="00BB5C58">
        <w:rPr>
          <w:lang w:eastAsia="en-US"/>
        </w:rPr>
        <w:t>des enfants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je n</w:t>
      </w:r>
      <w:r>
        <w:rPr>
          <w:lang w:eastAsia="en-US"/>
        </w:rPr>
        <w:t>’</w:t>
      </w:r>
      <w:r w:rsidR="00BB5C58">
        <w:rPr>
          <w:lang w:eastAsia="en-US"/>
        </w:rPr>
        <w:t>en ai pas</w:t>
      </w:r>
      <w:r>
        <w:rPr>
          <w:lang w:eastAsia="en-US"/>
        </w:rPr>
        <w:t> !…</w:t>
      </w:r>
    </w:p>
    <w:p w14:paraId="4B1CED7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Puis</w:t>
      </w:r>
      <w:r w:rsidR="00A23BF9">
        <w:rPr>
          <w:lang w:eastAsia="en-US"/>
        </w:rPr>
        <w:t xml:space="preserve">, </w:t>
      </w:r>
      <w:r>
        <w:rPr>
          <w:lang w:eastAsia="en-US"/>
        </w:rPr>
        <w:t>se remettant peu à peu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parce que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ne parlait plus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ajouta en prenant un air de dignité blessée</w:t>
      </w:r>
      <w:r w:rsidR="00A23BF9">
        <w:rPr>
          <w:lang w:eastAsia="en-US"/>
        </w:rPr>
        <w:t> :</w:t>
      </w:r>
    </w:p>
    <w:p w14:paraId="114FD28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Ce n</w:t>
      </w:r>
      <w:r>
        <w:rPr>
          <w:lang w:eastAsia="en-US"/>
        </w:rPr>
        <w:t>’</w:t>
      </w:r>
      <w:r w:rsidR="00BB5C58">
        <w:rPr>
          <w:lang w:eastAsia="en-US"/>
        </w:rPr>
        <w:t>est pas un métier</w:t>
      </w:r>
      <w:r>
        <w:rPr>
          <w:lang w:eastAsia="en-US"/>
        </w:rPr>
        <w:t xml:space="preserve">, </w:t>
      </w:r>
      <w:r w:rsidR="00BB5C58">
        <w:rPr>
          <w:lang w:eastAsia="en-US"/>
        </w:rPr>
        <w:t>ça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ami</w:t>
      </w:r>
      <w:r>
        <w:rPr>
          <w:lang w:eastAsia="en-US"/>
        </w:rPr>
        <w:t xml:space="preserve">, </w:t>
      </w:r>
      <w:r w:rsidR="00BB5C58">
        <w:rPr>
          <w:lang w:eastAsia="en-US"/>
        </w:rPr>
        <w:t>que d</w:t>
      </w:r>
      <w:r>
        <w:rPr>
          <w:lang w:eastAsia="en-US"/>
        </w:rPr>
        <w:t>’</w:t>
      </w:r>
      <w:r w:rsidR="00BB5C58">
        <w:rPr>
          <w:lang w:eastAsia="en-US"/>
        </w:rPr>
        <w:t xml:space="preserve">entrer dans </w:t>
      </w:r>
      <w:r w:rsidR="00BB5C58">
        <w:t>les maisons pour faire des scènes pareilles</w:t>
      </w:r>
      <w:r>
        <w:rPr>
          <w:lang w:eastAsia="en-US"/>
        </w:rPr>
        <w:t>.</w:t>
      </w:r>
    </w:p>
    <w:p w14:paraId="3DE22675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lastRenderedPageBreak/>
        <w:t>Tiennet</w:t>
      </w:r>
      <w:proofErr w:type="spellEnd"/>
      <w:r>
        <w:rPr>
          <w:lang w:eastAsia="en-US"/>
        </w:rPr>
        <w:t xml:space="preserve"> n</w:t>
      </w:r>
      <w:r w:rsidR="00A23BF9">
        <w:rPr>
          <w:lang w:eastAsia="en-US"/>
        </w:rPr>
        <w:t>’</w:t>
      </w:r>
      <w:r>
        <w:rPr>
          <w:lang w:eastAsia="en-US"/>
        </w:rPr>
        <w:t>écoutait plus</w:t>
      </w:r>
      <w:r w:rsidR="00A23BF9">
        <w:rPr>
          <w:lang w:eastAsia="en-US"/>
        </w:rPr>
        <w:t>.</w:t>
      </w:r>
    </w:p>
    <w:p w14:paraId="5BC98E9C" w14:textId="7701D87C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Non</w:t>
      </w:r>
      <w:r>
        <w:rPr>
          <w:lang w:eastAsia="en-US"/>
        </w:rPr>
        <w:t xml:space="preserve">, </w:t>
      </w:r>
      <w:r w:rsidR="00BB5C58">
        <w:rPr>
          <w:lang w:eastAsia="en-US"/>
        </w:rPr>
        <w:t>pensait-il tout haut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non</w:t>
      </w:r>
      <w:r>
        <w:rPr>
          <w:lang w:eastAsia="en-US"/>
        </w:rPr>
        <w:t xml:space="preserve"> !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non</w:t>
      </w:r>
      <w:r>
        <w:rPr>
          <w:lang w:eastAsia="en-US"/>
        </w:rPr>
        <w:t xml:space="preserve">…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impossible et je suis fou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Une mère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ma mère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Je sais bien que je la reconnaîtrais rien qu</w:t>
      </w:r>
      <w:r>
        <w:rPr>
          <w:lang w:eastAsia="en-US"/>
        </w:rPr>
        <w:t>’</w:t>
      </w:r>
      <w:r w:rsidR="00BB5C58">
        <w:rPr>
          <w:lang w:eastAsia="en-US"/>
        </w:rPr>
        <w:t>à sa douce voix et rien qu</w:t>
      </w:r>
      <w:r>
        <w:rPr>
          <w:lang w:eastAsia="en-US"/>
        </w:rPr>
        <w:t>’</w:t>
      </w:r>
      <w:r w:rsidR="00BB5C58">
        <w:rPr>
          <w:lang w:eastAsia="en-US"/>
        </w:rPr>
        <w:t>à son s</w:t>
      </w:r>
      <w:r w:rsidR="00BB5C58">
        <w:t>our</w:t>
      </w:r>
      <w:r w:rsidR="00BB5C58">
        <w:rPr>
          <w:lang w:eastAsia="en-US"/>
        </w:rPr>
        <w:t>ire</w:t>
      </w:r>
      <w:r>
        <w:rPr>
          <w:lang w:eastAsia="en-US"/>
        </w:rPr>
        <w:t>…</w:t>
      </w:r>
    </w:p>
    <w:p w14:paraId="2946BFE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Madame Marion lança une œillade oblique vers une glace qui lui renvoya ses traits ronds et poussés en couleur</w:t>
      </w:r>
      <w:r w:rsidR="00A23BF9">
        <w:rPr>
          <w:lang w:eastAsia="en-US"/>
        </w:rPr>
        <w:t>.</w:t>
      </w:r>
    </w:p>
    <w:p w14:paraId="2700CB6F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poursuivait</w:t>
      </w:r>
      <w:r w:rsidR="00A23BF9">
        <w:rPr>
          <w:lang w:eastAsia="en-US"/>
        </w:rPr>
        <w:t> :</w:t>
      </w:r>
    </w:p>
    <w:p w14:paraId="7B59FDD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Non</w:t>
      </w:r>
      <w:r>
        <w:rPr>
          <w:lang w:eastAsia="en-US"/>
        </w:rPr>
        <w:t xml:space="preserve">, </w:t>
      </w:r>
      <w:r w:rsidR="00BB5C58">
        <w:rPr>
          <w:lang w:eastAsia="en-US"/>
        </w:rPr>
        <w:t>vous n</w:t>
      </w:r>
      <w:r>
        <w:rPr>
          <w:lang w:eastAsia="en-US"/>
        </w:rPr>
        <w:t>’</w:t>
      </w:r>
      <w:r w:rsidR="00BB5C58">
        <w:rPr>
          <w:lang w:eastAsia="en-US"/>
        </w:rPr>
        <w:t>êtes pas ma mère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Et tenez</w:t>
      </w:r>
      <w:r>
        <w:rPr>
          <w:lang w:eastAsia="en-US"/>
        </w:rPr>
        <w:t xml:space="preserve">, </w:t>
      </w:r>
      <w:r w:rsidR="00BB5C58">
        <w:rPr>
          <w:lang w:eastAsia="en-US"/>
        </w:rPr>
        <w:t>je crois que vous êtes bonne</w:t>
      </w:r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Ma mère est une pauvre femme à qui ma </w:t>
      </w:r>
      <w:r w:rsidR="00BB5C58">
        <w:t>naissance a porté malheur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vous avez eu compassion d</w:t>
      </w:r>
      <w:r>
        <w:rPr>
          <w:lang w:eastAsia="en-US"/>
        </w:rPr>
        <w:t>’</w:t>
      </w:r>
      <w:r w:rsidR="00BB5C58">
        <w:rPr>
          <w:lang w:eastAsia="en-US"/>
        </w:rPr>
        <w:t>elle</w:t>
      </w:r>
      <w:r>
        <w:rPr>
          <w:lang w:eastAsia="en-US"/>
        </w:rPr>
        <w:t xml:space="preserve">… </w:t>
      </w:r>
      <w:r w:rsidR="00BB5C58">
        <w:rPr>
          <w:lang w:eastAsia="en-US"/>
        </w:rPr>
        <w:t>N</w:t>
      </w:r>
      <w:r>
        <w:rPr>
          <w:lang w:eastAsia="en-US"/>
        </w:rPr>
        <w:t>’</w:t>
      </w:r>
      <w:r w:rsidR="00BB5C58">
        <w:rPr>
          <w:lang w:eastAsia="en-US"/>
        </w:rPr>
        <w:t>est-ce pas que j</w:t>
      </w:r>
      <w:r>
        <w:rPr>
          <w:lang w:eastAsia="en-US"/>
        </w:rPr>
        <w:t>’</w:t>
      </w:r>
      <w:r w:rsidR="00BB5C58">
        <w:rPr>
          <w:lang w:eastAsia="en-US"/>
        </w:rPr>
        <w:t>ai deviné</w:t>
      </w:r>
      <w:r>
        <w:rPr>
          <w:lang w:eastAsia="en-US"/>
        </w:rPr>
        <w:t> ?</w:t>
      </w:r>
    </w:p>
    <w:p w14:paraId="45A1453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Peut-être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madame Marion</w:t>
      </w:r>
      <w:r>
        <w:rPr>
          <w:lang w:eastAsia="en-US"/>
        </w:rPr>
        <w:t xml:space="preserve">, </w:t>
      </w:r>
      <w:r w:rsidR="00BB5C58">
        <w:rPr>
          <w:lang w:eastAsia="en-US"/>
        </w:rPr>
        <w:t>qui n</w:t>
      </w:r>
      <w:r>
        <w:rPr>
          <w:lang w:eastAsia="en-US"/>
        </w:rPr>
        <w:t>’</w:t>
      </w:r>
      <w:r w:rsidR="00BB5C58">
        <w:rPr>
          <w:lang w:eastAsia="en-US"/>
        </w:rPr>
        <w:t>avait plus peur et qui minaudait déjà</w:t>
      </w:r>
      <w:r>
        <w:rPr>
          <w:lang w:eastAsia="en-US"/>
        </w:rPr>
        <w:t>.</w:t>
      </w:r>
    </w:p>
    <w:p w14:paraId="5C7C1AE4" w14:textId="16E94C6B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 mère n</w:t>
      </w:r>
      <w:r>
        <w:rPr>
          <w:lang w:eastAsia="en-US"/>
        </w:rPr>
        <w:t>’</w:t>
      </w:r>
      <w:r w:rsidR="00BB5C58">
        <w:rPr>
          <w:lang w:eastAsia="en-US"/>
        </w:rPr>
        <w:t>est pas mariée</w:t>
      </w:r>
      <w:r>
        <w:rPr>
          <w:lang w:eastAsia="en-US"/>
        </w:rPr>
        <w:t xml:space="preserve">, </w:t>
      </w:r>
      <w:r w:rsidR="00BB5C58">
        <w:rPr>
          <w:lang w:eastAsia="en-US"/>
        </w:rPr>
        <w:t>sans doute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continuait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dont l</w:t>
      </w:r>
      <w:r>
        <w:rPr>
          <w:lang w:eastAsia="en-US"/>
        </w:rPr>
        <w:t>’</w:t>
      </w:r>
      <w:r w:rsidR="00BB5C58">
        <w:rPr>
          <w:lang w:eastAsia="en-US"/>
        </w:rPr>
        <w:t xml:space="preserve">imagination avait </w:t>
      </w:r>
      <w:r w:rsidR="00BB5C58">
        <w:t>la bride sur le cou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Ma mère a honte quand elle songe à moi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elle m</w:t>
      </w:r>
      <w:r>
        <w:rPr>
          <w:lang w:eastAsia="en-US"/>
        </w:rPr>
        <w:t>’</w:t>
      </w:r>
      <w:r w:rsidR="00BB5C58">
        <w:rPr>
          <w:lang w:eastAsia="en-US"/>
        </w:rPr>
        <w:t>aime</w:t>
      </w:r>
      <w:r>
        <w:rPr>
          <w:lang w:eastAsia="en-US"/>
        </w:rPr>
        <w:t xml:space="preserve">…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n</w:t>
      </w:r>
      <w:r>
        <w:rPr>
          <w:lang w:eastAsia="en-US"/>
        </w:rPr>
        <w:t>’</w:t>
      </w:r>
      <w:r w:rsidR="00BB5C58">
        <w:rPr>
          <w:lang w:eastAsia="en-US"/>
        </w:rPr>
        <w:t>est-ce pas</w:t>
      </w:r>
      <w:r>
        <w:rPr>
          <w:lang w:eastAsia="en-US"/>
        </w:rPr>
        <w:t xml:space="preserve">, </w:t>
      </w:r>
      <w:r w:rsidR="00BB5C58">
        <w:rPr>
          <w:lang w:eastAsia="en-US"/>
        </w:rPr>
        <w:t>madame</w:t>
      </w:r>
      <w:r>
        <w:rPr>
          <w:lang w:eastAsia="en-US"/>
        </w:rPr>
        <w:t xml:space="preserve">, </w:t>
      </w:r>
      <w:r w:rsidR="00BB5C58">
        <w:rPr>
          <w:lang w:eastAsia="en-US"/>
        </w:rPr>
        <w:t>ma mère m</w:t>
      </w:r>
      <w:r>
        <w:rPr>
          <w:lang w:eastAsia="en-US"/>
        </w:rPr>
        <w:t>’</w:t>
      </w:r>
      <w:r w:rsidR="00BB5C58">
        <w:rPr>
          <w:lang w:eastAsia="en-US"/>
        </w:rPr>
        <w:t>aime</w:t>
      </w:r>
      <w:r>
        <w:rPr>
          <w:lang w:eastAsia="en-US"/>
        </w:rPr>
        <w:t> !…</w:t>
      </w:r>
    </w:p>
    <w:p w14:paraId="1A7218E8" w14:textId="290E253C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Dame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fit la rentière</w:t>
      </w:r>
      <w:r>
        <w:rPr>
          <w:lang w:eastAsia="en-US"/>
        </w:rPr>
        <w:t xml:space="preserve">, </w:t>
      </w:r>
      <w:r w:rsidR="00BB5C58">
        <w:rPr>
          <w:lang w:eastAsia="en-US"/>
        </w:rPr>
        <w:t>avec une certaine émotion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un petit peu</w:t>
      </w:r>
      <w:r>
        <w:rPr>
          <w:lang w:eastAsia="en-US"/>
        </w:rPr>
        <w:t xml:space="preserve">, </w:t>
      </w:r>
      <w:r w:rsidR="00BB5C58">
        <w:rPr>
          <w:lang w:eastAsia="en-US"/>
        </w:rPr>
        <w:t>tout de même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gars</w:t>
      </w:r>
      <w:r>
        <w:rPr>
          <w:lang w:eastAsia="en-US"/>
        </w:rPr>
        <w:t> !</w:t>
      </w:r>
    </w:p>
    <w:p w14:paraId="6E3998D4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ne releva pas ses yeux</w:t>
      </w:r>
      <w:r w:rsidR="00A23BF9">
        <w:rPr>
          <w:lang w:eastAsia="en-US"/>
        </w:rPr>
        <w:t xml:space="preserve">, </w:t>
      </w:r>
      <w:r>
        <w:rPr>
          <w:lang w:eastAsia="en-US"/>
        </w:rPr>
        <w:t>q</w:t>
      </w:r>
      <w:r>
        <w:t>ui semblaient éviter mai</w:t>
      </w:r>
      <w:r>
        <w:rPr>
          <w:lang w:eastAsia="en-US"/>
        </w:rPr>
        <w:t>ntenant le regard de son interlocutrice</w:t>
      </w:r>
      <w:r w:rsidR="00A23BF9">
        <w:rPr>
          <w:lang w:eastAsia="en-US"/>
        </w:rPr>
        <w:t>.</w:t>
      </w:r>
    </w:p>
    <w:p w14:paraId="147DA7C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Avait-il quelque chose à cacher</w:t>
      </w:r>
      <w:r w:rsidR="00A23BF9">
        <w:rPr>
          <w:lang w:eastAsia="en-US"/>
        </w:rPr>
        <w:t xml:space="preserve">, </w:t>
      </w:r>
      <w:r>
        <w:rPr>
          <w:lang w:eastAsia="en-US"/>
        </w:rPr>
        <w:t>et craignait-il de se trahi</w:t>
      </w:r>
      <w:r w:rsidR="00A23BF9">
        <w:rPr>
          <w:lang w:eastAsia="en-US"/>
        </w:rPr>
        <w:t> ?…</w:t>
      </w:r>
    </w:p>
    <w:p w14:paraId="1F8F3DD3" w14:textId="76FD574F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Vous la connaissez</w:t>
      </w:r>
      <w:r>
        <w:rPr>
          <w:lang w:eastAsia="en-US"/>
        </w:rPr>
        <w:t xml:space="preserve">, </w:t>
      </w:r>
      <w:r w:rsidR="00BB5C58">
        <w:rPr>
          <w:lang w:eastAsia="en-US"/>
        </w:rPr>
        <w:t>madame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reprit-il encore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vous la consolez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dites-lui que je l</w:t>
      </w:r>
      <w:r>
        <w:rPr>
          <w:lang w:eastAsia="en-US"/>
        </w:rPr>
        <w:t>’</w:t>
      </w:r>
      <w:r w:rsidR="00BB5C58">
        <w:rPr>
          <w:lang w:eastAsia="en-US"/>
        </w:rPr>
        <w:t>aime ardemment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et que je </w:t>
      </w:r>
      <w:r w:rsidR="00BB5C58">
        <w:t>n</w:t>
      </w:r>
      <w:r>
        <w:rPr>
          <w:lang w:eastAsia="en-US"/>
        </w:rPr>
        <w:t>’</w:t>
      </w:r>
      <w:r w:rsidR="00BB5C58">
        <w:rPr>
          <w:lang w:eastAsia="en-US"/>
        </w:rPr>
        <w:t>aime qu</w:t>
      </w:r>
      <w:r>
        <w:rPr>
          <w:lang w:eastAsia="en-US"/>
        </w:rPr>
        <w:t>’</w:t>
      </w:r>
      <w:r w:rsidR="00BB5C58">
        <w:rPr>
          <w:lang w:eastAsia="en-US"/>
        </w:rPr>
        <w:t>elle en ce monde</w:t>
      </w:r>
      <w:r>
        <w:rPr>
          <w:lang w:eastAsia="en-US"/>
        </w:rPr>
        <w:t xml:space="preserve"> ! </w:t>
      </w:r>
      <w:r w:rsidR="00BB5C58">
        <w:rPr>
          <w:lang w:eastAsia="en-US"/>
        </w:rPr>
        <w:t>Tenez</w:t>
      </w:r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ce que je sens et </w:t>
      </w:r>
      <w:r w:rsidR="00BB5C58">
        <w:rPr>
          <w:lang w:eastAsia="en-US"/>
        </w:rPr>
        <w:lastRenderedPageBreak/>
        <w:t>ce que je suis</w:t>
      </w:r>
      <w:r>
        <w:rPr>
          <w:lang w:eastAsia="en-US"/>
        </w:rPr>
        <w:t xml:space="preserve">, </w:t>
      </w:r>
      <w:r w:rsidR="00BB5C58">
        <w:rPr>
          <w:lang w:eastAsia="en-US"/>
        </w:rPr>
        <w:t>peut-être voudrait-elle le savoir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vais vous le dire</w:t>
      </w:r>
      <w:r>
        <w:rPr>
          <w:lang w:eastAsia="en-US"/>
        </w:rPr>
        <w:t xml:space="preserve">, </w:t>
      </w:r>
      <w:r w:rsidR="00BB5C58">
        <w:rPr>
          <w:lang w:eastAsia="en-US"/>
        </w:rPr>
        <w:t>pour que vous le lui répétiez</w:t>
      </w:r>
      <w:r>
        <w:rPr>
          <w:lang w:eastAsia="en-US"/>
        </w:rPr>
        <w:t xml:space="preserve">, </w:t>
      </w:r>
      <w:r w:rsidR="00BB5C58">
        <w:rPr>
          <w:lang w:eastAsia="en-US"/>
        </w:rPr>
        <w:t>madame</w:t>
      </w:r>
      <w:r>
        <w:rPr>
          <w:lang w:eastAsia="en-US"/>
        </w:rPr>
        <w:t>…</w:t>
      </w:r>
    </w:p>
    <w:p w14:paraId="1BFF2E52" w14:textId="7FFE352E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Bon</w:t>
      </w:r>
      <w:r>
        <w:rPr>
          <w:lang w:eastAsia="en-US"/>
        </w:rPr>
        <w:t xml:space="preserve"> ! </w:t>
      </w:r>
      <w:r w:rsidR="00BB5C58">
        <w:rPr>
          <w:lang w:eastAsia="en-US"/>
        </w:rPr>
        <w:t>interrompit ici la rentière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si je la rencontre jamais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petit homme</w:t>
      </w:r>
      <w:r>
        <w:rPr>
          <w:lang w:eastAsia="en-US"/>
        </w:rPr>
        <w:t xml:space="preserve">, </w:t>
      </w:r>
      <w:r w:rsidR="00BB5C58">
        <w:rPr>
          <w:lang w:eastAsia="en-US"/>
        </w:rPr>
        <w:t>je lui ferai votre commission</w:t>
      </w:r>
      <w:r>
        <w:rPr>
          <w:lang w:eastAsia="en-US"/>
        </w:rPr>
        <w:t xml:space="preserve">, </w:t>
      </w:r>
      <w:r w:rsidR="00BB5C58">
        <w:rPr>
          <w:lang w:eastAsia="en-US"/>
        </w:rPr>
        <w:t>bien sûr</w:t>
      </w:r>
      <w:r>
        <w:rPr>
          <w:lang w:eastAsia="en-US"/>
        </w:rPr>
        <w:t>.</w:t>
      </w:r>
    </w:p>
    <w:p w14:paraId="5FA77438" w14:textId="1A006A85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Vous la rencontrerez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prononça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avec une inflexion de voix singulière et qui remit madame Marion sur le </w:t>
      </w:r>
      <w:proofErr w:type="spellStart"/>
      <w:r w:rsidR="00BB5C58">
        <w:rPr>
          <w:lang w:eastAsia="en-US"/>
        </w:rPr>
        <w:t>qui vive</w:t>
      </w:r>
      <w:proofErr w:type="spellEnd"/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 xml:space="preserve">vous lui direz que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</w:t>
      </w:r>
      <w:proofErr w:type="spellStart"/>
      <w:r w:rsidR="00BB5C58">
        <w:rPr>
          <w:lang w:eastAsia="en-US"/>
        </w:rPr>
        <w:t>Blône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il y a deux mois</w:t>
      </w:r>
      <w:r>
        <w:rPr>
          <w:lang w:eastAsia="en-US"/>
        </w:rPr>
        <w:t xml:space="preserve">, </w:t>
      </w:r>
      <w:r w:rsidR="00BB5C58">
        <w:rPr>
          <w:lang w:eastAsia="en-US"/>
        </w:rPr>
        <w:t>était un enfant heureux</w:t>
      </w:r>
      <w:r>
        <w:rPr>
          <w:lang w:eastAsia="en-US"/>
        </w:rPr>
        <w:t xml:space="preserve">… </w:t>
      </w:r>
      <w:r w:rsidR="00BB5C58">
        <w:rPr>
          <w:lang w:eastAsia="en-US"/>
        </w:rPr>
        <w:t>Depuis un mois</w:t>
      </w:r>
      <w:r>
        <w:rPr>
          <w:lang w:eastAsia="en-US"/>
        </w:rPr>
        <w:t xml:space="preserve">, </w:t>
      </w:r>
      <w:r w:rsidR="00BB5C58">
        <w:rPr>
          <w:lang w:eastAsia="en-US"/>
        </w:rPr>
        <w:t>depu</w:t>
      </w:r>
      <w:r w:rsidR="00BB5C58">
        <w:t>is qu</w:t>
      </w:r>
      <w:r>
        <w:rPr>
          <w:lang w:eastAsia="en-US"/>
        </w:rPr>
        <w:t>’</w:t>
      </w:r>
      <w:r w:rsidR="00BB5C58">
        <w:rPr>
          <w:lang w:eastAsia="en-US"/>
        </w:rPr>
        <w:t>on lui a dit qu</w:t>
      </w:r>
      <w:r>
        <w:rPr>
          <w:lang w:eastAsia="en-US"/>
        </w:rPr>
        <w:t>’</w:t>
      </w:r>
      <w:r w:rsidR="00BB5C58">
        <w:rPr>
          <w:lang w:eastAsia="en-US"/>
        </w:rPr>
        <w:t>il avait une mère</w:t>
      </w:r>
      <w:r>
        <w:rPr>
          <w:lang w:eastAsia="en-US"/>
        </w:rPr>
        <w:t xml:space="preserve">,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cherche</w:t>
      </w:r>
      <w:r>
        <w:rPr>
          <w:lang w:eastAsia="en-US"/>
        </w:rPr>
        <w:t xml:space="preserve">… </w:t>
      </w:r>
      <w:r w:rsidR="00BB5C58">
        <w:rPr>
          <w:lang w:eastAsia="en-US"/>
        </w:rPr>
        <w:t>jour et nuit</w:t>
      </w:r>
      <w:r>
        <w:rPr>
          <w:lang w:eastAsia="en-US"/>
        </w:rPr>
        <w:t xml:space="preserve">, </w:t>
      </w:r>
      <w:r w:rsidR="00BB5C58">
        <w:rPr>
          <w:lang w:eastAsia="en-US"/>
        </w:rPr>
        <w:t>il cherche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Et comme il n</w:t>
      </w:r>
      <w:r>
        <w:rPr>
          <w:lang w:eastAsia="en-US"/>
        </w:rPr>
        <w:t>’</w:t>
      </w:r>
      <w:r w:rsidR="00BB5C58">
        <w:rPr>
          <w:lang w:eastAsia="en-US"/>
        </w:rPr>
        <w:t>a point d</w:t>
      </w:r>
      <w:r>
        <w:rPr>
          <w:lang w:eastAsia="en-US"/>
        </w:rPr>
        <w:t>’</w:t>
      </w:r>
      <w:r w:rsidR="00BB5C58">
        <w:rPr>
          <w:lang w:eastAsia="en-US"/>
        </w:rPr>
        <w:t>indices pour guider sa marche</w:t>
      </w:r>
      <w:r>
        <w:rPr>
          <w:lang w:eastAsia="en-US"/>
        </w:rPr>
        <w:t xml:space="preserve">, </w:t>
      </w:r>
      <w:r w:rsidR="00BB5C58">
        <w:rPr>
          <w:lang w:eastAsia="en-US"/>
        </w:rPr>
        <w:t>il va au hasard</w:t>
      </w:r>
      <w:r>
        <w:rPr>
          <w:lang w:eastAsia="en-US"/>
        </w:rPr>
        <w:t xml:space="preserve">, </w:t>
      </w:r>
      <w:r w:rsidR="00BB5C58">
        <w:rPr>
          <w:lang w:eastAsia="en-US"/>
        </w:rPr>
        <w:t>écoutant</w:t>
      </w:r>
      <w:r>
        <w:rPr>
          <w:lang w:eastAsia="en-US"/>
        </w:rPr>
        <w:t xml:space="preserve">, </w:t>
      </w:r>
      <w:r w:rsidR="00BB5C58">
        <w:rPr>
          <w:lang w:eastAsia="en-US"/>
        </w:rPr>
        <w:t>guettant</w:t>
      </w:r>
      <w:r>
        <w:rPr>
          <w:lang w:eastAsia="en-US"/>
        </w:rPr>
        <w:t xml:space="preserve">, </w:t>
      </w:r>
      <w:r w:rsidR="00BB5C58">
        <w:rPr>
          <w:lang w:eastAsia="en-US"/>
        </w:rPr>
        <w:t>espionnant</w:t>
      </w:r>
      <w:r>
        <w:rPr>
          <w:lang w:eastAsia="en-US"/>
        </w:rPr>
        <w:t>…</w:t>
      </w:r>
    </w:p>
    <w:p w14:paraId="64EE9F43" w14:textId="43560DF6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Au château de </w:t>
      </w:r>
      <w:r w:rsidR="00A23BF9">
        <w:rPr>
          <w:lang w:eastAsia="en-US"/>
        </w:rPr>
        <w:t>M. </w:t>
      </w:r>
      <w:r>
        <w:rPr>
          <w:lang w:eastAsia="en-US"/>
        </w:rPr>
        <w:t xml:space="preserve">Jean </w:t>
      </w:r>
      <w:proofErr w:type="spellStart"/>
      <w:r>
        <w:rPr>
          <w:lang w:eastAsia="en-US"/>
        </w:rPr>
        <w:t>Crébu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on le craint et on ne le comprend pa</w:t>
      </w:r>
      <w:r>
        <w:t>s</w:t>
      </w:r>
      <w:r w:rsidR="00A23BF9">
        <w:rPr>
          <w:lang w:eastAsia="en-US"/>
        </w:rPr>
        <w:t>.</w:t>
      </w:r>
    </w:p>
    <w:p w14:paraId="692D458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On le craint</w:t>
      </w:r>
      <w:r w:rsidR="00A23BF9">
        <w:rPr>
          <w:lang w:eastAsia="en-US"/>
        </w:rPr>
        <w:t xml:space="preserve">, </w:t>
      </w:r>
      <w:r>
        <w:rPr>
          <w:lang w:eastAsia="en-US"/>
        </w:rPr>
        <w:t>parce qu</w:t>
      </w:r>
      <w:r w:rsidR="00A23BF9">
        <w:rPr>
          <w:lang w:eastAsia="en-US"/>
        </w:rPr>
        <w:t>’</w:t>
      </w:r>
      <w:r>
        <w:rPr>
          <w:lang w:eastAsia="en-US"/>
        </w:rPr>
        <w:t>on l</w:t>
      </w:r>
      <w:r w:rsidR="00A23BF9">
        <w:rPr>
          <w:lang w:eastAsia="en-US"/>
        </w:rPr>
        <w:t>’</w:t>
      </w:r>
      <w:r>
        <w:rPr>
          <w:lang w:eastAsia="en-US"/>
        </w:rPr>
        <w:t>a rencontré bien souvent</w:t>
      </w:r>
      <w:r w:rsidR="00A23BF9">
        <w:rPr>
          <w:lang w:eastAsia="en-US"/>
        </w:rPr>
        <w:t xml:space="preserve">, </w:t>
      </w:r>
      <w:r>
        <w:rPr>
          <w:lang w:eastAsia="en-US"/>
        </w:rPr>
        <w:t>la nuit</w:t>
      </w:r>
      <w:r w:rsidR="00A23BF9">
        <w:rPr>
          <w:lang w:eastAsia="en-US"/>
        </w:rPr>
        <w:t xml:space="preserve">, </w:t>
      </w:r>
      <w:r>
        <w:rPr>
          <w:lang w:eastAsia="en-US"/>
        </w:rPr>
        <w:t>se glissant comme une ombre le long des corridors déserts</w:t>
      </w:r>
      <w:r w:rsidR="00A23BF9">
        <w:rPr>
          <w:lang w:eastAsia="en-US"/>
        </w:rPr>
        <w:t>.</w:t>
      </w:r>
    </w:p>
    <w:p w14:paraId="399B7D6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On le craint</w:t>
      </w:r>
      <w:r w:rsidR="00A23BF9">
        <w:rPr>
          <w:lang w:eastAsia="en-US"/>
        </w:rPr>
        <w:t xml:space="preserve">, </w:t>
      </w:r>
      <w:r>
        <w:rPr>
          <w:lang w:eastAsia="en-US"/>
        </w:rPr>
        <w:t>parce qu</w:t>
      </w:r>
      <w:r w:rsidR="00A23BF9">
        <w:rPr>
          <w:lang w:eastAsia="en-US"/>
        </w:rPr>
        <w:t>’</w:t>
      </w:r>
      <w:r>
        <w:rPr>
          <w:lang w:eastAsia="en-US"/>
        </w:rPr>
        <w:t>il sait les secrets de chacun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s</w:t>
      </w:r>
      <w:r w:rsidR="00A23BF9">
        <w:rPr>
          <w:lang w:eastAsia="en-US"/>
        </w:rPr>
        <w:t>’</w:t>
      </w:r>
      <w:r>
        <w:rPr>
          <w:lang w:eastAsia="en-US"/>
        </w:rPr>
        <w:t>il était un sorcier ayant commerce avec Satan</w:t>
      </w:r>
      <w:r w:rsidR="00A23BF9">
        <w:rPr>
          <w:lang w:eastAsia="en-US"/>
        </w:rPr>
        <w:t>…</w:t>
      </w:r>
    </w:p>
    <w:p w14:paraId="4ED3844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Madame Marion fit u</w:t>
      </w:r>
      <w:r>
        <w:t>n mouvement et s</w:t>
      </w:r>
      <w:r w:rsidR="00A23BF9">
        <w:rPr>
          <w:lang w:eastAsia="en-US"/>
        </w:rPr>
        <w:t>’</w:t>
      </w:r>
      <w:r>
        <w:rPr>
          <w:lang w:eastAsia="en-US"/>
        </w:rPr>
        <w:t>inclina devant un crucifix d</w:t>
      </w:r>
      <w:r w:rsidR="00A23BF9">
        <w:rPr>
          <w:lang w:eastAsia="en-US"/>
        </w:rPr>
        <w:t>’</w:t>
      </w:r>
      <w:r>
        <w:rPr>
          <w:lang w:eastAsia="en-US"/>
        </w:rPr>
        <w:t>ébène qui reposait dans la ruelle de son lit</w:t>
      </w:r>
      <w:r w:rsidR="00A23BF9">
        <w:rPr>
          <w:lang w:eastAsia="en-US"/>
        </w:rPr>
        <w:t>.</w:t>
      </w:r>
    </w:p>
    <w:p w14:paraId="70CED59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en était pour elle de la religion comme de toute autre chose quelconque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en usait à ses heures et dans la mesure précisément nécessaire à son bien-être</w:t>
      </w:r>
      <w:r w:rsidR="00A23BF9">
        <w:rPr>
          <w:lang w:eastAsia="en-US"/>
        </w:rPr>
        <w:t>.</w:t>
      </w:r>
    </w:p>
    <w:p w14:paraId="57941667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</w:t>
      </w:r>
      <w:r>
        <w:t>iennet</w:t>
      </w:r>
      <w:proofErr w:type="spellEnd"/>
      <w:r>
        <w:t xml:space="preserve"> eut u</w:t>
      </w:r>
      <w:r>
        <w:rPr>
          <w:lang w:eastAsia="en-US"/>
        </w:rPr>
        <w:t>n sourire triste</w:t>
      </w:r>
      <w:r w:rsidR="00A23BF9">
        <w:rPr>
          <w:lang w:eastAsia="en-US"/>
        </w:rPr>
        <w:t>.</w:t>
      </w:r>
    </w:p>
    <w:p w14:paraId="27AB2CAD" w14:textId="1CF10F60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</w:t>
      </w:r>
      <w:r>
        <w:rPr>
          <w:lang w:eastAsia="en-US"/>
        </w:rPr>
        <w:t>’</w:t>
      </w:r>
      <w:r w:rsidR="00BB5C58">
        <w:rPr>
          <w:lang w:eastAsia="en-US"/>
        </w:rPr>
        <w:t>ayez pas peur</w:t>
      </w:r>
      <w:r>
        <w:rPr>
          <w:lang w:eastAsia="en-US"/>
        </w:rPr>
        <w:t xml:space="preserve">, </w:t>
      </w:r>
      <w:r w:rsidR="00BB5C58">
        <w:rPr>
          <w:lang w:eastAsia="en-US"/>
        </w:rPr>
        <w:t>madame</w:t>
      </w:r>
      <w:r>
        <w:rPr>
          <w:lang w:eastAsia="en-US"/>
        </w:rPr>
        <w:t xml:space="preserve">, </w:t>
      </w:r>
      <w:r w:rsidR="00BB5C58">
        <w:rPr>
          <w:lang w:eastAsia="en-US"/>
        </w:rPr>
        <w:t>poursuivit-il doucement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ils se trompent</w:t>
      </w:r>
      <w:r>
        <w:rPr>
          <w:lang w:eastAsia="en-US"/>
        </w:rPr>
        <w:t xml:space="preserve"> ; </w:t>
      </w:r>
      <w:r w:rsidR="00BB5C58">
        <w:rPr>
          <w:lang w:eastAsia="en-US"/>
        </w:rPr>
        <w:t>je ne suis pas un sorcier</w:t>
      </w:r>
      <w:r>
        <w:rPr>
          <w:lang w:eastAsia="en-US"/>
        </w:rPr>
        <w:t xml:space="preserve">… </w:t>
      </w:r>
      <w:r w:rsidR="00BB5C58">
        <w:rPr>
          <w:lang w:eastAsia="en-US"/>
        </w:rPr>
        <w:t>Si j</w:t>
      </w:r>
      <w:r>
        <w:rPr>
          <w:lang w:eastAsia="en-US"/>
        </w:rPr>
        <w:t>’</w:t>
      </w:r>
      <w:r w:rsidR="00BB5C58">
        <w:rPr>
          <w:lang w:eastAsia="en-US"/>
        </w:rPr>
        <w:t>étais un sorcier</w:t>
      </w:r>
      <w:r>
        <w:rPr>
          <w:lang w:eastAsia="en-US"/>
        </w:rPr>
        <w:t xml:space="preserve">, </w:t>
      </w:r>
      <w:r w:rsidR="00BB5C58">
        <w:rPr>
          <w:lang w:eastAsia="en-US"/>
        </w:rPr>
        <w:t>je saurais le nom de ma mère</w:t>
      </w:r>
      <w:r>
        <w:rPr>
          <w:lang w:eastAsia="en-US"/>
        </w:rPr>
        <w:t>.</w:t>
      </w:r>
    </w:p>
    <w:p w14:paraId="12630D09" w14:textId="6024BE79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Ceci était péremptoire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Madame Marion tourna le dos au crucifix</w:t>
      </w:r>
      <w:r w:rsidR="00A23BF9">
        <w:rPr>
          <w:lang w:eastAsia="en-US"/>
        </w:rPr>
        <w:t>.</w:t>
      </w:r>
    </w:p>
    <w:p w14:paraId="4966F6A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H</w:t>
      </w:r>
      <w:r w:rsidR="00BB5C58">
        <w:t>élas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continuait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il y a du vrai dans ce qu</w:t>
      </w:r>
      <w:r>
        <w:rPr>
          <w:lang w:eastAsia="en-US"/>
        </w:rPr>
        <w:t>’</w:t>
      </w:r>
      <w:r w:rsidR="00BB5C58">
        <w:rPr>
          <w:lang w:eastAsia="en-US"/>
        </w:rPr>
        <w:t>ils disent pourtant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sais bien des choses que je ne devrais pas savoir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que vous importe cela</w:t>
      </w:r>
      <w:r>
        <w:rPr>
          <w:lang w:eastAsia="en-US"/>
        </w:rPr>
        <w:t> ?</w:t>
      </w:r>
    </w:p>
    <w:p w14:paraId="6C2FA1EA" w14:textId="6E1B5D49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fit la rentière dont la ronde figure avait pris tout à coup une expression de curiosité avi</w:t>
      </w:r>
      <w:r w:rsidR="00BB5C58">
        <w:t>de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ça ne me regarde pas le moindrement du moindrement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petit homme</w:t>
      </w:r>
      <w:r>
        <w:rPr>
          <w:lang w:eastAsia="en-US"/>
        </w:rPr>
        <w:t xml:space="preserve"> ! </w:t>
      </w:r>
      <w:r w:rsidR="00BB5C58">
        <w:rPr>
          <w:lang w:eastAsia="en-US"/>
        </w:rPr>
        <w:t>Je suis seulement vexée de ne pas pouvoir vous offrir une douceur</w:t>
      </w:r>
      <w:r>
        <w:rPr>
          <w:lang w:eastAsia="en-US"/>
        </w:rPr>
        <w:t xml:space="preserve">… </w:t>
      </w:r>
      <w:r w:rsidR="00BB5C58">
        <w:rPr>
          <w:lang w:eastAsia="en-US"/>
        </w:rPr>
        <w:t>Dame</w:t>
      </w:r>
      <w:r>
        <w:rPr>
          <w:lang w:eastAsia="en-US"/>
        </w:rPr>
        <w:t xml:space="preserve"> ! </w:t>
      </w:r>
      <w:r w:rsidR="00BB5C58">
        <w:rPr>
          <w:lang w:eastAsia="en-US"/>
        </w:rPr>
        <w:t>à votre âge</w:t>
      </w:r>
      <w:r>
        <w:rPr>
          <w:lang w:eastAsia="en-US"/>
        </w:rPr>
        <w:t>…</w:t>
      </w:r>
    </w:p>
    <w:p w14:paraId="5487EB1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se versa un troisième verre de liqueur comme pour s</w:t>
      </w:r>
      <w:r w:rsidR="00A23BF9">
        <w:rPr>
          <w:lang w:eastAsia="en-US"/>
        </w:rPr>
        <w:t>’</w:t>
      </w:r>
      <w:r>
        <w:rPr>
          <w:lang w:eastAsia="en-US"/>
        </w:rPr>
        <w:t>encourager</w:t>
      </w:r>
      <w:r w:rsidR="00A23BF9">
        <w:rPr>
          <w:lang w:eastAsia="en-US"/>
        </w:rPr>
        <w:t>.</w:t>
      </w:r>
    </w:p>
    <w:p w14:paraId="534297E1" w14:textId="0B23FA02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Après ça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reprit-ell</w:t>
      </w:r>
      <w:r w:rsidR="00BB5C58">
        <w:t xml:space="preserve">e en </w:t>
      </w:r>
      <w:proofErr w:type="spellStart"/>
      <w:r w:rsidR="00BB5C58">
        <w:t>buvottant</w:t>
      </w:r>
      <w:proofErr w:type="spellEnd"/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ça dépend des goûts</w:t>
      </w:r>
      <w:r>
        <w:rPr>
          <w:lang w:eastAsia="en-US"/>
        </w:rPr>
        <w:t xml:space="preserve">…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connu des jeunes gens bien gentils qui aimaient assez à se réchauffer le cœur</w:t>
      </w:r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Vous disiez donc que vous saviez quelque chose sur le vieux Jean </w:t>
      </w:r>
      <w:proofErr w:type="spellStart"/>
      <w:r w:rsidR="00BB5C58">
        <w:rPr>
          <w:lang w:eastAsia="en-US"/>
        </w:rPr>
        <w:t>Crébu</w:t>
      </w:r>
      <w:proofErr w:type="spellEnd"/>
      <w:r w:rsidR="00BB5C58">
        <w:rPr>
          <w:lang w:eastAsia="en-US"/>
        </w:rPr>
        <w:t xml:space="preserve"> de la </w:t>
      </w:r>
      <w:proofErr w:type="spellStart"/>
      <w:r w:rsidR="00BB5C58">
        <w:rPr>
          <w:lang w:eastAsia="en-US"/>
        </w:rPr>
        <w:t>Saulays</w:t>
      </w:r>
      <w:proofErr w:type="spellEnd"/>
      <w:r>
        <w:rPr>
          <w:lang w:eastAsia="en-US"/>
        </w:rPr>
        <w:t> ?…</w:t>
      </w:r>
    </w:p>
    <w:p w14:paraId="1993163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Ces dernières paroles furent prononcées négl</w:t>
      </w:r>
      <w:r>
        <w:t>igemment et comme par manière d</w:t>
      </w:r>
      <w:r w:rsidR="00A23BF9">
        <w:rPr>
          <w:lang w:eastAsia="en-US"/>
        </w:rPr>
        <w:t>’</w:t>
      </w:r>
      <w:r>
        <w:rPr>
          <w:lang w:eastAsia="en-US"/>
        </w:rPr>
        <w:t>acquit</w:t>
      </w:r>
      <w:r w:rsidR="00A23BF9">
        <w:rPr>
          <w:lang w:eastAsia="en-US"/>
        </w:rPr>
        <w:t>.</w:t>
      </w:r>
    </w:p>
    <w:p w14:paraId="06C634E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pendant qu</w:t>
      </w:r>
      <w:r w:rsidR="00A23BF9">
        <w:rPr>
          <w:lang w:eastAsia="en-US"/>
        </w:rPr>
        <w:t>’</w:t>
      </w:r>
      <w:r>
        <w:rPr>
          <w:lang w:eastAsia="en-US"/>
        </w:rPr>
        <w:t xml:space="preserve">elle </w:t>
      </w:r>
      <w:proofErr w:type="spellStart"/>
      <w:r>
        <w:rPr>
          <w:i/>
          <w:iCs/>
        </w:rPr>
        <w:t>sirottait</w:t>
      </w:r>
      <w:proofErr w:type="spellEnd"/>
      <w:r w:rsidR="00A23BF9">
        <w:t xml:space="preserve">, </w:t>
      </w:r>
      <w:r>
        <w:t>comme on dit à Vitré</w:t>
      </w:r>
      <w:r w:rsidR="00A23BF9">
        <w:t xml:space="preserve">, </w:t>
      </w:r>
      <w:r>
        <w:t>et ailleurs</w:t>
      </w:r>
      <w:r w:rsidR="00A23BF9">
        <w:t xml:space="preserve">, </w:t>
      </w:r>
      <w:r>
        <w:t xml:space="preserve">son petit coup de </w:t>
      </w:r>
      <w:r>
        <w:rPr>
          <w:i/>
          <w:iCs/>
        </w:rPr>
        <w:t>riquiqui</w:t>
      </w:r>
      <w:r w:rsidR="00A23BF9">
        <w:rPr>
          <w:i/>
          <w:iCs/>
        </w:rPr>
        <w:t xml:space="preserve">, </w:t>
      </w:r>
      <w:r>
        <w:rPr>
          <w:lang w:eastAsia="en-US"/>
        </w:rPr>
        <w:t>les yeux de la rentière brillaient ni plus ni moins que des prunelles de chat à la brune</w:t>
      </w:r>
      <w:r w:rsidR="00A23BF9">
        <w:rPr>
          <w:lang w:eastAsia="en-US"/>
        </w:rPr>
        <w:t>.</w:t>
      </w:r>
    </w:p>
    <w:p w14:paraId="1E4475D7" w14:textId="3AC73197" w:rsidR="00BB5C58" w:rsidRDefault="00BB5C58" w:rsidP="007700B9">
      <w:pPr>
        <w:pStyle w:val="Titre2"/>
        <w:rPr>
          <w:lang w:eastAsia="en-US"/>
        </w:rPr>
      </w:pPr>
      <w:bookmarkStart w:id="53" w:name="_Toc231743399"/>
      <w:bookmarkStart w:id="54" w:name="_Toc237577467"/>
      <w:bookmarkStart w:id="55" w:name="_Toc202192415"/>
      <w:r>
        <w:rPr>
          <w:lang w:eastAsia="en-US"/>
        </w:rPr>
        <w:lastRenderedPageBreak/>
        <w:t>SUR LE CRUCIFIX</w:t>
      </w:r>
      <w:bookmarkEnd w:id="53"/>
      <w:bookmarkEnd w:id="54"/>
      <w:bookmarkEnd w:id="55"/>
      <w:r>
        <w:rPr>
          <w:lang w:eastAsia="en-US"/>
        </w:rPr>
        <w:br/>
      </w:r>
    </w:p>
    <w:p w14:paraId="546F01DA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gard</w:t>
      </w:r>
      <w:r>
        <w:t>a un instant le silence</w:t>
      </w:r>
      <w:r w:rsidR="00A23BF9">
        <w:rPr>
          <w:lang w:eastAsia="en-US"/>
        </w:rPr>
        <w:t>.</w:t>
      </w:r>
    </w:p>
    <w:p w14:paraId="3C370E0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Madame Marion l</w:t>
      </w:r>
      <w:r w:rsidR="00A23BF9">
        <w:rPr>
          <w:lang w:eastAsia="en-US"/>
        </w:rPr>
        <w:t>’</w:t>
      </w:r>
      <w:r>
        <w:rPr>
          <w:lang w:eastAsia="en-US"/>
        </w:rPr>
        <w:t>examinait toujours avidement</w:t>
      </w:r>
      <w:r w:rsidR="00A23BF9">
        <w:rPr>
          <w:lang w:eastAsia="en-US"/>
        </w:rPr>
        <w:t>.</w:t>
      </w:r>
    </w:p>
    <w:p w14:paraId="003521A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À son tour elle voulait savoir</w:t>
      </w:r>
      <w:r w:rsidR="00A23BF9">
        <w:rPr>
          <w:lang w:eastAsia="en-US"/>
        </w:rPr>
        <w:t>…</w:t>
      </w:r>
    </w:p>
    <w:p w14:paraId="2CAC15C8" w14:textId="137CE605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sais bien des choses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répondit enfin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 xml:space="preserve">sur </w:t>
      </w:r>
      <w:r>
        <w:rPr>
          <w:lang w:eastAsia="en-US"/>
        </w:rPr>
        <w:t>M. </w:t>
      </w:r>
      <w:r w:rsidR="00BB5C58">
        <w:rPr>
          <w:lang w:eastAsia="en-US"/>
        </w:rPr>
        <w:t xml:space="preserve">Jean </w:t>
      </w:r>
      <w:proofErr w:type="spellStart"/>
      <w:r w:rsidR="00BB5C58">
        <w:rPr>
          <w:lang w:eastAsia="en-US"/>
        </w:rPr>
        <w:t>Crébu</w:t>
      </w:r>
      <w:proofErr w:type="spellEnd"/>
      <w:r w:rsidR="00BB5C58">
        <w:rPr>
          <w:lang w:eastAsia="en-US"/>
        </w:rPr>
        <w:t xml:space="preserve"> comme sur tout le monde</w:t>
      </w:r>
      <w:r>
        <w:rPr>
          <w:lang w:eastAsia="en-US"/>
        </w:rPr>
        <w:t xml:space="preserve"> ; </w:t>
      </w:r>
      <w:r w:rsidR="00BB5C58">
        <w:rPr>
          <w:lang w:eastAsia="en-US"/>
        </w:rPr>
        <w:t>tout ce qu</w:t>
      </w:r>
      <w:r>
        <w:rPr>
          <w:lang w:eastAsia="en-US"/>
        </w:rPr>
        <w:t>’</w:t>
      </w:r>
      <w:r w:rsidR="00BB5C58">
        <w:rPr>
          <w:lang w:eastAsia="en-US"/>
        </w:rPr>
        <w:t>on veut cacher</w:t>
      </w:r>
      <w:r>
        <w:rPr>
          <w:lang w:eastAsia="en-US"/>
        </w:rPr>
        <w:t xml:space="preserve">, </w:t>
      </w:r>
      <w:r w:rsidR="00BB5C58">
        <w:rPr>
          <w:lang w:eastAsia="en-US"/>
        </w:rPr>
        <w:t>je le dépiste</w:t>
      </w:r>
      <w:r>
        <w:rPr>
          <w:lang w:eastAsia="en-US"/>
        </w:rPr>
        <w:t xml:space="preserve">, </w:t>
      </w:r>
      <w:r w:rsidR="00BB5C58">
        <w:rPr>
          <w:lang w:eastAsia="en-US"/>
        </w:rPr>
        <w:t>parce qu</w:t>
      </w:r>
      <w:r>
        <w:rPr>
          <w:lang w:eastAsia="en-US"/>
        </w:rPr>
        <w:t>’</w:t>
      </w:r>
      <w:r w:rsidR="00BB5C58">
        <w:rPr>
          <w:lang w:eastAsia="en-US"/>
        </w:rPr>
        <w:t>il</w:t>
      </w:r>
      <w:r w:rsidR="00BB5C58">
        <w:t xml:space="preserve"> me semble toujours que mon secret à moi est mêlé au secret des autres</w:t>
      </w:r>
      <w:r>
        <w:rPr>
          <w:lang w:eastAsia="en-US"/>
        </w:rPr>
        <w:t xml:space="preserve">, </w:t>
      </w:r>
      <w:r w:rsidR="00BB5C58">
        <w:rPr>
          <w:lang w:eastAsia="en-US"/>
        </w:rPr>
        <w:t>et que je vais découvrir enfin une trace</w:t>
      </w:r>
      <w:r>
        <w:rPr>
          <w:lang w:eastAsia="en-US"/>
        </w:rPr>
        <w:t xml:space="preserve">, </w:t>
      </w:r>
      <w:r w:rsidR="00BB5C58">
        <w:rPr>
          <w:lang w:eastAsia="en-US"/>
        </w:rPr>
        <w:t>un indice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non</w:t>
      </w:r>
      <w:r>
        <w:rPr>
          <w:lang w:eastAsia="en-US"/>
        </w:rPr>
        <w:t xml:space="preserve">… </w:t>
      </w:r>
      <w:r w:rsidR="00BB5C58">
        <w:rPr>
          <w:lang w:eastAsia="en-US"/>
        </w:rPr>
        <w:t>rien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jamais rien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 xml:space="preserve">Derrière </w:t>
      </w:r>
      <w:r w:rsidR="00BB5C58">
        <w:rPr>
          <w:lang w:eastAsia="en-US"/>
        </w:rPr>
        <w:t>chaque voile que je soulève</w:t>
      </w:r>
      <w:r>
        <w:rPr>
          <w:lang w:eastAsia="en-US"/>
        </w:rPr>
        <w:t xml:space="preserve">,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aperçois un mystère où je suis étranger</w:t>
      </w:r>
      <w:r>
        <w:rPr>
          <w:lang w:eastAsia="en-US"/>
        </w:rPr>
        <w:t xml:space="preserve">… </w:t>
      </w:r>
      <w:r w:rsidR="00BB5C58">
        <w:rPr>
          <w:lang w:eastAsia="en-US"/>
        </w:rPr>
        <w:t>Du bien parfois</w:t>
      </w:r>
      <w:r>
        <w:rPr>
          <w:lang w:eastAsia="en-US"/>
        </w:rPr>
        <w:t xml:space="preserve">, </w:t>
      </w:r>
      <w:r w:rsidR="00BB5C58">
        <w:rPr>
          <w:lang w:eastAsia="en-US"/>
        </w:rPr>
        <w:t>souv</w:t>
      </w:r>
      <w:r w:rsidR="00BB5C58">
        <w:t xml:space="preserve">ent </w:t>
      </w:r>
      <w:r w:rsidR="00BB5C58">
        <w:rPr>
          <w:lang w:eastAsia="en-US"/>
        </w:rPr>
        <w:t>du mal</w:t>
      </w:r>
      <w:r>
        <w:rPr>
          <w:lang w:eastAsia="en-US"/>
        </w:rPr>
        <w:t xml:space="preserve">…, </w:t>
      </w:r>
      <w:r w:rsidR="00BB5C58">
        <w:rPr>
          <w:lang w:eastAsia="en-US"/>
        </w:rPr>
        <w:t>jamais ce que je cherche</w:t>
      </w:r>
      <w:r>
        <w:rPr>
          <w:lang w:eastAsia="en-US"/>
        </w:rPr>
        <w:t xml:space="preserve">, </w:t>
      </w:r>
      <w:r w:rsidR="00BB5C58">
        <w:rPr>
          <w:lang w:eastAsia="en-US"/>
        </w:rPr>
        <w:t>ce qu</w:t>
      </w:r>
      <w:r>
        <w:rPr>
          <w:lang w:eastAsia="en-US"/>
        </w:rPr>
        <w:t>’</w:t>
      </w:r>
      <w:r w:rsidR="00BB5C58">
        <w:rPr>
          <w:lang w:eastAsia="en-US"/>
        </w:rPr>
        <w:t>il me faut</w:t>
      </w:r>
      <w:r>
        <w:rPr>
          <w:lang w:eastAsia="en-US"/>
        </w:rPr>
        <w:t xml:space="preserve">, </w:t>
      </w:r>
      <w:r w:rsidR="00BB5C58">
        <w:rPr>
          <w:lang w:eastAsia="en-US"/>
        </w:rPr>
        <w:t>ce que je poursuivrai jusqu</w:t>
      </w:r>
      <w:r>
        <w:rPr>
          <w:lang w:eastAsia="en-US"/>
        </w:rPr>
        <w:t>’</w:t>
      </w:r>
      <w:r w:rsidR="00BB5C58">
        <w:rPr>
          <w:lang w:eastAsia="en-US"/>
        </w:rPr>
        <w:t>au dernier jour de ma vie</w:t>
      </w:r>
      <w:r>
        <w:rPr>
          <w:lang w:eastAsia="en-US"/>
        </w:rPr>
        <w:t> !…</w:t>
      </w:r>
    </w:p>
    <w:p w14:paraId="19DF3DC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Est-il drôle ce petit gars-là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 la rentière</w:t>
      </w:r>
      <w:r>
        <w:rPr>
          <w:lang w:eastAsia="en-US"/>
        </w:rPr>
        <w:t>.</w:t>
      </w:r>
    </w:p>
    <w:p w14:paraId="4FE6189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</w:t>
      </w:r>
      <w:r w:rsidR="00A23BF9">
        <w:rPr>
          <w:lang w:eastAsia="en-US"/>
        </w:rPr>
        <w:t xml:space="preserve">, </w:t>
      </w:r>
      <w:r>
        <w:rPr>
          <w:lang w:eastAsia="en-US"/>
        </w:rPr>
        <w:t>certes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exclamation contrastait énergiquement avec la tristesse peinte sur le v</w:t>
      </w:r>
      <w:r>
        <w:t xml:space="preserve">isage de </w:t>
      </w:r>
      <w:proofErr w:type="spellStart"/>
      <w:r>
        <w:t>Tiennet</w:t>
      </w:r>
      <w:proofErr w:type="spellEnd"/>
      <w:r>
        <w:t xml:space="preserve"> </w:t>
      </w:r>
      <w:proofErr w:type="spellStart"/>
      <w:r>
        <w:t>Blône</w:t>
      </w:r>
      <w:proofErr w:type="spellEnd"/>
      <w:r w:rsidR="00A23BF9">
        <w:rPr>
          <w:lang w:eastAsia="en-US"/>
        </w:rPr>
        <w:t>.</w:t>
      </w:r>
    </w:p>
    <w:p w14:paraId="22F3E5F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madame Marion avait besoin d</w:t>
      </w:r>
      <w:r w:rsidR="00A23BF9">
        <w:rPr>
          <w:lang w:eastAsia="en-US"/>
        </w:rPr>
        <w:t>’</w:t>
      </w:r>
      <w:r>
        <w:rPr>
          <w:lang w:eastAsia="en-US"/>
        </w:rPr>
        <w:t>une transition</w:t>
      </w:r>
      <w:r w:rsidR="00A23BF9">
        <w:rPr>
          <w:lang w:eastAsia="en-US"/>
        </w:rPr>
        <w:t xml:space="preserve">, </w:t>
      </w:r>
      <w:r>
        <w:rPr>
          <w:lang w:eastAsia="en-US"/>
        </w:rPr>
        <w:t>et tout sert de transition aux femmes</w:t>
      </w:r>
      <w:r w:rsidR="00A23BF9">
        <w:rPr>
          <w:lang w:eastAsia="en-US"/>
        </w:rPr>
        <w:t>.</w:t>
      </w:r>
    </w:p>
    <w:p w14:paraId="38CFD715" w14:textId="744B7E35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idée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reprit-elle en mettant tout ce qu</w:t>
      </w:r>
      <w:r>
        <w:rPr>
          <w:lang w:eastAsia="en-US"/>
        </w:rPr>
        <w:t>’</w:t>
      </w:r>
      <w:r w:rsidR="00BB5C58">
        <w:rPr>
          <w:lang w:eastAsia="en-US"/>
        </w:rPr>
        <w:t>elle avait de diplomatie à jouer l</w:t>
      </w:r>
      <w:r>
        <w:rPr>
          <w:lang w:eastAsia="en-US"/>
        </w:rPr>
        <w:t>’</w:t>
      </w:r>
      <w:r w:rsidR="00BB5C58">
        <w:rPr>
          <w:lang w:eastAsia="en-US"/>
        </w:rPr>
        <w:t>indifférence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idée que vous avez entendu le vieux Je</w:t>
      </w:r>
      <w:r w:rsidR="00BB5C58">
        <w:t xml:space="preserve">an </w:t>
      </w:r>
      <w:proofErr w:type="spellStart"/>
      <w:r w:rsidR="00BB5C58">
        <w:rPr>
          <w:lang w:eastAsia="en-US"/>
        </w:rPr>
        <w:t>Crébu</w:t>
      </w:r>
      <w:proofErr w:type="spellEnd"/>
      <w:r w:rsidR="00BB5C58">
        <w:rPr>
          <w:lang w:eastAsia="en-US"/>
        </w:rPr>
        <w:t xml:space="preserve"> parler de moi</w:t>
      </w:r>
      <w:r>
        <w:rPr>
          <w:lang w:eastAsia="en-US"/>
        </w:rPr>
        <w:t> ?…</w:t>
      </w:r>
    </w:p>
    <w:p w14:paraId="4631D09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Non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répondit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>.</w:t>
      </w:r>
    </w:p>
    <w:p w14:paraId="3DB9454D" w14:textId="198FA37B" w:rsidR="00A23BF9" w:rsidRDefault="00BB5C58" w:rsidP="00A23BF9">
      <w:pPr>
        <w:rPr>
          <w:lang w:eastAsia="en-US"/>
        </w:rPr>
      </w:pPr>
      <w:r>
        <w:rPr>
          <w:lang w:eastAsia="en-US"/>
        </w:rPr>
        <w:t>La rentière fut contente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mais piquée</w:t>
      </w:r>
      <w:r w:rsidR="00A23BF9">
        <w:rPr>
          <w:lang w:eastAsia="en-US"/>
        </w:rPr>
        <w:t>.</w:t>
      </w:r>
    </w:p>
    <w:p w14:paraId="48C96AA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Ah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fit-elle sur un ton qui laissait percer à la fois ces deux sentiments</w:t>
      </w:r>
      <w:r>
        <w:rPr>
          <w:lang w:eastAsia="en-US"/>
        </w:rPr>
        <w:t>.</w:t>
      </w:r>
    </w:p>
    <w:p w14:paraId="0297F44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Puis</w:t>
      </w:r>
      <w:r w:rsidR="00A23BF9">
        <w:rPr>
          <w:lang w:eastAsia="en-US"/>
        </w:rPr>
        <w:t xml:space="preserve">, </w:t>
      </w:r>
      <w:r>
        <w:rPr>
          <w:lang w:eastAsia="en-US"/>
        </w:rPr>
        <w:t>prenant son parti rondement</w:t>
      </w:r>
      <w:r w:rsidR="00A23BF9">
        <w:rPr>
          <w:lang w:eastAsia="en-US"/>
        </w:rPr>
        <w:t> :</w:t>
      </w:r>
    </w:p>
    <w:p w14:paraId="48ECA0D7" w14:textId="4E782C79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mon garçon</w:t>
      </w:r>
      <w:r>
        <w:rPr>
          <w:lang w:eastAsia="en-US"/>
        </w:rPr>
        <w:t xml:space="preserve">, </w:t>
      </w:r>
      <w:r w:rsidR="00BB5C58">
        <w:rPr>
          <w:lang w:eastAsia="en-US"/>
        </w:rPr>
        <w:t>ajouta-t-elle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cha</w:t>
      </w:r>
      <w:r w:rsidR="00BB5C58">
        <w:t>cun a ses affa</w:t>
      </w:r>
      <w:r w:rsidR="00BB5C58">
        <w:rPr>
          <w:lang w:eastAsia="en-US"/>
        </w:rPr>
        <w:t>ires et je pense que vous n</w:t>
      </w:r>
      <w:r>
        <w:rPr>
          <w:lang w:eastAsia="en-US"/>
        </w:rPr>
        <w:t>’</w:t>
      </w:r>
      <w:r w:rsidR="00BB5C58">
        <w:rPr>
          <w:lang w:eastAsia="en-US"/>
        </w:rPr>
        <w:t>avez plus rien à me dire</w:t>
      </w:r>
      <w:r>
        <w:rPr>
          <w:lang w:eastAsia="en-US"/>
        </w:rPr>
        <w:t>.</w:t>
      </w:r>
    </w:p>
    <w:p w14:paraId="00FCABB3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tressaillit à ce simple avertissement auquel un plus expérimenté que lui aurait dû s</w:t>
      </w:r>
      <w:r w:rsidR="00A23BF9">
        <w:rPr>
          <w:lang w:eastAsia="en-US"/>
        </w:rPr>
        <w:t>’</w:t>
      </w:r>
      <w:r>
        <w:rPr>
          <w:lang w:eastAsia="en-US"/>
        </w:rPr>
        <w:t>attendre</w:t>
      </w:r>
      <w:r w:rsidR="00A23BF9">
        <w:rPr>
          <w:lang w:eastAsia="en-US"/>
        </w:rPr>
        <w:t>.</w:t>
      </w:r>
    </w:p>
    <w:p w14:paraId="3BDBB93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Vous me chassez</w:t>
      </w:r>
      <w:r>
        <w:rPr>
          <w:lang w:eastAsia="en-US"/>
        </w:rPr>
        <w:t xml:space="preserve"> ! </w:t>
      </w:r>
      <w:r w:rsidR="00BB5C58">
        <w:rPr>
          <w:lang w:eastAsia="en-US"/>
        </w:rPr>
        <w:t>murmura-t-il</w:t>
      </w:r>
      <w:r>
        <w:rPr>
          <w:lang w:eastAsia="en-US"/>
        </w:rPr>
        <w:t>.</w:t>
      </w:r>
    </w:p>
    <w:p w14:paraId="554CB870" w14:textId="3606CFFC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 foi</w:t>
      </w:r>
      <w:r>
        <w:rPr>
          <w:lang w:eastAsia="en-US"/>
        </w:rPr>
        <w:t xml:space="preserve"> ! </w:t>
      </w:r>
      <w:r w:rsidR="00BB5C58">
        <w:rPr>
          <w:lang w:eastAsia="en-US"/>
        </w:rPr>
        <w:t>répliqua la rentière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vous êtes ent</w:t>
      </w:r>
      <w:r w:rsidR="00BB5C58">
        <w:t>ré sans dire gare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petit homme</w:t>
      </w:r>
      <w:r>
        <w:rPr>
          <w:lang w:eastAsia="en-US"/>
        </w:rPr>
        <w:t xml:space="preserve">… </w:t>
      </w:r>
      <w:r w:rsidR="00BB5C58">
        <w:rPr>
          <w:lang w:eastAsia="en-US"/>
        </w:rPr>
        <w:t>Nous avons causé comme de bons amis</w:t>
      </w:r>
      <w:r>
        <w:rPr>
          <w:lang w:eastAsia="en-US"/>
        </w:rPr>
        <w:t xml:space="preserve">… </w:t>
      </w:r>
      <w:r w:rsidR="00BB5C58">
        <w:rPr>
          <w:lang w:eastAsia="en-US"/>
        </w:rPr>
        <w:t>À présent</w:t>
      </w:r>
      <w:r>
        <w:rPr>
          <w:lang w:eastAsia="en-US"/>
        </w:rPr>
        <w:t xml:space="preserve">, </w:t>
      </w:r>
      <w:r w:rsidR="00BB5C58">
        <w:rPr>
          <w:lang w:eastAsia="en-US"/>
        </w:rPr>
        <w:t>je ne vois pas trop ce que vous feriez chez moi</w:t>
      </w:r>
      <w:r>
        <w:rPr>
          <w:lang w:eastAsia="en-US"/>
        </w:rPr>
        <w:t>…</w:t>
      </w:r>
    </w:p>
    <w:p w14:paraId="410DD2D1" w14:textId="5ED0A77C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Ah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 xml:space="preserve">répéta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qui baissait les yeux et dont les sourcils étaient froncés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vous me chassez</w:t>
      </w:r>
      <w:r>
        <w:rPr>
          <w:lang w:eastAsia="en-US"/>
        </w:rPr>
        <w:t> !</w:t>
      </w:r>
    </w:p>
    <w:p w14:paraId="7F1CAAA1" w14:textId="3A44BA83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Allons</w:t>
      </w:r>
      <w:r>
        <w:rPr>
          <w:lang w:eastAsia="en-US"/>
        </w:rPr>
        <w:t xml:space="preserve"> ! </w:t>
      </w:r>
      <w:r w:rsidR="00BB5C58">
        <w:rPr>
          <w:lang w:eastAsia="en-US"/>
        </w:rPr>
        <w:t>allons</w:t>
      </w:r>
      <w:r>
        <w:rPr>
          <w:lang w:eastAsia="en-US"/>
        </w:rPr>
        <w:t xml:space="preserve"> ! </w:t>
      </w:r>
      <w:r w:rsidR="00BB5C58">
        <w:rPr>
          <w:lang w:eastAsia="en-US"/>
        </w:rPr>
        <w:t>mon mignon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 gaîment madame Marion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nous connaissons les jeunes gars</w:t>
      </w:r>
      <w:r>
        <w:rPr>
          <w:lang w:eastAsia="en-US"/>
        </w:rPr>
        <w:t xml:space="preserve">, </w:t>
      </w:r>
      <w:r w:rsidR="00BB5C58">
        <w:rPr>
          <w:lang w:eastAsia="en-US"/>
        </w:rPr>
        <w:t>Dieu merci</w:t>
      </w:r>
      <w:r>
        <w:rPr>
          <w:lang w:eastAsia="en-US"/>
        </w:rPr>
        <w:t xml:space="preserve">…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aime les beaux fils</w:t>
      </w:r>
      <w:r>
        <w:rPr>
          <w:lang w:eastAsia="en-US"/>
        </w:rPr>
        <w:t xml:space="preserve">, </w:t>
      </w:r>
      <w:r w:rsidR="00BB5C58">
        <w:rPr>
          <w:lang w:eastAsia="en-US"/>
        </w:rPr>
        <w:t>moi</w:t>
      </w:r>
      <w:r>
        <w:rPr>
          <w:lang w:eastAsia="en-US"/>
        </w:rPr>
        <w:t xml:space="preserve">, </w:t>
      </w:r>
      <w:r w:rsidR="00BB5C58">
        <w:rPr>
          <w:lang w:eastAsia="en-US"/>
        </w:rPr>
        <w:t>et vous êtes un joli brin d</w:t>
      </w:r>
      <w:r>
        <w:rPr>
          <w:lang w:eastAsia="en-US"/>
        </w:rPr>
        <w:t>’</w:t>
      </w:r>
      <w:r w:rsidR="00BB5C58">
        <w:rPr>
          <w:lang w:eastAsia="en-US"/>
        </w:rPr>
        <w:t>homme</w:t>
      </w:r>
      <w:r>
        <w:rPr>
          <w:lang w:eastAsia="en-US"/>
        </w:rPr>
        <w:t xml:space="preserve">, </w:t>
      </w:r>
      <w:r w:rsidR="00BB5C58">
        <w:rPr>
          <w:lang w:eastAsia="en-US"/>
        </w:rPr>
        <w:t>ma parole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Séparons-nous comme il faut</w:t>
      </w:r>
      <w:r>
        <w:rPr>
          <w:lang w:eastAsia="en-US"/>
        </w:rPr>
        <w:t xml:space="preserve">, </w:t>
      </w:r>
      <w:r w:rsidR="00BB5C58">
        <w:rPr>
          <w:lang w:eastAsia="en-US"/>
        </w:rPr>
        <w:t>et puisque vous allez faire un long voyage</w:t>
      </w:r>
      <w:r>
        <w:rPr>
          <w:lang w:eastAsia="en-US"/>
        </w:rPr>
        <w:t>.</w:t>
      </w:r>
    </w:p>
    <w:p w14:paraId="473F33D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mit la</w:t>
      </w:r>
      <w:r>
        <w:t xml:space="preserve"> main à la poche de son tablier mi-soie et en ret</w:t>
      </w:r>
      <w:r>
        <w:rPr>
          <w:lang w:eastAsia="en-US"/>
        </w:rPr>
        <w:t>ira deux écus de cent sous</w:t>
      </w:r>
      <w:r w:rsidR="00A23BF9">
        <w:rPr>
          <w:lang w:eastAsia="en-US"/>
        </w:rPr>
        <w:t>.</w:t>
      </w:r>
    </w:p>
    <w:p w14:paraId="6C3AF81B" w14:textId="0923E14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Prenez-moi ça</w:t>
      </w:r>
      <w:r>
        <w:rPr>
          <w:lang w:eastAsia="en-US"/>
        </w:rPr>
        <w:t xml:space="preserve"> ! </w:t>
      </w:r>
      <w:r w:rsidR="00BB5C58">
        <w:rPr>
          <w:lang w:eastAsia="en-US"/>
        </w:rPr>
        <w:t>continua-t-elle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et buvez à ma santé</w:t>
      </w:r>
      <w:r>
        <w:rPr>
          <w:lang w:eastAsia="en-US"/>
        </w:rPr>
        <w:t>.</w:t>
      </w:r>
    </w:p>
    <w:p w14:paraId="0300FDB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Les deux pièces de cinq francs glissèrent entre les doigts de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et roulèrent sur le carreau</w:t>
      </w:r>
      <w:r w:rsidR="00A23BF9">
        <w:rPr>
          <w:lang w:eastAsia="en-US"/>
        </w:rPr>
        <w:t>.</w:t>
      </w:r>
    </w:p>
    <w:p w14:paraId="31CF83F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se redressa</w:t>
      </w:r>
      <w:r w:rsidR="00A23BF9">
        <w:rPr>
          <w:lang w:eastAsia="en-US"/>
        </w:rPr>
        <w:t>.</w:t>
      </w:r>
    </w:p>
    <w:p w14:paraId="4B2EFB4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So</w:t>
      </w:r>
      <w:r>
        <w:t>n regard dur et froid heurta celui de la rentière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pâlit cette fois tout de bon</w:t>
      </w:r>
      <w:r w:rsidR="00A23BF9">
        <w:rPr>
          <w:lang w:eastAsia="en-US"/>
        </w:rPr>
        <w:t>.</w:t>
      </w:r>
    </w:p>
    <w:p w14:paraId="6D4ACA8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voulut-elle dire</w:t>
      </w:r>
      <w:r>
        <w:rPr>
          <w:lang w:eastAsia="en-US"/>
        </w:rPr>
        <w:t>.</w:t>
      </w:r>
    </w:p>
    <w:p w14:paraId="103875B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Taisez-vous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interrompit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>.</w:t>
      </w:r>
    </w:p>
    <w:p w14:paraId="0B70D8E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Madame Marion se tut</w:t>
      </w:r>
      <w:r w:rsidR="00A23BF9">
        <w:rPr>
          <w:lang w:eastAsia="en-US"/>
        </w:rPr>
        <w:t xml:space="preserve">, </w:t>
      </w:r>
      <w:r>
        <w:rPr>
          <w:lang w:eastAsia="en-US"/>
        </w:rPr>
        <w:t>subjuguée</w:t>
      </w:r>
      <w:r w:rsidR="00A23BF9">
        <w:rPr>
          <w:lang w:eastAsia="en-US"/>
        </w:rPr>
        <w:t>.</w:t>
      </w:r>
    </w:p>
    <w:p w14:paraId="00874D91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reprit en lui saisissant le bras et en la regard</w:t>
      </w:r>
      <w:r>
        <w:t>ant toujours en face</w:t>
      </w:r>
      <w:r w:rsidR="00A23BF9">
        <w:rPr>
          <w:lang w:eastAsia="en-US"/>
        </w:rPr>
        <w:t> :</w:t>
      </w:r>
    </w:p>
    <w:p w14:paraId="5336D4C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Ce que vous faites est affreux</w:t>
      </w:r>
      <w:r>
        <w:rPr>
          <w:lang w:eastAsia="en-US"/>
        </w:rPr>
        <w:t xml:space="preserve">… </w:t>
      </w:r>
      <w:r w:rsidR="00BB5C58">
        <w:rPr>
          <w:lang w:eastAsia="en-US"/>
        </w:rPr>
        <w:t>car vous êtes ma mère</w:t>
      </w:r>
      <w:r>
        <w:rPr>
          <w:lang w:eastAsia="en-US"/>
        </w:rPr>
        <w:t> !</w:t>
      </w:r>
    </w:p>
    <w:p w14:paraId="32C0590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Nous sommes bien obligés de le dire</w:t>
      </w:r>
      <w:r w:rsidR="00A23BF9">
        <w:rPr>
          <w:lang w:eastAsia="en-US"/>
        </w:rPr>
        <w:t xml:space="preserve">, </w:t>
      </w:r>
      <w:r>
        <w:rPr>
          <w:lang w:eastAsia="en-US"/>
        </w:rPr>
        <w:t>cette scène</w:t>
      </w:r>
      <w:r w:rsidR="00A23BF9">
        <w:rPr>
          <w:lang w:eastAsia="en-US"/>
        </w:rPr>
        <w:t xml:space="preserve">, </w:t>
      </w:r>
      <w:r>
        <w:rPr>
          <w:lang w:eastAsia="en-US"/>
        </w:rPr>
        <w:t>dont le fond était grave jusqu</w:t>
      </w:r>
      <w:r w:rsidR="00A23BF9">
        <w:rPr>
          <w:lang w:eastAsia="en-US"/>
        </w:rPr>
        <w:t>’</w:t>
      </w:r>
      <w:r>
        <w:rPr>
          <w:lang w:eastAsia="en-US"/>
        </w:rPr>
        <w:t>au tragique</w:t>
      </w:r>
      <w:r w:rsidR="00A23BF9">
        <w:rPr>
          <w:lang w:eastAsia="en-US"/>
        </w:rPr>
        <w:t xml:space="preserve">, </w:t>
      </w:r>
      <w:r>
        <w:rPr>
          <w:lang w:eastAsia="en-US"/>
        </w:rPr>
        <w:t>avait du grotesque à la surface</w:t>
      </w:r>
      <w:r w:rsidR="00A23BF9">
        <w:rPr>
          <w:lang w:eastAsia="en-US"/>
        </w:rPr>
        <w:t>.</w:t>
      </w:r>
    </w:p>
    <w:p w14:paraId="1519EA33" w14:textId="7370E4FA" w:rsidR="00A23BF9" w:rsidRDefault="00BB5C58" w:rsidP="00A23BF9">
      <w:pPr>
        <w:rPr>
          <w:lang w:eastAsia="en-US"/>
        </w:rPr>
      </w:pPr>
      <w:r>
        <w:rPr>
          <w:lang w:eastAsia="en-US"/>
        </w:rPr>
        <w:t>Certains se seraient attendris</w:t>
      </w:r>
      <w:r w:rsidR="00A23BF9"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d</w:t>
      </w:r>
      <w:r w:rsidR="00A23BF9">
        <w:rPr>
          <w:lang w:eastAsia="en-US"/>
        </w:rPr>
        <w:t>’</w:t>
      </w:r>
      <w:r>
        <w:rPr>
          <w:lang w:eastAsia="en-US"/>
        </w:rPr>
        <w:t>autres n</w:t>
      </w:r>
      <w:r w:rsidR="00A23BF9">
        <w:rPr>
          <w:lang w:eastAsia="en-US"/>
        </w:rPr>
        <w:t>’</w:t>
      </w:r>
      <w:r>
        <w:rPr>
          <w:lang w:eastAsia="en-US"/>
        </w:rPr>
        <w:t>auraient pu s</w:t>
      </w:r>
      <w:r w:rsidR="00A23BF9">
        <w:rPr>
          <w:lang w:eastAsia="en-US"/>
        </w:rPr>
        <w:t>’</w:t>
      </w:r>
      <w:r>
        <w:rPr>
          <w:lang w:eastAsia="en-US"/>
        </w:rPr>
        <w:t>empêcher de rire</w:t>
      </w:r>
      <w:r w:rsidR="00A23BF9">
        <w:rPr>
          <w:lang w:eastAsia="en-US"/>
        </w:rPr>
        <w:t>.</w:t>
      </w:r>
    </w:p>
    <w:p w14:paraId="40E35B4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y avait d</w:t>
      </w:r>
      <w:r w:rsidR="00A23BF9">
        <w:rPr>
          <w:lang w:eastAsia="en-US"/>
        </w:rPr>
        <w:t>’</w:t>
      </w:r>
      <w:r>
        <w:rPr>
          <w:lang w:eastAsia="en-US"/>
        </w:rPr>
        <w:t>un côté l</w:t>
      </w:r>
      <w:r w:rsidR="00A23BF9">
        <w:rPr>
          <w:lang w:eastAsia="en-US"/>
        </w:rPr>
        <w:t>’</w:t>
      </w:r>
      <w:r>
        <w:rPr>
          <w:lang w:eastAsia="en-US"/>
        </w:rPr>
        <w:t>enfant robuste et fier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il y avait de l</w:t>
      </w:r>
      <w:r w:rsidR="00A23BF9">
        <w:rPr>
          <w:lang w:eastAsia="en-US"/>
        </w:rPr>
        <w:t>’</w:t>
      </w:r>
      <w:r>
        <w:rPr>
          <w:lang w:eastAsia="en-US"/>
        </w:rPr>
        <w:t>autre la grosse petite femme rouge avec son peignoir rose</w:t>
      </w:r>
      <w:r w:rsidR="00A23BF9">
        <w:rPr>
          <w:lang w:eastAsia="en-US"/>
        </w:rPr>
        <w:t>…</w:t>
      </w:r>
    </w:p>
    <w:p w14:paraId="36707CB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Impossible de faire du lyrisme avec madame Marion</w:t>
      </w:r>
      <w:r w:rsidR="00A23BF9">
        <w:rPr>
          <w:lang w:eastAsia="en-US"/>
        </w:rPr>
        <w:t xml:space="preserve">, </w:t>
      </w:r>
      <w:r>
        <w:rPr>
          <w:lang w:eastAsia="en-US"/>
        </w:rPr>
        <w:t>rentière</w:t>
      </w:r>
      <w:r w:rsidR="00A23BF9">
        <w:rPr>
          <w:lang w:eastAsia="en-US"/>
        </w:rPr>
        <w:t> !</w:t>
      </w:r>
    </w:p>
    <w:p w14:paraId="5EB78F01" w14:textId="42837D29" w:rsidR="00A23BF9" w:rsidRDefault="00BB5C58" w:rsidP="00A23BF9">
      <w:pPr>
        <w:rPr>
          <w:lang w:eastAsia="en-US"/>
        </w:rPr>
      </w:pPr>
      <w:r>
        <w:rPr>
          <w:lang w:eastAsia="en-US"/>
        </w:rPr>
        <w:t>Que voulez-vous</w:t>
      </w:r>
      <w:r w:rsidR="00A23BF9">
        <w:rPr>
          <w:lang w:eastAsia="en-US"/>
        </w:rPr>
        <w:t xml:space="preserve"> ? </w:t>
      </w:r>
      <w:r>
        <w:rPr>
          <w:lang w:eastAsia="en-US"/>
        </w:rPr>
        <w:t>De la main qu</w:t>
      </w:r>
      <w:r>
        <w:t>i lui restait libre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elle but un quatrième coup de </w:t>
      </w:r>
      <w:proofErr w:type="spellStart"/>
      <w:r>
        <w:rPr>
          <w:i/>
          <w:iCs/>
        </w:rPr>
        <w:t>micamo</w:t>
      </w:r>
      <w:proofErr w:type="spellEnd"/>
      <w:r w:rsidR="00A23BF9">
        <w:rPr>
          <w:i/>
          <w:iCs/>
        </w:rPr>
        <w:t xml:space="preserve">, </w:t>
      </w:r>
      <w:r w:rsidR="007F299C">
        <w:t>—</w:t>
      </w:r>
      <w:r w:rsidR="00A23BF9">
        <w:t xml:space="preserve"> </w:t>
      </w:r>
      <w:r>
        <w:t xml:space="preserve">car ce vocable </w:t>
      </w:r>
      <w:proofErr w:type="spellStart"/>
      <w:r>
        <w:t>vitriâs</w:t>
      </w:r>
      <w:proofErr w:type="spellEnd"/>
      <w:r>
        <w:t xml:space="preserve"> nous poursuit</w:t>
      </w:r>
      <w:r w:rsidR="00A23BF9">
        <w:t xml:space="preserve">, </w:t>
      </w:r>
      <w:r>
        <w:t>et si nous ne l</w:t>
      </w:r>
      <w:r w:rsidR="00A23BF9">
        <w:t>’</w:t>
      </w:r>
      <w:r>
        <w:t>avions pas écrit</w:t>
      </w:r>
      <w:r w:rsidR="00A23BF9">
        <w:t xml:space="preserve">, </w:t>
      </w:r>
      <w:r>
        <w:t>nous en eussions fait une maladie</w:t>
      </w:r>
      <w:r w:rsidR="00A23BF9">
        <w:t xml:space="preserve">, </w:t>
      </w:r>
      <w:r w:rsidR="007F299C">
        <w:t>—</w:t>
      </w:r>
      <w:r w:rsidR="00A23BF9">
        <w:t xml:space="preserve"> </w:t>
      </w:r>
      <w:r>
        <w:t xml:space="preserve">et une fois avalé ce quatrième coup de </w:t>
      </w:r>
      <w:proofErr w:type="spellStart"/>
      <w:r>
        <w:rPr>
          <w:i/>
          <w:iCs/>
        </w:rPr>
        <w:t>micamo</w:t>
      </w:r>
      <w:proofErr w:type="spellEnd"/>
      <w:r w:rsidR="00A23BF9">
        <w:rPr>
          <w:i/>
          <w:iCs/>
        </w:rPr>
        <w:t xml:space="preserve">, </w:t>
      </w:r>
      <w:r>
        <w:rPr>
          <w:lang w:eastAsia="en-US"/>
        </w:rPr>
        <w:t>elle cria d</w:t>
      </w:r>
      <w:r w:rsidR="00A23BF9">
        <w:rPr>
          <w:lang w:eastAsia="en-US"/>
        </w:rPr>
        <w:t>’</w:t>
      </w:r>
      <w:r>
        <w:rPr>
          <w:lang w:eastAsia="en-US"/>
        </w:rPr>
        <w:t>une voix retentissante</w:t>
      </w:r>
      <w:r w:rsidR="00A23BF9">
        <w:rPr>
          <w:lang w:eastAsia="en-US"/>
        </w:rPr>
        <w:t> :</w:t>
      </w:r>
    </w:p>
    <w:p w14:paraId="7393802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À la garde</w:t>
      </w:r>
      <w:r>
        <w:rPr>
          <w:lang w:eastAsia="en-US"/>
        </w:rPr>
        <w:t xml:space="preserve"> ! </w:t>
      </w:r>
      <w:r w:rsidR="00BB5C58">
        <w:rPr>
          <w:lang w:eastAsia="en-US"/>
        </w:rPr>
        <w:t>à la garde</w:t>
      </w:r>
      <w:r>
        <w:rPr>
          <w:lang w:eastAsia="en-US"/>
        </w:rPr>
        <w:t> !</w:t>
      </w:r>
    </w:p>
    <w:p w14:paraId="36857340" w14:textId="530160B1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Hâtons-nous d</w:t>
      </w:r>
      <w:r w:rsidR="00A23BF9">
        <w:rPr>
          <w:lang w:eastAsia="en-US"/>
        </w:rPr>
        <w:t>’</w:t>
      </w:r>
      <w:r>
        <w:rPr>
          <w:lang w:eastAsia="en-US"/>
        </w:rPr>
        <w:t>affirmer que ce cri étrange n</w:t>
      </w:r>
      <w:r w:rsidR="00A23BF9">
        <w:rPr>
          <w:lang w:eastAsia="en-US"/>
        </w:rPr>
        <w:t>’</w:t>
      </w:r>
      <w:r>
        <w:rPr>
          <w:lang w:eastAsia="en-US"/>
        </w:rPr>
        <w:t>était point provoqué par un commencement d</w:t>
      </w:r>
      <w:r w:rsidR="00A23BF9">
        <w:rPr>
          <w:lang w:eastAsia="en-US"/>
        </w:rPr>
        <w:t>’</w:t>
      </w:r>
      <w:r>
        <w:rPr>
          <w:lang w:eastAsia="en-US"/>
        </w:rPr>
        <w:t>ivresse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Quatre coups de </w:t>
      </w:r>
      <w:proofErr w:type="spellStart"/>
      <w:r>
        <w:rPr>
          <w:i/>
          <w:iCs/>
        </w:rPr>
        <w:t>micamo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pour madame Marion</w:t>
      </w:r>
      <w:r w:rsidR="00A23BF9">
        <w:rPr>
          <w:lang w:eastAsia="en-US"/>
        </w:rPr>
        <w:t xml:space="preserve">, </w:t>
      </w:r>
      <w:r>
        <w:rPr>
          <w:lang w:eastAsia="en-US"/>
        </w:rPr>
        <w:t>rentière</w:t>
      </w:r>
      <w:r w:rsidR="00A23BF9">
        <w:rPr>
          <w:lang w:eastAsia="en-US"/>
        </w:rPr>
        <w:t xml:space="preserve">,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peu</w:t>
      </w:r>
      <w:r w:rsidR="00A23BF9">
        <w:rPr>
          <w:lang w:eastAsia="en-US"/>
        </w:rPr>
        <w:t>.</w:t>
      </w:r>
    </w:p>
    <w:p w14:paraId="66BD324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contre les soudaines et grandes calamités on invoque le p</w:t>
      </w:r>
      <w:r>
        <w:t>remier saint venu</w:t>
      </w:r>
      <w:r w:rsidR="00A23BF9">
        <w:rPr>
          <w:lang w:eastAsia="en-US"/>
        </w:rPr>
        <w:t xml:space="preserve">. </w:t>
      </w:r>
      <w:r>
        <w:rPr>
          <w:lang w:eastAsia="en-US"/>
        </w:rPr>
        <w:t>Madame Marion invoquait la garde</w:t>
      </w:r>
      <w:r w:rsidR="00A23BF9">
        <w:rPr>
          <w:lang w:eastAsia="en-US"/>
        </w:rPr>
        <w:t>.</w:t>
      </w:r>
    </w:p>
    <w:p w14:paraId="0CDE692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Mon Dieu</w:t>
      </w:r>
      <w:r w:rsidR="00A23BF9">
        <w:rPr>
          <w:lang w:eastAsia="en-US"/>
        </w:rPr>
        <w:t xml:space="preserve"> ! </w:t>
      </w:r>
      <w:r>
        <w:rPr>
          <w:lang w:eastAsia="en-US"/>
        </w:rPr>
        <w:t>mettez-vous un instant à sa place</w:t>
      </w:r>
      <w:r w:rsidR="00A23BF9">
        <w:rPr>
          <w:lang w:eastAsia="en-US"/>
        </w:rPr>
        <w:t xml:space="preserve">. </w:t>
      </w:r>
      <w:r>
        <w:rPr>
          <w:lang w:eastAsia="en-US"/>
        </w:rPr>
        <w:t>Cette femme entre deux âges était heureuse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avait des rentes</w:t>
      </w:r>
      <w:r w:rsidR="00A23BF9">
        <w:rPr>
          <w:lang w:eastAsia="en-US"/>
        </w:rPr>
        <w:t xml:space="preserve">, </w:t>
      </w:r>
      <w:r>
        <w:rPr>
          <w:lang w:eastAsia="en-US"/>
        </w:rPr>
        <w:t>juste ce qu</w:t>
      </w:r>
      <w:r w:rsidR="00A23BF9">
        <w:rPr>
          <w:lang w:eastAsia="en-US"/>
        </w:rPr>
        <w:t>’</w:t>
      </w:r>
      <w:r>
        <w:rPr>
          <w:lang w:eastAsia="en-US"/>
        </w:rPr>
        <w:t>il fallait pour manger et boire à sa gourmandise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voilà qu</w:t>
      </w:r>
      <w:r w:rsidR="00A23BF9">
        <w:rPr>
          <w:lang w:eastAsia="en-US"/>
        </w:rPr>
        <w:t>’</w:t>
      </w:r>
      <w:r>
        <w:rPr>
          <w:lang w:eastAsia="en-US"/>
        </w:rPr>
        <w:t>un grand garçon</w:t>
      </w:r>
      <w:r>
        <w:t xml:space="preserve"> de fils lui tombait sur le cr</w:t>
      </w:r>
      <w:r>
        <w:rPr>
          <w:lang w:eastAsia="en-US"/>
        </w:rPr>
        <w:t>âne</w:t>
      </w:r>
      <w:r w:rsidR="00A23BF9">
        <w:rPr>
          <w:lang w:eastAsia="en-US"/>
        </w:rPr>
        <w:t> !</w:t>
      </w:r>
    </w:p>
    <w:p w14:paraId="7B94E96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À la garde</w:t>
      </w:r>
      <w:r>
        <w:rPr>
          <w:lang w:eastAsia="en-US"/>
        </w:rPr>
        <w:t> !</w:t>
      </w:r>
    </w:p>
    <w:p w14:paraId="5A41CCC3" w14:textId="1FC3C811" w:rsidR="00A23BF9" w:rsidRDefault="00BB5C58" w:rsidP="00A23BF9">
      <w:pPr>
        <w:rPr>
          <w:lang w:eastAsia="en-US"/>
        </w:rPr>
      </w:pPr>
      <w:r>
        <w:rPr>
          <w:lang w:eastAsia="en-US"/>
        </w:rPr>
        <w:t>Un fils</w:t>
      </w:r>
      <w:r w:rsidR="00A23BF9"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est-à-dire un être qui allait changer son aisance en gêne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allait dévorer ses épargnes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prendre une part de sa pensée</w:t>
      </w:r>
      <w:r w:rsidR="00A23BF9">
        <w:rPr>
          <w:lang w:eastAsia="en-US"/>
        </w:rPr>
        <w:t xml:space="preserve">, </w:t>
      </w:r>
      <w:r>
        <w:rPr>
          <w:lang w:eastAsia="en-US"/>
        </w:rPr>
        <w:t>réveiller cette douce somnolence où elle végétait si délicieusem</w:t>
      </w:r>
      <w:r>
        <w:t>ent</w:t>
      </w:r>
      <w:r w:rsidR="00A23BF9">
        <w:rPr>
          <w:lang w:eastAsia="en-US"/>
        </w:rPr>
        <w:t>.</w:t>
      </w:r>
    </w:p>
    <w:p w14:paraId="617F8B6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À la garde</w:t>
      </w:r>
      <w:r>
        <w:rPr>
          <w:lang w:eastAsia="en-US"/>
        </w:rPr>
        <w:t> !</w:t>
      </w:r>
    </w:p>
    <w:p w14:paraId="2D340F6A" w14:textId="6835AEA5" w:rsidR="00A23BF9" w:rsidRDefault="00BB5C58" w:rsidP="00A23BF9">
      <w:pPr>
        <w:rPr>
          <w:lang w:eastAsia="en-US"/>
        </w:rPr>
      </w:pPr>
      <w:r>
        <w:rPr>
          <w:lang w:eastAsia="en-US"/>
        </w:rPr>
        <w:t>Un fils</w:t>
      </w:r>
      <w:r w:rsidR="00A23BF9">
        <w:rPr>
          <w:lang w:eastAsia="en-US"/>
        </w:rPr>
        <w:t xml:space="preserve"> ! </w:t>
      </w:r>
      <w:r>
        <w:rPr>
          <w:lang w:eastAsia="en-US"/>
        </w:rPr>
        <w:t>un intrus</w:t>
      </w:r>
      <w:r w:rsidR="00A23BF9">
        <w:rPr>
          <w:lang w:eastAsia="en-US"/>
        </w:rPr>
        <w:t xml:space="preserve"> ! </w:t>
      </w:r>
      <w:r>
        <w:rPr>
          <w:lang w:eastAsia="en-US"/>
        </w:rPr>
        <w:t>une bouche de plus à table</w:t>
      </w:r>
      <w:r w:rsidR="00A23BF9">
        <w:rPr>
          <w:lang w:eastAsia="en-US"/>
        </w:rPr>
        <w:t xml:space="preserve"> ! </w:t>
      </w:r>
      <w:r>
        <w:rPr>
          <w:lang w:eastAsia="en-US"/>
        </w:rPr>
        <w:t>un grand corps à vêtir</w:t>
      </w:r>
      <w:r w:rsidR="00A23BF9">
        <w:rPr>
          <w:lang w:eastAsia="en-US"/>
        </w:rPr>
        <w:t xml:space="preserve"> ! </w:t>
      </w:r>
      <w:r>
        <w:rPr>
          <w:lang w:eastAsia="en-US"/>
        </w:rPr>
        <w:t>un coquin de fils</w:t>
      </w:r>
      <w:r w:rsidR="00A23BF9">
        <w:rPr>
          <w:lang w:eastAsia="en-US"/>
        </w:rPr>
        <w:t xml:space="preserve"> ! </w:t>
      </w:r>
      <w:r>
        <w:rPr>
          <w:lang w:eastAsia="en-US"/>
        </w:rPr>
        <w:t>un embarras</w:t>
      </w:r>
      <w:r w:rsidR="00A23BF9">
        <w:rPr>
          <w:lang w:eastAsia="en-US"/>
        </w:rPr>
        <w:t xml:space="preserve">, </w:t>
      </w:r>
      <w:r>
        <w:rPr>
          <w:lang w:eastAsia="en-US"/>
        </w:rPr>
        <w:t>une charge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une tuile</w:t>
      </w:r>
      <w:r w:rsidR="00A23BF9">
        <w:rPr>
          <w:lang w:eastAsia="en-US"/>
        </w:rPr>
        <w:t> !</w:t>
      </w:r>
    </w:p>
    <w:p w14:paraId="5614BEA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À la garde</w:t>
      </w:r>
      <w:r>
        <w:rPr>
          <w:lang w:eastAsia="en-US"/>
        </w:rPr>
        <w:t xml:space="preserve"> ! </w:t>
      </w:r>
      <w:r w:rsidR="00BB5C58">
        <w:rPr>
          <w:lang w:eastAsia="en-US"/>
        </w:rPr>
        <w:t>à la garde</w:t>
      </w:r>
      <w:r>
        <w:rPr>
          <w:lang w:eastAsia="en-US"/>
        </w:rPr>
        <w:t> !</w:t>
      </w:r>
    </w:p>
    <w:p w14:paraId="176DEAA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garde n</w:t>
      </w:r>
      <w:r w:rsidR="00A23BF9">
        <w:rPr>
          <w:lang w:eastAsia="en-US"/>
        </w:rPr>
        <w:t>’</w:t>
      </w:r>
      <w:r>
        <w:rPr>
          <w:lang w:eastAsia="en-US"/>
        </w:rPr>
        <w:t>était pas là pour répondre</w:t>
      </w:r>
      <w:r w:rsidR="00A23BF9">
        <w:rPr>
          <w:lang w:eastAsia="en-US"/>
        </w:rPr>
        <w:t>.</w:t>
      </w:r>
    </w:p>
    <w:p w14:paraId="44DBD50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Madame Marion se ravisa</w:t>
      </w:r>
      <w:r w:rsidR="00A23BF9">
        <w:rPr>
          <w:lang w:eastAsia="en-US"/>
        </w:rPr>
        <w:t>.</w:t>
      </w:r>
    </w:p>
    <w:p w14:paraId="3A9F5C9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</w:t>
      </w:r>
      <w:r>
        <w:t>e cria</w:t>
      </w:r>
      <w:r w:rsidR="00A23BF9">
        <w:rPr>
          <w:lang w:eastAsia="en-US"/>
        </w:rPr>
        <w:t xml:space="preserve">, </w:t>
      </w:r>
      <w:r>
        <w:rPr>
          <w:lang w:eastAsia="en-US"/>
        </w:rPr>
        <w:t>haussant d</w:t>
      </w:r>
      <w:r w:rsidR="00A23BF9">
        <w:rPr>
          <w:lang w:eastAsia="en-US"/>
        </w:rPr>
        <w:t>’</w:t>
      </w:r>
      <w:r>
        <w:rPr>
          <w:lang w:eastAsia="en-US"/>
        </w:rPr>
        <w:t>une quinte son diapason déjà suraigu</w:t>
      </w:r>
      <w:r w:rsidR="00A23BF9">
        <w:rPr>
          <w:lang w:eastAsia="en-US"/>
        </w:rPr>
        <w:t>.</w:t>
      </w:r>
    </w:p>
    <w:p w14:paraId="1DB38E3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Rosalie</w:t>
      </w:r>
      <w:r>
        <w:rPr>
          <w:lang w:eastAsia="en-US"/>
        </w:rPr>
        <w:t xml:space="preserve"> ! </w:t>
      </w:r>
      <w:r w:rsidR="00BB5C58">
        <w:rPr>
          <w:lang w:eastAsia="en-US"/>
        </w:rPr>
        <w:t>Rosalie</w:t>
      </w:r>
      <w:r>
        <w:rPr>
          <w:lang w:eastAsia="en-US"/>
        </w:rPr>
        <w:t> !</w:t>
      </w:r>
    </w:p>
    <w:p w14:paraId="78C25724" w14:textId="55D95A4E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Le hasard voulut que Rosalie eût justement profité de l</w:t>
      </w:r>
      <w:r w:rsidR="00A23BF9">
        <w:rPr>
          <w:lang w:eastAsia="en-US"/>
        </w:rPr>
        <w:t>’</w:t>
      </w:r>
      <w:r>
        <w:rPr>
          <w:lang w:eastAsia="en-US"/>
        </w:rPr>
        <w:t xml:space="preserve">entrée de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pour aller dire deux mots à un fendeur de bois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seul homme qui eût jamais témoigné à Rosalie le dés</w:t>
      </w:r>
      <w:r>
        <w:t>ir de ca</w:t>
      </w:r>
      <w:r>
        <w:rPr>
          <w:lang w:eastAsia="en-US"/>
        </w:rPr>
        <w:t>user avec elle</w:t>
      </w:r>
      <w:r w:rsidR="00A23BF9">
        <w:rPr>
          <w:lang w:eastAsia="en-US"/>
        </w:rPr>
        <w:t>.</w:t>
      </w:r>
    </w:p>
    <w:p w14:paraId="5DCF705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De sorte que Rosalie ne répondit pas plus que la garde</w:t>
      </w:r>
      <w:r w:rsidR="00A23BF9">
        <w:rPr>
          <w:lang w:eastAsia="en-US"/>
        </w:rPr>
        <w:t xml:space="preserve">. </w:t>
      </w:r>
      <w:r>
        <w:rPr>
          <w:lang w:eastAsia="en-US"/>
        </w:rPr>
        <w:t>Madame Marion</w:t>
      </w:r>
      <w:r w:rsidR="00A23BF9">
        <w:rPr>
          <w:lang w:eastAsia="en-US"/>
        </w:rPr>
        <w:t xml:space="preserve">, </w:t>
      </w:r>
      <w:r>
        <w:rPr>
          <w:lang w:eastAsia="en-US"/>
        </w:rPr>
        <w:t>épouvantée de ce silence</w:t>
      </w:r>
      <w:r w:rsidR="00A23BF9">
        <w:rPr>
          <w:lang w:eastAsia="en-US"/>
        </w:rPr>
        <w:t xml:space="preserve">, </w:t>
      </w:r>
      <w:r>
        <w:rPr>
          <w:lang w:eastAsia="en-US"/>
        </w:rPr>
        <w:t>perdait la tête et répétait d</w:t>
      </w:r>
      <w:r w:rsidR="00A23BF9">
        <w:rPr>
          <w:lang w:eastAsia="en-US"/>
        </w:rPr>
        <w:t>’</w:t>
      </w:r>
      <w:r>
        <w:rPr>
          <w:lang w:eastAsia="en-US"/>
        </w:rPr>
        <w:t>une voix entrecoupée</w:t>
      </w:r>
      <w:r w:rsidR="00A23BF9">
        <w:rPr>
          <w:lang w:eastAsia="en-US"/>
        </w:rPr>
        <w:t> :</w:t>
      </w:r>
    </w:p>
    <w:p w14:paraId="23D866D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Au secours</w:t>
      </w:r>
      <w:r>
        <w:rPr>
          <w:lang w:eastAsia="en-US"/>
        </w:rPr>
        <w:t xml:space="preserve"> ! </w:t>
      </w:r>
      <w:r w:rsidR="00BB5C58">
        <w:rPr>
          <w:lang w:eastAsia="en-US"/>
        </w:rPr>
        <w:t>au voleur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au secours</w:t>
      </w:r>
      <w:r>
        <w:rPr>
          <w:lang w:eastAsia="en-US"/>
        </w:rPr>
        <w:t> !</w:t>
      </w:r>
    </w:p>
    <w:p w14:paraId="4AE583A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En un moment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voulut s</w:t>
      </w:r>
      <w:r w:rsidR="00A23BF9">
        <w:rPr>
          <w:lang w:eastAsia="en-US"/>
        </w:rPr>
        <w:t>’</w:t>
      </w:r>
      <w:r>
        <w:rPr>
          <w:lang w:eastAsia="en-US"/>
        </w:rPr>
        <w:t>élancer ve</w:t>
      </w:r>
      <w:r>
        <w:t>rs la porte</w:t>
      </w:r>
      <w:r w:rsidR="00A23BF9">
        <w:rPr>
          <w:lang w:eastAsia="en-US"/>
        </w:rPr>
        <w:t xml:space="preserve"> ; </w:t>
      </w:r>
      <w:r>
        <w:rPr>
          <w:lang w:eastAsia="en-US"/>
        </w:rPr>
        <w:t xml:space="preserve">mais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était debout devant elle</w:t>
      </w:r>
      <w:r w:rsidR="00A23BF9">
        <w:rPr>
          <w:lang w:eastAsia="en-US"/>
        </w:rPr>
        <w:t xml:space="preserve">, </w:t>
      </w:r>
      <w:r>
        <w:rPr>
          <w:lang w:eastAsia="en-US"/>
        </w:rPr>
        <w:t>pâle</w:t>
      </w:r>
      <w:r w:rsidR="00A23BF9">
        <w:rPr>
          <w:lang w:eastAsia="en-US"/>
        </w:rPr>
        <w:t xml:space="preserve">, </w:t>
      </w:r>
      <w:r>
        <w:rPr>
          <w:lang w:eastAsia="en-US"/>
        </w:rPr>
        <w:t>sombre</w:t>
      </w:r>
      <w:r w:rsidR="00A23BF9">
        <w:rPr>
          <w:lang w:eastAsia="en-US"/>
        </w:rPr>
        <w:t xml:space="preserve">, </w:t>
      </w:r>
      <w:r>
        <w:rPr>
          <w:lang w:eastAsia="en-US"/>
        </w:rPr>
        <w:t>résolu</w:t>
      </w:r>
      <w:r w:rsidR="00A23BF9">
        <w:rPr>
          <w:lang w:eastAsia="en-US"/>
        </w:rPr>
        <w:t>.</w:t>
      </w:r>
    </w:p>
    <w:p w14:paraId="4108C1D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n</w:t>
      </w:r>
      <w:r w:rsidR="00A23BF9">
        <w:rPr>
          <w:lang w:eastAsia="en-US"/>
        </w:rPr>
        <w:t>’</w:t>
      </w:r>
      <w:r>
        <w:rPr>
          <w:lang w:eastAsia="en-US"/>
        </w:rPr>
        <w:t>avait rien dit tout le temps qu</w:t>
      </w:r>
      <w:r w:rsidR="00A23BF9">
        <w:rPr>
          <w:lang w:eastAsia="en-US"/>
        </w:rPr>
        <w:t>’</w:t>
      </w:r>
      <w:r>
        <w:rPr>
          <w:lang w:eastAsia="en-US"/>
        </w:rPr>
        <w:t>elle avait crié</w:t>
      </w:r>
      <w:r w:rsidR="00A23BF9">
        <w:rPr>
          <w:lang w:eastAsia="en-US"/>
        </w:rPr>
        <w:t>.</w:t>
      </w:r>
    </w:p>
    <w:p w14:paraId="11BA2D6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Quand elle se tut</w:t>
      </w:r>
      <w:r w:rsidR="00A23BF9">
        <w:rPr>
          <w:lang w:eastAsia="en-US"/>
        </w:rPr>
        <w:t xml:space="preserve">, </w:t>
      </w:r>
      <w:r>
        <w:rPr>
          <w:lang w:eastAsia="en-US"/>
        </w:rPr>
        <w:t>épuisée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reprit</w:t>
      </w:r>
      <w:r w:rsidR="00A23BF9">
        <w:rPr>
          <w:lang w:eastAsia="en-US"/>
        </w:rPr>
        <w:t> :</w:t>
      </w:r>
    </w:p>
    <w:p w14:paraId="34BD0B8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vous êtes ma mère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qu</w:t>
      </w:r>
      <w:r>
        <w:rPr>
          <w:lang w:eastAsia="en-US"/>
        </w:rPr>
        <w:t>’</w:t>
      </w:r>
      <w:r w:rsidR="00BB5C58">
        <w:rPr>
          <w:lang w:eastAsia="en-US"/>
        </w:rPr>
        <w:t>ai-je fait à Dieu pour que vous soyez ma mère</w:t>
      </w:r>
      <w:r>
        <w:rPr>
          <w:lang w:eastAsia="en-US"/>
        </w:rPr>
        <w:t> !</w:t>
      </w:r>
    </w:p>
    <w:p w14:paraId="3A7F130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Ce </w:t>
      </w:r>
      <w:r>
        <w:t>qu</w:t>
      </w:r>
      <w:r w:rsidR="00A23BF9">
        <w:rPr>
          <w:lang w:eastAsia="en-US"/>
        </w:rPr>
        <w:t>’</w:t>
      </w:r>
      <w:r>
        <w:rPr>
          <w:lang w:eastAsia="en-US"/>
        </w:rPr>
        <w:t>il y avait de désespoir profond dans cette parole</w:t>
      </w:r>
      <w:r w:rsidR="00A23BF9">
        <w:rPr>
          <w:lang w:eastAsia="en-US"/>
        </w:rPr>
        <w:t xml:space="preserve">, </w:t>
      </w:r>
      <w:r>
        <w:rPr>
          <w:lang w:eastAsia="en-US"/>
        </w:rPr>
        <w:t>madame Marion ne le comprit point</w:t>
      </w:r>
      <w:r w:rsidR="00A23BF9">
        <w:rPr>
          <w:lang w:eastAsia="en-US"/>
        </w:rPr>
        <w:t>.</w:t>
      </w:r>
    </w:p>
    <w:p w14:paraId="62FD97A5" w14:textId="1C42DFA5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Écoutez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dit encore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dont le front d</w:t>
      </w:r>
      <w:r>
        <w:rPr>
          <w:lang w:eastAsia="en-US"/>
        </w:rPr>
        <w:t>’</w:t>
      </w:r>
      <w:r w:rsidR="00BB5C58">
        <w:rPr>
          <w:lang w:eastAsia="en-US"/>
        </w:rPr>
        <w:t>enfant avait une tristesse calme et toute virile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je ne vous reverrai jamais</w:t>
      </w:r>
      <w:r>
        <w:rPr>
          <w:lang w:eastAsia="en-US"/>
        </w:rPr>
        <w:t xml:space="preserve">… </w:t>
      </w:r>
      <w:r w:rsidR="00BB5C58">
        <w:rPr>
          <w:lang w:eastAsia="en-US"/>
        </w:rPr>
        <w:t>Ne mentez pas</w:t>
      </w:r>
      <w:r>
        <w:rPr>
          <w:lang w:eastAsia="en-US"/>
        </w:rPr>
        <w:t xml:space="preserve">… </w:t>
      </w:r>
      <w:r w:rsidR="00BB5C58">
        <w:rPr>
          <w:lang w:eastAsia="en-US"/>
        </w:rPr>
        <w:t>Êtes-vous ma mère</w:t>
      </w:r>
      <w:r>
        <w:rPr>
          <w:lang w:eastAsia="en-US"/>
        </w:rPr>
        <w:t> ?</w:t>
      </w:r>
    </w:p>
    <w:p w14:paraId="295E9C1E" w14:textId="224D655D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</w:t>
      </w:r>
      <w:r w:rsidR="00BB5C58">
        <w:t>on</w:t>
      </w:r>
      <w:r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non</w:t>
      </w:r>
      <w:r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non</w:t>
      </w:r>
      <w:r>
        <w:rPr>
          <w:lang w:eastAsia="en-US"/>
        </w:rPr>
        <w:t xml:space="preserve"> ! </w:t>
      </w:r>
      <w:r w:rsidR="00BB5C58">
        <w:rPr>
          <w:lang w:eastAsia="en-US"/>
        </w:rPr>
        <w:t>répliqua par trois fois madame Marion avec une violence croissante</w:t>
      </w:r>
      <w:r>
        <w:rPr>
          <w:lang w:eastAsia="en-US"/>
        </w:rPr>
        <w:t xml:space="preserve"> ; </w:t>
      </w:r>
      <w:r w:rsidR="00BB5C58">
        <w:rPr>
          <w:lang w:eastAsia="en-US"/>
        </w:rPr>
        <w:t>je suis une femme seule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n</w:t>
      </w:r>
      <w:r>
        <w:rPr>
          <w:lang w:eastAsia="en-US"/>
        </w:rPr>
        <w:t>’</w:t>
      </w:r>
      <w:r w:rsidR="00BB5C58">
        <w:rPr>
          <w:lang w:eastAsia="en-US"/>
        </w:rPr>
        <w:t>ai pas d</w:t>
      </w:r>
      <w:r>
        <w:rPr>
          <w:lang w:eastAsia="en-US"/>
        </w:rPr>
        <w:t>’</w:t>
      </w:r>
      <w:r w:rsidR="00BB5C58">
        <w:rPr>
          <w:lang w:eastAsia="en-US"/>
        </w:rPr>
        <w:t>enfants</w:t>
      </w:r>
      <w:r>
        <w:rPr>
          <w:lang w:eastAsia="en-US"/>
        </w:rPr>
        <w:t xml:space="preserve">… </w:t>
      </w:r>
      <w:r w:rsidR="00BB5C58">
        <w:rPr>
          <w:lang w:eastAsia="en-US"/>
        </w:rPr>
        <w:t>Sortez de chez moi</w:t>
      </w:r>
      <w:r>
        <w:rPr>
          <w:lang w:eastAsia="en-US"/>
        </w:rPr>
        <w:t> !</w:t>
      </w:r>
    </w:p>
    <w:p w14:paraId="3B765E4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y eut comme un éclair d</w:t>
      </w:r>
      <w:r w:rsidR="00A23BF9">
        <w:rPr>
          <w:lang w:eastAsia="en-US"/>
        </w:rPr>
        <w:t>’</w:t>
      </w:r>
      <w:r>
        <w:rPr>
          <w:lang w:eastAsia="en-US"/>
        </w:rPr>
        <w:t>espoir dans le regard du jeune homme</w:t>
      </w:r>
      <w:r w:rsidR="00A23BF9">
        <w:rPr>
          <w:lang w:eastAsia="en-US"/>
        </w:rPr>
        <w:t>.</w:t>
      </w:r>
    </w:p>
    <w:p w14:paraId="29E991F7" w14:textId="55488024" w:rsidR="00A23BF9" w:rsidRDefault="00BB5C58" w:rsidP="00A23BF9">
      <w:pPr>
        <w:rPr>
          <w:lang w:eastAsia="en-US"/>
        </w:rPr>
      </w:pPr>
      <w:r>
        <w:rPr>
          <w:lang w:eastAsia="en-US"/>
        </w:rPr>
        <w:t>Mais l</w:t>
      </w:r>
      <w:r w:rsidR="00A23BF9">
        <w:rPr>
          <w:lang w:eastAsia="en-US"/>
        </w:rPr>
        <w:t>’</w:t>
      </w:r>
      <w:r>
        <w:rPr>
          <w:lang w:eastAsia="en-US"/>
        </w:rPr>
        <w:t>éclair s</w:t>
      </w:r>
      <w:r w:rsidR="00A23BF9">
        <w:rPr>
          <w:lang w:eastAsia="en-US"/>
        </w:rPr>
        <w:t>’</w:t>
      </w:r>
      <w:r>
        <w:rPr>
          <w:lang w:eastAsia="en-US"/>
        </w:rPr>
        <w:t>éteignit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Il</w:t>
      </w:r>
      <w:r>
        <w:t xml:space="preserve"> ne croyait pas</w:t>
      </w:r>
      <w:r w:rsidR="00A23BF9">
        <w:rPr>
          <w:lang w:eastAsia="en-US"/>
        </w:rPr>
        <w:t>.</w:t>
      </w:r>
    </w:p>
    <w:p w14:paraId="69A91E4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Et comme il eût voulu croire au prix de sa vie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interrogeait encore</w:t>
      </w:r>
      <w:r w:rsidR="00A23BF9">
        <w:rPr>
          <w:lang w:eastAsia="en-US"/>
        </w:rPr>
        <w:t>.</w:t>
      </w:r>
    </w:p>
    <w:p w14:paraId="278DDCE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rentière répondait toujours</w:t>
      </w:r>
      <w:r w:rsidR="00A23BF9">
        <w:rPr>
          <w:lang w:eastAsia="en-US"/>
        </w:rPr>
        <w:t>.</w:t>
      </w:r>
    </w:p>
    <w:p w14:paraId="019E685E" w14:textId="6BACE820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Non</w:t>
      </w:r>
      <w:r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non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non</w:t>
      </w:r>
      <w:r>
        <w:rPr>
          <w:lang w:eastAsia="en-US"/>
        </w:rPr>
        <w:t> !…</w:t>
      </w:r>
    </w:p>
    <w:p w14:paraId="3E3C548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scène se prolongeait et l</w:t>
      </w:r>
      <w:r w:rsidR="00A23BF9">
        <w:rPr>
          <w:lang w:eastAsia="en-US"/>
        </w:rPr>
        <w:t>’</w:t>
      </w:r>
      <w:r>
        <w:rPr>
          <w:lang w:eastAsia="en-US"/>
        </w:rPr>
        <w:t xml:space="preserve">émotion de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devenait poignante au point de faire fléchir ses reins et d</w:t>
      </w:r>
      <w:r>
        <w:t>e mettre à sa joue une pâleur mortelle</w:t>
      </w:r>
      <w:r w:rsidR="00A23BF9">
        <w:rPr>
          <w:lang w:eastAsia="en-US"/>
        </w:rPr>
        <w:t>.</w:t>
      </w:r>
    </w:p>
    <w:p w14:paraId="76D2A68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Les fatigues de la nuit et tout ce qu</w:t>
      </w:r>
      <w:r w:rsidR="00A23BF9">
        <w:rPr>
          <w:lang w:eastAsia="en-US"/>
        </w:rPr>
        <w:t>’</w:t>
      </w:r>
      <w:r>
        <w:rPr>
          <w:lang w:eastAsia="en-US"/>
        </w:rPr>
        <w:t>il avait éprouvé depuis la veille pesaient en ce moment sur lui d</w:t>
      </w:r>
      <w:r w:rsidR="00A23BF9">
        <w:rPr>
          <w:lang w:eastAsia="en-US"/>
        </w:rPr>
        <w:t>’</w:t>
      </w:r>
      <w:r>
        <w:rPr>
          <w:lang w:eastAsia="en-US"/>
        </w:rPr>
        <w:t>un poids trop lourd</w:t>
      </w:r>
      <w:r w:rsidR="00A23BF9">
        <w:rPr>
          <w:lang w:eastAsia="en-US"/>
        </w:rPr>
        <w:t>.</w:t>
      </w:r>
    </w:p>
    <w:p w14:paraId="093FC84D" w14:textId="439074C8" w:rsidR="00A23BF9" w:rsidRDefault="00BB5C58" w:rsidP="00A23BF9">
      <w:pPr>
        <w:rPr>
          <w:lang w:eastAsia="en-US"/>
        </w:rPr>
      </w:pPr>
      <w:r>
        <w:rPr>
          <w:lang w:eastAsia="en-US"/>
        </w:rPr>
        <w:t>Il sentait que cette faiblesse qui l</w:t>
      </w:r>
      <w:r w:rsidR="00A23BF9">
        <w:rPr>
          <w:lang w:eastAsia="en-US"/>
        </w:rPr>
        <w:t>’</w:t>
      </w:r>
      <w:r>
        <w:rPr>
          <w:lang w:eastAsia="en-US"/>
        </w:rPr>
        <w:t xml:space="preserve">avait terrassé au Grand Café de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 xml:space="preserve">Industrie </w:t>
      </w:r>
      <w:r>
        <w:rPr>
          <w:lang w:eastAsia="en-US"/>
        </w:rPr>
        <w:t>allait r</w:t>
      </w:r>
      <w:r>
        <w:t>eprendre le dessus</w:t>
      </w:r>
      <w:r w:rsidR="00A23BF9">
        <w:rPr>
          <w:lang w:eastAsia="en-US"/>
        </w:rPr>
        <w:t>.</w:t>
      </w:r>
    </w:p>
    <w:p w14:paraId="1D06E65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D</w:t>
      </w:r>
      <w:r w:rsidR="00A23BF9">
        <w:rPr>
          <w:lang w:eastAsia="en-US"/>
        </w:rPr>
        <w:t>’</w:t>
      </w:r>
      <w:r>
        <w:rPr>
          <w:lang w:eastAsia="en-US"/>
        </w:rPr>
        <w:t>un pas rapide quoique chancelant</w:t>
      </w:r>
      <w:r w:rsidR="00A23BF9">
        <w:rPr>
          <w:lang w:eastAsia="en-US"/>
        </w:rPr>
        <w:t xml:space="preserve">, </w:t>
      </w:r>
      <w:r>
        <w:rPr>
          <w:lang w:eastAsia="en-US"/>
        </w:rPr>
        <w:t>il se dirigea vers le lit de la rentière et saisit dans la ruelle le crucifix d</w:t>
      </w:r>
      <w:r w:rsidR="00A23BF9">
        <w:rPr>
          <w:lang w:eastAsia="en-US"/>
        </w:rPr>
        <w:t>’</w:t>
      </w:r>
      <w:r>
        <w:rPr>
          <w:lang w:eastAsia="en-US"/>
        </w:rPr>
        <w:t>ébène</w:t>
      </w:r>
      <w:r w:rsidR="00A23BF9">
        <w:rPr>
          <w:lang w:eastAsia="en-US"/>
        </w:rPr>
        <w:t>.</w:t>
      </w:r>
    </w:p>
    <w:p w14:paraId="44CF525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Ne mentez pas</w:t>
      </w:r>
      <w:r>
        <w:rPr>
          <w:lang w:eastAsia="en-US"/>
        </w:rPr>
        <w:t xml:space="preserve"> !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ne mentez pas</w:t>
      </w:r>
      <w:r>
        <w:rPr>
          <w:lang w:eastAsia="en-US"/>
        </w:rPr>
        <w:t xml:space="preserve"> ! </w:t>
      </w:r>
      <w:r w:rsidR="00BB5C58">
        <w:rPr>
          <w:lang w:eastAsia="en-US"/>
        </w:rPr>
        <w:t>prononça-t-il d</w:t>
      </w:r>
      <w:r>
        <w:rPr>
          <w:lang w:eastAsia="en-US"/>
        </w:rPr>
        <w:t>’</w:t>
      </w:r>
      <w:r w:rsidR="00BB5C58">
        <w:rPr>
          <w:lang w:eastAsia="en-US"/>
        </w:rPr>
        <w:t>une voix éteinte</w:t>
      </w:r>
      <w:r>
        <w:rPr>
          <w:lang w:eastAsia="en-US"/>
        </w:rPr>
        <w:t xml:space="preserve">, </w:t>
      </w:r>
      <w:r w:rsidR="00BB5C58">
        <w:rPr>
          <w:lang w:eastAsia="en-US"/>
        </w:rPr>
        <w:t>tandis que deux grosses larmes coulaie</w:t>
      </w:r>
      <w:r w:rsidR="00BB5C58">
        <w:t>nt sur la l</w:t>
      </w:r>
      <w:r w:rsidR="00BB5C58">
        <w:rPr>
          <w:lang w:eastAsia="en-US"/>
        </w:rPr>
        <w:t>ivide pâleur de sa joue</w:t>
      </w:r>
      <w:r>
        <w:rPr>
          <w:lang w:eastAsia="en-US"/>
        </w:rPr>
        <w:t>.</w:t>
      </w:r>
    </w:p>
    <w:p w14:paraId="1BC0336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leva le crucifix et ajouta</w:t>
      </w:r>
      <w:r w:rsidR="00A23BF9">
        <w:rPr>
          <w:lang w:eastAsia="en-US"/>
        </w:rPr>
        <w:t> :</w:t>
      </w:r>
    </w:p>
    <w:p w14:paraId="41EA8B7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Au nom de Dieu mort sur la croix</w:t>
      </w:r>
      <w:r>
        <w:rPr>
          <w:lang w:eastAsia="en-US"/>
        </w:rPr>
        <w:t xml:space="preserve">, </w:t>
      </w:r>
      <w:r w:rsidR="00BB5C58">
        <w:rPr>
          <w:lang w:eastAsia="en-US"/>
        </w:rPr>
        <w:t>jurez que vous n</w:t>
      </w:r>
      <w:r>
        <w:rPr>
          <w:lang w:eastAsia="en-US"/>
        </w:rPr>
        <w:t>’</w:t>
      </w:r>
      <w:r w:rsidR="00BB5C58">
        <w:rPr>
          <w:lang w:eastAsia="en-US"/>
        </w:rPr>
        <w:t>êtes pas ma mère</w:t>
      </w:r>
      <w:r>
        <w:rPr>
          <w:lang w:eastAsia="en-US"/>
        </w:rPr>
        <w:t> !</w:t>
      </w:r>
    </w:p>
    <w:p w14:paraId="785299C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le jure</w:t>
      </w:r>
      <w:r>
        <w:rPr>
          <w:lang w:eastAsia="en-US"/>
        </w:rPr>
        <w:t xml:space="preserve"> ! </w:t>
      </w:r>
      <w:r w:rsidR="00BB5C58">
        <w:rPr>
          <w:lang w:eastAsia="en-US"/>
        </w:rPr>
        <w:t>je le jure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 précipitamment madame Marion</w:t>
      </w:r>
      <w:r>
        <w:rPr>
          <w:lang w:eastAsia="en-US"/>
        </w:rPr>
        <w:t>.</w:t>
      </w:r>
    </w:p>
    <w:p w14:paraId="4371822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crucifix s</w:t>
      </w:r>
      <w:r w:rsidR="00A23BF9">
        <w:rPr>
          <w:lang w:eastAsia="en-US"/>
        </w:rPr>
        <w:t>’</w:t>
      </w:r>
      <w:r>
        <w:rPr>
          <w:lang w:eastAsia="en-US"/>
        </w:rPr>
        <w:t xml:space="preserve">échappa des mains de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qui tom</w:t>
      </w:r>
      <w:r>
        <w:t>ba sur ses genoux</w:t>
      </w:r>
      <w:r w:rsidR="00A23BF9">
        <w:rPr>
          <w:lang w:eastAsia="en-US"/>
        </w:rPr>
        <w:t>.</w:t>
      </w:r>
    </w:p>
    <w:p w14:paraId="0E7E247B" w14:textId="59D62E0E" w:rsidR="00A23BF9" w:rsidRDefault="00BB5C58" w:rsidP="00A23BF9">
      <w:pPr>
        <w:rPr>
          <w:lang w:eastAsia="en-US"/>
        </w:rPr>
      </w:pPr>
      <w:r>
        <w:rPr>
          <w:lang w:eastAsia="en-US"/>
        </w:rPr>
        <w:t>Parmi ses sanglots convulsifs une dernière parole s</w:t>
      </w:r>
      <w:r w:rsidR="00A23BF9">
        <w:rPr>
          <w:lang w:eastAsia="en-US"/>
        </w:rPr>
        <w:t>’</w:t>
      </w:r>
      <w:r>
        <w:rPr>
          <w:lang w:eastAsia="en-US"/>
        </w:rPr>
        <w:t>échappa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parole de désespoir et d</w:t>
      </w:r>
      <w:r w:rsidR="00A23BF9">
        <w:rPr>
          <w:lang w:eastAsia="en-US"/>
        </w:rPr>
        <w:t>’</w:t>
      </w:r>
      <w:r>
        <w:rPr>
          <w:lang w:eastAsia="en-US"/>
        </w:rPr>
        <w:t>angoisse inexprimable</w:t>
      </w:r>
      <w:r w:rsidR="00A23BF9">
        <w:rPr>
          <w:lang w:eastAsia="en-US"/>
        </w:rPr>
        <w:t>.</w:t>
      </w:r>
    </w:p>
    <w:p w14:paraId="72DB8B41" w14:textId="25A9DB3E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Elle ment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dit-il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elle ment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Dieu</w:t>
      </w:r>
      <w:r>
        <w:rPr>
          <w:lang w:eastAsia="en-US"/>
        </w:rPr>
        <w:t xml:space="preserve">, </w:t>
      </w:r>
      <w:r w:rsidR="00BB5C58">
        <w:rPr>
          <w:lang w:eastAsia="en-US"/>
        </w:rPr>
        <w:t>je suis maudit</w:t>
      </w:r>
      <w:r>
        <w:rPr>
          <w:lang w:eastAsia="en-US"/>
        </w:rPr>
        <w:t> !…</w:t>
      </w:r>
    </w:p>
    <w:p w14:paraId="4731E113" w14:textId="62A13ACD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Ses doigts raidis touchèrent son front où ruisselait </w:t>
      </w:r>
      <w:r>
        <w:t>une sueur glacée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Ses yeux se fermèrent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Sa tête se renversa</w:t>
      </w:r>
      <w:r w:rsidR="00A23BF9">
        <w:rPr>
          <w:lang w:eastAsia="en-US"/>
        </w:rPr>
        <w:t>.</w:t>
      </w:r>
    </w:p>
    <w:p w14:paraId="5DC04FFC" w14:textId="2815C142" w:rsidR="00A23BF9" w:rsidRDefault="00BB5C58" w:rsidP="00A23BF9">
      <w:pPr>
        <w:rPr>
          <w:lang w:eastAsia="en-US"/>
        </w:rPr>
      </w:pPr>
      <w:r>
        <w:rPr>
          <w:lang w:eastAsia="en-US"/>
        </w:rPr>
        <w:t>Madame Marion s</w:t>
      </w:r>
      <w:r w:rsidR="00A23BF9">
        <w:rPr>
          <w:lang w:eastAsia="en-US"/>
        </w:rPr>
        <w:t>’</w:t>
      </w:r>
      <w:r>
        <w:rPr>
          <w:lang w:eastAsia="en-US"/>
        </w:rPr>
        <w:t>élança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trop tard</w:t>
      </w:r>
      <w:r w:rsidR="001A7368">
        <w:rPr>
          <w:lang w:eastAsia="en-US"/>
        </w:rPr>
        <w:t xml:space="preserve"> </w:t>
      </w:r>
      <w:r>
        <w:rPr>
          <w:lang w:eastAsia="en-US"/>
        </w:rPr>
        <w:t>pour empêcher son crâne de toucher le sol</w:t>
      </w:r>
      <w:r w:rsidR="00A23BF9">
        <w:rPr>
          <w:lang w:eastAsia="en-US"/>
        </w:rPr>
        <w:t>.</w:t>
      </w:r>
    </w:p>
    <w:p w14:paraId="76A5D6AF" w14:textId="5F9477AF" w:rsidR="00BB5C58" w:rsidRPr="00A23BF9" w:rsidRDefault="00BB5C58" w:rsidP="00A23BF9">
      <w:pPr>
        <w:keepNext/>
        <w:ind w:firstLine="0"/>
        <w:jc w:val="center"/>
        <w:rPr>
          <w:lang w:eastAsia="en-US"/>
        </w:rPr>
      </w:pPr>
      <w:r w:rsidRPr="00A23BF9">
        <w:rPr>
          <w:lang w:eastAsia="en-US"/>
        </w:rPr>
        <w:t>*</w:t>
      </w:r>
    </w:p>
    <w:p w14:paraId="3E885A8A" w14:textId="77777777" w:rsidR="00A23BF9" w:rsidRDefault="00BB5C58" w:rsidP="00A23BF9">
      <w:pPr>
        <w:ind w:firstLine="0"/>
        <w:jc w:val="center"/>
        <w:rPr>
          <w:lang w:eastAsia="en-US"/>
        </w:rPr>
      </w:pPr>
      <w:r w:rsidRPr="00A23BF9">
        <w:rPr>
          <w:lang w:eastAsia="en-US"/>
        </w:rPr>
        <w:t>* *</w:t>
      </w:r>
    </w:p>
    <w:p w14:paraId="0A930FC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rentière s</w:t>
      </w:r>
      <w:r w:rsidR="00A23BF9">
        <w:rPr>
          <w:lang w:eastAsia="en-US"/>
        </w:rPr>
        <w:t>’</w:t>
      </w:r>
      <w:r>
        <w:rPr>
          <w:lang w:eastAsia="en-US"/>
        </w:rPr>
        <w:t xml:space="preserve">assit sur le carreau et mit la tête de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sur ses genoux</w:t>
      </w:r>
      <w:r w:rsidR="00A23BF9">
        <w:rPr>
          <w:lang w:eastAsia="en-US"/>
        </w:rPr>
        <w:t>.</w:t>
      </w:r>
    </w:p>
    <w:p w14:paraId="0752A3F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regardait ce pâle visa</w:t>
      </w:r>
      <w:r>
        <w:t>ge sans mot dire</w:t>
      </w:r>
      <w:r w:rsidR="00A23BF9">
        <w:rPr>
          <w:lang w:eastAsia="en-US"/>
        </w:rPr>
        <w:t>.</w:t>
      </w:r>
    </w:p>
    <w:p w14:paraId="611693D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Au bout de quelques secondes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attira le front de l</w:t>
      </w:r>
      <w:r w:rsidR="00A23BF9">
        <w:rPr>
          <w:lang w:eastAsia="en-US"/>
        </w:rPr>
        <w:t>’</w:t>
      </w:r>
      <w:r>
        <w:rPr>
          <w:lang w:eastAsia="en-US"/>
        </w:rPr>
        <w:t>enfant jusqu</w:t>
      </w:r>
      <w:r w:rsidR="00A23BF9">
        <w:rPr>
          <w:lang w:eastAsia="en-US"/>
        </w:rPr>
        <w:t>’</w:t>
      </w:r>
      <w:r>
        <w:rPr>
          <w:lang w:eastAsia="en-US"/>
        </w:rPr>
        <w:t>à sa bouche et baisa longuement ses grands cheveux épars</w:t>
      </w:r>
      <w:r w:rsidR="00A23BF9">
        <w:rPr>
          <w:lang w:eastAsia="en-US"/>
        </w:rPr>
        <w:t>…</w:t>
      </w:r>
    </w:p>
    <w:p w14:paraId="3E9E5ED8" w14:textId="60243063" w:rsidR="00A23BF9" w:rsidRDefault="00BB5C58" w:rsidP="00A23BF9">
      <w:pPr>
        <w:rPr>
          <w:lang w:eastAsia="en-US"/>
        </w:rPr>
      </w:pPr>
      <w:r>
        <w:rPr>
          <w:lang w:eastAsia="en-US"/>
        </w:rPr>
        <w:t>Madame Marion pleurait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il y avait maintenant sur son visage quelque chose d</w:t>
      </w:r>
      <w:r w:rsidR="00A23BF9">
        <w:rPr>
          <w:lang w:eastAsia="en-US"/>
        </w:rPr>
        <w:t>’</w:t>
      </w:r>
      <w:r>
        <w:rPr>
          <w:lang w:eastAsia="en-US"/>
        </w:rPr>
        <w:t>humain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Peut-être était-ce u</w:t>
      </w:r>
      <w:r>
        <w:t>n de ces a</w:t>
      </w:r>
      <w:r>
        <w:rPr>
          <w:lang w:eastAsia="en-US"/>
        </w:rPr>
        <w:t>ttendrissements nerveux qui prennent les femmes à la gorge et qui ne descendent point jusqu</w:t>
      </w:r>
      <w:r w:rsidR="00A23BF9">
        <w:rPr>
          <w:lang w:eastAsia="en-US"/>
        </w:rPr>
        <w:t>’</w:t>
      </w:r>
      <w:r>
        <w:rPr>
          <w:lang w:eastAsia="en-US"/>
        </w:rPr>
        <w:t>au cœur</w:t>
      </w:r>
      <w:r w:rsidR="00A23BF9">
        <w:rPr>
          <w:lang w:eastAsia="en-US"/>
        </w:rPr>
        <w:t>.</w:t>
      </w:r>
    </w:p>
    <w:p w14:paraId="67185F7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En contemplant le pauvre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qui ne respirait plus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se laissa aller à l</w:t>
      </w:r>
      <w:r w:rsidR="00A23BF9">
        <w:rPr>
          <w:lang w:eastAsia="en-US"/>
        </w:rPr>
        <w:t>’</w:t>
      </w:r>
      <w:r>
        <w:rPr>
          <w:lang w:eastAsia="en-US"/>
        </w:rPr>
        <w:t>émotion sans résistance et de franc jeu</w:t>
      </w:r>
      <w:r w:rsidR="00A23BF9">
        <w:rPr>
          <w:lang w:eastAsia="en-US"/>
        </w:rPr>
        <w:t>.</w:t>
      </w:r>
    </w:p>
    <w:p w14:paraId="32ED706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Vous direz</w:t>
      </w:r>
      <w:r w:rsidR="00A23BF9">
        <w:rPr>
          <w:lang w:eastAsia="en-US"/>
        </w:rPr>
        <w:t xml:space="preserve"> : </w:t>
      </w:r>
      <w:r>
        <w:rPr>
          <w:lang w:eastAsia="en-US"/>
        </w:rPr>
        <w:t>Personne</w:t>
      </w:r>
      <w:r>
        <w:t xml:space="preserve"> ne la voyait</w:t>
      </w:r>
      <w:r w:rsidR="00A23BF9">
        <w:rPr>
          <w:lang w:eastAsia="en-US"/>
        </w:rPr>
        <w:t xml:space="preserve">. </w:t>
      </w:r>
      <w:r>
        <w:rPr>
          <w:lang w:eastAsia="en-US"/>
        </w:rPr>
        <w:t>Qu</w:t>
      </w:r>
      <w:r w:rsidR="00A23BF9">
        <w:rPr>
          <w:lang w:eastAsia="en-US"/>
        </w:rPr>
        <w:t>’</w:t>
      </w:r>
      <w:r>
        <w:rPr>
          <w:lang w:eastAsia="en-US"/>
        </w:rPr>
        <w:t>avait-elle à craindre</w:t>
      </w:r>
      <w:r w:rsidR="00A23BF9">
        <w:rPr>
          <w:lang w:eastAsia="en-US"/>
        </w:rPr>
        <w:t> ?</w:t>
      </w:r>
    </w:p>
    <w:p w14:paraId="5B61C87D" w14:textId="606D5E20" w:rsidR="00A23BF9" w:rsidRDefault="00BB5C58" w:rsidP="00A23BF9">
      <w:pPr>
        <w:rPr>
          <w:lang w:eastAsia="en-US"/>
        </w:rPr>
      </w:pPr>
      <w:r>
        <w:rPr>
          <w:lang w:eastAsia="en-US"/>
        </w:rPr>
        <w:t>Rien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est vrai</w:t>
      </w:r>
      <w:r w:rsidR="00A23BF9"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mais nous voulons penser qu</w:t>
      </w:r>
      <w:r w:rsidR="00A23BF9">
        <w:rPr>
          <w:lang w:eastAsia="en-US"/>
        </w:rPr>
        <w:t>’</w:t>
      </w:r>
      <w:r>
        <w:rPr>
          <w:lang w:eastAsia="en-US"/>
        </w:rPr>
        <w:t>elle ne raisonnait point en ce moment</w:t>
      </w:r>
      <w:r w:rsidR="00A23BF9">
        <w:rPr>
          <w:lang w:eastAsia="en-US"/>
        </w:rPr>
        <w:t>.</w:t>
      </w:r>
    </w:p>
    <w:p w14:paraId="525A210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 xml:space="preserve">Elle regardait </w:t>
      </w:r>
      <w:proofErr w:type="spellStart"/>
      <w:r>
        <w:rPr>
          <w:lang w:eastAsia="en-US"/>
        </w:rPr>
        <w:t>Tiennet</w:t>
      </w:r>
      <w:proofErr w:type="spellEnd"/>
      <w:r w:rsidR="00A23BF9">
        <w:rPr>
          <w:lang w:eastAsia="en-US"/>
        </w:rPr>
        <w:t xml:space="preserve">. </w:t>
      </w:r>
      <w:r>
        <w:rPr>
          <w:lang w:eastAsia="en-US"/>
        </w:rPr>
        <w:t>Il y avait de l</w:t>
      </w:r>
      <w:r w:rsidR="00A23BF9">
        <w:rPr>
          <w:lang w:eastAsia="en-US"/>
        </w:rPr>
        <w:t>’</w:t>
      </w:r>
      <w:r>
        <w:rPr>
          <w:lang w:eastAsia="en-US"/>
        </w:rPr>
        <w:t>orgueil dans son regard</w:t>
      </w:r>
      <w:r w:rsidR="00A23BF9">
        <w:rPr>
          <w:lang w:eastAsia="en-US"/>
        </w:rPr>
        <w:t xml:space="preserve">, </w:t>
      </w:r>
      <w:r>
        <w:rPr>
          <w:lang w:eastAsia="en-US"/>
        </w:rPr>
        <w:t>et ses doigts frémissaient en passant dans la luxueuse chevelure du jeune homme</w:t>
      </w:r>
      <w:r w:rsidR="00A23BF9">
        <w:rPr>
          <w:lang w:eastAsia="en-US"/>
        </w:rPr>
        <w:t>.</w:t>
      </w:r>
    </w:p>
    <w:p w14:paraId="5F1FDA7F" w14:textId="271C10F4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Il est beau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murmura-t-elle sans songer à le secourir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il est bien beau</w:t>
      </w:r>
      <w:r>
        <w:rPr>
          <w:lang w:eastAsia="en-US"/>
        </w:rPr>
        <w:t xml:space="preserve"> ! </w:t>
      </w:r>
      <w:r w:rsidR="00BB5C58">
        <w:rPr>
          <w:lang w:eastAsia="en-US"/>
        </w:rPr>
        <w:t>et comme il lui ressemble</w:t>
      </w:r>
      <w:r>
        <w:rPr>
          <w:lang w:eastAsia="en-US"/>
        </w:rPr>
        <w:t> !…</w:t>
      </w:r>
    </w:p>
    <w:p w14:paraId="0ABF73E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Une minute se passa</w:t>
      </w:r>
      <w:r w:rsidR="00A23BF9">
        <w:rPr>
          <w:lang w:eastAsia="en-US"/>
        </w:rPr>
        <w:t>.</w:t>
      </w:r>
    </w:p>
    <w:p w14:paraId="08FA489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Madame Marion posa doucement la tête de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sur un coussin</w:t>
      </w:r>
      <w:r w:rsidR="00A23BF9">
        <w:rPr>
          <w:lang w:eastAsia="en-US"/>
        </w:rPr>
        <w:t xml:space="preserve">, </w:t>
      </w:r>
      <w:r>
        <w:rPr>
          <w:lang w:eastAsia="en-US"/>
        </w:rPr>
        <w:t>et s</w:t>
      </w:r>
      <w:r w:rsidR="00A23BF9">
        <w:rPr>
          <w:lang w:eastAsia="en-US"/>
        </w:rPr>
        <w:t>’</w:t>
      </w:r>
      <w:r>
        <w:rPr>
          <w:lang w:eastAsia="en-US"/>
        </w:rPr>
        <w:t>en alla vers son armoire</w:t>
      </w:r>
      <w:r w:rsidR="00A23BF9">
        <w:rPr>
          <w:lang w:eastAsia="en-US"/>
        </w:rPr>
        <w:t xml:space="preserve">, </w:t>
      </w:r>
      <w:r>
        <w:rPr>
          <w:lang w:eastAsia="en-US"/>
        </w:rPr>
        <w:t>ars</w:t>
      </w:r>
      <w:r>
        <w:t>enal si bien fourni de toutes armes contre l</w:t>
      </w:r>
      <w:r w:rsidR="00A23BF9">
        <w:rPr>
          <w:lang w:eastAsia="en-US"/>
        </w:rPr>
        <w:t>’</w:t>
      </w:r>
      <w:r>
        <w:rPr>
          <w:lang w:eastAsia="en-US"/>
        </w:rPr>
        <w:t>odorat</w:t>
      </w:r>
      <w:r w:rsidR="00A23BF9">
        <w:rPr>
          <w:lang w:eastAsia="en-US"/>
        </w:rPr>
        <w:t> !</w:t>
      </w:r>
    </w:p>
    <w:p w14:paraId="456CE85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choisit</w:t>
      </w:r>
      <w:r w:rsidR="00A23BF9">
        <w:rPr>
          <w:lang w:eastAsia="en-US"/>
        </w:rPr>
        <w:t xml:space="preserve">, </w:t>
      </w:r>
      <w:r>
        <w:rPr>
          <w:lang w:eastAsia="en-US"/>
        </w:rPr>
        <w:t>au milieu de trois ou quatre douzaines de flacons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un flacon de sels et revint vers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qui était toujours évanoui</w:t>
      </w:r>
      <w:r w:rsidR="00A23BF9">
        <w:rPr>
          <w:lang w:eastAsia="en-US"/>
        </w:rPr>
        <w:t>.</w:t>
      </w:r>
    </w:p>
    <w:p w14:paraId="7CC59FE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Bien entendu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larmes de la rentière étaient séchées</w:t>
      </w:r>
      <w:r w:rsidR="00A23BF9">
        <w:rPr>
          <w:lang w:eastAsia="en-US"/>
        </w:rPr>
        <w:t xml:space="preserve">. </w:t>
      </w:r>
      <w:r>
        <w:rPr>
          <w:lang w:eastAsia="en-US"/>
        </w:rPr>
        <w:t>Ce</w:t>
      </w:r>
      <w:r>
        <w:t xml:space="preserve"> n</w:t>
      </w:r>
      <w:r w:rsidR="00A23BF9">
        <w:rPr>
          <w:lang w:eastAsia="en-US"/>
        </w:rPr>
        <w:t>’</w:t>
      </w:r>
      <w:r>
        <w:rPr>
          <w:lang w:eastAsia="en-US"/>
        </w:rPr>
        <w:t>était pas une pleurnicheuse que cette femme-là</w:t>
      </w:r>
      <w:r w:rsidR="00A23BF9">
        <w:rPr>
          <w:lang w:eastAsia="en-US"/>
        </w:rPr>
        <w:t> !</w:t>
      </w:r>
    </w:p>
    <w:p w14:paraId="33B3E37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déboucha le flacon de sels</w:t>
      </w:r>
      <w:r w:rsidR="00A23BF9">
        <w:rPr>
          <w:lang w:eastAsia="en-US"/>
        </w:rPr>
        <w:t>.</w:t>
      </w:r>
    </w:p>
    <w:p w14:paraId="4E8C1B6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Ça va le repiquer tout de suite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dit-elle</w:t>
      </w:r>
      <w:r>
        <w:rPr>
          <w:lang w:eastAsia="en-US"/>
        </w:rPr>
        <w:t xml:space="preserve">, </w:t>
      </w:r>
      <w:r w:rsidR="00BB5C58">
        <w:rPr>
          <w:lang w:eastAsia="en-US"/>
        </w:rPr>
        <w:t>et</w:t>
      </w:r>
      <w:r>
        <w:rPr>
          <w:lang w:eastAsia="en-US"/>
        </w:rPr>
        <w:t xml:space="preserve">, </w:t>
      </w:r>
      <w:r w:rsidR="00BB5C58">
        <w:rPr>
          <w:lang w:eastAsia="en-US"/>
        </w:rPr>
        <w:t>après tout</w:t>
      </w:r>
      <w:r>
        <w:rPr>
          <w:lang w:eastAsia="en-US"/>
        </w:rPr>
        <w:t xml:space="preserve">, </w:t>
      </w:r>
      <w:r w:rsidR="00BB5C58">
        <w:rPr>
          <w:lang w:eastAsia="en-US"/>
        </w:rPr>
        <w:t>si le vieux Jean faisait quelque chose pour cet enfant-là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pour sa mère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on pourrait arranger l</w:t>
      </w:r>
      <w:r w:rsidR="00BB5C58">
        <w:t>a chose</w:t>
      </w:r>
      <w:r>
        <w:rPr>
          <w:lang w:eastAsia="en-US"/>
        </w:rPr>
        <w:t>…</w:t>
      </w:r>
    </w:p>
    <w:p w14:paraId="159A4203" w14:textId="0DFAF944" w:rsidR="00A23BF9" w:rsidRDefault="00BB5C58" w:rsidP="00A23BF9">
      <w:pPr>
        <w:rPr>
          <w:lang w:eastAsia="en-US"/>
        </w:rPr>
      </w:pPr>
      <w:r>
        <w:rPr>
          <w:lang w:eastAsia="en-US"/>
        </w:rPr>
        <w:t>Madame Marion ne s</w:t>
      </w:r>
      <w:r w:rsidR="00A23BF9">
        <w:rPr>
          <w:lang w:eastAsia="en-US"/>
        </w:rPr>
        <w:t>’</w:t>
      </w:r>
      <w:r>
        <w:rPr>
          <w:lang w:eastAsia="en-US"/>
        </w:rPr>
        <w:t>était point trompée</w:t>
      </w:r>
      <w:r w:rsidR="00A23BF9">
        <w:rPr>
          <w:lang w:eastAsia="en-US"/>
        </w:rPr>
        <w:t xml:space="preserve">. </w:t>
      </w:r>
      <w:r>
        <w:rPr>
          <w:lang w:eastAsia="en-US"/>
        </w:rPr>
        <w:t>À peine l</w:t>
      </w:r>
      <w:r w:rsidR="00A23BF9">
        <w:rPr>
          <w:lang w:eastAsia="en-US"/>
        </w:rPr>
        <w:t>’</w:t>
      </w:r>
      <w:r>
        <w:rPr>
          <w:lang w:eastAsia="en-US"/>
        </w:rPr>
        <w:t xml:space="preserve">orifice du flacon toucha-t-il les narines de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que la cure fut opérée</w:t>
      </w:r>
      <w:r w:rsidR="00A23BF9">
        <w:rPr>
          <w:lang w:eastAsia="en-US"/>
        </w:rPr>
        <w:t xml:space="preserve">. </w:t>
      </w:r>
      <w:r>
        <w:rPr>
          <w:lang w:eastAsia="en-US"/>
        </w:rPr>
        <w:t>Le jeune paysan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n</w:t>
      </w:r>
      <w:r w:rsidR="00A23BF9">
        <w:rPr>
          <w:lang w:eastAsia="en-US"/>
        </w:rPr>
        <w:t>’</w:t>
      </w:r>
      <w:r>
        <w:rPr>
          <w:lang w:eastAsia="en-US"/>
        </w:rPr>
        <w:t>avait jamais respiré ces effluves violentes</w:t>
      </w:r>
      <w:r w:rsidR="00A23BF9">
        <w:rPr>
          <w:lang w:eastAsia="en-US"/>
        </w:rPr>
        <w:t xml:space="preserve">, </w:t>
      </w:r>
      <w:r>
        <w:rPr>
          <w:lang w:eastAsia="en-US"/>
        </w:rPr>
        <w:t>releva la tête comme s</w:t>
      </w:r>
      <w:r w:rsidR="00A23BF9">
        <w:rPr>
          <w:lang w:eastAsia="en-US"/>
        </w:rPr>
        <w:t>’</w:t>
      </w:r>
      <w:r>
        <w:rPr>
          <w:lang w:eastAsia="en-US"/>
        </w:rPr>
        <w:t xml:space="preserve">il </w:t>
      </w:r>
      <w:r>
        <w:rPr>
          <w:lang w:eastAsia="en-US"/>
        </w:rPr>
        <w:t xml:space="preserve">eût </w:t>
      </w:r>
      <w:r>
        <w:rPr>
          <w:lang w:eastAsia="en-US"/>
        </w:rPr>
        <w:t>subi un choc galvaniq</w:t>
      </w:r>
      <w:r>
        <w:t>ue</w:t>
      </w:r>
      <w:r w:rsidR="00A23BF9">
        <w:rPr>
          <w:lang w:eastAsia="en-US"/>
        </w:rPr>
        <w:t>.</w:t>
      </w:r>
    </w:p>
    <w:p w14:paraId="799EA9C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Ses yeux se rouvrirent</w:t>
      </w:r>
      <w:r w:rsidR="00A23BF9">
        <w:rPr>
          <w:lang w:eastAsia="en-US"/>
        </w:rPr>
        <w:t xml:space="preserve">, </w:t>
      </w:r>
      <w:r>
        <w:rPr>
          <w:lang w:eastAsia="en-US"/>
        </w:rPr>
        <w:t>et il regarda tout autour de lui avec étonnement</w:t>
      </w:r>
      <w:r w:rsidR="00A23BF9">
        <w:rPr>
          <w:lang w:eastAsia="en-US"/>
        </w:rPr>
        <w:t>.</w:t>
      </w:r>
    </w:p>
    <w:p w14:paraId="6E876A8F" w14:textId="2C45EDC6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 madame Marion qui souriait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comment nous trouvons-nous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petit homme</w:t>
      </w:r>
      <w:r>
        <w:rPr>
          <w:lang w:eastAsia="en-US"/>
        </w:rPr>
        <w:t> ?</w:t>
      </w:r>
    </w:p>
    <w:p w14:paraId="6A5D3B43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lastRenderedPageBreak/>
        <w:t>Tiennet</w:t>
      </w:r>
      <w:proofErr w:type="spellEnd"/>
      <w:r>
        <w:rPr>
          <w:lang w:eastAsia="en-US"/>
        </w:rPr>
        <w:t xml:space="preserve"> ne répondit point</w:t>
      </w:r>
      <w:r w:rsidR="00A23BF9">
        <w:rPr>
          <w:lang w:eastAsia="en-US"/>
        </w:rPr>
        <w:t>.</w:t>
      </w:r>
    </w:p>
    <w:p w14:paraId="35F8F22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y avait de l</w:t>
      </w:r>
      <w:r w:rsidR="00A23BF9">
        <w:rPr>
          <w:lang w:eastAsia="en-US"/>
        </w:rPr>
        <w:t>’</w:t>
      </w:r>
      <w:r>
        <w:rPr>
          <w:lang w:eastAsia="en-US"/>
        </w:rPr>
        <w:t>horreur dans le coup d</w:t>
      </w:r>
      <w:r w:rsidR="00A23BF9">
        <w:rPr>
          <w:lang w:eastAsia="en-US"/>
        </w:rPr>
        <w:t>’</w:t>
      </w:r>
      <w:r>
        <w:rPr>
          <w:lang w:eastAsia="en-US"/>
        </w:rPr>
        <w:t>œil qu</w:t>
      </w:r>
      <w:r w:rsidR="00A23BF9">
        <w:rPr>
          <w:lang w:eastAsia="en-US"/>
        </w:rPr>
        <w:t>’</w:t>
      </w:r>
      <w:r>
        <w:rPr>
          <w:lang w:eastAsia="en-US"/>
        </w:rPr>
        <w:t>il jeta s</w:t>
      </w:r>
      <w:r>
        <w:t>ur la rentière</w:t>
      </w:r>
      <w:r w:rsidR="00A23BF9">
        <w:rPr>
          <w:lang w:eastAsia="en-US"/>
        </w:rPr>
        <w:t>.</w:t>
      </w:r>
    </w:p>
    <w:p w14:paraId="51970D2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Preuve évidente que la mémoire lui était revenue</w:t>
      </w:r>
      <w:r w:rsidR="00A23BF9">
        <w:rPr>
          <w:lang w:eastAsia="en-US"/>
        </w:rPr>
        <w:t>.</w:t>
      </w:r>
    </w:p>
    <w:p w14:paraId="6B2E7B7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se leva sans mot dire</w:t>
      </w:r>
      <w:r w:rsidR="00A23BF9">
        <w:rPr>
          <w:lang w:eastAsia="en-US"/>
        </w:rPr>
        <w:t xml:space="preserve">. </w:t>
      </w:r>
      <w:r>
        <w:rPr>
          <w:lang w:eastAsia="en-US"/>
        </w:rPr>
        <w:t>Ses jambes tremblaient sous le poids de son corps</w:t>
      </w:r>
      <w:r w:rsidR="00A23BF9">
        <w:rPr>
          <w:lang w:eastAsia="en-US"/>
        </w:rPr>
        <w:t xml:space="preserve">. </w:t>
      </w:r>
      <w:r>
        <w:rPr>
          <w:lang w:eastAsia="en-US"/>
        </w:rPr>
        <w:t>Néanmoins</w:t>
      </w:r>
      <w:r w:rsidR="00A23BF9">
        <w:rPr>
          <w:lang w:eastAsia="en-US"/>
        </w:rPr>
        <w:t xml:space="preserve">, </w:t>
      </w:r>
      <w:r>
        <w:rPr>
          <w:lang w:eastAsia="en-US"/>
        </w:rPr>
        <w:t>il se dirigea vers la porte</w:t>
      </w:r>
      <w:r w:rsidR="00A23BF9">
        <w:rPr>
          <w:lang w:eastAsia="en-US"/>
        </w:rPr>
        <w:t>.</w:t>
      </w:r>
    </w:p>
    <w:p w14:paraId="2BF8F67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comme ça qu</w:t>
      </w:r>
      <w:r>
        <w:rPr>
          <w:lang w:eastAsia="en-US"/>
        </w:rPr>
        <w:t>’</w:t>
      </w:r>
      <w:r w:rsidR="00BB5C58">
        <w:rPr>
          <w:lang w:eastAsia="en-US"/>
        </w:rPr>
        <w:t>on s</w:t>
      </w:r>
      <w:r>
        <w:rPr>
          <w:lang w:eastAsia="en-US"/>
        </w:rPr>
        <w:t>’</w:t>
      </w:r>
      <w:r w:rsidR="00BB5C58">
        <w:rPr>
          <w:lang w:eastAsia="en-US"/>
        </w:rPr>
        <w:t>en va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reprit madame Marion en se donnant u</w:t>
      </w:r>
      <w:r w:rsidR="00BB5C58">
        <w:t>n air aimable</w:t>
      </w:r>
      <w:r>
        <w:rPr>
          <w:lang w:eastAsia="en-US"/>
        </w:rPr>
        <w:t>.</w:t>
      </w:r>
    </w:p>
    <w:p w14:paraId="05349F5F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poursuivait sa route et gardait le silence</w:t>
      </w:r>
      <w:r w:rsidR="00A23BF9">
        <w:rPr>
          <w:lang w:eastAsia="en-US"/>
        </w:rPr>
        <w:t>.</w:t>
      </w:r>
    </w:p>
    <w:p w14:paraId="058815C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Allons</w:t>
      </w:r>
      <w:r>
        <w:rPr>
          <w:lang w:eastAsia="en-US"/>
        </w:rPr>
        <w:t xml:space="preserve"> ! </w:t>
      </w:r>
      <w:r w:rsidR="00BB5C58">
        <w:rPr>
          <w:lang w:eastAsia="en-US"/>
        </w:rPr>
        <w:t>reprit la rentière</w:t>
      </w:r>
      <w:r>
        <w:rPr>
          <w:lang w:eastAsia="en-US"/>
        </w:rPr>
        <w:t xml:space="preserve">, </w:t>
      </w:r>
      <w:r w:rsidR="00BB5C58">
        <w:rPr>
          <w:lang w:eastAsia="en-US"/>
        </w:rPr>
        <w:t>je vois que nous sommes fâchés</w:t>
      </w:r>
      <w:r>
        <w:rPr>
          <w:lang w:eastAsia="en-US"/>
        </w:rPr>
        <w:t xml:space="preserve">… </w:t>
      </w:r>
      <w:r w:rsidR="00BB5C58">
        <w:rPr>
          <w:lang w:eastAsia="en-US"/>
        </w:rPr>
        <w:t>N</w:t>
      </w:r>
      <w:r>
        <w:rPr>
          <w:lang w:eastAsia="en-US"/>
        </w:rPr>
        <w:t>’</w:t>
      </w:r>
      <w:r w:rsidR="00BB5C58">
        <w:rPr>
          <w:lang w:eastAsia="en-US"/>
        </w:rPr>
        <w:t>importe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je ne veux pas vous quitter comme ça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petit homme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suis bonne personne</w:t>
      </w:r>
      <w:r>
        <w:rPr>
          <w:lang w:eastAsia="en-US"/>
        </w:rPr>
        <w:t xml:space="preserve">… </w:t>
      </w:r>
      <w:r w:rsidR="00BB5C58">
        <w:rPr>
          <w:lang w:eastAsia="en-US"/>
        </w:rPr>
        <w:t>tout le monde vous le dira</w:t>
      </w:r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et je </w:t>
      </w:r>
      <w:r w:rsidR="00BB5C58">
        <w:t>vais vous le prouver</w:t>
      </w:r>
      <w:r>
        <w:rPr>
          <w:lang w:eastAsia="en-US"/>
        </w:rPr>
        <w:t>.</w:t>
      </w:r>
    </w:p>
    <w:p w14:paraId="71059B47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avait la main sur le bouton de la porte</w:t>
      </w:r>
      <w:r w:rsidR="00A23BF9">
        <w:rPr>
          <w:lang w:eastAsia="en-US"/>
        </w:rPr>
        <w:t xml:space="preserve">. </w:t>
      </w:r>
      <w:r>
        <w:rPr>
          <w:lang w:eastAsia="en-US"/>
        </w:rPr>
        <w:t>Il tourna le bouton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il laissa la porte fermée</w:t>
      </w:r>
      <w:r w:rsidR="00A23BF9">
        <w:rPr>
          <w:lang w:eastAsia="en-US"/>
        </w:rPr>
        <w:t xml:space="preserve">, </w:t>
      </w:r>
      <w:r>
        <w:rPr>
          <w:lang w:eastAsia="en-US"/>
        </w:rPr>
        <w:t>parce que madame Marion poursuivait</w:t>
      </w:r>
      <w:r w:rsidR="00A23BF9">
        <w:rPr>
          <w:lang w:eastAsia="en-US"/>
        </w:rPr>
        <w:t> :</w:t>
      </w:r>
    </w:p>
    <w:p w14:paraId="778F57E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vais vous le prouver en vous donnant le moyen de savoir le nom de votre mère</w:t>
      </w:r>
      <w:r>
        <w:rPr>
          <w:lang w:eastAsia="en-US"/>
        </w:rPr>
        <w:t>.</w:t>
      </w:r>
    </w:p>
    <w:p w14:paraId="0DB6A19E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r>
        <w:t>revint aussitôt sur ses pas</w:t>
      </w:r>
      <w:r w:rsidR="00A23BF9">
        <w:rPr>
          <w:lang w:eastAsia="en-US"/>
        </w:rPr>
        <w:t>.</w:t>
      </w:r>
    </w:p>
    <w:p w14:paraId="17D7F5AD" w14:textId="7DE1CCC1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Écoutez-moi</w:t>
      </w:r>
      <w:r>
        <w:rPr>
          <w:lang w:eastAsia="en-US"/>
        </w:rPr>
        <w:t xml:space="preserve">,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</w:t>
      </w:r>
      <w:proofErr w:type="spellStart"/>
      <w:r w:rsidR="00BB5C58">
        <w:rPr>
          <w:lang w:eastAsia="en-US"/>
        </w:rPr>
        <w:t>Blône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poursuivit la rentière qui prit un ton sérieux et presque solennel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je voudrais faire quelque chose pour vous</w:t>
      </w:r>
      <w:r>
        <w:rPr>
          <w:lang w:eastAsia="en-US"/>
        </w:rPr>
        <w:t xml:space="preserve">…, </w:t>
      </w:r>
      <w:r w:rsidR="00BB5C58">
        <w:rPr>
          <w:lang w:eastAsia="en-US"/>
        </w:rPr>
        <w:t>ne me jugez pas</w:t>
      </w:r>
      <w:r>
        <w:rPr>
          <w:lang w:eastAsia="en-US"/>
        </w:rPr>
        <w:t xml:space="preserve">… </w:t>
      </w:r>
      <w:r w:rsidR="00BB5C58">
        <w:rPr>
          <w:lang w:eastAsia="en-US"/>
        </w:rPr>
        <w:t>vous trouverez des femmes plus méchantes que moi en votre vie</w:t>
      </w:r>
      <w:r>
        <w:rPr>
          <w:lang w:eastAsia="en-US"/>
        </w:rPr>
        <w:t>…</w:t>
      </w:r>
    </w:p>
    <w:p w14:paraId="29A4C40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</w:t>
      </w:r>
      <w:r>
        <w:t>lle s</w:t>
      </w:r>
      <w:r w:rsidR="00A23BF9">
        <w:rPr>
          <w:lang w:eastAsia="en-US"/>
        </w:rPr>
        <w:t>’</w:t>
      </w:r>
      <w:r>
        <w:rPr>
          <w:lang w:eastAsia="en-US"/>
        </w:rPr>
        <w:t>arrêta un instant comme pour attendre une réponse</w:t>
      </w:r>
      <w:r w:rsidR="00A23BF9">
        <w:rPr>
          <w:lang w:eastAsia="en-US"/>
        </w:rPr>
        <w:t xml:space="preserve"> ; </w:t>
      </w:r>
      <w:r>
        <w:rPr>
          <w:lang w:eastAsia="en-US"/>
        </w:rPr>
        <w:t xml:space="preserve">mais comme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se taisait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continua presque aussitôt</w:t>
      </w:r>
      <w:r w:rsidR="00A23BF9">
        <w:rPr>
          <w:lang w:eastAsia="en-US"/>
        </w:rPr>
        <w:t> :</w:t>
      </w:r>
    </w:p>
    <w:p w14:paraId="392F1432" w14:textId="6F8EA530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Rappelez bien vos souvenirs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vais vous parler d</w:t>
      </w:r>
      <w:r>
        <w:rPr>
          <w:lang w:eastAsia="en-US"/>
        </w:rPr>
        <w:t>’</w:t>
      </w:r>
      <w:r w:rsidR="00BB5C58">
        <w:rPr>
          <w:lang w:eastAsia="en-US"/>
        </w:rPr>
        <w:t>une chose qui est passée depuis longtemps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Il y a dix ou onze ans</w:t>
      </w:r>
      <w:r>
        <w:rPr>
          <w:lang w:eastAsia="en-US"/>
        </w:rPr>
        <w:t xml:space="preserve">, </w:t>
      </w:r>
      <w:r w:rsidR="00BB5C58">
        <w:rPr>
          <w:lang w:eastAsia="en-US"/>
        </w:rPr>
        <w:t>alors que v</w:t>
      </w:r>
      <w:r w:rsidR="00BB5C58">
        <w:t>ous étiez tout petit enfant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une dame vint vous voir chez Toussaint </w:t>
      </w:r>
      <w:proofErr w:type="spellStart"/>
      <w:r w:rsidR="00BB5C58">
        <w:rPr>
          <w:lang w:eastAsia="en-US"/>
        </w:rPr>
        <w:t>Blône</w:t>
      </w:r>
      <w:proofErr w:type="spellEnd"/>
      <w:r>
        <w:rPr>
          <w:lang w:eastAsia="en-US"/>
        </w:rPr>
        <w:t>…</w:t>
      </w:r>
    </w:p>
    <w:p w14:paraId="081C5C7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Oui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 xml:space="preserve">interrompit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>.</w:t>
      </w:r>
    </w:p>
    <w:p w14:paraId="084AD94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il ajouta en regardant la rentière en face</w:t>
      </w:r>
      <w:r w:rsidR="00A23BF9">
        <w:rPr>
          <w:lang w:eastAsia="en-US"/>
        </w:rPr>
        <w:t> :</w:t>
      </w:r>
    </w:p>
    <w:p w14:paraId="37D9B89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jurerais que c</w:t>
      </w:r>
      <w:r>
        <w:rPr>
          <w:lang w:eastAsia="en-US"/>
        </w:rPr>
        <w:t>’</w:t>
      </w:r>
      <w:r w:rsidR="00BB5C58">
        <w:rPr>
          <w:lang w:eastAsia="en-US"/>
        </w:rPr>
        <w:t>était vous</w:t>
      </w:r>
      <w:r>
        <w:rPr>
          <w:lang w:eastAsia="en-US"/>
        </w:rPr>
        <w:t> !</w:t>
      </w:r>
    </w:p>
    <w:p w14:paraId="3C2C9E06" w14:textId="7197AA80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Vous pourriez ne pas vous tromper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garçon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peu importe</w:t>
      </w:r>
      <w:r>
        <w:rPr>
          <w:lang w:eastAsia="en-US"/>
        </w:rPr>
        <w:t xml:space="preserve">… </w:t>
      </w:r>
      <w:r w:rsidR="00BB5C58">
        <w:rPr>
          <w:lang w:eastAsia="en-US"/>
        </w:rPr>
        <w:t>ce n</w:t>
      </w:r>
      <w:r>
        <w:rPr>
          <w:lang w:eastAsia="en-US"/>
        </w:rPr>
        <w:t>’</w:t>
      </w:r>
      <w:r w:rsidR="00BB5C58">
        <w:rPr>
          <w:lang w:eastAsia="en-US"/>
        </w:rPr>
        <w:t>est pas de cela qu</w:t>
      </w:r>
      <w:r>
        <w:rPr>
          <w:lang w:eastAsia="en-US"/>
        </w:rPr>
        <w:t>’</w:t>
      </w:r>
      <w:r w:rsidR="00BB5C58">
        <w:rPr>
          <w:lang w:eastAsia="en-US"/>
        </w:rPr>
        <w:t>il s</w:t>
      </w:r>
      <w:r>
        <w:rPr>
          <w:lang w:eastAsia="en-US"/>
        </w:rPr>
        <w:t>’</w:t>
      </w:r>
      <w:r w:rsidR="00BB5C58">
        <w:rPr>
          <w:lang w:eastAsia="en-US"/>
        </w:rPr>
        <w:t>agit</w:t>
      </w:r>
      <w:r>
        <w:rPr>
          <w:lang w:eastAsia="en-US"/>
        </w:rPr>
        <w:t xml:space="preserve">… </w:t>
      </w:r>
      <w:r w:rsidR="00BB5C58">
        <w:rPr>
          <w:lang w:eastAsia="en-US"/>
        </w:rPr>
        <w:t>En ce moment</w:t>
      </w:r>
      <w:r>
        <w:rPr>
          <w:lang w:eastAsia="en-US"/>
        </w:rPr>
        <w:t xml:space="preserve">, </w:t>
      </w:r>
      <w:r w:rsidR="00BB5C58">
        <w:rPr>
          <w:lang w:eastAsia="en-US"/>
        </w:rPr>
        <w:t>je cherche un moyen de vous obliger sans me compromettre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car je dépends de quelqu</w:t>
      </w:r>
      <w:r>
        <w:rPr>
          <w:lang w:eastAsia="en-US"/>
        </w:rPr>
        <w:t>’</w:t>
      </w:r>
      <w:r w:rsidR="00BB5C58">
        <w:rPr>
          <w:lang w:eastAsia="en-US"/>
        </w:rPr>
        <w:t>un dans mon aisance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ce quelqu</w:t>
      </w:r>
      <w:r>
        <w:rPr>
          <w:lang w:eastAsia="en-US"/>
        </w:rPr>
        <w:t>’</w:t>
      </w:r>
      <w:r w:rsidR="00BB5C58">
        <w:rPr>
          <w:lang w:eastAsia="en-US"/>
        </w:rPr>
        <w:t>un-là ne plaisante pas</w:t>
      </w:r>
      <w:r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Vous souvenez-vous</w:t>
      </w:r>
      <w:r>
        <w:rPr>
          <w:lang w:eastAsia="en-US"/>
        </w:rPr>
        <w:t xml:space="preserve">,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 xml:space="preserve"> ?… </w:t>
      </w:r>
      <w:r w:rsidR="00BB5C58">
        <w:rPr>
          <w:lang w:eastAsia="en-US"/>
        </w:rPr>
        <w:t>Cette dame dont nous parlons</w:t>
      </w:r>
      <w:r>
        <w:rPr>
          <w:lang w:eastAsia="en-US"/>
        </w:rPr>
        <w:t xml:space="preserve">, </w:t>
      </w:r>
      <w:r w:rsidR="00BB5C58">
        <w:rPr>
          <w:lang w:eastAsia="en-US"/>
        </w:rPr>
        <w:t>q</w:t>
      </w:r>
      <w:r w:rsidR="00BB5C58">
        <w:t>ue ce soit moi ou une autre</w:t>
      </w:r>
      <w:r>
        <w:rPr>
          <w:lang w:eastAsia="en-US"/>
        </w:rPr>
        <w:t xml:space="preserve">, </w:t>
      </w:r>
      <w:r w:rsidR="00BB5C58">
        <w:rPr>
          <w:lang w:eastAsia="en-US"/>
        </w:rPr>
        <w:t>vous donna un joli petit livre de prières</w:t>
      </w:r>
      <w:r>
        <w:rPr>
          <w:lang w:eastAsia="en-US"/>
        </w:rPr>
        <w:t>.</w:t>
      </w:r>
    </w:p>
    <w:p w14:paraId="081E235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m</w:t>
      </w:r>
      <w:r>
        <w:rPr>
          <w:lang w:eastAsia="en-US"/>
        </w:rPr>
        <w:t>’</w:t>
      </w:r>
      <w:r w:rsidR="00BB5C58">
        <w:rPr>
          <w:lang w:eastAsia="en-US"/>
        </w:rPr>
        <w:t>en souviens</w:t>
      </w:r>
      <w:r>
        <w:rPr>
          <w:lang w:eastAsia="en-US"/>
        </w:rPr>
        <w:t>.</w:t>
      </w:r>
    </w:p>
    <w:p w14:paraId="5E01198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Ce livre</w:t>
      </w:r>
      <w:r>
        <w:rPr>
          <w:lang w:eastAsia="en-US"/>
        </w:rPr>
        <w:t xml:space="preserve">, </w:t>
      </w:r>
      <w:r w:rsidR="00BB5C58">
        <w:rPr>
          <w:lang w:eastAsia="en-US"/>
        </w:rPr>
        <w:t>l</w:t>
      </w:r>
      <w:r>
        <w:rPr>
          <w:lang w:eastAsia="en-US"/>
        </w:rPr>
        <w:t>’</w:t>
      </w:r>
      <w:r w:rsidR="00BB5C58">
        <w:rPr>
          <w:lang w:eastAsia="en-US"/>
        </w:rPr>
        <w:t>avez-vous gardé</w:t>
      </w:r>
      <w:r>
        <w:rPr>
          <w:lang w:eastAsia="en-US"/>
        </w:rPr>
        <w:t> ?</w:t>
      </w:r>
    </w:p>
    <w:p w14:paraId="2A956E8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Oui</w:t>
      </w:r>
      <w:r>
        <w:rPr>
          <w:lang w:eastAsia="en-US"/>
        </w:rPr>
        <w:t>.</w:t>
      </w:r>
    </w:p>
    <w:p w14:paraId="533E9AF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Vous savez où il est</w:t>
      </w:r>
      <w:r>
        <w:rPr>
          <w:lang w:eastAsia="en-US"/>
        </w:rPr>
        <w:t> ?</w:t>
      </w:r>
    </w:p>
    <w:p w14:paraId="7D8DEDA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Oui</w:t>
      </w:r>
      <w:r>
        <w:rPr>
          <w:lang w:eastAsia="en-US"/>
        </w:rPr>
        <w:t>.</w:t>
      </w:r>
    </w:p>
    <w:p w14:paraId="2787672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Où est-il</w:t>
      </w:r>
      <w:r>
        <w:rPr>
          <w:lang w:eastAsia="en-US"/>
        </w:rPr>
        <w:t> ?</w:t>
      </w:r>
    </w:p>
    <w:p w14:paraId="2C9CC4F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Au château de </w:t>
      </w:r>
      <w:proofErr w:type="spellStart"/>
      <w:r w:rsidR="00BB5C58">
        <w:rPr>
          <w:lang w:eastAsia="en-US"/>
        </w:rPr>
        <w:t>Ceuil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dans ma chambre</w:t>
      </w:r>
      <w:r>
        <w:rPr>
          <w:lang w:eastAsia="en-US"/>
        </w:rPr>
        <w:t xml:space="preserve">, </w:t>
      </w:r>
      <w:r w:rsidR="00BB5C58">
        <w:rPr>
          <w:lang w:eastAsia="en-US"/>
        </w:rPr>
        <w:t>au chevet de mon lit</w:t>
      </w:r>
      <w:r>
        <w:rPr>
          <w:lang w:eastAsia="en-US"/>
        </w:rPr>
        <w:t>.</w:t>
      </w:r>
    </w:p>
    <w:p w14:paraId="0667662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Madame Marion sembla réfléchir</w:t>
      </w:r>
      <w:r w:rsidR="00A23BF9">
        <w:rPr>
          <w:lang w:eastAsia="en-US"/>
        </w:rPr>
        <w:t>.</w:t>
      </w:r>
    </w:p>
    <w:p w14:paraId="1682D59E" w14:textId="6AC48DC0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Voyez-vous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reprit-elle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aime mieux que vous appreniez cela hors de ma présence qu</w:t>
      </w:r>
      <w:r>
        <w:rPr>
          <w:lang w:eastAsia="en-US"/>
        </w:rPr>
        <w:t>’</w:t>
      </w:r>
      <w:r w:rsidR="00BB5C58">
        <w:rPr>
          <w:lang w:eastAsia="en-US"/>
        </w:rPr>
        <w:t>en ma présence</w:t>
      </w:r>
      <w:r>
        <w:rPr>
          <w:lang w:eastAsia="en-US"/>
        </w:rPr>
        <w:t xml:space="preserve">… </w:t>
      </w:r>
      <w:r w:rsidR="00BB5C58">
        <w:rPr>
          <w:lang w:eastAsia="en-US"/>
        </w:rPr>
        <w:t>parce que</w:t>
      </w:r>
      <w:r>
        <w:rPr>
          <w:lang w:eastAsia="en-US"/>
        </w:rPr>
        <w:t xml:space="preserve">… </w:t>
      </w:r>
      <w:r w:rsidR="00BB5C58">
        <w:rPr>
          <w:lang w:eastAsia="en-US"/>
        </w:rPr>
        <w:t>parce que vous me feriez encore des questions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et que </w:t>
      </w:r>
      <w:r w:rsidR="00BB5C58">
        <w:rPr>
          <w:lang w:eastAsia="en-US"/>
        </w:rPr>
        <w:lastRenderedPageBreak/>
        <w:t>je n</w:t>
      </w:r>
      <w:r>
        <w:rPr>
          <w:lang w:eastAsia="en-US"/>
        </w:rPr>
        <w:t>’</w:t>
      </w:r>
      <w:r w:rsidR="00BB5C58">
        <w:rPr>
          <w:lang w:eastAsia="en-US"/>
        </w:rPr>
        <w:t>y répondrais pas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égal</w:t>
      </w:r>
      <w:r>
        <w:rPr>
          <w:lang w:eastAsia="en-US"/>
        </w:rPr>
        <w:t xml:space="preserve"> :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commencé</w:t>
      </w:r>
      <w:r>
        <w:rPr>
          <w:lang w:eastAsia="en-US"/>
        </w:rPr>
        <w:t xml:space="preserve">, </w:t>
      </w:r>
      <w:r w:rsidR="00BB5C58">
        <w:rPr>
          <w:lang w:eastAsia="en-US"/>
        </w:rPr>
        <w:t>je finirai</w:t>
      </w:r>
      <w:r>
        <w:rPr>
          <w:lang w:eastAsia="en-US"/>
        </w:rPr>
        <w:t xml:space="preserve">… </w:t>
      </w:r>
      <w:r w:rsidR="00BB5C58">
        <w:rPr>
          <w:lang w:eastAsia="en-US"/>
        </w:rPr>
        <w:t>Les enfants déchirent parfois des feuillets des livres qu</w:t>
      </w:r>
      <w:r>
        <w:rPr>
          <w:lang w:eastAsia="en-US"/>
        </w:rPr>
        <w:t>’</w:t>
      </w:r>
      <w:r w:rsidR="00BB5C58">
        <w:rPr>
          <w:lang w:eastAsia="en-US"/>
        </w:rPr>
        <w:t>on leur donne</w:t>
      </w:r>
      <w:r>
        <w:rPr>
          <w:lang w:eastAsia="en-US"/>
        </w:rPr>
        <w:t xml:space="preserve">. </w:t>
      </w:r>
      <w:r w:rsidR="00BB5C58">
        <w:rPr>
          <w:lang w:eastAsia="en-US"/>
        </w:rPr>
        <w:t>Le vôtre est-il bien entier</w:t>
      </w:r>
      <w:r>
        <w:rPr>
          <w:lang w:eastAsia="en-US"/>
        </w:rPr>
        <w:t> ?</w:t>
      </w:r>
    </w:p>
    <w:p w14:paraId="0C1E25DF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frémissait d</w:t>
      </w:r>
      <w:r w:rsidR="00A23BF9">
        <w:rPr>
          <w:lang w:eastAsia="en-US"/>
        </w:rPr>
        <w:t>’</w:t>
      </w:r>
      <w:r>
        <w:rPr>
          <w:lang w:eastAsia="en-US"/>
        </w:rPr>
        <w:t>impatience</w:t>
      </w:r>
      <w:r w:rsidR="00A23BF9">
        <w:rPr>
          <w:lang w:eastAsia="en-US"/>
        </w:rPr>
        <w:t xml:space="preserve">. </w:t>
      </w:r>
      <w:r>
        <w:rPr>
          <w:lang w:eastAsia="en-US"/>
        </w:rPr>
        <w:t>Néanmoins il répondit avec un calme apparent</w:t>
      </w:r>
      <w:r w:rsidR="00A23BF9">
        <w:rPr>
          <w:lang w:eastAsia="en-US"/>
        </w:rPr>
        <w:t> :.</w:t>
      </w:r>
    </w:p>
    <w:p w14:paraId="324AEBD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Il est bien entier</w:t>
      </w:r>
      <w:r>
        <w:rPr>
          <w:lang w:eastAsia="en-US"/>
        </w:rPr>
        <w:t xml:space="preserve">, </w:t>
      </w:r>
      <w:r w:rsidR="00BB5C58">
        <w:rPr>
          <w:lang w:eastAsia="en-US"/>
        </w:rPr>
        <w:t>madame</w:t>
      </w:r>
      <w:r>
        <w:rPr>
          <w:lang w:eastAsia="en-US"/>
        </w:rPr>
        <w:t>.</w:t>
      </w:r>
    </w:p>
    <w:p w14:paraId="5C4E0E7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Aucune feuille ne manque</w:t>
      </w:r>
      <w:r>
        <w:rPr>
          <w:lang w:eastAsia="en-US"/>
        </w:rPr>
        <w:t xml:space="preserve"> ? </w:t>
      </w:r>
      <w:r w:rsidR="00BB5C58">
        <w:rPr>
          <w:lang w:eastAsia="en-US"/>
        </w:rPr>
        <w:t>demanda</w:t>
      </w:r>
      <w:r w:rsidR="00BB5C58">
        <w:t xml:space="preserve"> encore la rentière</w:t>
      </w:r>
      <w:r>
        <w:rPr>
          <w:lang w:eastAsia="en-US"/>
        </w:rPr>
        <w:t>.</w:t>
      </w:r>
    </w:p>
    <w:p w14:paraId="0861DF3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Aucune</w:t>
      </w:r>
      <w:r>
        <w:rPr>
          <w:lang w:eastAsia="en-US"/>
        </w:rPr>
        <w:t>.</w:t>
      </w:r>
    </w:p>
    <w:p w14:paraId="1F3AF0F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Pas même la feuille blanche qui est avant le titre</w:t>
      </w:r>
      <w:r>
        <w:rPr>
          <w:lang w:eastAsia="en-US"/>
        </w:rPr>
        <w:t> ?</w:t>
      </w:r>
    </w:p>
    <w:p w14:paraId="0213203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Pas même celle-là</w:t>
      </w:r>
      <w:r>
        <w:rPr>
          <w:lang w:eastAsia="en-US"/>
        </w:rPr>
        <w:t>.</w:t>
      </w:r>
    </w:p>
    <w:p w14:paraId="065B85E0" w14:textId="4FC58B49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reprit madame Marion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sur cette feuille blanche</w:t>
      </w:r>
      <w:r>
        <w:rPr>
          <w:lang w:eastAsia="en-US"/>
        </w:rPr>
        <w:t xml:space="preserve">, </w:t>
      </w:r>
      <w:r w:rsidR="00BB5C58">
        <w:rPr>
          <w:lang w:eastAsia="en-US"/>
        </w:rPr>
        <w:t>il y a un nom tracé</w:t>
      </w:r>
      <w:r>
        <w:rPr>
          <w:lang w:eastAsia="en-US"/>
        </w:rPr>
        <w:t xml:space="preserve">… </w:t>
      </w:r>
      <w:r w:rsidR="00BB5C58">
        <w:rPr>
          <w:lang w:eastAsia="en-US"/>
        </w:rPr>
        <w:t>L</w:t>
      </w:r>
      <w:r>
        <w:rPr>
          <w:lang w:eastAsia="en-US"/>
        </w:rPr>
        <w:t>’</w:t>
      </w:r>
      <w:r w:rsidR="00BB5C58">
        <w:rPr>
          <w:lang w:eastAsia="en-US"/>
        </w:rPr>
        <w:t>avez-vous lu</w:t>
      </w:r>
      <w:r>
        <w:rPr>
          <w:lang w:eastAsia="en-US"/>
        </w:rPr>
        <w:t> ?</w:t>
      </w:r>
    </w:p>
    <w:p w14:paraId="20F5D6D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Non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répondit le jeune homme</w:t>
      </w:r>
      <w:r>
        <w:rPr>
          <w:lang w:eastAsia="en-US"/>
        </w:rPr>
        <w:t>.</w:t>
      </w:r>
    </w:p>
    <w:p w14:paraId="223F101D" w14:textId="2C17A1B4" w:rsidR="00A23BF9" w:rsidRDefault="00BB5C58" w:rsidP="00A23BF9">
      <w:pPr>
        <w:rPr>
          <w:lang w:eastAsia="en-US"/>
        </w:rPr>
      </w:pPr>
      <w:r>
        <w:rPr>
          <w:lang w:eastAsia="en-US"/>
        </w:rPr>
        <w:t>La rentière respira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Elle avait un moyen de donner le renseignement et d</w:t>
      </w:r>
      <w:r w:rsidR="00A23BF9">
        <w:rPr>
          <w:lang w:eastAsia="en-US"/>
        </w:rPr>
        <w:t>’</w:t>
      </w:r>
      <w:r>
        <w:rPr>
          <w:lang w:eastAsia="en-US"/>
        </w:rPr>
        <w:t>éviter les questions qui en pouvaient être la conséquence</w:t>
      </w:r>
      <w:r w:rsidR="00A23BF9">
        <w:rPr>
          <w:lang w:eastAsia="en-US"/>
        </w:rPr>
        <w:t>.</w:t>
      </w:r>
    </w:p>
    <w:p w14:paraId="5BA4C1E3" w14:textId="0FD12A0D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Ce nom-là</w:t>
      </w:r>
      <w:r>
        <w:rPr>
          <w:lang w:eastAsia="en-US"/>
        </w:rPr>
        <w:t xml:space="preserve">, </w:t>
      </w:r>
      <w:r w:rsidR="00BB5C58">
        <w:rPr>
          <w:lang w:eastAsia="en-US"/>
        </w:rPr>
        <w:t>poursuivit-elle</w:t>
      </w:r>
      <w:r>
        <w:rPr>
          <w:lang w:eastAsia="en-US"/>
        </w:rPr>
        <w:t xml:space="preserve">, </w:t>
      </w:r>
      <w:r w:rsidR="00BB5C58">
        <w:rPr>
          <w:lang w:eastAsia="en-US"/>
        </w:rPr>
        <w:t>est celui de l</w:t>
      </w:r>
      <w:r>
        <w:rPr>
          <w:lang w:eastAsia="en-US"/>
        </w:rPr>
        <w:t>’</w:t>
      </w:r>
      <w:r w:rsidR="00BB5C58">
        <w:rPr>
          <w:lang w:eastAsia="en-US"/>
        </w:rPr>
        <w:t>homme qui peut vous instruire mieux que moi</w:t>
      </w:r>
      <w:r>
        <w:rPr>
          <w:lang w:eastAsia="en-US"/>
        </w:rPr>
        <w:t xml:space="preserve">…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tout ce que j</w:t>
      </w:r>
      <w:r>
        <w:rPr>
          <w:lang w:eastAsia="en-US"/>
        </w:rPr>
        <w:t>’</w:t>
      </w:r>
      <w:r w:rsidR="00BB5C58">
        <w:rPr>
          <w:lang w:eastAsia="en-US"/>
        </w:rPr>
        <w:t>ai à vous dire</w:t>
      </w:r>
      <w:r>
        <w:rPr>
          <w:lang w:eastAsia="en-US"/>
        </w:rPr>
        <w:t>.</w:t>
      </w:r>
    </w:p>
    <w:p w14:paraId="0991E6F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Merci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fit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qui se dirigea de nouveau vers la porte</w:t>
      </w:r>
      <w:r>
        <w:rPr>
          <w:lang w:eastAsia="en-US"/>
        </w:rPr>
        <w:t>.</w:t>
      </w:r>
    </w:p>
    <w:p w14:paraId="4918E606" w14:textId="499FDA31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Un mot encore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 madame Marion</w:t>
      </w:r>
      <w:r>
        <w:rPr>
          <w:lang w:eastAsia="en-US"/>
        </w:rPr>
        <w:t xml:space="preserve">, </w:t>
      </w:r>
      <w:r w:rsidR="00BB5C58">
        <w:rPr>
          <w:lang w:eastAsia="en-US"/>
        </w:rPr>
        <w:t>au moment où il allait sortir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 xml:space="preserve">comptez-vous suivre </w:t>
      </w:r>
      <w:r>
        <w:rPr>
          <w:lang w:eastAsia="en-US"/>
        </w:rPr>
        <w:t>M. </w:t>
      </w:r>
      <w:proofErr w:type="spellStart"/>
      <w:r w:rsidR="00BB5C58">
        <w:rPr>
          <w:lang w:eastAsia="en-US"/>
        </w:rPr>
        <w:t>Berthelleminot</w:t>
      </w:r>
      <w:proofErr w:type="spellEnd"/>
      <w:r w:rsidR="00BB5C58">
        <w:rPr>
          <w:lang w:eastAsia="en-US"/>
        </w:rPr>
        <w:t xml:space="preserve"> de </w:t>
      </w:r>
      <w:proofErr w:type="spellStart"/>
      <w:r w:rsidR="00BB5C58">
        <w:rPr>
          <w:lang w:eastAsia="en-US"/>
        </w:rPr>
        <w:t>Beaurepas</w:t>
      </w:r>
      <w:proofErr w:type="spellEnd"/>
      <w:r>
        <w:rPr>
          <w:lang w:eastAsia="en-US"/>
        </w:rPr>
        <w:t> ?</w:t>
      </w:r>
    </w:p>
    <w:p w14:paraId="58BED4C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Peut-être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répliqua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 xml:space="preserve"> ; </w:t>
      </w:r>
      <w:r w:rsidR="00BB5C58">
        <w:rPr>
          <w:lang w:eastAsia="en-US"/>
        </w:rPr>
        <w:t>en tout cas</w:t>
      </w:r>
      <w:r>
        <w:rPr>
          <w:lang w:eastAsia="en-US"/>
        </w:rPr>
        <w:t xml:space="preserve">, </w:t>
      </w:r>
      <w:r w:rsidR="00BB5C58">
        <w:rPr>
          <w:lang w:eastAsia="en-US"/>
        </w:rPr>
        <w:t>vous ne me reverrez jamais</w:t>
      </w:r>
      <w:r>
        <w:rPr>
          <w:lang w:eastAsia="en-US"/>
        </w:rPr>
        <w:t> !</w:t>
      </w:r>
    </w:p>
    <w:p w14:paraId="39BE64D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passa le seuil et disparut</w:t>
      </w:r>
      <w:r w:rsidR="00A23BF9">
        <w:rPr>
          <w:lang w:eastAsia="en-US"/>
        </w:rPr>
        <w:t>.</w:t>
      </w:r>
    </w:p>
    <w:p w14:paraId="05A9F04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Madame Marion resta un instant les yeux fixés sur la porte entr</w:t>
      </w:r>
      <w:r w:rsidR="00A23BF9">
        <w:rPr>
          <w:lang w:eastAsia="en-US"/>
        </w:rPr>
        <w:t>’</w:t>
      </w:r>
      <w:r>
        <w:rPr>
          <w:lang w:eastAsia="en-US"/>
        </w:rPr>
        <w:t>ouverte</w:t>
      </w:r>
      <w:r w:rsidR="00A23BF9">
        <w:rPr>
          <w:lang w:eastAsia="en-US"/>
        </w:rPr>
        <w:t>.</w:t>
      </w:r>
    </w:p>
    <w:p w14:paraId="5D3C8BBC" w14:textId="673E52E1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Joli garçon</w:t>
      </w:r>
      <w:r>
        <w:rPr>
          <w:lang w:eastAsia="en-US"/>
        </w:rPr>
        <w:t xml:space="preserve"> ! </w:t>
      </w:r>
      <w:r w:rsidR="00BB5C58">
        <w:rPr>
          <w:lang w:eastAsia="en-US"/>
        </w:rPr>
        <w:t>murmura-t-elle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joli garçon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dommage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bah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qui sait</w:t>
      </w:r>
      <w:r>
        <w:rPr>
          <w:lang w:eastAsia="en-US"/>
        </w:rPr>
        <w:t xml:space="preserve"> ! </w:t>
      </w:r>
      <w:r w:rsidR="00BB5C58">
        <w:rPr>
          <w:lang w:eastAsia="en-US"/>
        </w:rPr>
        <w:t>Avec ce que je lui ai dit</w:t>
      </w:r>
      <w:r>
        <w:rPr>
          <w:lang w:eastAsia="en-US"/>
        </w:rPr>
        <w:t xml:space="preserve">, </w:t>
      </w:r>
      <w:r w:rsidR="00BB5C58">
        <w:rPr>
          <w:lang w:eastAsia="en-US"/>
        </w:rPr>
        <w:t>le voilà peut-être sur le chemin de la fortune</w:t>
      </w:r>
      <w:r>
        <w:rPr>
          <w:lang w:eastAsia="en-US"/>
        </w:rPr>
        <w:t> !…</w:t>
      </w:r>
    </w:p>
    <w:p w14:paraId="6CC894AB" w14:textId="637366D3" w:rsidR="00BB5C58" w:rsidRDefault="00BB5C58" w:rsidP="007700B9">
      <w:pPr>
        <w:pStyle w:val="Titre2"/>
        <w:rPr>
          <w:lang w:eastAsia="en-US"/>
        </w:rPr>
      </w:pPr>
      <w:bookmarkStart w:id="56" w:name="_Toc231743400"/>
      <w:bookmarkStart w:id="57" w:name="_Toc237577468"/>
      <w:bookmarkStart w:id="58" w:name="_Toc202192416"/>
      <w:r>
        <w:rPr>
          <w:lang w:eastAsia="en-US"/>
        </w:rPr>
        <w:lastRenderedPageBreak/>
        <w:t xml:space="preserve">LA </w:t>
      </w:r>
      <w:proofErr w:type="spellStart"/>
      <w:r>
        <w:rPr>
          <w:lang w:eastAsia="en-US"/>
        </w:rPr>
        <w:t>MESTIVIÈRE</w:t>
      </w:r>
      <w:bookmarkEnd w:id="56"/>
      <w:bookmarkEnd w:id="57"/>
      <w:bookmarkEnd w:id="58"/>
      <w:proofErr w:type="spellEnd"/>
      <w:r>
        <w:rPr>
          <w:lang w:eastAsia="en-US"/>
        </w:rPr>
        <w:br/>
      </w:r>
    </w:p>
    <w:p w14:paraId="31A6647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était environ deux heures après midi</w:t>
      </w:r>
      <w:r w:rsidR="00A23BF9">
        <w:rPr>
          <w:lang w:eastAsia="en-US"/>
        </w:rPr>
        <w:t>.</w:t>
      </w:r>
    </w:p>
    <w:p w14:paraId="0B27C10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Nous revenons à cet endroit du cours de la </w:t>
      </w:r>
      <w:proofErr w:type="spellStart"/>
      <w:r>
        <w:rPr>
          <w:lang w:eastAsia="en-US"/>
        </w:rPr>
        <w:t>Vesvre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que nous avons traversé la nuit dernière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non loin duquel le pauvre Argent se laissa mourir</w:t>
      </w:r>
      <w:r w:rsidR="00A23BF9">
        <w:rPr>
          <w:lang w:eastAsia="en-US"/>
        </w:rPr>
        <w:t>.</w:t>
      </w:r>
    </w:p>
    <w:p w14:paraId="11E9F56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Nous sommes à la </w:t>
      </w:r>
      <w:proofErr w:type="spellStart"/>
      <w:r>
        <w:rPr>
          <w:lang w:eastAsia="en-US"/>
        </w:rPr>
        <w:t>Mesti</w:t>
      </w:r>
      <w:r>
        <w:t>vière</w:t>
      </w:r>
      <w:proofErr w:type="spellEnd"/>
      <w:r w:rsidR="00A23BF9">
        <w:rPr>
          <w:lang w:eastAsia="en-US"/>
        </w:rPr>
        <w:t>.</w:t>
      </w:r>
    </w:p>
    <w:p w14:paraId="27AF4A8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La </w:t>
      </w:r>
      <w:proofErr w:type="spellStart"/>
      <w:r>
        <w:rPr>
          <w:lang w:eastAsia="en-US"/>
        </w:rPr>
        <w:t>Mestivière</w:t>
      </w:r>
      <w:proofErr w:type="spellEnd"/>
      <w:r>
        <w:rPr>
          <w:lang w:eastAsia="en-US"/>
        </w:rPr>
        <w:t xml:space="preserve"> était un endroit particulièrement propice aux rendez-vous</w:t>
      </w:r>
      <w:r w:rsidR="00A23BF9">
        <w:rPr>
          <w:lang w:eastAsia="en-US"/>
        </w:rPr>
        <w:t xml:space="preserve">, </w:t>
      </w:r>
      <w:r>
        <w:rPr>
          <w:lang w:eastAsia="en-US"/>
        </w:rPr>
        <w:t>de quelque nature qu</w:t>
      </w:r>
      <w:r w:rsidR="00A23BF9">
        <w:rPr>
          <w:lang w:eastAsia="en-US"/>
        </w:rPr>
        <w:t>’</w:t>
      </w:r>
      <w:r>
        <w:rPr>
          <w:lang w:eastAsia="en-US"/>
        </w:rPr>
        <w:t>ils fussent</w:t>
      </w:r>
      <w:r w:rsidR="00A23BF9">
        <w:rPr>
          <w:lang w:eastAsia="en-US"/>
        </w:rPr>
        <w:t>.</w:t>
      </w:r>
    </w:p>
    <w:p w14:paraId="201BE21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Comme nous l</w:t>
      </w:r>
      <w:r w:rsidR="00A23BF9">
        <w:rPr>
          <w:lang w:eastAsia="en-US"/>
        </w:rPr>
        <w:t>’</w:t>
      </w:r>
      <w:r>
        <w:rPr>
          <w:lang w:eastAsia="en-US"/>
        </w:rPr>
        <w:t>avons déjà dit</w:t>
      </w:r>
      <w:r w:rsidR="00A23BF9">
        <w:rPr>
          <w:lang w:eastAsia="en-US"/>
        </w:rPr>
        <w:t xml:space="preserve">,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une sorte de promontoire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surplombant le cours de la </w:t>
      </w:r>
      <w:proofErr w:type="spellStart"/>
      <w:r>
        <w:rPr>
          <w:lang w:eastAsia="en-US"/>
        </w:rPr>
        <w:t>Vesvre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dont les eaux avaient miné sa base</w:t>
      </w:r>
      <w:r w:rsidR="00A23BF9">
        <w:rPr>
          <w:lang w:eastAsia="en-US"/>
        </w:rPr>
        <w:t xml:space="preserve">. </w:t>
      </w:r>
      <w:r>
        <w:rPr>
          <w:lang w:eastAsia="en-US"/>
        </w:rPr>
        <w:t>Au sommet</w:t>
      </w:r>
      <w:r w:rsidR="00A23BF9">
        <w:rPr>
          <w:lang w:eastAsia="en-US"/>
        </w:rPr>
        <w:t xml:space="preserve">, </w:t>
      </w:r>
      <w:r>
        <w:rPr>
          <w:lang w:eastAsia="en-US"/>
        </w:rPr>
        <w:t>il y avait une plate-forme irrégulière et assez large pour que les troupeaux du château vinssent y prendre leur pâture quand l</w:t>
      </w:r>
      <w:r w:rsidR="00A23BF9">
        <w:rPr>
          <w:lang w:eastAsia="en-US"/>
        </w:rPr>
        <w:t>’</w:t>
      </w:r>
      <w:r>
        <w:rPr>
          <w:lang w:eastAsia="en-US"/>
        </w:rPr>
        <w:t>eau couvrait la prairie</w:t>
      </w:r>
      <w:r w:rsidR="00A23BF9">
        <w:rPr>
          <w:lang w:eastAsia="en-US"/>
        </w:rPr>
        <w:t>.</w:t>
      </w:r>
    </w:p>
    <w:p w14:paraId="4AEE59C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La forêt du </w:t>
      </w:r>
      <w:proofErr w:type="spellStart"/>
      <w:r>
        <w:rPr>
          <w:lang w:eastAsia="en-US"/>
        </w:rPr>
        <w:t>Ceuil</w:t>
      </w:r>
      <w:proofErr w:type="spellEnd"/>
      <w:r>
        <w:rPr>
          <w:lang w:eastAsia="en-US"/>
        </w:rPr>
        <w:t xml:space="preserve"> entourait la plate-forme de trois côtés</w:t>
      </w:r>
      <w:r w:rsidR="00A23BF9">
        <w:rPr>
          <w:lang w:eastAsia="en-US"/>
        </w:rPr>
        <w:t xml:space="preserve"> ; </w:t>
      </w:r>
      <w:r>
        <w:rPr>
          <w:lang w:eastAsia="en-US"/>
        </w:rPr>
        <w:t xml:space="preserve">le quatrième donnait sur la </w:t>
      </w:r>
      <w:proofErr w:type="spellStart"/>
      <w:r>
        <w:rPr>
          <w:lang w:eastAsia="en-US"/>
        </w:rPr>
        <w:t>Vesvre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qu</w:t>
      </w:r>
      <w:r w:rsidR="00A23BF9">
        <w:rPr>
          <w:lang w:eastAsia="en-US"/>
        </w:rPr>
        <w:t>’</w:t>
      </w:r>
      <w:r>
        <w:rPr>
          <w:lang w:eastAsia="en-US"/>
        </w:rPr>
        <w:t>il dominait à une hauteur de cent vingt à cent trente pieds</w:t>
      </w:r>
      <w:r w:rsidR="00A23BF9">
        <w:rPr>
          <w:lang w:eastAsia="en-US"/>
        </w:rPr>
        <w:t>.</w:t>
      </w:r>
    </w:p>
    <w:p w14:paraId="33BA153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On y avait établi une balustrade grossière</w:t>
      </w:r>
      <w:r w:rsidR="00A23BF9">
        <w:rPr>
          <w:lang w:eastAsia="en-US"/>
        </w:rPr>
        <w:t xml:space="preserve">, </w:t>
      </w:r>
      <w:r>
        <w:rPr>
          <w:lang w:eastAsia="en-US"/>
        </w:rPr>
        <w:t>formée de ronces et de palis</w:t>
      </w:r>
      <w:r w:rsidR="00A23BF9">
        <w:rPr>
          <w:lang w:eastAsia="en-US"/>
        </w:rPr>
        <w:t xml:space="preserve">, </w:t>
      </w:r>
      <w:r>
        <w:rPr>
          <w:lang w:eastAsia="en-US"/>
        </w:rPr>
        <w:t>parce que la petite demoiselle Berthe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aveugle</w:t>
      </w:r>
      <w:r w:rsidR="00A23BF9">
        <w:rPr>
          <w:lang w:eastAsia="en-US"/>
        </w:rPr>
        <w:t xml:space="preserve">, </w:t>
      </w:r>
      <w:r>
        <w:rPr>
          <w:lang w:eastAsia="en-US"/>
        </w:rPr>
        <w:t>venait parfois jusque-là</w:t>
      </w:r>
      <w:r w:rsidR="00A23BF9">
        <w:rPr>
          <w:lang w:eastAsia="en-US"/>
        </w:rPr>
        <w:t xml:space="preserve">, </w:t>
      </w:r>
      <w:r>
        <w:rPr>
          <w:lang w:eastAsia="en-US"/>
        </w:rPr>
        <w:t>le long des allées de la forêt</w:t>
      </w:r>
      <w:r w:rsidR="00A23BF9">
        <w:rPr>
          <w:lang w:eastAsia="en-US"/>
        </w:rPr>
        <w:t>.</w:t>
      </w:r>
    </w:p>
    <w:p w14:paraId="55D9C21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Pour en finir avec la </w:t>
      </w:r>
      <w:proofErr w:type="spellStart"/>
      <w:r>
        <w:rPr>
          <w:lang w:eastAsia="en-US"/>
        </w:rPr>
        <w:t>Mestivière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il nous suffirait maintenant de dire que c</w:t>
      </w:r>
      <w:r w:rsidR="00A23BF9">
        <w:rPr>
          <w:lang w:eastAsia="en-US"/>
        </w:rPr>
        <w:t>’</w:t>
      </w:r>
      <w:r>
        <w:rPr>
          <w:lang w:eastAsia="en-US"/>
        </w:rPr>
        <w:t>était un site souverainement pittoresque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qu</w:t>
      </w:r>
      <w:r w:rsidR="00A23BF9">
        <w:rPr>
          <w:lang w:eastAsia="en-US"/>
        </w:rPr>
        <w:t>’</w:t>
      </w:r>
      <w:r>
        <w:rPr>
          <w:lang w:eastAsia="en-US"/>
        </w:rPr>
        <w:t>on y découvrait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d</w:t>
      </w:r>
      <w:r w:rsidR="00A23BF9">
        <w:rPr>
          <w:lang w:eastAsia="en-US"/>
        </w:rPr>
        <w:t>’</w:t>
      </w:r>
      <w:r>
        <w:rPr>
          <w:lang w:eastAsia="en-US"/>
        </w:rPr>
        <w:t>un balcon naturel</w:t>
      </w:r>
      <w:r w:rsidR="00A23BF9">
        <w:rPr>
          <w:lang w:eastAsia="en-US"/>
        </w:rPr>
        <w:t xml:space="preserve">, </w:t>
      </w:r>
      <w:r>
        <w:rPr>
          <w:lang w:eastAsia="en-US"/>
        </w:rPr>
        <w:t>le plus beau paysage de l</w:t>
      </w:r>
      <w:r w:rsidR="00A23BF9">
        <w:rPr>
          <w:lang w:eastAsia="en-US"/>
        </w:rPr>
        <w:t>’</w:t>
      </w:r>
      <w:r>
        <w:rPr>
          <w:lang w:eastAsia="en-US"/>
        </w:rPr>
        <w:t>Ille-et-Vilaine</w:t>
      </w:r>
      <w:r w:rsidR="00A23BF9">
        <w:rPr>
          <w:lang w:eastAsia="en-US"/>
        </w:rPr>
        <w:t>.</w:t>
      </w:r>
    </w:p>
    <w:p w14:paraId="39384B0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 xml:space="preserve">Le chêne creux de la </w:t>
      </w:r>
      <w:proofErr w:type="spellStart"/>
      <w:r>
        <w:rPr>
          <w:lang w:eastAsia="en-US"/>
        </w:rPr>
        <w:t>Mestivière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dont nous avons déjà prononcé le nom</w:t>
      </w:r>
      <w:r w:rsidR="00A23BF9">
        <w:rPr>
          <w:lang w:eastAsia="en-US"/>
        </w:rPr>
        <w:t xml:space="preserve">, </w:t>
      </w:r>
      <w:r>
        <w:rPr>
          <w:lang w:eastAsia="en-US"/>
        </w:rPr>
        <w:t>et qui joue un rôle honorable dans notre récit</w:t>
      </w:r>
      <w:r w:rsidR="00A23BF9">
        <w:rPr>
          <w:lang w:eastAsia="en-US"/>
        </w:rPr>
        <w:t xml:space="preserve">, </w:t>
      </w:r>
      <w:r>
        <w:rPr>
          <w:lang w:eastAsia="en-US"/>
        </w:rPr>
        <w:t>d</w:t>
      </w:r>
      <w:r w:rsidR="00A23BF9">
        <w:rPr>
          <w:lang w:eastAsia="en-US"/>
        </w:rPr>
        <w:t>’</w:t>
      </w:r>
      <w:r>
        <w:rPr>
          <w:lang w:eastAsia="en-US"/>
        </w:rPr>
        <w:t xml:space="preserve">une grosseur monstrueuse et presque aussi célèbre dans le pays que le fameux chêne de la </w:t>
      </w:r>
      <w:proofErr w:type="spellStart"/>
      <w:r>
        <w:rPr>
          <w:lang w:eastAsia="en-US"/>
        </w:rPr>
        <w:t>Prévalaye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auprès de Rennes</w:t>
      </w:r>
      <w:r w:rsidR="00A23BF9">
        <w:rPr>
          <w:lang w:eastAsia="en-US"/>
        </w:rPr>
        <w:t xml:space="preserve">, </w:t>
      </w:r>
      <w:r>
        <w:rPr>
          <w:lang w:eastAsia="en-US"/>
        </w:rPr>
        <w:t>était brisé à son sommet</w:t>
      </w:r>
      <w:r w:rsidR="00A23BF9">
        <w:rPr>
          <w:lang w:eastAsia="en-US"/>
        </w:rPr>
        <w:t xml:space="preserve">, </w:t>
      </w:r>
      <w:r>
        <w:rPr>
          <w:lang w:eastAsia="en-US"/>
        </w:rPr>
        <w:t>et couronné depuis un siècle peut-être</w:t>
      </w:r>
      <w:r w:rsidR="00A23BF9">
        <w:rPr>
          <w:lang w:eastAsia="en-US"/>
        </w:rPr>
        <w:t xml:space="preserve">. </w:t>
      </w:r>
      <w:r>
        <w:rPr>
          <w:lang w:eastAsia="en-US"/>
        </w:rPr>
        <w:t>Il n</w:t>
      </w:r>
      <w:r w:rsidR="00A23BF9">
        <w:rPr>
          <w:lang w:eastAsia="en-US"/>
        </w:rPr>
        <w:t>’</w:t>
      </w:r>
      <w:r>
        <w:rPr>
          <w:lang w:eastAsia="en-US"/>
        </w:rPr>
        <w:t>avait plus que l</w:t>
      </w:r>
      <w:r w:rsidR="00A23BF9">
        <w:rPr>
          <w:lang w:eastAsia="en-US"/>
        </w:rPr>
        <w:t>’</w:t>
      </w:r>
      <w:r>
        <w:rPr>
          <w:lang w:eastAsia="en-US"/>
        </w:rPr>
        <w:t>écorce</w:t>
      </w:r>
      <w:r w:rsidR="00A23BF9">
        <w:rPr>
          <w:lang w:eastAsia="en-US"/>
        </w:rPr>
        <w:t xml:space="preserve"> ; </w:t>
      </w:r>
      <w:r>
        <w:rPr>
          <w:lang w:eastAsia="en-US"/>
        </w:rPr>
        <w:t>mais cette écorce</w:t>
      </w:r>
      <w:r w:rsidR="00A23BF9">
        <w:rPr>
          <w:lang w:eastAsia="en-US"/>
        </w:rPr>
        <w:t xml:space="preserve">, </w:t>
      </w:r>
      <w:r>
        <w:rPr>
          <w:lang w:eastAsia="en-US"/>
        </w:rPr>
        <w:t>épaisse comme un mur</w:t>
      </w:r>
      <w:r w:rsidR="00A23BF9">
        <w:rPr>
          <w:lang w:eastAsia="en-US"/>
        </w:rPr>
        <w:t xml:space="preserve">, </w:t>
      </w:r>
      <w:r>
        <w:rPr>
          <w:lang w:eastAsia="en-US"/>
        </w:rPr>
        <w:t>alimentait des branches aussi grosses chacune qu</w:t>
      </w:r>
      <w:r w:rsidR="00A23BF9">
        <w:rPr>
          <w:lang w:eastAsia="en-US"/>
        </w:rPr>
        <w:t>’</w:t>
      </w:r>
      <w:r>
        <w:rPr>
          <w:lang w:eastAsia="en-US"/>
        </w:rPr>
        <w:t>un arbre de bonne venue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vigoureuses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touffues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fournissant pleine récolte de glands</w:t>
      </w:r>
      <w:r w:rsidR="00A23BF9">
        <w:rPr>
          <w:lang w:eastAsia="en-US"/>
        </w:rPr>
        <w:t>.</w:t>
      </w:r>
    </w:p>
    <w:p w14:paraId="28100F13" w14:textId="4A195028" w:rsidR="00A23BF9" w:rsidRDefault="00BB5C58">
      <w:pPr>
        <w:rPr>
          <w:lang w:eastAsia="en-US"/>
        </w:rPr>
      </w:pPr>
      <w:r>
        <w:rPr>
          <w:lang w:eastAsia="en-US"/>
        </w:rPr>
        <w:t xml:space="preserve">La cavité du chêne de la </w:t>
      </w:r>
      <w:proofErr w:type="spellStart"/>
      <w:r>
        <w:rPr>
          <w:lang w:eastAsia="en-US"/>
        </w:rPr>
        <w:t>Mestivière</w:t>
      </w:r>
      <w:proofErr w:type="spellEnd"/>
      <w:r>
        <w:rPr>
          <w:lang w:eastAsia="en-US"/>
        </w:rPr>
        <w:t xml:space="preserve"> pouvait contenir une </w:t>
      </w:r>
      <w:r>
        <w:rPr>
          <w:lang w:eastAsia="en-US"/>
        </w:rPr>
        <w:t>table</w:t>
      </w:r>
    </w:p>
    <w:p w14:paraId="208B0D28" w14:textId="29927A52" w:rsidR="00A23BF9" w:rsidRDefault="00BB5C58" w:rsidP="00A23BF9">
      <w:pPr>
        <w:numPr>
          <w:ins w:id="59" w:author="Alain" w:date="2009-11-15T21:50:00Z"/>
        </w:numPr>
        <w:rPr>
          <w:lang w:eastAsia="en-US"/>
        </w:rPr>
      </w:pPr>
      <w:r>
        <w:rPr>
          <w:lang w:eastAsia="en-US"/>
        </w:rPr>
        <w:t>avec plusieurs personnes à l</w:t>
      </w:r>
      <w:r w:rsidR="00A23BF9">
        <w:rPr>
          <w:lang w:eastAsia="en-US"/>
        </w:rPr>
        <w:t>’</w:t>
      </w:r>
      <w:r>
        <w:rPr>
          <w:lang w:eastAsia="en-US"/>
        </w:rPr>
        <w:t>aise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Outre la cavité principale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y avait</w:t>
      </w:r>
      <w:r w:rsidR="00A23BF9">
        <w:rPr>
          <w:lang w:eastAsia="en-US"/>
        </w:rPr>
        <w:t xml:space="preserve">, </w:t>
      </w:r>
      <w:r>
        <w:rPr>
          <w:lang w:eastAsia="en-US"/>
        </w:rPr>
        <w:t>à l</w:t>
      </w:r>
      <w:r w:rsidR="00A23BF9">
        <w:rPr>
          <w:lang w:eastAsia="en-US"/>
        </w:rPr>
        <w:t>’</w:t>
      </w:r>
      <w:r>
        <w:rPr>
          <w:lang w:eastAsia="en-US"/>
        </w:rPr>
        <w:t>intérieur comme à l</w:t>
      </w:r>
      <w:r w:rsidR="00A23BF9">
        <w:rPr>
          <w:lang w:eastAsia="en-US"/>
        </w:rPr>
        <w:t>’</w:t>
      </w:r>
      <w:r>
        <w:rPr>
          <w:lang w:eastAsia="en-US"/>
        </w:rPr>
        <w:t>extérieur</w:t>
      </w:r>
      <w:r w:rsidR="00A23BF9">
        <w:rPr>
          <w:lang w:eastAsia="en-US"/>
        </w:rPr>
        <w:t xml:space="preserve">, </w:t>
      </w:r>
      <w:r>
        <w:rPr>
          <w:lang w:eastAsia="en-US"/>
        </w:rPr>
        <w:t>une quantité de trous plus ou moins profonds et larges</w:t>
      </w:r>
      <w:r w:rsidR="00A23BF9">
        <w:rPr>
          <w:lang w:eastAsia="en-US"/>
        </w:rPr>
        <w:t xml:space="preserve">, </w:t>
      </w:r>
      <w:r>
        <w:rPr>
          <w:lang w:eastAsia="en-US"/>
        </w:rPr>
        <w:t>partout où une branche avait essayé de pousser autrefois</w:t>
      </w:r>
      <w:r w:rsidR="00A23BF9">
        <w:rPr>
          <w:lang w:eastAsia="en-US"/>
        </w:rPr>
        <w:t>.</w:t>
      </w:r>
    </w:p>
    <w:p w14:paraId="2511C37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Placé comme il l</w:t>
      </w:r>
      <w:r w:rsidR="00A23BF9">
        <w:rPr>
          <w:lang w:eastAsia="en-US"/>
        </w:rPr>
        <w:t>’</w:t>
      </w:r>
      <w:r>
        <w:rPr>
          <w:lang w:eastAsia="en-US"/>
        </w:rPr>
        <w:t>était</w:t>
      </w:r>
      <w:r w:rsidR="00A23BF9">
        <w:rPr>
          <w:lang w:eastAsia="en-US"/>
        </w:rPr>
        <w:t xml:space="preserve">, </w:t>
      </w:r>
      <w:r>
        <w:rPr>
          <w:lang w:eastAsia="en-US"/>
        </w:rPr>
        <w:t>et dominant tous les alentours</w:t>
      </w:r>
      <w:r w:rsidR="00A23BF9">
        <w:rPr>
          <w:lang w:eastAsia="en-US"/>
        </w:rPr>
        <w:t xml:space="preserve">,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eût été la plus merveilleuse guérite du monde</w:t>
      </w:r>
      <w:r w:rsidR="00A23BF9">
        <w:rPr>
          <w:lang w:eastAsia="en-US"/>
        </w:rPr>
        <w:t>.</w:t>
      </w:r>
    </w:p>
    <w:p w14:paraId="318F3D7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À l</w:t>
      </w:r>
      <w:r w:rsidR="00A23BF9">
        <w:rPr>
          <w:lang w:eastAsia="en-US"/>
        </w:rPr>
        <w:t>’</w:t>
      </w:r>
      <w:r>
        <w:rPr>
          <w:lang w:eastAsia="en-US"/>
        </w:rPr>
        <w:t>heure où nous grimpons sur le promontoire en revenant de Vitré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le chêne creux de la </w:t>
      </w:r>
      <w:proofErr w:type="spellStart"/>
      <w:r>
        <w:rPr>
          <w:lang w:eastAsia="en-US"/>
        </w:rPr>
        <w:t>Mestivière</w:t>
      </w:r>
      <w:proofErr w:type="spellEnd"/>
      <w:r>
        <w:rPr>
          <w:lang w:eastAsia="en-US"/>
        </w:rPr>
        <w:t xml:space="preserve"> servait justement de poste d</w:t>
      </w:r>
      <w:r w:rsidR="00A23BF9">
        <w:rPr>
          <w:lang w:eastAsia="en-US"/>
        </w:rPr>
        <w:t>’</w:t>
      </w:r>
      <w:r>
        <w:rPr>
          <w:lang w:eastAsia="en-US"/>
        </w:rPr>
        <w:t>observation</w:t>
      </w:r>
      <w:r w:rsidR="00A23BF9">
        <w:rPr>
          <w:lang w:eastAsia="en-US"/>
        </w:rPr>
        <w:t>.</w:t>
      </w:r>
    </w:p>
    <w:p w14:paraId="43D993F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sentinelle qui l</w:t>
      </w:r>
      <w:r w:rsidR="00A23BF9">
        <w:rPr>
          <w:lang w:eastAsia="en-US"/>
        </w:rPr>
        <w:t>’</w:t>
      </w:r>
      <w:r>
        <w:rPr>
          <w:lang w:eastAsia="en-US"/>
        </w:rPr>
        <w:t>occupait n</w:t>
      </w:r>
      <w:r w:rsidR="00A23BF9">
        <w:rPr>
          <w:lang w:eastAsia="en-US"/>
        </w:rPr>
        <w:t>’</w:t>
      </w:r>
      <w:r>
        <w:rPr>
          <w:lang w:eastAsia="en-US"/>
        </w:rPr>
        <w:t>était point armée en guerre et n</w:t>
      </w:r>
      <w:r w:rsidR="00A23BF9">
        <w:rPr>
          <w:lang w:eastAsia="en-US"/>
        </w:rPr>
        <w:t>’</w:t>
      </w:r>
      <w:r>
        <w:rPr>
          <w:lang w:eastAsia="en-US"/>
        </w:rPr>
        <w:t>avait pas une tournure très belliqueuse</w:t>
      </w:r>
      <w:r w:rsidR="00A23BF9">
        <w:rPr>
          <w:lang w:eastAsia="en-US"/>
        </w:rPr>
        <w:t xml:space="preserve"> ; </w:t>
      </w:r>
      <w:r>
        <w:rPr>
          <w:lang w:eastAsia="en-US"/>
        </w:rPr>
        <w:t>néanmoins sur ces traits changés par la colère</w:t>
      </w:r>
      <w:r w:rsidR="00A23BF9">
        <w:rPr>
          <w:lang w:eastAsia="en-US"/>
        </w:rPr>
        <w:t xml:space="preserve">, </w:t>
      </w:r>
      <w:r>
        <w:rPr>
          <w:lang w:eastAsia="en-US"/>
        </w:rPr>
        <w:t>on pouvait lire des projets de bataille</w:t>
      </w:r>
      <w:r w:rsidR="00A23BF9">
        <w:rPr>
          <w:lang w:eastAsia="en-US"/>
        </w:rPr>
        <w:t>.</w:t>
      </w:r>
    </w:p>
    <w:p w14:paraId="5541301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La sentinelle était notre bon ami </w:t>
      </w:r>
      <w:proofErr w:type="spellStart"/>
      <w:r>
        <w:rPr>
          <w:lang w:eastAsia="en-US"/>
        </w:rPr>
        <w:t>Yaume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 xml:space="preserve">le pâtour du </w:t>
      </w:r>
      <w:proofErr w:type="spellStart"/>
      <w:r>
        <w:rPr>
          <w:lang w:eastAsia="en-US"/>
        </w:rPr>
        <w:t>Ceuil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prétendu de mademoiselle Olivette</w:t>
      </w:r>
      <w:r w:rsidR="00A23BF9">
        <w:rPr>
          <w:lang w:eastAsia="en-US"/>
        </w:rPr>
        <w:t>.</w:t>
      </w:r>
    </w:p>
    <w:p w14:paraId="688B99A2" w14:textId="7ACEE734" w:rsidR="00A23BF9" w:rsidRDefault="00BB5C58" w:rsidP="00A23BF9">
      <w:pPr>
        <w:rPr>
          <w:lang w:eastAsia="en-US"/>
        </w:rPr>
      </w:pPr>
      <w:r>
        <w:rPr>
          <w:lang w:eastAsia="en-US"/>
        </w:rPr>
        <w:t>Pendant que ses vaches paissaient l</w:t>
      </w:r>
      <w:r w:rsidR="00A23BF9">
        <w:rPr>
          <w:lang w:eastAsia="en-US"/>
        </w:rPr>
        <w:t>’</w:t>
      </w:r>
      <w:r>
        <w:rPr>
          <w:lang w:eastAsia="en-US"/>
        </w:rPr>
        <w:t xml:space="preserve">herbe courte et la camomille sauvage qui tapissait le tertre de la </w:t>
      </w:r>
      <w:proofErr w:type="spellStart"/>
      <w:r>
        <w:rPr>
          <w:lang w:eastAsia="en-US"/>
        </w:rPr>
        <w:t>Mestivière</w:t>
      </w:r>
      <w:proofErr w:type="spellEnd"/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Yaume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assis au fond de la chambre naturelle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formée par la </w:t>
      </w:r>
      <w:r>
        <w:rPr>
          <w:lang w:eastAsia="en-US"/>
        </w:rPr>
        <w:lastRenderedPageBreak/>
        <w:t>cavité de chêne</w:t>
      </w:r>
      <w:r w:rsidR="00A23BF9">
        <w:rPr>
          <w:lang w:eastAsia="en-US"/>
        </w:rPr>
        <w:t xml:space="preserve">, </w:t>
      </w:r>
      <w:r>
        <w:rPr>
          <w:lang w:eastAsia="en-US"/>
        </w:rPr>
        <w:t>collait son œil à un trou</w:t>
      </w:r>
      <w:r w:rsidR="00A23BF9">
        <w:rPr>
          <w:lang w:eastAsia="en-US"/>
        </w:rPr>
        <w:t xml:space="preserve">, </w:t>
      </w:r>
      <w:r>
        <w:rPr>
          <w:lang w:eastAsia="en-US"/>
        </w:rPr>
        <w:t>et regardait de toute son âme dans la direction de Vitré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censément</w:t>
      </w:r>
      <w:r w:rsidR="00A23BF9">
        <w:rPr>
          <w:lang w:eastAsia="en-US"/>
        </w:rPr>
        <w:t>.</w:t>
      </w:r>
    </w:p>
    <w:p w14:paraId="4C019EC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Il y avait longtemps que </w:t>
      </w: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était là</w:t>
      </w:r>
      <w:r w:rsidR="00A23BF9">
        <w:rPr>
          <w:lang w:eastAsia="en-US"/>
        </w:rPr>
        <w:t xml:space="preserve">. </w:t>
      </w:r>
      <w:r>
        <w:rPr>
          <w:lang w:eastAsia="en-US"/>
        </w:rPr>
        <w:t>Ses vaches avaient le ventre plein</w:t>
      </w:r>
      <w:r w:rsidR="00A23BF9">
        <w:rPr>
          <w:lang w:eastAsia="en-US"/>
        </w:rPr>
        <w:t xml:space="preserve">. </w:t>
      </w:r>
      <w:r>
        <w:rPr>
          <w:lang w:eastAsia="en-US"/>
        </w:rPr>
        <w:t>Il ne semblait point songer à la retraite</w:t>
      </w:r>
      <w:r w:rsidR="00A23BF9">
        <w:rPr>
          <w:lang w:eastAsia="en-US"/>
        </w:rPr>
        <w:t>.</w:t>
      </w:r>
    </w:p>
    <w:p w14:paraId="0E000B4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cloche du château avait dû sonner le dîner à midi comme à l</w:t>
      </w:r>
      <w:r w:rsidR="00A23BF9">
        <w:rPr>
          <w:lang w:eastAsia="en-US"/>
        </w:rPr>
        <w:t>’</w:t>
      </w:r>
      <w:r>
        <w:rPr>
          <w:lang w:eastAsia="en-US"/>
        </w:rPr>
        <w:t>ordinaire</w:t>
      </w:r>
      <w:r w:rsidR="00A23BF9">
        <w:rPr>
          <w:lang w:eastAsia="en-US"/>
        </w:rPr>
        <w:t xml:space="preserve">. </w:t>
      </w: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n</w:t>
      </w:r>
      <w:r w:rsidR="00A23BF9">
        <w:rPr>
          <w:lang w:eastAsia="en-US"/>
        </w:rPr>
        <w:t>’</w:t>
      </w:r>
      <w:r>
        <w:rPr>
          <w:lang w:eastAsia="en-US"/>
        </w:rPr>
        <w:t>avait pas dîné</w:t>
      </w:r>
      <w:r w:rsidR="00A23BF9">
        <w:rPr>
          <w:lang w:eastAsia="en-US"/>
        </w:rPr>
        <w:t xml:space="preserve"> ; </w:t>
      </w:r>
      <w:r>
        <w:rPr>
          <w:lang w:eastAsia="en-US"/>
        </w:rPr>
        <w:t>mais son estomac ne disait rien</w:t>
      </w:r>
      <w:r w:rsidR="00A23BF9">
        <w:rPr>
          <w:lang w:eastAsia="en-US"/>
        </w:rPr>
        <w:t xml:space="preserve">, </w:t>
      </w:r>
      <w:r>
        <w:rPr>
          <w:lang w:eastAsia="en-US"/>
        </w:rPr>
        <w:t>tant son pauvre cœur parlait haut</w:t>
      </w:r>
      <w:r w:rsidR="00A23BF9">
        <w:rPr>
          <w:lang w:eastAsia="en-US"/>
        </w:rPr>
        <w:t>.</w:t>
      </w:r>
    </w:p>
    <w:p w14:paraId="4EC48182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avait bien du chagrin</w:t>
      </w:r>
      <w:r w:rsidR="00A23BF9">
        <w:rPr>
          <w:lang w:eastAsia="en-US"/>
        </w:rPr>
        <w:t> !</w:t>
      </w:r>
    </w:p>
    <w:p w14:paraId="6C9C4BBA" w14:textId="0BADA044" w:rsidR="00A23BF9" w:rsidRDefault="00BB5C58" w:rsidP="00A23BF9">
      <w:pPr>
        <w:rPr>
          <w:lang w:eastAsia="en-US"/>
        </w:rPr>
      </w:pPr>
      <w:r>
        <w:rPr>
          <w:lang w:eastAsia="en-US"/>
        </w:rPr>
        <w:t>Au point du jour il était venu là</w:t>
      </w:r>
      <w:r w:rsidR="00A23BF9">
        <w:rPr>
          <w:lang w:eastAsia="en-US"/>
        </w:rPr>
        <w:t xml:space="preserve">, </w:t>
      </w:r>
      <w:r>
        <w:rPr>
          <w:lang w:eastAsia="en-US"/>
        </w:rPr>
        <w:t>malgré la pluie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D</w:t>
      </w:r>
      <w:r w:rsidR="00A23BF9">
        <w:rPr>
          <w:lang w:eastAsia="en-US"/>
        </w:rPr>
        <w:t>’</w:t>
      </w:r>
      <w:r>
        <w:rPr>
          <w:lang w:eastAsia="en-US"/>
        </w:rPr>
        <w:t>heure en heure il avait vu la plaine inondée se vider graduellement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jusqu</w:t>
      </w:r>
      <w:r w:rsidR="00A23BF9">
        <w:rPr>
          <w:lang w:eastAsia="en-US"/>
        </w:rPr>
        <w:t>’</w:t>
      </w:r>
      <w:r>
        <w:rPr>
          <w:lang w:eastAsia="en-US"/>
        </w:rPr>
        <w:t xml:space="preserve">à ce que la </w:t>
      </w:r>
      <w:proofErr w:type="spellStart"/>
      <w:r>
        <w:rPr>
          <w:lang w:eastAsia="en-US"/>
        </w:rPr>
        <w:t>Vesvre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arrivée à n</w:t>
      </w:r>
      <w:r w:rsidR="00A23BF9">
        <w:rPr>
          <w:lang w:eastAsia="en-US"/>
        </w:rPr>
        <w:t>’</w:t>
      </w:r>
      <w:r>
        <w:rPr>
          <w:lang w:eastAsia="en-US"/>
        </w:rPr>
        <w:t>avoir plus que trois ou quatre fois sa largeur habituelle</w:t>
      </w:r>
      <w:r w:rsidR="00A23BF9">
        <w:rPr>
          <w:lang w:eastAsia="en-US"/>
        </w:rPr>
        <w:t xml:space="preserve">, </w:t>
      </w:r>
      <w:r>
        <w:rPr>
          <w:lang w:eastAsia="en-US"/>
        </w:rPr>
        <w:t>se prît à couler comme un torrent blanchâtre sur le vert sombre de la prairie</w:t>
      </w:r>
      <w:r w:rsidR="00A23BF9">
        <w:rPr>
          <w:lang w:eastAsia="en-US"/>
        </w:rPr>
        <w:t>.</w:t>
      </w:r>
    </w:p>
    <w:p w14:paraId="24AA17E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Cela lui importait peu</w:t>
      </w:r>
      <w:r w:rsidR="00A23BF9">
        <w:rPr>
          <w:lang w:eastAsia="en-US"/>
        </w:rPr>
        <w:t xml:space="preserve">. </w:t>
      </w:r>
      <w:r>
        <w:rPr>
          <w:lang w:eastAsia="en-US"/>
        </w:rPr>
        <w:t>Ce n</w:t>
      </w:r>
      <w:r w:rsidR="00A23BF9">
        <w:rPr>
          <w:lang w:eastAsia="en-US"/>
        </w:rPr>
        <w:t>’</w:t>
      </w:r>
      <w:r>
        <w:rPr>
          <w:lang w:eastAsia="en-US"/>
        </w:rPr>
        <w:t>était pas pour cela que son regard dévorait la plaine</w:t>
      </w:r>
      <w:r w:rsidR="00A23BF9">
        <w:rPr>
          <w:lang w:eastAsia="en-US"/>
        </w:rPr>
        <w:t>.</w:t>
      </w:r>
    </w:p>
    <w:p w14:paraId="2C9C5D7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Ce pauvre </w:t>
      </w:r>
      <w:proofErr w:type="spellStart"/>
      <w:r>
        <w:rPr>
          <w:lang w:eastAsia="en-US"/>
        </w:rPr>
        <w:t>Yaume</w:t>
      </w:r>
      <w:proofErr w:type="spellEnd"/>
      <w:r w:rsidR="00A23BF9">
        <w:rPr>
          <w:lang w:eastAsia="en-US"/>
        </w:rPr>
        <w:t xml:space="preserve"> ! </w:t>
      </w:r>
      <w:r>
        <w:rPr>
          <w:lang w:eastAsia="en-US"/>
        </w:rPr>
        <w:t>ses yeux et son nez étaient rouges</w:t>
      </w:r>
      <w:r w:rsidR="00A23BF9">
        <w:rPr>
          <w:lang w:eastAsia="en-US"/>
        </w:rPr>
        <w:t xml:space="preserve">, </w:t>
      </w:r>
      <w:r>
        <w:rPr>
          <w:lang w:eastAsia="en-US"/>
        </w:rPr>
        <w:t>de froid un peu</w:t>
      </w:r>
      <w:r w:rsidR="00A23BF9">
        <w:rPr>
          <w:lang w:eastAsia="en-US"/>
        </w:rPr>
        <w:t xml:space="preserve">, </w:t>
      </w:r>
      <w:r>
        <w:rPr>
          <w:lang w:eastAsia="en-US"/>
        </w:rPr>
        <w:t>et beaucoup</w:t>
      </w:r>
      <w:r w:rsidR="00A23BF9">
        <w:rPr>
          <w:lang w:eastAsia="en-US"/>
        </w:rPr>
        <w:t xml:space="preserve">, </w:t>
      </w:r>
      <w:r>
        <w:rPr>
          <w:lang w:eastAsia="en-US"/>
        </w:rPr>
        <w:t>parce qu</w:t>
      </w:r>
      <w:r w:rsidR="00A23BF9">
        <w:rPr>
          <w:lang w:eastAsia="en-US"/>
        </w:rPr>
        <w:t>’</w:t>
      </w:r>
      <w:r>
        <w:rPr>
          <w:lang w:eastAsia="en-US"/>
        </w:rPr>
        <w:t>il avait tant pleuré</w:t>
      </w:r>
      <w:r w:rsidR="00A23BF9">
        <w:rPr>
          <w:lang w:eastAsia="en-US"/>
        </w:rPr>
        <w:t xml:space="preserve"> !… </w:t>
      </w:r>
      <w:r>
        <w:rPr>
          <w:lang w:eastAsia="en-US"/>
        </w:rPr>
        <w:t>Olivette</w:t>
      </w:r>
      <w:r w:rsidR="00A23BF9">
        <w:rPr>
          <w:lang w:eastAsia="en-US"/>
        </w:rPr>
        <w:t xml:space="preserve"> ! </w:t>
      </w:r>
      <w:r>
        <w:rPr>
          <w:lang w:eastAsia="en-US"/>
        </w:rPr>
        <w:t>Olivette</w:t>
      </w:r>
      <w:r w:rsidR="00A23BF9">
        <w:rPr>
          <w:lang w:eastAsia="en-US"/>
        </w:rPr>
        <w:t> !</w:t>
      </w:r>
    </w:p>
    <w:p w14:paraId="398F1B7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Vers neuf heures du matin</w:t>
      </w:r>
      <w:r w:rsidR="00A23BF9">
        <w:rPr>
          <w:lang w:eastAsia="en-US"/>
        </w:rPr>
        <w:t xml:space="preserve">, </w:t>
      </w:r>
      <w:r>
        <w:rPr>
          <w:lang w:eastAsia="en-US"/>
        </w:rPr>
        <w:t>il avait aperçu un point noir qui se mouvait sur la route de Vitré</w:t>
      </w:r>
      <w:r w:rsidR="00A23BF9">
        <w:rPr>
          <w:lang w:eastAsia="en-US"/>
        </w:rPr>
        <w:t xml:space="preserve">, </w:t>
      </w:r>
      <w:r>
        <w:rPr>
          <w:lang w:eastAsia="en-US"/>
        </w:rPr>
        <w:t>au-delà de l</w:t>
      </w:r>
      <w:r w:rsidR="00A23BF9">
        <w:rPr>
          <w:lang w:eastAsia="en-US"/>
        </w:rPr>
        <w:t>’</w:t>
      </w:r>
      <w:r>
        <w:rPr>
          <w:lang w:eastAsia="en-US"/>
        </w:rPr>
        <w:t>inondation encore considérable à ce moment</w:t>
      </w:r>
      <w:r w:rsidR="00A23BF9">
        <w:rPr>
          <w:lang w:eastAsia="en-US"/>
        </w:rPr>
        <w:t xml:space="preserve">. </w:t>
      </w:r>
      <w:r>
        <w:rPr>
          <w:lang w:eastAsia="en-US"/>
        </w:rPr>
        <w:t>Sa poitrine avait battu</w:t>
      </w:r>
      <w:r w:rsidR="00A23BF9">
        <w:rPr>
          <w:lang w:eastAsia="en-US"/>
        </w:rPr>
        <w:t xml:space="preserve">. </w:t>
      </w:r>
      <w:r>
        <w:rPr>
          <w:lang w:eastAsia="en-US"/>
        </w:rPr>
        <w:t>Le point noir grandissait</w:t>
      </w:r>
      <w:r w:rsidR="00A23BF9">
        <w:rPr>
          <w:lang w:eastAsia="en-US"/>
        </w:rPr>
        <w:t xml:space="preserve">, </w:t>
      </w:r>
      <w:r>
        <w:rPr>
          <w:lang w:eastAsia="en-US"/>
        </w:rPr>
        <w:t>grandissait</w:t>
      </w:r>
      <w:r w:rsidR="00A23BF9">
        <w:rPr>
          <w:lang w:eastAsia="en-US"/>
        </w:rPr>
        <w:t>.</w:t>
      </w:r>
    </w:p>
    <w:p w14:paraId="1143A8DF" w14:textId="12532E86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bien un homme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un homme à cheval</w:t>
      </w:r>
      <w:r w:rsidR="00A23BF9">
        <w:rPr>
          <w:lang w:eastAsia="en-US"/>
        </w:rPr>
        <w:t>.</w:t>
      </w:r>
    </w:p>
    <w:p w14:paraId="2EBD2117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avait jeté un coup d</w:t>
      </w:r>
      <w:r w:rsidR="00A23BF9">
        <w:rPr>
          <w:lang w:eastAsia="en-US"/>
        </w:rPr>
        <w:t>’</w:t>
      </w:r>
      <w:r>
        <w:rPr>
          <w:lang w:eastAsia="en-US"/>
        </w:rPr>
        <w:t>œil farouche vers un coin de l</w:t>
      </w:r>
      <w:r w:rsidR="00A23BF9">
        <w:rPr>
          <w:lang w:eastAsia="en-US"/>
        </w:rPr>
        <w:t>’</w:t>
      </w:r>
      <w:r>
        <w:rPr>
          <w:lang w:eastAsia="en-US"/>
        </w:rPr>
        <w:t>arbre où il avait caché deux beaux bâtons de houx</w:t>
      </w:r>
      <w:r w:rsidR="00A23BF9">
        <w:rPr>
          <w:lang w:eastAsia="en-US"/>
        </w:rPr>
        <w:t>.</w:t>
      </w:r>
    </w:p>
    <w:p w14:paraId="4AAE7CA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De vrais bâtons qui donnaient envie de se faire casser la tête</w:t>
      </w:r>
      <w:r w:rsidR="00A23BF9">
        <w:rPr>
          <w:lang w:eastAsia="en-US"/>
        </w:rPr>
        <w:t> !</w:t>
      </w:r>
    </w:p>
    <w:p w14:paraId="271A3B2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homme à cheval s</w:t>
      </w:r>
      <w:r w:rsidR="00A23BF9">
        <w:rPr>
          <w:lang w:eastAsia="en-US"/>
        </w:rPr>
        <w:t>’</w:t>
      </w:r>
      <w:r>
        <w:rPr>
          <w:lang w:eastAsia="en-US"/>
        </w:rPr>
        <w:t>était mis dans un bateau</w:t>
      </w:r>
      <w:r w:rsidR="00A23BF9">
        <w:rPr>
          <w:lang w:eastAsia="en-US"/>
        </w:rPr>
        <w:t>.</w:t>
      </w:r>
    </w:p>
    <w:p w14:paraId="24A2F11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plus il approchait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plus </w:t>
      </w: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perdait espoir</w:t>
      </w:r>
      <w:r w:rsidR="00A23BF9">
        <w:rPr>
          <w:lang w:eastAsia="en-US"/>
        </w:rPr>
        <w:t>.</w:t>
      </w:r>
    </w:p>
    <w:p w14:paraId="57B7903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 n</w:t>
      </w:r>
      <w:r w:rsidR="00A23BF9">
        <w:rPr>
          <w:lang w:eastAsia="en-US"/>
        </w:rPr>
        <w:t>’</w:t>
      </w:r>
      <w:r>
        <w:rPr>
          <w:lang w:eastAsia="en-US"/>
        </w:rPr>
        <w:t xml:space="preserve">était que le docteur </w:t>
      </w:r>
      <w:proofErr w:type="spellStart"/>
      <w:r>
        <w:rPr>
          <w:lang w:eastAsia="en-US"/>
        </w:rPr>
        <w:t>Méaulle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le pauvre cher homme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venait donner des remèdes à Jean-de-la-Mer</w:t>
      </w:r>
      <w:r w:rsidR="00A23BF9">
        <w:rPr>
          <w:lang w:eastAsia="en-US"/>
        </w:rPr>
        <w:t>.</w:t>
      </w:r>
    </w:p>
    <w:p w14:paraId="456ABFA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Le docteur </w:t>
      </w:r>
      <w:proofErr w:type="spellStart"/>
      <w:r>
        <w:rPr>
          <w:lang w:eastAsia="en-US"/>
        </w:rPr>
        <w:t>Méaulle</w:t>
      </w:r>
      <w:proofErr w:type="spellEnd"/>
      <w:r>
        <w:rPr>
          <w:lang w:eastAsia="en-US"/>
        </w:rPr>
        <w:t xml:space="preserve"> aborda au pied de la </w:t>
      </w:r>
      <w:proofErr w:type="spellStart"/>
      <w:r>
        <w:rPr>
          <w:lang w:eastAsia="en-US"/>
        </w:rPr>
        <w:t>Mestivière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monta le sentier tournant et traversa le tertre</w:t>
      </w:r>
      <w:r w:rsidR="00A23BF9">
        <w:rPr>
          <w:lang w:eastAsia="en-US"/>
        </w:rPr>
        <w:t>.</w:t>
      </w:r>
    </w:p>
    <w:p w14:paraId="784927D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En passant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il voyait les vaches paître</w:t>
      </w:r>
      <w:r w:rsidR="00A23BF9">
        <w:rPr>
          <w:lang w:eastAsia="en-US"/>
        </w:rPr>
        <w:t xml:space="preserve">, </w:t>
      </w:r>
      <w:r>
        <w:rPr>
          <w:lang w:eastAsia="en-US"/>
        </w:rPr>
        <w:t>de belles et bonnes vaches</w:t>
      </w:r>
      <w:r w:rsidR="00A23BF9">
        <w:rPr>
          <w:lang w:eastAsia="en-US"/>
        </w:rPr>
        <w:t xml:space="preserve">, </w:t>
      </w:r>
      <w:r>
        <w:rPr>
          <w:lang w:eastAsia="en-US"/>
        </w:rPr>
        <w:t>renommées dans tout le canton</w:t>
      </w:r>
      <w:r w:rsidR="00A23BF9">
        <w:rPr>
          <w:lang w:eastAsia="en-US"/>
        </w:rPr>
        <w:t xml:space="preserve">, </w:t>
      </w:r>
      <w:r>
        <w:rPr>
          <w:lang w:eastAsia="en-US"/>
        </w:rPr>
        <w:t>il cria</w:t>
      </w:r>
      <w:r w:rsidR="00A23BF9">
        <w:rPr>
          <w:lang w:eastAsia="en-US"/>
        </w:rPr>
        <w:t> :</w:t>
      </w:r>
    </w:p>
    <w:p w14:paraId="52E4A40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Ohé</w:t>
      </w:r>
      <w:r>
        <w:rPr>
          <w:lang w:eastAsia="en-US"/>
        </w:rPr>
        <w:t xml:space="preserve"> ! </w:t>
      </w:r>
      <w:r w:rsidR="00BB5C58">
        <w:rPr>
          <w:lang w:eastAsia="en-US"/>
        </w:rPr>
        <w:t>le pâtour</w:t>
      </w:r>
      <w:r>
        <w:rPr>
          <w:lang w:eastAsia="en-US"/>
        </w:rPr>
        <w:t> !</w:t>
      </w:r>
    </w:p>
    <w:p w14:paraId="4B5B5836" w14:textId="6A2600FB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Sans doute il voulait demander des nouvelles de </w:t>
      </w:r>
      <w:r w:rsidR="00A23BF9">
        <w:rPr>
          <w:lang w:eastAsia="en-US"/>
        </w:rPr>
        <w:t>M. </w:t>
      </w:r>
      <w:r>
        <w:rPr>
          <w:lang w:eastAsia="en-US"/>
        </w:rPr>
        <w:t xml:space="preserve">Jean </w:t>
      </w:r>
      <w:proofErr w:type="spellStart"/>
      <w:r>
        <w:rPr>
          <w:lang w:eastAsia="en-US"/>
        </w:rPr>
        <w:t>Crébu</w:t>
      </w:r>
      <w:proofErr w:type="spellEnd"/>
      <w:r w:rsidR="00A23BF9">
        <w:rPr>
          <w:lang w:eastAsia="en-US"/>
        </w:rPr>
        <w:t>.</w:t>
      </w:r>
    </w:p>
    <w:p w14:paraId="5146D2A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Mais </w:t>
      </w: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se dit</w:t>
      </w:r>
      <w:r w:rsidR="00A23BF9">
        <w:rPr>
          <w:lang w:eastAsia="en-US"/>
        </w:rPr>
        <w:t> :</w:t>
      </w:r>
    </w:p>
    <w:p w14:paraId="3F8D968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Puisqu</w:t>
      </w:r>
      <w:r>
        <w:rPr>
          <w:lang w:eastAsia="en-US"/>
        </w:rPr>
        <w:t>’</w:t>
      </w:r>
      <w:r w:rsidR="00BB5C58">
        <w:rPr>
          <w:lang w:eastAsia="en-US"/>
        </w:rPr>
        <w:t>il va le voir</w:t>
      </w:r>
      <w:r>
        <w:rPr>
          <w:lang w:eastAsia="en-US"/>
        </w:rPr>
        <w:t xml:space="preserve">, </w:t>
      </w:r>
      <w:r w:rsidR="00BB5C58">
        <w:rPr>
          <w:lang w:eastAsia="en-US"/>
        </w:rPr>
        <w:t>il va savoir</w:t>
      </w:r>
      <w:r>
        <w:rPr>
          <w:lang w:eastAsia="en-US"/>
        </w:rPr>
        <w:t>.</w:t>
      </w:r>
    </w:p>
    <w:p w14:paraId="5DC25C3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il resta caché dans le creux de son arbre</w:t>
      </w:r>
      <w:r w:rsidR="00A23BF9">
        <w:rPr>
          <w:lang w:eastAsia="en-US"/>
        </w:rPr>
        <w:t xml:space="preserve">, </w:t>
      </w:r>
      <w:r>
        <w:rPr>
          <w:lang w:eastAsia="en-US"/>
        </w:rPr>
        <w:t>attendant mieux</w:t>
      </w:r>
      <w:r w:rsidR="00A23BF9">
        <w:rPr>
          <w:lang w:eastAsia="en-US"/>
        </w:rPr>
        <w:t>.</w:t>
      </w:r>
    </w:p>
    <w:p w14:paraId="004DF48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Le docteur </w:t>
      </w:r>
      <w:proofErr w:type="spellStart"/>
      <w:r>
        <w:rPr>
          <w:lang w:eastAsia="en-US"/>
        </w:rPr>
        <w:t>Méaulle</w:t>
      </w:r>
      <w:proofErr w:type="spellEnd"/>
      <w:r>
        <w:rPr>
          <w:lang w:eastAsia="en-US"/>
        </w:rPr>
        <w:t xml:space="preserve"> s</w:t>
      </w:r>
      <w:r w:rsidR="00A23BF9">
        <w:rPr>
          <w:lang w:eastAsia="en-US"/>
        </w:rPr>
        <w:t>’</w:t>
      </w:r>
      <w:r>
        <w:rPr>
          <w:lang w:eastAsia="en-US"/>
        </w:rPr>
        <w:t>en alla</w:t>
      </w:r>
      <w:r w:rsidR="00A23BF9">
        <w:rPr>
          <w:lang w:eastAsia="en-US"/>
        </w:rPr>
        <w:t>.</w:t>
      </w:r>
    </w:p>
    <w:p w14:paraId="4EC444EC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regardait toujours la route de Vitré</w:t>
      </w:r>
      <w:r w:rsidR="00A23BF9">
        <w:rPr>
          <w:lang w:eastAsia="en-US"/>
        </w:rPr>
        <w:t>.</w:t>
      </w:r>
    </w:p>
    <w:p w14:paraId="1CCDE73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Vers onze heures et demie</w:t>
      </w:r>
      <w:r w:rsidR="00A23BF9">
        <w:rPr>
          <w:lang w:eastAsia="en-US"/>
        </w:rPr>
        <w:t xml:space="preserve">, </w:t>
      </w:r>
      <w:r>
        <w:rPr>
          <w:lang w:eastAsia="en-US"/>
        </w:rPr>
        <w:t>un autre point noir se montra</w:t>
      </w:r>
      <w:r w:rsidR="00A23BF9">
        <w:rPr>
          <w:lang w:eastAsia="en-US"/>
        </w:rPr>
        <w:t xml:space="preserve">. </w:t>
      </w:r>
      <w:r>
        <w:rPr>
          <w:lang w:eastAsia="en-US"/>
        </w:rPr>
        <w:t>Vont-ils danser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bâtons de houx vert</w:t>
      </w:r>
      <w:r w:rsidR="00A23BF9">
        <w:rPr>
          <w:lang w:eastAsia="en-US"/>
        </w:rPr>
        <w:t> ?</w:t>
      </w:r>
    </w:p>
    <w:p w14:paraId="7F6905BE" w14:textId="74633A02" w:rsidR="00A23BF9" w:rsidRDefault="00BB5C58" w:rsidP="00A23BF9">
      <w:pPr>
        <w:rPr>
          <w:lang w:eastAsia="en-US"/>
        </w:rPr>
      </w:pPr>
      <w:r>
        <w:rPr>
          <w:lang w:eastAsia="en-US"/>
        </w:rPr>
        <w:t>Pas encore</w:t>
      </w:r>
      <w:r w:rsidR="00A23BF9"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 xml:space="preserve">était le docteur Morin après le docteur </w:t>
      </w:r>
      <w:proofErr w:type="spellStart"/>
      <w:r>
        <w:rPr>
          <w:lang w:eastAsia="en-US"/>
        </w:rPr>
        <w:t>Méaulle</w:t>
      </w:r>
      <w:proofErr w:type="spellEnd"/>
      <w:r w:rsidR="00A23BF9">
        <w:rPr>
          <w:lang w:eastAsia="en-US"/>
        </w:rPr>
        <w:t>.</w:t>
      </w:r>
    </w:p>
    <w:p w14:paraId="70676C30" w14:textId="4F8F3EA9" w:rsidR="00A23BF9" w:rsidRDefault="00BB5C58" w:rsidP="00A23BF9">
      <w:pPr>
        <w:rPr>
          <w:lang w:eastAsia="en-US"/>
        </w:rPr>
      </w:pPr>
      <w:r>
        <w:rPr>
          <w:lang w:eastAsia="en-US"/>
        </w:rPr>
        <w:t>Passe le docteur Morin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Nous dirons seulement qu</w:t>
      </w:r>
      <w:r w:rsidR="00A23BF9">
        <w:rPr>
          <w:lang w:eastAsia="en-US"/>
        </w:rPr>
        <w:t>’</w:t>
      </w:r>
      <w:r>
        <w:rPr>
          <w:lang w:eastAsia="en-US"/>
        </w:rPr>
        <w:t>il allait comme si le diable eût été à ses trousses</w:t>
      </w:r>
      <w:r w:rsidR="00A23BF9">
        <w:rPr>
          <w:lang w:eastAsia="en-US"/>
        </w:rPr>
        <w:t>.</w:t>
      </w:r>
    </w:p>
    <w:p w14:paraId="1FBF8931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lastRenderedPageBreak/>
        <w:t>Yaume</w:t>
      </w:r>
      <w:proofErr w:type="spellEnd"/>
      <w:r>
        <w:rPr>
          <w:lang w:eastAsia="en-US"/>
        </w:rPr>
        <w:t xml:space="preserve"> n</w:t>
      </w:r>
      <w:r w:rsidR="00A23BF9">
        <w:rPr>
          <w:lang w:eastAsia="en-US"/>
        </w:rPr>
        <w:t>’</w:t>
      </w:r>
      <w:r>
        <w:rPr>
          <w:lang w:eastAsia="en-US"/>
        </w:rPr>
        <w:t>en regardait que mieux par le trou de son arbre</w:t>
      </w:r>
      <w:r w:rsidR="00A23BF9">
        <w:rPr>
          <w:lang w:eastAsia="en-US"/>
        </w:rPr>
        <w:t>.</w:t>
      </w:r>
    </w:p>
    <w:p w14:paraId="78A598A9" w14:textId="1BBD8388" w:rsidR="00A23BF9" w:rsidRDefault="00BB5C58" w:rsidP="00A23BF9">
      <w:pPr>
        <w:rPr>
          <w:lang w:eastAsia="en-US"/>
        </w:rPr>
      </w:pPr>
      <w:r>
        <w:rPr>
          <w:lang w:eastAsia="en-US"/>
        </w:rPr>
        <w:t>À midi</w:t>
      </w:r>
      <w:r w:rsidR="00A23BF9">
        <w:rPr>
          <w:lang w:eastAsia="en-US"/>
        </w:rPr>
        <w:t xml:space="preserve">, </w:t>
      </w:r>
      <w:r>
        <w:rPr>
          <w:lang w:eastAsia="en-US"/>
        </w:rPr>
        <w:t>troisième point noir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Besnard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homme d</w:t>
      </w:r>
      <w:r w:rsidR="00A23BF9">
        <w:rPr>
          <w:lang w:eastAsia="en-US"/>
        </w:rPr>
        <w:t>’</w:t>
      </w:r>
      <w:r>
        <w:rPr>
          <w:lang w:eastAsia="en-US"/>
        </w:rPr>
        <w:t>affaires</w:t>
      </w:r>
      <w:r w:rsidR="00A23BF9">
        <w:rPr>
          <w:lang w:eastAsia="en-US"/>
        </w:rPr>
        <w:t>.</w:t>
      </w:r>
    </w:p>
    <w:p w14:paraId="07E6C911" w14:textId="77777777" w:rsidR="00A23BF9" w:rsidRDefault="00BB5C58" w:rsidP="00A23BF9">
      <w:pPr>
        <w:numPr>
          <w:ins w:id="60" w:author="Alain" w:date="2009-11-15T21:51:00Z"/>
        </w:numPr>
        <w:rPr>
          <w:lang w:eastAsia="en-US"/>
        </w:rPr>
      </w:pPr>
      <w:r>
        <w:rPr>
          <w:lang w:eastAsia="en-US"/>
        </w:rPr>
        <w:t>À midi et demi</w:t>
      </w:r>
      <w:r w:rsidR="00A23BF9">
        <w:rPr>
          <w:lang w:eastAsia="en-US"/>
        </w:rPr>
        <w:t xml:space="preserve">, </w:t>
      </w:r>
      <w:r>
        <w:rPr>
          <w:lang w:eastAsia="en-US"/>
        </w:rPr>
        <w:t>Menand jeune</w:t>
      </w:r>
      <w:r w:rsidR="00A23BF9">
        <w:rPr>
          <w:lang w:eastAsia="en-US"/>
        </w:rPr>
        <w:t xml:space="preserve">, </w:t>
      </w:r>
      <w:r>
        <w:rPr>
          <w:lang w:eastAsia="en-US"/>
        </w:rPr>
        <w:t>le notaire</w:t>
      </w:r>
      <w:r w:rsidR="00A23BF9">
        <w:rPr>
          <w:lang w:eastAsia="en-US"/>
        </w:rPr>
        <w:t xml:space="preserve">, </w:t>
      </w:r>
      <w:r>
        <w:rPr>
          <w:lang w:eastAsia="en-US"/>
        </w:rPr>
        <w:t>mangeant à belles dents la corde de son fouet</w:t>
      </w:r>
      <w:r w:rsidR="00A23BF9">
        <w:rPr>
          <w:lang w:eastAsia="en-US"/>
        </w:rPr>
        <w:t>.</w:t>
      </w:r>
    </w:p>
    <w:p w14:paraId="3E04CA79" w14:textId="780FE413" w:rsidR="00A23BF9" w:rsidRDefault="00BB5C58" w:rsidP="00A23BF9">
      <w:pPr>
        <w:rPr>
          <w:lang w:eastAsia="en-US"/>
        </w:rPr>
      </w:pPr>
      <w:r>
        <w:rPr>
          <w:lang w:eastAsia="en-US"/>
        </w:rPr>
        <w:t>À une heure</w:t>
      </w:r>
      <w:r w:rsidR="00A23BF9">
        <w:rPr>
          <w:lang w:eastAsia="en-US"/>
        </w:rPr>
        <w:t xml:space="preserve">, </w:t>
      </w:r>
      <w:r>
        <w:rPr>
          <w:lang w:eastAsia="en-US"/>
        </w:rPr>
        <w:t>deux points noirs à la fois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le vieux </w:t>
      </w:r>
      <w:proofErr w:type="spellStart"/>
      <w:r>
        <w:rPr>
          <w:lang w:eastAsia="en-US"/>
        </w:rPr>
        <w:t>Houël</w:t>
      </w:r>
      <w:proofErr w:type="spellEnd"/>
      <w:r>
        <w:rPr>
          <w:lang w:eastAsia="en-US"/>
        </w:rPr>
        <w:t xml:space="preserve"> avec </w:t>
      </w:r>
      <w:r w:rsidR="00685E2E">
        <w:rPr>
          <w:lang w:eastAsia="en-US"/>
        </w:rPr>
        <w:t>Cousin-et-ami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de son nom </w:t>
      </w:r>
      <w:r w:rsidR="00A23BF9">
        <w:rPr>
          <w:lang w:eastAsia="en-US"/>
        </w:rPr>
        <w:t>M. de </w:t>
      </w:r>
      <w:proofErr w:type="spellStart"/>
      <w:r>
        <w:rPr>
          <w:lang w:eastAsia="en-US"/>
        </w:rPr>
        <w:t>Maudreuil</w:t>
      </w:r>
      <w:proofErr w:type="spellEnd"/>
      <w:r w:rsidR="00A23BF9">
        <w:rPr>
          <w:lang w:eastAsia="en-US"/>
        </w:rPr>
        <w:t>.</w:t>
      </w:r>
    </w:p>
    <w:p w14:paraId="7FAD0B9D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pensa</w:t>
      </w:r>
      <w:r w:rsidR="00A23BF9">
        <w:rPr>
          <w:lang w:eastAsia="en-US"/>
        </w:rPr>
        <w:t> :</w:t>
      </w:r>
    </w:p>
    <w:p w14:paraId="1881429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Voilà censément bien des corbeaux pour une seule charogne</w:t>
      </w:r>
      <w:r>
        <w:rPr>
          <w:lang w:eastAsia="en-US"/>
        </w:rPr>
        <w:t> !</w:t>
      </w:r>
    </w:p>
    <w:p w14:paraId="7759C8CD" w14:textId="095CE74C" w:rsidR="00A23BF9" w:rsidRDefault="00BB5C58" w:rsidP="00A23BF9">
      <w:pPr>
        <w:rPr>
          <w:lang w:eastAsia="en-US"/>
        </w:rPr>
      </w:pPr>
      <w:r>
        <w:rPr>
          <w:lang w:eastAsia="en-US"/>
        </w:rPr>
        <w:t>À deux heures moins le quart</w:t>
      </w:r>
      <w:r w:rsidR="00A23BF9">
        <w:rPr>
          <w:lang w:eastAsia="en-US"/>
        </w:rPr>
        <w:t xml:space="preserve">, </w:t>
      </w:r>
      <w:r>
        <w:rPr>
          <w:lang w:eastAsia="en-US"/>
        </w:rPr>
        <w:t>enfin</w:t>
      </w:r>
      <w:r w:rsidR="00A23BF9">
        <w:rPr>
          <w:lang w:eastAsia="en-US"/>
        </w:rPr>
        <w:t xml:space="preserve">, </w:t>
      </w:r>
      <w:r>
        <w:rPr>
          <w:lang w:eastAsia="en-US"/>
        </w:rPr>
        <w:t>une carriole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et dans la carriole les deux Romblon avec le jeune </w:t>
      </w:r>
      <w:r w:rsidR="00A23BF9">
        <w:rPr>
          <w:lang w:eastAsia="en-US"/>
        </w:rPr>
        <w:t>M. de </w:t>
      </w:r>
      <w:proofErr w:type="spellStart"/>
      <w:r>
        <w:rPr>
          <w:lang w:eastAsia="en-US"/>
        </w:rPr>
        <w:t>Guérineul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nom de nom de nom</w:t>
      </w:r>
      <w:r w:rsidR="00A23BF9">
        <w:rPr>
          <w:lang w:eastAsia="en-US"/>
        </w:rPr>
        <w:t> !</w:t>
      </w:r>
    </w:p>
    <w:p w14:paraId="2B70963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carriole resta en bas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trois voyageurs montèrent</w:t>
      </w:r>
      <w:r w:rsidR="00A23BF9">
        <w:rPr>
          <w:lang w:eastAsia="en-US"/>
        </w:rPr>
        <w:t>.</w:t>
      </w:r>
    </w:p>
    <w:p w14:paraId="0D1CF1E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De belles vaches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 papa Romblon</w:t>
      </w:r>
      <w:r>
        <w:rPr>
          <w:lang w:eastAsia="en-US"/>
        </w:rPr>
        <w:t>.</w:t>
      </w:r>
    </w:p>
    <w:p w14:paraId="5435AD49" w14:textId="50B88E00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Oui-fait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appuya Fifi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regarde voir</w:t>
      </w:r>
      <w:r>
        <w:rPr>
          <w:lang w:eastAsia="en-US"/>
        </w:rPr>
        <w:t xml:space="preserve">, </w:t>
      </w:r>
      <w:r w:rsidR="00BB5C58">
        <w:rPr>
          <w:lang w:eastAsia="en-US"/>
        </w:rPr>
        <w:t>papa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la </w:t>
      </w:r>
      <w:proofErr w:type="spellStart"/>
      <w:r w:rsidR="00BB5C58">
        <w:rPr>
          <w:lang w:eastAsia="en-US"/>
        </w:rPr>
        <w:t>gâre</w:t>
      </w:r>
      <w:proofErr w:type="spellEnd"/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On regarda la </w:t>
      </w:r>
      <w:proofErr w:type="spellStart"/>
      <w:r w:rsidR="00BB5C58">
        <w:rPr>
          <w:i/>
          <w:iCs/>
        </w:rPr>
        <w:t>gâre</w:t>
      </w:r>
      <w:proofErr w:type="spellEnd"/>
      <w:r>
        <w:rPr>
          <w:lang w:eastAsia="en-US"/>
        </w:rPr>
        <w:t xml:space="preserve"> (</w:t>
      </w:r>
      <w:r w:rsidR="00BB5C58">
        <w:rPr>
          <w:lang w:eastAsia="en-US"/>
        </w:rPr>
        <w:t>blanche et noire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pie</w:t>
      </w:r>
      <w:r>
        <w:rPr>
          <w:lang w:eastAsia="en-US"/>
        </w:rPr>
        <w:t>).</w:t>
      </w:r>
    </w:p>
    <w:p w14:paraId="4E05E1AB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Guérineul</w:t>
      </w:r>
      <w:proofErr w:type="spellEnd"/>
      <w:r>
        <w:rPr>
          <w:lang w:eastAsia="en-US"/>
        </w:rPr>
        <w:t xml:space="preserve"> di</w:t>
      </w:r>
      <w:r>
        <w:t>t</w:t>
      </w:r>
      <w:r w:rsidR="00A23BF9">
        <w:rPr>
          <w:lang w:eastAsia="en-US"/>
        </w:rPr>
        <w:t> :</w:t>
      </w:r>
    </w:p>
    <w:p w14:paraId="28D9162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La </w:t>
      </w:r>
      <w:proofErr w:type="spellStart"/>
      <w:r w:rsidR="00BB5C58">
        <w:rPr>
          <w:lang w:eastAsia="en-US"/>
        </w:rPr>
        <w:t>gâre</w:t>
      </w:r>
      <w:proofErr w:type="spellEnd"/>
      <w:r w:rsidR="00BB5C58">
        <w:rPr>
          <w:lang w:eastAsia="en-US"/>
        </w:rPr>
        <w:t xml:space="preserve"> vaut vingt-deux pistoles comme Dieu est Dieu</w:t>
      </w:r>
      <w:r>
        <w:rPr>
          <w:lang w:eastAsia="en-US"/>
        </w:rPr>
        <w:t xml:space="preserve">, </w:t>
      </w:r>
      <w:r w:rsidR="00BB5C58">
        <w:rPr>
          <w:lang w:eastAsia="en-US"/>
        </w:rPr>
        <w:t>nom d</w:t>
      </w:r>
      <w:r>
        <w:rPr>
          <w:lang w:eastAsia="en-US"/>
        </w:rPr>
        <w:t>’</w:t>
      </w:r>
      <w:r w:rsidR="00BB5C58">
        <w:rPr>
          <w:lang w:eastAsia="en-US"/>
        </w:rPr>
        <w:t>un chien</w:t>
      </w:r>
      <w:r>
        <w:rPr>
          <w:lang w:eastAsia="en-US"/>
        </w:rPr>
        <w:t> !</w:t>
      </w:r>
    </w:p>
    <w:p w14:paraId="730EF24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l</w:t>
      </w:r>
      <w:r w:rsidR="00A23BF9">
        <w:rPr>
          <w:lang w:eastAsia="en-US"/>
        </w:rPr>
        <w:t>’</w:t>
      </w:r>
      <w:r>
        <w:rPr>
          <w:lang w:eastAsia="en-US"/>
        </w:rPr>
        <w:t>on passa</w:t>
      </w:r>
      <w:r w:rsidR="00A23BF9">
        <w:rPr>
          <w:lang w:eastAsia="en-US"/>
        </w:rPr>
        <w:t>.</w:t>
      </w:r>
    </w:p>
    <w:p w14:paraId="75D6C12F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jeta vers la gare un coup d</w:t>
      </w:r>
      <w:r w:rsidR="00A23BF9">
        <w:rPr>
          <w:lang w:eastAsia="en-US"/>
        </w:rPr>
        <w:t>’</w:t>
      </w:r>
      <w:r>
        <w:rPr>
          <w:lang w:eastAsia="en-US"/>
        </w:rPr>
        <w:t>œil mélancolique</w:t>
      </w:r>
      <w:r w:rsidR="00A23BF9">
        <w:rPr>
          <w:lang w:eastAsia="en-US"/>
        </w:rPr>
        <w:t>.</w:t>
      </w:r>
    </w:p>
    <w:p w14:paraId="7B1C291F" w14:textId="6C410BF6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murmura-t-il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la cocotte à mademoiselle Berthe</w:t>
      </w:r>
      <w:r>
        <w:rPr>
          <w:lang w:eastAsia="en-US"/>
        </w:rPr>
        <w:t xml:space="preserve">… </w:t>
      </w:r>
      <w:r w:rsidR="00BB5C58">
        <w:rPr>
          <w:lang w:eastAsia="en-US"/>
        </w:rPr>
        <w:t>qui sait à qui elle sera demain</w:t>
      </w:r>
      <w:r>
        <w:rPr>
          <w:lang w:eastAsia="en-US"/>
        </w:rPr>
        <w:t> ?</w:t>
      </w:r>
    </w:p>
    <w:p w14:paraId="18E56EE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 xml:space="preserve">Mais </w:t>
      </w:r>
      <w:r>
        <w:t>ces pensées philosophiques ne pouvaient le détourner de sa surveillance</w:t>
      </w:r>
      <w:r w:rsidR="00A23BF9">
        <w:rPr>
          <w:lang w:eastAsia="en-US"/>
        </w:rPr>
        <w:t>.</w:t>
      </w:r>
    </w:p>
    <w:p w14:paraId="5A7EB99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remit son œil au trou de la guérite</w:t>
      </w:r>
      <w:r w:rsidR="00A23BF9">
        <w:rPr>
          <w:lang w:eastAsia="en-US"/>
        </w:rPr>
        <w:t>.</w:t>
      </w:r>
    </w:p>
    <w:p w14:paraId="55E0718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Cette fois il n</w:t>
      </w:r>
      <w:r w:rsidR="00A23BF9">
        <w:rPr>
          <w:lang w:eastAsia="en-US"/>
        </w:rPr>
        <w:t>’</w:t>
      </w:r>
      <w:r>
        <w:rPr>
          <w:lang w:eastAsia="en-US"/>
        </w:rPr>
        <w:t>attendit pas longtemps</w:t>
      </w:r>
      <w:r w:rsidR="00A23BF9">
        <w:rPr>
          <w:lang w:eastAsia="en-US"/>
        </w:rPr>
        <w:t>.</w:t>
      </w:r>
    </w:p>
    <w:p w14:paraId="768AA33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Un homme à pied courait sur la route de la ville</w:t>
      </w:r>
      <w:r w:rsidR="00A23BF9">
        <w:rPr>
          <w:lang w:eastAsia="en-US"/>
        </w:rPr>
        <w:t xml:space="preserve">. </w:t>
      </w:r>
      <w:r>
        <w:rPr>
          <w:lang w:eastAsia="en-US"/>
        </w:rPr>
        <w:t>Il était bien loin encore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mais le sang monta aux </w:t>
      </w:r>
      <w:r>
        <w:t>yeux d</w:t>
      </w:r>
      <w:r w:rsidR="00A23BF9">
        <w:rPr>
          <w:lang w:eastAsia="en-US"/>
        </w:rPr>
        <w:t>’</w:t>
      </w:r>
      <w:proofErr w:type="spellStart"/>
      <w:r>
        <w:rPr>
          <w:lang w:eastAsia="en-US"/>
        </w:rPr>
        <w:t>Yaume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qui ouvrit sa bouche toute grande pour respirer à pleins poumons</w:t>
      </w:r>
      <w:r w:rsidR="00A23BF9">
        <w:rPr>
          <w:lang w:eastAsia="en-US"/>
        </w:rPr>
        <w:t>.</w:t>
      </w:r>
    </w:p>
    <w:p w14:paraId="22C8E27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Les Romblon et </w:t>
      </w:r>
      <w:proofErr w:type="spellStart"/>
      <w:r>
        <w:rPr>
          <w:lang w:eastAsia="en-US"/>
        </w:rPr>
        <w:t>Guérineul</w:t>
      </w:r>
      <w:proofErr w:type="spellEnd"/>
      <w:r>
        <w:rPr>
          <w:lang w:eastAsia="en-US"/>
        </w:rPr>
        <w:t xml:space="preserve"> avaient mis du côté de la </w:t>
      </w:r>
      <w:proofErr w:type="spellStart"/>
      <w:r>
        <w:rPr>
          <w:lang w:eastAsia="en-US"/>
        </w:rPr>
        <w:t>Mestivière</w:t>
      </w:r>
      <w:proofErr w:type="spellEnd"/>
      <w:r>
        <w:rPr>
          <w:lang w:eastAsia="en-US"/>
        </w:rPr>
        <w:t xml:space="preserve"> la dernière barque</w:t>
      </w:r>
      <w:r w:rsidR="00A23BF9">
        <w:rPr>
          <w:lang w:eastAsia="en-US"/>
        </w:rPr>
        <w:t xml:space="preserve">.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homme ôta ses habits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plia en paquet sur sa tête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entra dans le courant sans hésiter</w:t>
      </w:r>
      <w:r w:rsidR="00A23BF9">
        <w:rPr>
          <w:lang w:eastAsia="en-US"/>
        </w:rPr>
        <w:t>.</w:t>
      </w:r>
    </w:p>
    <w:p w14:paraId="5138601C" w14:textId="1C611D3D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oui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grommela </w:t>
      </w:r>
      <w:proofErr w:type="spellStart"/>
      <w:r w:rsidR="00BB5C58">
        <w:rPr>
          <w:lang w:eastAsia="en-US"/>
        </w:rPr>
        <w:t>Yaume</w:t>
      </w:r>
      <w:proofErr w:type="spellEnd"/>
      <w:r w:rsidR="00BB5C58">
        <w:rPr>
          <w:lang w:eastAsia="en-US"/>
        </w:rPr>
        <w:t xml:space="preserve"> entre ses dents serrées</w:t>
      </w:r>
      <w:r>
        <w:rPr>
          <w:lang w:eastAsia="en-US"/>
        </w:rPr>
        <w:t xml:space="preserve">, </w:t>
      </w:r>
      <w:r w:rsidR="00BB5C58">
        <w:rPr>
          <w:lang w:eastAsia="en-US"/>
        </w:rPr>
        <w:t>tu nages bien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mon gars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mais moi</w:t>
      </w:r>
      <w:r>
        <w:rPr>
          <w:lang w:eastAsia="en-US"/>
        </w:rPr>
        <w:t xml:space="preserve">, </w:t>
      </w:r>
      <w:r w:rsidR="00BB5C58">
        <w:rPr>
          <w:lang w:eastAsia="en-US"/>
        </w:rPr>
        <w:t>je tape bien</w:t>
      </w:r>
      <w:r>
        <w:rPr>
          <w:lang w:eastAsia="en-US"/>
        </w:rPr>
        <w:t> !</w:t>
      </w:r>
    </w:p>
    <w:p w14:paraId="7BDC6440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traversa la </w:t>
      </w:r>
      <w:proofErr w:type="spellStart"/>
      <w:r>
        <w:rPr>
          <w:lang w:eastAsia="en-US"/>
        </w:rPr>
        <w:t>Vesvre</w:t>
      </w:r>
      <w:proofErr w:type="spellEnd"/>
      <w:r>
        <w:rPr>
          <w:lang w:eastAsia="en-US"/>
        </w:rPr>
        <w:t xml:space="preserve"> en une douzaine de brassées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remit ses vêtements à la hâte</w:t>
      </w:r>
      <w:r w:rsidR="00A23BF9">
        <w:rPr>
          <w:lang w:eastAsia="en-US"/>
        </w:rPr>
        <w:t>.</w:t>
      </w:r>
    </w:p>
    <w:p w14:paraId="5DFA9A21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souriait et se disait</w:t>
      </w:r>
      <w:r w:rsidR="00A23BF9">
        <w:rPr>
          <w:lang w:eastAsia="en-US"/>
        </w:rPr>
        <w:t> :</w:t>
      </w:r>
    </w:p>
    <w:p w14:paraId="494B536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Tu as l</w:t>
      </w:r>
      <w:r>
        <w:rPr>
          <w:lang w:eastAsia="en-US"/>
        </w:rPr>
        <w:t>’</w:t>
      </w:r>
      <w:r w:rsidR="00BB5C58">
        <w:rPr>
          <w:lang w:eastAsia="en-US"/>
        </w:rPr>
        <w:t>air pre</w:t>
      </w:r>
      <w:r w:rsidR="00BB5C58">
        <w:t>ssé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mon gars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 xml:space="preserve"> ! </w:t>
      </w:r>
      <w:r w:rsidR="00BB5C58">
        <w:rPr>
          <w:lang w:eastAsia="en-US"/>
        </w:rPr>
        <w:t>mais faudra s</w:t>
      </w:r>
      <w:r>
        <w:rPr>
          <w:lang w:eastAsia="en-US"/>
        </w:rPr>
        <w:t>’</w:t>
      </w:r>
      <w:r w:rsidR="00BB5C58">
        <w:rPr>
          <w:lang w:eastAsia="en-US"/>
        </w:rPr>
        <w:t>arrêter un petit peu</w:t>
      </w:r>
      <w:r>
        <w:rPr>
          <w:lang w:eastAsia="en-US"/>
        </w:rPr>
        <w:t xml:space="preserve"> ! 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dame</w:t>
      </w:r>
      <w:r>
        <w:rPr>
          <w:lang w:eastAsia="en-US"/>
        </w:rPr>
        <w:t xml:space="preserve">, </w:t>
      </w:r>
      <w:r w:rsidR="00BB5C58">
        <w:rPr>
          <w:lang w:eastAsia="en-US"/>
        </w:rPr>
        <w:t>oui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censément</w:t>
      </w:r>
      <w:r>
        <w:rPr>
          <w:lang w:eastAsia="en-US"/>
        </w:rPr>
        <w:t> !</w:t>
      </w:r>
    </w:p>
    <w:p w14:paraId="3B6233E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prit les deux bâtons de houx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sortit de son arbre et alla se mettre au beau milieu de la route du </w:t>
      </w:r>
      <w:proofErr w:type="spellStart"/>
      <w:r>
        <w:rPr>
          <w:lang w:eastAsia="en-US"/>
        </w:rPr>
        <w:t>Ceuil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entre les roches</w:t>
      </w:r>
      <w:r w:rsidR="00A23BF9">
        <w:rPr>
          <w:lang w:eastAsia="en-US"/>
        </w:rPr>
        <w:t>.</w:t>
      </w:r>
    </w:p>
    <w:p w14:paraId="0A758697" w14:textId="4CF7C6C6" w:rsidR="00A23BF9" w:rsidRDefault="00BB5C58" w:rsidP="00A23BF9">
      <w:pPr>
        <w:rPr>
          <w:i/>
          <w:iCs/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 xml:space="preserve">était un agneau que ce </w:t>
      </w:r>
      <w:proofErr w:type="spellStart"/>
      <w:r>
        <w:rPr>
          <w:lang w:eastAsia="en-US"/>
        </w:rPr>
        <w:t>Yaume</w:t>
      </w:r>
      <w:proofErr w:type="spellEnd"/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mais il avait déjà fendu le crâne d</w:t>
      </w:r>
      <w:r w:rsidR="00A23BF9">
        <w:rPr>
          <w:lang w:eastAsia="en-US"/>
        </w:rPr>
        <w:t>’</w:t>
      </w:r>
      <w:r>
        <w:rPr>
          <w:lang w:eastAsia="en-US"/>
        </w:rPr>
        <w:t xml:space="preserve">un grand charbonnier du </w:t>
      </w:r>
      <w:proofErr w:type="spellStart"/>
      <w:r>
        <w:rPr>
          <w:lang w:eastAsia="en-US"/>
        </w:rPr>
        <w:t>Boüexis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parce que ce charbonnier avait regardé Olivette sous le nez à l</w:t>
      </w:r>
      <w:r w:rsidR="00A23BF9">
        <w:rPr>
          <w:lang w:eastAsia="en-US"/>
        </w:rPr>
        <w:t>’</w:t>
      </w:r>
      <w:r>
        <w:rPr>
          <w:i/>
          <w:iCs/>
          <w:lang w:eastAsia="en-US"/>
        </w:rPr>
        <w:t>assemblée</w:t>
      </w:r>
      <w:r w:rsidR="00A23BF9">
        <w:rPr>
          <w:i/>
          <w:iCs/>
          <w:lang w:eastAsia="en-US"/>
        </w:rPr>
        <w:t>.</w:t>
      </w:r>
    </w:p>
    <w:p w14:paraId="280E9A66" w14:textId="77777777" w:rsidR="00A23BF9" w:rsidRDefault="00BB5C58" w:rsidP="00A23BF9">
      <w:pPr>
        <w:rPr>
          <w:lang w:eastAsia="en-US"/>
        </w:rPr>
      </w:pPr>
      <w:r>
        <w:t>Dans l</w:t>
      </w:r>
      <w:r w:rsidR="00A23BF9">
        <w:t>’</w:t>
      </w:r>
      <w:r>
        <w:t>Ille-et-Vilaine</w:t>
      </w:r>
      <w:r w:rsidR="00A23BF9">
        <w:t xml:space="preserve">, </w:t>
      </w:r>
      <w:r>
        <w:t xml:space="preserve">une </w:t>
      </w:r>
      <w:r>
        <w:rPr>
          <w:i/>
          <w:iCs/>
        </w:rPr>
        <w:t xml:space="preserve">assemblée </w:t>
      </w:r>
      <w:r>
        <w:t>est ce que nous appelons une fête à Pantin ou à Meudon</w:t>
      </w:r>
      <w:r w:rsidR="00A23BF9">
        <w:t xml:space="preserve">, </w:t>
      </w:r>
      <w:r>
        <w:t>une kermesse en Flandre</w:t>
      </w:r>
      <w:r w:rsidR="00A23BF9">
        <w:t xml:space="preserve">, </w:t>
      </w:r>
      <w:r>
        <w:t xml:space="preserve">un </w:t>
      </w:r>
      <w:r>
        <w:rPr>
          <w:i/>
          <w:iCs/>
        </w:rPr>
        <w:t>pardon</w:t>
      </w:r>
      <w:r>
        <w:rPr>
          <w:lang w:eastAsia="en-US"/>
        </w:rPr>
        <w:t xml:space="preserve"> en Basse-Bretagne</w:t>
      </w:r>
      <w:r w:rsidR="00A23BF9">
        <w:rPr>
          <w:lang w:eastAsia="en-US"/>
        </w:rPr>
        <w:t>.</w:t>
      </w:r>
    </w:p>
    <w:p w14:paraId="41887347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lastRenderedPageBreak/>
        <w:t>Tiennet</w:t>
      </w:r>
      <w:proofErr w:type="spellEnd"/>
      <w:r>
        <w:rPr>
          <w:lang w:eastAsia="en-US"/>
        </w:rPr>
        <w:t xml:space="preserve"> parut bientôt en haut de la falaise</w:t>
      </w:r>
      <w:r w:rsidR="00A23BF9">
        <w:rPr>
          <w:lang w:eastAsia="en-US"/>
        </w:rPr>
        <w:t>.</w:t>
      </w:r>
    </w:p>
    <w:p w14:paraId="6EFF789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ne se doutait de rien</w:t>
      </w:r>
      <w:r w:rsidR="00A23BF9">
        <w:rPr>
          <w:lang w:eastAsia="en-US"/>
        </w:rPr>
        <w:t xml:space="preserve">, </w:t>
      </w:r>
      <w:r>
        <w:rPr>
          <w:lang w:eastAsia="en-US"/>
        </w:rPr>
        <w:t>et pourtant sa marche s</w:t>
      </w:r>
      <w:r w:rsidR="00A23BF9">
        <w:rPr>
          <w:lang w:eastAsia="en-US"/>
        </w:rPr>
        <w:t>’</w:t>
      </w:r>
      <w:r>
        <w:rPr>
          <w:lang w:eastAsia="en-US"/>
        </w:rPr>
        <w:t>était ralentie</w:t>
      </w:r>
      <w:r w:rsidR="00A23BF9">
        <w:rPr>
          <w:lang w:eastAsia="en-US"/>
        </w:rPr>
        <w:t xml:space="preserve">, </w:t>
      </w:r>
      <w:r>
        <w:rPr>
          <w:lang w:eastAsia="en-US"/>
        </w:rPr>
        <w:t>soit par le fait de la fatigue</w:t>
      </w:r>
      <w:r w:rsidR="00A23BF9">
        <w:rPr>
          <w:lang w:eastAsia="en-US"/>
        </w:rPr>
        <w:t xml:space="preserve">, </w:t>
      </w:r>
      <w:r>
        <w:rPr>
          <w:lang w:eastAsia="en-US"/>
        </w:rPr>
        <w:t>soit qu</w:t>
      </w:r>
      <w:r w:rsidR="00A23BF9">
        <w:rPr>
          <w:lang w:eastAsia="en-US"/>
        </w:rPr>
        <w:t>’</w:t>
      </w:r>
      <w:r>
        <w:rPr>
          <w:lang w:eastAsia="en-US"/>
        </w:rPr>
        <w:t>il lui fût venu en tête une de ces pensées qui courbent le front et a</w:t>
      </w:r>
      <w:r>
        <w:t>mollissent les muscles</w:t>
      </w:r>
      <w:r w:rsidR="00A23BF9">
        <w:rPr>
          <w:lang w:eastAsia="en-US"/>
        </w:rPr>
        <w:t>.</w:t>
      </w:r>
    </w:p>
    <w:p w14:paraId="1EE26211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souriait à le voir s</w:t>
      </w:r>
      <w:r w:rsidR="00A23BF9">
        <w:rPr>
          <w:lang w:eastAsia="en-US"/>
        </w:rPr>
        <w:t>’</w:t>
      </w:r>
      <w:r>
        <w:rPr>
          <w:lang w:eastAsia="en-US"/>
        </w:rPr>
        <w:t>avancer</w:t>
      </w:r>
      <w:r w:rsidR="00A23BF9">
        <w:rPr>
          <w:lang w:eastAsia="en-US"/>
        </w:rPr>
        <w:t xml:space="preserve">, </w:t>
      </w:r>
      <w:r>
        <w:rPr>
          <w:lang w:eastAsia="en-US"/>
        </w:rPr>
        <w:t>pensif</w:t>
      </w:r>
      <w:r w:rsidR="00A23BF9">
        <w:rPr>
          <w:lang w:eastAsia="en-US"/>
        </w:rPr>
        <w:t xml:space="preserve">, </w:t>
      </w:r>
      <w:r>
        <w:rPr>
          <w:lang w:eastAsia="en-US"/>
        </w:rPr>
        <w:t>et la tête inclinée</w:t>
      </w:r>
      <w:r w:rsidR="00A23BF9">
        <w:rPr>
          <w:lang w:eastAsia="en-US"/>
        </w:rPr>
        <w:t xml:space="preserve">.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n</w:t>
      </w:r>
      <w:r w:rsidR="00A23BF9">
        <w:rPr>
          <w:lang w:eastAsia="en-US"/>
        </w:rPr>
        <w:t>’</w:t>
      </w:r>
      <w:r>
        <w:rPr>
          <w:lang w:eastAsia="en-US"/>
        </w:rPr>
        <w:t>avait pas encore aperçu le pâtour</w:t>
      </w:r>
      <w:r w:rsidR="00A23BF9">
        <w:rPr>
          <w:lang w:eastAsia="en-US"/>
        </w:rPr>
        <w:t>.</w:t>
      </w:r>
    </w:p>
    <w:p w14:paraId="3708207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Ils n</w:t>
      </w:r>
      <w:r w:rsidR="00A23BF9">
        <w:rPr>
          <w:lang w:eastAsia="en-US"/>
        </w:rPr>
        <w:t>’</w:t>
      </w:r>
      <w:r>
        <w:rPr>
          <w:lang w:eastAsia="en-US"/>
        </w:rPr>
        <w:t>étaient plus pourtant qu</w:t>
      </w:r>
      <w:r w:rsidR="00A23BF9">
        <w:rPr>
          <w:lang w:eastAsia="en-US"/>
        </w:rPr>
        <w:t>’</w:t>
      </w:r>
      <w:r>
        <w:rPr>
          <w:lang w:eastAsia="en-US"/>
        </w:rPr>
        <w:t>à quelques pas l</w:t>
      </w:r>
      <w:r w:rsidR="00A23BF9">
        <w:rPr>
          <w:lang w:eastAsia="en-US"/>
        </w:rPr>
        <w:t>’</w:t>
      </w:r>
      <w:r>
        <w:rPr>
          <w:lang w:eastAsia="en-US"/>
        </w:rPr>
        <w:t>un de l</w:t>
      </w:r>
      <w:r w:rsidR="00A23BF9">
        <w:rPr>
          <w:lang w:eastAsia="en-US"/>
        </w:rPr>
        <w:t>’</w:t>
      </w:r>
      <w:r>
        <w:rPr>
          <w:lang w:eastAsia="en-US"/>
        </w:rPr>
        <w:t>autre</w:t>
      </w:r>
      <w:r w:rsidR="00A23BF9">
        <w:rPr>
          <w:lang w:eastAsia="en-US"/>
        </w:rPr>
        <w:t xml:space="preserve">. </w:t>
      </w:r>
      <w:r>
        <w:rPr>
          <w:lang w:eastAsia="en-US"/>
        </w:rPr>
        <w:t>Impossible de voir un contraste plus frappant que celui q</w:t>
      </w:r>
      <w:r>
        <w:t>u</w:t>
      </w:r>
      <w:r w:rsidR="00A23BF9">
        <w:rPr>
          <w:lang w:eastAsia="en-US"/>
        </w:rPr>
        <w:t>’</w:t>
      </w:r>
      <w:r>
        <w:rPr>
          <w:lang w:eastAsia="en-US"/>
        </w:rPr>
        <w:t>offraient ces deux jeunes hommes</w:t>
      </w:r>
      <w:r w:rsidR="00A23BF9">
        <w:rPr>
          <w:lang w:eastAsia="en-US"/>
        </w:rPr>
        <w:t>.</w:t>
      </w:r>
    </w:p>
    <w:p w14:paraId="168C8A18" w14:textId="622F5A6A" w:rsidR="00A23BF9" w:rsidRDefault="00BB5C58" w:rsidP="00A23BF9">
      <w:pPr>
        <w:rPr>
          <w:lang w:eastAsia="en-US"/>
        </w:rPr>
      </w:pPr>
      <w:r>
        <w:rPr>
          <w:lang w:eastAsia="en-US"/>
        </w:rPr>
        <w:t>Ils avaient tous les deux la bonté et la franchise peintes sur le visage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c</w:t>
      </w:r>
      <w:r w:rsidR="00A23BF9">
        <w:rPr>
          <w:lang w:eastAsia="en-US"/>
        </w:rPr>
        <w:t>’</w:t>
      </w:r>
      <w:r>
        <w:rPr>
          <w:lang w:eastAsia="en-US"/>
        </w:rPr>
        <w:t>était en cela seulement qu</w:t>
      </w:r>
      <w:r w:rsidR="00A23BF9">
        <w:rPr>
          <w:lang w:eastAsia="en-US"/>
        </w:rPr>
        <w:t>’</w:t>
      </w:r>
      <w:r>
        <w:rPr>
          <w:lang w:eastAsia="en-US"/>
        </w:rPr>
        <w:t>ils pouvaient se rapprocher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Pour le reste</w:t>
      </w:r>
      <w:r w:rsidR="00A23BF9">
        <w:rPr>
          <w:lang w:eastAsia="en-US"/>
        </w:rPr>
        <w:t xml:space="preserve">, </w:t>
      </w:r>
      <w:r>
        <w:rPr>
          <w:lang w:eastAsia="en-US"/>
        </w:rPr>
        <w:t>tout en eux était dissemblable</w:t>
      </w:r>
      <w:r w:rsidR="00A23BF9">
        <w:rPr>
          <w:lang w:eastAsia="en-US"/>
        </w:rPr>
        <w:t>.</w:t>
      </w:r>
    </w:p>
    <w:p w14:paraId="4B5F195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Bien que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fût de quatre à</w:t>
      </w:r>
      <w:r>
        <w:t xml:space="preserve"> cinq ans inférieur en âge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avait la tête au-dessus du pâtour</w:t>
      </w:r>
      <w:r w:rsidR="00A23BF9">
        <w:rPr>
          <w:lang w:eastAsia="en-US"/>
        </w:rPr>
        <w:t xml:space="preserve">. </w:t>
      </w:r>
      <w:r>
        <w:rPr>
          <w:lang w:eastAsia="en-US"/>
        </w:rPr>
        <w:t>Sa taille était élancée et gracieuse sous sa veste de paysan</w:t>
      </w:r>
      <w:r w:rsidR="00A23BF9">
        <w:rPr>
          <w:lang w:eastAsia="en-US"/>
        </w:rPr>
        <w:t xml:space="preserve">. </w:t>
      </w:r>
      <w:r>
        <w:rPr>
          <w:lang w:eastAsia="en-US"/>
        </w:rPr>
        <w:t>Le soleil étincelait dans les soyeux anneaux de sa chevelure noire</w:t>
      </w:r>
      <w:r w:rsidR="00A23BF9">
        <w:rPr>
          <w:lang w:eastAsia="en-US"/>
        </w:rPr>
        <w:t xml:space="preserve">. </w:t>
      </w:r>
      <w:r>
        <w:rPr>
          <w:lang w:eastAsia="en-US"/>
        </w:rPr>
        <w:t>Sa figure intelligente était pâle et blanche comme celle d</w:t>
      </w:r>
      <w:r w:rsidR="00A23BF9">
        <w:rPr>
          <w:lang w:eastAsia="en-US"/>
        </w:rPr>
        <w:t>’</w:t>
      </w:r>
      <w:r>
        <w:rPr>
          <w:lang w:eastAsia="en-US"/>
        </w:rPr>
        <w:t>u</w:t>
      </w:r>
      <w:r>
        <w:t>n enfant des villes</w:t>
      </w:r>
      <w:r w:rsidR="00A23BF9">
        <w:rPr>
          <w:lang w:eastAsia="en-US"/>
        </w:rPr>
        <w:t>.</w:t>
      </w:r>
    </w:p>
    <w:p w14:paraId="610A385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pâtour</w:t>
      </w:r>
      <w:r w:rsidR="00A23BF9">
        <w:rPr>
          <w:lang w:eastAsia="en-US"/>
        </w:rPr>
        <w:t xml:space="preserve">, </w:t>
      </w:r>
      <w:r>
        <w:rPr>
          <w:lang w:eastAsia="en-US"/>
        </w:rPr>
        <w:t>au contraire</w:t>
      </w:r>
      <w:r w:rsidR="00A23BF9">
        <w:rPr>
          <w:lang w:eastAsia="en-US"/>
        </w:rPr>
        <w:t xml:space="preserve">, </w:t>
      </w:r>
      <w:r>
        <w:rPr>
          <w:lang w:eastAsia="en-US"/>
        </w:rPr>
        <w:t>avait une taille courte et ramassée</w:t>
      </w:r>
      <w:r w:rsidR="00A23BF9">
        <w:rPr>
          <w:lang w:eastAsia="en-US"/>
        </w:rPr>
        <w:t xml:space="preserve">, </w:t>
      </w:r>
      <w:r>
        <w:rPr>
          <w:lang w:eastAsia="en-US"/>
        </w:rPr>
        <w:t>des épaules énormes</w:t>
      </w:r>
      <w:r w:rsidR="00A23BF9">
        <w:rPr>
          <w:lang w:eastAsia="en-US"/>
        </w:rPr>
        <w:t xml:space="preserve">, </w:t>
      </w:r>
      <w:r>
        <w:rPr>
          <w:lang w:eastAsia="en-US"/>
        </w:rPr>
        <w:t>une face rouge qui souriait toujours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autour de laquelle se jouaient des cheveux blonds comme de la filasse</w:t>
      </w:r>
      <w:r w:rsidR="00A23BF9">
        <w:rPr>
          <w:lang w:eastAsia="en-US"/>
        </w:rPr>
        <w:t>.</w:t>
      </w:r>
    </w:p>
    <w:p w14:paraId="3EA6991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y avait</w:t>
      </w:r>
      <w:r w:rsidR="00A23BF9">
        <w:rPr>
          <w:lang w:eastAsia="en-US"/>
        </w:rPr>
        <w:t xml:space="preserve">, </w:t>
      </w:r>
      <w:r>
        <w:rPr>
          <w:lang w:eastAsia="en-US"/>
        </w:rPr>
        <w:t>certes</w:t>
      </w:r>
      <w:r w:rsidR="00A23BF9">
        <w:rPr>
          <w:lang w:eastAsia="en-US"/>
        </w:rPr>
        <w:t xml:space="preserve">, </w:t>
      </w:r>
      <w:r>
        <w:rPr>
          <w:lang w:eastAsia="en-US"/>
        </w:rPr>
        <w:t>entre eux une différence aussi évidente qu</w:t>
      </w:r>
      <w:r w:rsidR="00A23BF9">
        <w:rPr>
          <w:lang w:eastAsia="en-US"/>
        </w:rPr>
        <w:t>’</w:t>
      </w:r>
      <w:r>
        <w:rPr>
          <w:lang w:eastAsia="en-US"/>
        </w:rPr>
        <w:t>entre un cheval de race et un bidet du pays</w:t>
      </w:r>
      <w:r w:rsidR="00A23BF9">
        <w:rPr>
          <w:lang w:eastAsia="en-US"/>
        </w:rPr>
        <w:t>.</w:t>
      </w:r>
    </w:p>
    <w:p w14:paraId="4EAD030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qui ne sait que le bidet porte des fardeaux qui éreinteraient le cheval de race</w:t>
      </w:r>
      <w:r w:rsidR="00A23BF9">
        <w:rPr>
          <w:lang w:eastAsia="en-US"/>
        </w:rPr>
        <w:t> ?</w:t>
      </w:r>
    </w:p>
    <w:p w14:paraId="65F496A1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jeta un des bâtons de houx aux pieds de </w:t>
      </w:r>
      <w:proofErr w:type="spellStart"/>
      <w:r>
        <w:rPr>
          <w:lang w:eastAsia="en-US"/>
        </w:rPr>
        <w:t>Tiennet</w:t>
      </w:r>
      <w:proofErr w:type="spellEnd"/>
      <w:r w:rsidR="00A23BF9">
        <w:rPr>
          <w:lang w:eastAsia="en-US"/>
        </w:rPr>
        <w:t xml:space="preserve">. </w:t>
      </w:r>
      <w:r>
        <w:rPr>
          <w:lang w:eastAsia="en-US"/>
        </w:rPr>
        <w:t>Celui-ci releva les yeux et vit le pâtour en garde</w:t>
      </w:r>
      <w:r w:rsidR="00A23BF9">
        <w:rPr>
          <w:lang w:eastAsia="en-US"/>
        </w:rPr>
        <w:t>.</w:t>
      </w:r>
    </w:p>
    <w:p w14:paraId="01969BB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Il ramassa tranquillement le bâton</w:t>
      </w:r>
      <w:r w:rsidR="00A23BF9">
        <w:rPr>
          <w:lang w:eastAsia="en-US"/>
        </w:rPr>
        <w:t>.</w:t>
      </w:r>
    </w:p>
    <w:p w14:paraId="0BCC8E6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</w:t>
      </w:r>
      <w:r>
        <w:rPr>
          <w:lang w:eastAsia="en-US"/>
        </w:rPr>
        <w:t>’</w:t>
      </w:r>
      <w:r w:rsidR="00BB5C58">
        <w:rPr>
          <w:lang w:eastAsia="en-US"/>
        </w:rPr>
        <w:t>as-tu contre moi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mon gars </w:t>
      </w:r>
      <w:proofErr w:type="spellStart"/>
      <w:r w:rsidR="00BB5C58">
        <w:rPr>
          <w:lang w:eastAsia="en-US"/>
        </w:rPr>
        <w:t>Yaume</w:t>
      </w:r>
      <w:proofErr w:type="spellEnd"/>
      <w:r>
        <w:rPr>
          <w:lang w:eastAsia="en-US"/>
        </w:rPr>
        <w:t xml:space="preserve"> ? </w:t>
      </w:r>
      <w:r w:rsidR="00BB5C58">
        <w:rPr>
          <w:lang w:eastAsia="en-US"/>
        </w:rPr>
        <w:t>demanda-t-il</w:t>
      </w:r>
      <w:r>
        <w:rPr>
          <w:lang w:eastAsia="en-US"/>
        </w:rPr>
        <w:t>.</w:t>
      </w:r>
    </w:p>
    <w:p w14:paraId="7EA6FA88" w14:textId="6C682E9D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Crache dans tes mains</w:t>
      </w:r>
      <w:r>
        <w:rPr>
          <w:lang w:eastAsia="en-US"/>
        </w:rPr>
        <w:t xml:space="preserve">, </w:t>
      </w:r>
      <w:r w:rsidR="00BB5C58">
        <w:rPr>
          <w:lang w:eastAsia="en-US"/>
        </w:rPr>
        <w:t>et gare à toi</w:t>
      </w:r>
      <w:r>
        <w:rPr>
          <w:lang w:eastAsia="en-US"/>
        </w:rPr>
        <w:t xml:space="preserve"> ! </w:t>
      </w:r>
      <w:r w:rsidR="00BB5C58">
        <w:rPr>
          <w:lang w:eastAsia="en-US"/>
        </w:rPr>
        <w:t>répondit le pâtour avec rudesse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nous causerons censément après</w:t>
      </w:r>
      <w:r>
        <w:rPr>
          <w:lang w:eastAsia="en-US"/>
        </w:rPr>
        <w:t xml:space="preserve">, </w:t>
      </w:r>
      <w:r w:rsidR="00BB5C58">
        <w:rPr>
          <w:lang w:eastAsia="en-US"/>
        </w:rPr>
        <w:t>si ça t</w:t>
      </w:r>
      <w:r>
        <w:rPr>
          <w:lang w:eastAsia="en-US"/>
        </w:rPr>
        <w:t>’</w:t>
      </w:r>
      <w:r w:rsidR="00BB5C58">
        <w:rPr>
          <w:lang w:eastAsia="en-US"/>
        </w:rPr>
        <w:t>amuse</w:t>
      </w:r>
      <w:r>
        <w:rPr>
          <w:lang w:eastAsia="en-US"/>
        </w:rPr>
        <w:t> !</w:t>
      </w:r>
    </w:p>
    <w:p w14:paraId="28201BCD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voulut répliquer</w:t>
      </w:r>
      <w:r w:rsidR="00A23BF9">
        <w:rPr>
          <w:lang w:eastAsia="en-US"/>
        </w:rPr>
        <w:t xml:space="preserve"> ; </w:t>
      </w:r>
      <w:r>
        <w:rPr>
          <w:lang w:eastAsia="en-US"/>
        </w:rPr>
        <w:t xml:space="preserve">mais le bâton de </w:t>
      </w:r>
      <w:proofErr w:type="spellStart"/>
      <w:r>
        <w:rPr>
          <w:lang w:eastAsia="en-US"/>
        </w:rPr>
        <w:t>Yaume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empoigné à deux mains</w:t>
      </w:r>
      <w:r w:rsidR="00A23BF9">
        <w:rPr>
          <w:lang w:eastAsia="en-US"/>
        </w:rPr>
        <w:t xml:space="preserve">, </w:t>
      </w:r>
      <w:r>
        <w:rPr>
          <w:lang w:eastAsia="en-US"/>
        </w:rPr>
        <w:t>décrivit deux ou trois cercles rapides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se rabattit sur sa tête avec une violence terrible</w:t>
      </w:r>
      <w:r w:rsidR="00A23BF9">
        <w:rPr>
          <w:lang w:eastAsia="en-US"/>
        </w:rPr>
        <w:t>.</w:t>
      </w:r>
    </w:p>
    <w:p w14:paraId="4BE829CB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était le meilleur bâton à cinq lieues à la ronde</w:t>
      </w:r>
      <w:r w:rsidR="00A23BF9">
        <w:rPr>
          <w:lang w:eastAsia="en-US"/>
        </w:rPr>
        <w:t xml:space="preserve">.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passa sous le coup</w:t>
      </w:r>
      <w:r w:rsidR="00A23BF9">
        <w:rPr>
          <w:lang w:eastAsia="en-US"/>
        </w:rPr>
        <w:t xml:space="preserve">, </w:t>
      </w:r>
      <w:r>
        <w:rPr>
          <w:lang w:eastAsia="en-US"/>
        </w:rPr>
        <w:t>sauta en arrière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se mit en garde</w:t>
      </w:r>
      <w:r w:rsidR="00A23BF9">
        <w:rPr>
          <w:lang w:eastAsia="en-US"/>
        </w:rPr>
        <w:t>.</w:t>
      </w:r>
    </w:p>
    <w:p w14:paraId="0C2A93FE" w14:textId="72D7626F" w:rsidR="00BB5C58" w:rsidRDefault="00BB5C58" w:rsidP="007700B9">
      <w:pPr>
        <w:pStyle w:val="Titre2"/>
        <w:rPr>
          <w:lang w:eastAsia="en-US"/>
        </w:rPr>
      </w:pPr>
      <w:bookmarkStart w:id="61" w:name="_Toc231743401"/>
      <w:bookmarkStart w:id="62" w:name="_Toc237577469"/>
      <w:bookmarkStart w:id="63" w:name="_Toc202192417"/>
      <w:r>
        <w:rPr>
          <w:lang w:eastAsia="en-US"/>
        </w:rPr>
        <w:lastRenderedPageBreak/>
        <w:t>DEUX BÂTONS DE HOUX</w:t>
      </w:r>
      <w:bookmarkEnd w:id="61"/>
      <w:bookmarkEnd w:id="62"/>
      <w:bookmarkEnd w:id="63"/>
      <w:r>
        <w:rPr>
          <w:lang w:eastAsia="en-US"/>
        </w:rPr>
        <w:br/>
      </w:r>
    </w:p>
    <w:p w14:paraId="2E796FE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Une fière bataille</w:t>
      </w:r>
      <w:r w:rsidR="00A23BF9">
        <w:rPr>
          <w:lang w:eastAsia="en-US"/>
        </w:rPr>
        <w:t xml:space="preserve"> ! </w:t>
      </w:r>
      <w:r>
        <w:rPr>
          <w:lang w:eastAsia="en-US"/>
        </w:rPr>
        <w:t>les bâtons allaient que c</w:t>
      </w:r>
      <w:r w:rsidR="00A23BF9">
        <w:rPr>
          <w:lang w:eastAsia="en-US"/>
        </w:rPr>
        <w:t>’</w:t>
      </w:r>
      <w:r>
        <w:rPr>
          <w:lang w:eastAsia="en-US"/>
        </w:rPr>
        <w:t>était un charme</w:t>
      </w:r>
      <w:r w:rsidR="00A23BF9">
        <w:rPr>
          <w:lang w:eastAsia="en-US"/>
        </w:rPr>
        <w:t xml:space="preserve"> ! </w:t>
      </w:r>
      <w:r>
        <w:rPr>
          <w:lang w:eastAsia="en-US"/>
        </w:rPr>
        <w:t>Point de cesse ni de trêve on tapait toujours</w:t>
      </w:r>
      <w:r w:rsidR="00A23BF9">
        <w:rPr>
          <w:lang w:eastAsia="en-US"/>
        </w:rPr>
        <w:t xml:space="preserve">, </w:t>
      </w:r>
      <w:r>
        <w:rPr>
          <w:lang w:eastAsia="en-US"/>
        </w:rPr>
        <w:t>toujours</w:t>
      </w:r>
      <w:r w:rsidR="00A23BF9">
        <w:rPr>
          <w:lang w:eastAsia="en-US"/>
        </w:rPr>
        <w:t> !</w:t>
      </w:r>
    </w:p>
    <w:p w14:paraId="72845790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qui était un maître</w:t>
      </w:r>
      <w:r w:rsidR="00A23BF9">
        <w:rPr>
          <w:lang w:eastAsia="en-US"/>
        </w:rPr>
        <w:t xml:space="preserve">, </w:t>
      </w:r>
      <w:r>
        <w:rPr>
          <w:lang w:eastAsia="en-US"/>
        </w:rPr>
        <w:t>travaillait dans les règles de l</w:t>
      </w:r>
      <w:r w:rsidR="00A23BF9">
        <w:rPr>
          <w:lang w:eastAsia="en-US"/>
        </w:rPr>
        <w:t>’</w:t>
      </w:r>
      <w:r>
        <w:rPr>
          <w:lang w:eastAsia="en-US"/>
        </w:rPr>
        <w:t>art</w:t>
      </w:r>
      <w:r w:rsidR="00A23BF9">
        <w:rPr>
          <w:lang w:eastAsia="en-US"/>
        </w:rPr>
        <w:t xml:space="preserve">. </w:t>
      </w:r>
      <w:r>
        <w:rPr>
          <w:lang w:eastAsia="en-US"/>
        </w:rPr>
        <w:t>Il coupait droit et à revers</w:t>
      </w:r>
      <w:r w:rsidR="00A23BF9">
        <w:rPr>
          <w:lang w:eastAsia="en-US"/>
        </w:rPr>
        <w:t xml:space="preserve">, </w:t>
      </w:r>
      <w:r>
        <w:rPr>
          <w:lang w:eastAsia="en-US"/>
        </w:rPr>
        <w:t>piquan</w:t>
      </w:r>
      <w:r>
        <w:t>t le coup d</w:t>
      </w:r>
      <w:r w:rsidR="00A23BF9">
        <w:rPr>
          <w:lang w:eastAsia="en-US"/>
        </w:rPr>
        <w:t>’</w:t>
      </w:r>
      <w:r>
        <w:rPr>
          <w:lang w:eastAsia="en-US"/>
        </w:rPr>
        <w:t>estomac et le coup d</w:t>
      </w:r>
      <w:r w:rsidR="00A23BF9">
        <w:rPr>
          <w:lang w:eastAsia="en-US"/>
        </w:rPr>
        <w:t>’</w:t>
      </w:r>
      <w:r>
        <w:rPr>
          <w:lang w:eastAsia="en-US"/>
        </w:rPr>
        <w:t>oreille</w:t>
      </w:r>
      <w:r w:rsidR="00A23BF9">
        <w:rPr>
          <w:lang w:eastAsia="en-US"/>
        </w:rPr>
        <w:t xml:space="preserve">, </w:t>
      </w:r>
      <w:r>
        <w:rPr>
          <w:lang w:eastAsia="en-US"/>
        </w:rPr>
        <w:t>rompant pour mouliner</w:t>
      </w:r>
      <w:r w:rsidR="00A23BF9">
        <w:rPr>
          <w:lang w:eastAsia="en-US"/>
        </w:rPr>
        <w:t xml:space="preserve">, </w:t>
      </w:r>
      <w:r>
        <w:rPr>
          <w:lang w:eastAsia="en-US"/>
        </w:rPr>
        <w:t>marchant pour pointer</w:t>
      </w:r>
      <w:r w:rsidR="00A23BF9">
        <w:rPr>
          <w:lang w:eastAsia="en-US"/>
        </w:rPr>
        <w:t>.</w:t>
      </w:r>
    </w:p>
    <w:p w14:paraId="20EDFF91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toujours froid et pâle</w:t>
      </w:r>
      <w:r w:rsidR="00A23BF9">
        <w:rPr>
          <w:lang w:eastAsia="en-US"/>
        </w:rPr>
        <w:t xml:space="preserve">, </w:t>
      </w:r>
      <w:r>
        <w:rPr>
          <w:lang w:eastAsia="en-US"/>
        </w:rPr>
        <w:t>se tenait sur la défensive et parait comme il pouvait</w:t>
      </w:r>
      <w:r w:rsidR="00A23BF9">
        <w:rPr>
          <w:lang w:eastAsia="en-US"/>
        </w:rPr>
        <w:t>.</w:t>
      </w:r>
    </w:p>
    <w:p w14:paraId="64D4EDA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À voir son front qui semblait en ce moment plus blême</w:t>
      </w:r>
      <w:r w:rsidR="00A23BF9">
        <w:rPr>
          <w:lang w:eastAsia="en-US"/>
        </w:rPr>
        <w:t xml:space="preserve">, </w:t>
      </w:r>
      <w:r>
        <w:rPr>
          <w:lang w:eastAsia="en-US"/>
        </w:rPr>
        <w:t>certains auraient cru qu</w:t>
      </w:r>
      <w:r w:rsidR="00A23BF9">
        <w:rPr>
          <w:lang w:eastAsia="en-US"/>
        </w:rPr>
        <w:t>’</w:t>
      </w:r>
      <w:r>
        <w:rPr>
          <w:lang w:eastAsia="en-US"/>
        </w:rPr>
        <w:t>il avait peur</w:t>
      </w:r>
      <w:r w:rsidR="00A23BF9">
        <w:rPr>
          <w:lang w:eastAsia="en-US"/>
        </w:rPr>
        <w:t>.</w:t>
      </w:r>
    </w:p>
    <w:p w14:paraId="501D47C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ceux-là n</w:t>
      </w:r>
      <w:r w:rsidR="00A23BF9">
        <w:rPr>
          <w:lang w:eastAsia="en-US"/>
        </w:rPr>
        <w:t>’</w:t>
      </w:r>
      <w:r>
        <w:rPr>
          <w:lang w:eastAsia="en-US"/>
        </w:rPr>
        <w:t>auraient eu qu</w:t>
      </w:r>
      <w:r w:rsidR="00A23BF9">
        <w:rPr>
          <w:lang w:eastAsia="en-US"/>
        </w:rPr>
        <w:t>’</w:t>
      </w:r>
      <w:r>
        <w:rPr>
          <w:lang w:eastAsia="en-US"/>
        </w:rPr>
        <w:t>à regarder son grand œil noir</w:t>
      </w:r>
      <w:r w:rsidR="00A23BF9">
        <w:rPr>
          <w:lang w:eastAsia="en-US"/>
        </w:rPr>
        <w:t xml:space="preserve">, </w:t>
      </w:r>
      <w:r>
        <w:rPr>
          <w:lang w:eastAsia="en-US"/>
        </w:rPr>
        <w:t>brillant et calme</w:t>
      </w:r>
      <w:r w:rsidR="00A23BF9">
        <w:rPr>
          <w:lang w:eastAsia="en-US"/>
        </w:rPr>
        <w:t>…</w:t>
      </w:r>
    </w:p>
    <w:p w14:paraId="306D087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Tout en frappant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disait</w:t>
      </w:r>
      <w:r w:rsidR="00A23BF9">
        <w:rPr>
          <w:lang w:eastAsia="en-US"/>
        </w:rPr>
        <w:t> :</w:t>
      </w:r>
    </w:p>
    <w:p w14:paraId="036F9426" w14:textId="38953378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Bon</w:t>
      </w:r>
      <w:r>
        <w:rPr>
          <w:lang w:eastAsia="en-US"/>
        </w:rPr>
        <w:t xml:space="preserve"> ! </w:t>
      </w:r>
      <w:r w:rsidR="00BB5C58">
        <w:rPr>
          <w:lang w:eastAsia="en-US"/>
        </w:rPr>
        <w:t>bon</w:t>
      </w:r>
      <w:r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Ma foi jurée</w:t>
      </w:r>
      <w:r>
        <w:rPr>
          <w:lang w:eastAsia="en-US"/>
        </w:rPr>
        <w:t xml:space="preserve"> ! </w:t>
      </w:r>
      <w:r w:rsidR="00BB5C58">
        <w:rPr>
          <w:lang w:eastAsia="en-US"/>
        </w:rPr>
        <w:t>ça finira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mon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 xml:space="preserve"> !… </w:t>
      </w:r>
      <w:r w:rsidR="00BB5C58">
        <w:rPr>
          <w:lang w:eastAsia="en-US"/>
        </w:rPr>
        <w:t>on dit censément que tu es sorcier</w:t>
      </w:r>
      <w:r>
        <w:rPr>
          <w:lang w:eastAsia="en-US"/>
        </w:rPr>
        <w:t xml:space="preserve">… </w:t>
      </w:r>
      <w:r w:rsidR="00BB5C58">
        <w:rPr>
          <w:lang w:eastAsia="en-US"/>
        </w:rPr>
        <w:t>Bon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nous allons voir ça</w:t>
      </w:r>
      <w:r>
        <w:rPr>
          <w:lang w:eastAsia="en-US"/>
        </w:rPr>
        <w:t xml:space="preserve">… </w:t>
      </w:r>
      <w:r w:rsidR="00BB5C58">
        <w:rPr>
          <w:lang w:eastAsia="en-US"/>
        </w:rPr>
        <w:t>Bon</w:t>
      </w:r>
      <w:r>
        <w:rPr>
          <w:lang w:eastAsia="en-US"/>
        </w:rPr>
        <w:t xml:space="preserve">, </w:t>
      </w:r>
      <w:r w:rsidR="00BB5C58">
        <w:rPr>
          <w:lang w:eastAsia="en-US"/>
        </w:rPr>
        <w:t>bon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toi qui sais tout</w:t>
      </w:r>
      <w:r>
        <w:rPr>
          <w:lang w:eastAsia="en-US"/>
        </w:rPr>
        <w:t xml:space="preserve">, </w:t>
      </w:r>
      <w:r w:rsidR="00BB5C58">
        <w:rPr>
          <w:lang w:eastAsia="en-US"/>
        </w:rPr>
        <w:t>sais-tu parer celui-là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Celui-là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était un coup d</w:t>
      </w:r>
      <w:r>
        <w:rPr>
          <w:lang w:eastAsia="en-US"/>
        </w:rPr>
        <w:t>’</w:t>
      </w:r>
      <w:r w:rsidR="00BB5C58">
        <w:rPr>
          <w:lang w:eastAsia="en-US"/>
        </w:rPr>
        <w:t>oreille</w:t>
      </w:r>
      <w:r>
        <w:rPr>
          <w:lang w:eastAsia="en-US"/>
        </w:rPr>
        <w:t xml:space="preserve">, </w:t>
      </w:r>
      <w:r w:rsidR="00BB5C58">
        <w:rPr>
          <w:lang w:eastAsia="en-US"/>
        </w:rPr>
        <w:t>lancé horizontalement après une feinte à</w:t>
      </w:r>
      <w:r w:rsidR="00BB5C58">
        <w:rPr>
          <w:i/>
          <w:iCs/>
        </w:rPr>
        <w:t xml:space="preserve"> la fauche</w:t>
      </w:r>
      <w:r>
        <w:rPr>
          <w:lang w:eastAsia="en-US"/>
        </w:rPr>
        <w:t xml:space="preserve"> (</w:t>
      </w:r>
      <w:r w:rsidR="00BB5C58">
        <w:rPr>
          <w:lang w:eastAsia="en-US"/>
        </w:rPr>
        <w:t>coup de jarrets</w:t>
      </w:r>
      <w:r>
        <w:rPr>
          <w:lang w:eastAsia="en-US"/>
        </w:rPr>
        <w:t xml:space="preserve">), </w:t>
      </w:r>
      <w:r w:rsidR="00BB5C58">
        <w:rPr>
          <w:lang w:eastAsia="en-US"/>
        </w:rPr>
        <w:t>mais lancé si raide qu</w:t>
      </w:r>
      <w:r>
        <w:rPr>
          <w:lang w:eastAsia="en-US"/>
        </w:rPr>
        <w:t>’</w:t>
      </w:r>
      <w:r w:rsidR="00BB5C58">
        <w:rPr>
          <w:lang w:eastAsia="en-US"/>
        </w:rPr>
        <w:t xml:space="preserve">il eût sans contredit brisé le crâne de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comme une bouteil</w:t>
      </w:r>
      <w:r w:rsidR="00BB5C58">
        <w:t>le vide</w:t>
      </w:r>
      <w:r>
        <w:rPr>
          <w:lang w:eastAsia="en-US"/>
        </w:rPr>
        <w:t>.</w:t>
      </w:r>
    </w:p>
    <w:p w14:paraId="2BE29279" w14:textId="28117323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ne se souciait pas beaucoup de se défendre selon la rigueur des principes</w:t>
      </w:r>
      <w:r w:rsidR="00A23BF9">
        <w:rPr>
          <w:lang w:eastAsia="en-US"/>
        </w:rPr>
        <w:t xml:space="preserve">. </w:t>
      </w:r>
      <w:r>
        <w:rPr>
          <w:lang w:eastAsia="en-US"/>
        </w:rPr>
        <w:t>Il était robuste</w:t>
      </w:r>
      <w:r w:rsidR="00A23BF9">
        <w:rPr>
          <w:lang w:eastAsia="en-US"/>
        </w:rPr>
        <w:t xml:space="preserve">, </w:t>
      </w:r>
      <w:r>
        <w:rPr>
          <w:lang w:eastAsia="en-US"/>
        </w:rPr>
        <w:t>adroit</w:t>
      </w:r>
      <w:r w:rsidR="00A23BF9">
        <w:rPr>
          <w:lang w:eastAsia="en-US"/>
        </w:rPr>
        <w:t xml:space="preserve">, </w:t>
      </w:r>
      <w:r>
        <w:rPr>
          <w:lang w:eastAsia="en-US"/>
        </w:rPr>
        <w:t>brave comme un lion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mais peut-être avait-il trop négligé la gaie science du </w:t>
      </w:r>
      <w:r>
        <w:rPr>
          <w:lang w:eastAsia="en-US"/>
        </w:rPr>
        <w:lastRenderedPageBreak/>
        <w:t>bâton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Toujours est-il qu</w:t>
      </w:r>
      <w:r w:rsidR="00A23BF9">
        <w:rPr>
          <w:lang w:eastAsia="en-US"/>
        </w:rPr>
        <w:t>’</w:t>
      </w:r>
      <w:r>
        <w:rPr>
          <w:lang w:eastAsia="en-US"/>
        </w:rPr>
        <w:t>il évita le fameux coup d</w:t>
      </w:r>
      <w:r w:rsidR="00A23BF9">
        <w:rPr>
          <w:lang w:eastAsia="en-US"/>
        </w:rPr>
        <w:t>’</w:t>
      </w:r>
      <w:r>
        <w:rPr>
          <w:lang w:eastAsia="en-US"/>
        </w:rPr>
        <w:t>oreille en sautant un peu de ce côté</w:t>
      </w:r>
      <w:r w:rsidR="00A23BF9">
        <w:rPr>
          <w:lang w:eastAsia="en-US"/>
        </w:rPr>
        <w:t>.</w:t>
      </w:r>
    </w:p>
    <w:p w14:paraId="37BC108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Failli merle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dit </w:t>
      </w:r>
      <w:proofErr w:type="spellStart"/>
      <w:r w:rsidR="00BB5C58">
        <w:rPr>
          <w:lang w:eastAsia="en-US"/>
        </w:rPr>
        <w:t>Yaume</w:t>
      </w:r>
      <w:proofErr w:type="spellEnd"/>
      <w:r w:rsidR="00BB5C58">
        <w:rPr>
          <w:lang w:eastAsia="en-US"/>
        </w:rPr>
        <w:t xml:space="preserve"> avec mépris et sans trêve le moins du monde</w:t>
      </w:r>
      <w:r>
        <w:rPr>
          <w:lang w:eastAsia="en-US"/>
        </w:rPr>
        <w:t xml:space="preserve">, </w:t>
      </w:r>
      <w:r w:rsidR="00BB5C58">
        <w:rPr>
          <w:lang w:eastAsia="en-US"/>
        </w:rPr>
        <w:t>fallait jeter ton bois de biais</w:t>
      </w:r>
      <w:r>
        <w:rPr>
          <w:lang w:eastAsia="en-US"/>
        </w:rPr>
        <w:t xml:space="preserve">… </w:t>
      </w:r>
      <w:r w:rsidR="00BB5C58">
        <w:rPr>
          <w:lang w:eastAsia="en-US"/>
        </w:rPr>
        <w:t>comme ça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tu me cassais censément la patte</w:t>
      </w:r>
      <w:r>
        <w:rPr>
          <w:lang w:eastAsia="en-US"/>
        </w:rPr>
        <w:t xml:space="preserve">… </w:t>
      </w:r>
      <w:r w:rsidR="00BB5C58">
        <w:rPr>
          <w:lang w:eastAsia="en-US"/>
        </w:rPr>
        <w:t>Regarde plutôt</w:t>
      </w:r>
      <w:r>
        <w:rPr>
          <w:lang w:eastAsia="en-US"/>
        </w:rPr>
        <w:t>.</w:t>
      </w:r>
    </w:p>
    <w:p w14:paraId="55310F46" w14:textId="443863C2" w:rsidR="00A23BF9" w:rsidRDefault="00BB5C58" w:rsidP="00A23BF9">
      <w:pPr>
        <w:rPr>
          <w:lang w:eastAsia="en-US"/>
        </w:rPr>
      </w:pPr>
      <w:r>
        <w:rPr>
          <w:lang w:eastAsia="en-US"/>
        </w:rPr>
        <w:t>Il avait joint l</w:t>
      </w:r>
      <w:r w:rsidR="00A23BF9">
        <w:rPr>
          <w:lang w:eastAsia="en-US"/>
        </w:rPr>
        <w:t>’</w:t>
      </w:r>
      <w:r>
        <w:rPr>
          <w:lang w:eastAsia="en-US"/>
        </w:rPr>
        <w:t>exemple au précepte et son bâton</w:t>
      </w:r>
      <w:r w:rsidR="00A23BF9">
        <w:rPr>
          <w:lang w:eastAsia="en-US"/>
        </w:rPr>
        <w:t xml:space="preserve">, </w:t>
      </w:r>
      <w:r>
        <w:rPr>
          <w:lang w:eastAsia="en-US"/>
        </w:rPr>
        <w:t>tou</w:t>
      </w:r>
      <w:r>
        <w:t>rnant d</w:t>
      </w:r>
      <w:r>
        <w:rPr>
          <w:lang w:eastAsia="en-US"/>
        </w:rPr>
        <w:t>e haut en bas</w:t>
      </w:r>
      <w:r w:rsidR="00A23BF9">
        <w:rPr>
          <w:lang w:eastAsia="en-US"/>
        </w:rPr>
        <w:t xml:space="preserve">, </w:t>
      </w:r>
      <w:r>
        <w:rPr>
          <w:lang w:eastAsia="en-US"/>
        </w:rPr>
        <w:t>avait menacé l</w:t>
      </w:r>
      <w:r w:rsidR="00A23BF9">
        <w:rPr>
          <w:lang w:eastAsia="en-US"/>
        </w:rPr>
        <w:t>’</w:t>
      </w:r>
      <w:r>
        <w:rPr>
          <w:lang w:eastAsia="en-US"/>
        </w:rPr>
        <w:t xml:space="preserve">aisselle de </w:t>
      </w:r>
      <w:proofErr w:type="spellStart"/>
      <w:r>
        <w:rPr>
          <w:lang w:eastAsia="en-US"/>
        </w:rPr>
        <w:t>Tiennet</w:t>
      </w:r>
      <w:proofErr w:type="spellEnd"/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sauta de côté encore une fois</w:t>
      </w:r>
      <w:r w:rsidR="00A23BF9">
        <w:rPr>
          <w:lang w:eastAsia="en-US"/>
        </w:rPr>
        <w:t>.</w:t>
      </w:r>
    </w:p>
    <w:p w14:paraId="398BC2C7" w14:textId="41FA5D9D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La belle finesse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 xml:space="preserve">écria </w:t>
      </w:r>
      <w:proofErr w:type="spellStart"/>
      <w:r w:rsidR="00BB5C58">
        <w:rPr>
          <w:lang w:eastAsia="en-US"/>
        </w:rPr>
        <w:t>Yaume</w:t>
      </w:r>
      <w:proofErr w:type="spellEnd"/>
      <w:r w:rsidR="00BB5C58">
        <w:rPr>
          <w:lang w:eastAsia="en-US"/>
        </w:rPr>
        <w:t xml:space="preserve"> qui entrait décidément en fureur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sauter comme un cabri à droite</w:t>
      </w:r>
      <w:r>
        <w:rPr>
          <w:lang w:eastAsia="en-US"/>
        </w:rPr>
        <w:t xml:space="preserve">… </w:t>
      </w:r>
      <w:r w:rsidR="00BB5C58">
        <w:rPr>
          <w:lang w:eastAsia="en-US"/>
        </w:rPr>
        <w:t>à gauche</w:t>
      </w:r>
      <w:r>
        <w:rPr>
          <w:lang w:eastAsia="en-US"/>
        </w:rPr>
        <w:t xml:space="preserve">… </w:t>
      </w:r>
      <w:r w:rsidR="00BB5C58">
        <w:rPr>
          <w:lang w:eastAsia="en-US"/>
        </w:rPr>
        <w:t>non</w:t>
      </w:r>
      <w:r>
        <w:rPr>
          <w:lang w:eastAsia="en-US"/>
        </w:rPr>
        <w:t xml:space="preserve">, </w:t>
      </w:r>
      <w:r w:rsidR="00BB5C58">
        <w:rPr>
          <w:lang w:eastAsia="en-US"/>
        </w:rPr>
        <w:t>non</w:t>
      </w:r>
      <w:r>
        <w:rPr>
          <w:lang w:eastAsia="en-US"/>
        </w:rPr>
        <w:t xml:space="preserve">, </w:t>
      </w:r>
      <w:r w:rsidR="00BB5C58">
        <w:rPr>
          <w:lang w:eastAsia="en-US"/>
        </w:rPr>
        <w:t>tu n</w:t>
      </w:r>
      <w:r>
        <w:rPr>
          <w:lang w:eastAsia="en-US"/>
        </w:rPr>
        <w:t>’</w:t>
      </w:r>
      <w:r w:rsidR="00BB5C58">
        <w:rPr>
          <w:lang w:eastAsia="en-US"/>
        </w:rPr>
        <w:t>es pas sorcier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mon gars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et je </w:t>
      </w:r>
      <w:proofErr w:type="spellStart"/>
      <w:r w:rsidR="00BB5C58">
        <w:rPr>
          <w:lang w:eastAsia="en-US"/>
        </w:rPr>
        <w:t>vas</w:t>
      </w:r>
      <w:proofErr w:type="spellEnd"/>
      <w:r w:rsidR="00BB5C58">
        <w:rPr>
          <w:lang w:eastAsia="en-US"/>
        </w:rPr>
        <w:t xml:space="preserve"> bien t</w:t>
      </w:r>
      <w:r>
        <w:rPr>
          <w:lang w:eastAsia="en-US"/>
        </w:rPr>
        <w:t>’</w:t>
      </w:r>
      <w:r w:rsidR="00BB5C58">
        <w:rPr>
          <w:lang w:eastAsia="en-US"/>
        </w:rPr>
        <w:t>empêcher de sauter tout à l</w:t>
      </w:r>
      <w:r>
        <w:rPr>
          <w:lang w:eastAsia="en-US"/>
        </w:rPr>
        <w:t>’</w:t>
      </w:r>
      <w:r w:rsidR="00BB5C58">
        <w:rPr>
          <w:lang w:eastAsia="en-US"/>
        </w:rPr>
        <w:t>heure</w:t>
      </w:r>
      <w:r>
        <w:rPr>
          <w:lang w:eastAsia="en-US"/>
        </w:rPr>
        <w:t>.</w:t>
      </w:r>
    </w:p>
    <w:p w14:paraId="68E1E59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Ceci annonçait un effroyable coup de jarret qui ne se fit </w:t>
      </w:r>
      <w:r>
        <w:rPr>
          <w:lang w:eastAsia="en-US"/>
        </w:rPr>
        <w:t xml:space="preserve">pas </w:t>
      </w:r>
      <w:r>
        <w:rPr>
          <w:lang w:eastAsia="en-US"/>
        </w:rPr>
        <w:t>attendre</w:t>
      </w:r>
      <w:r w:rsidR="00A23BF9">
        <w:rPr>
          <w:lang w:eastAsia="en-US"/>
        </w:rPr>
        <w:t xml:space="preserve"> ; </w:t>
      </w:r>
      <w:r>
        <w:rPr>
          <w:lang w:eastAsia="en-US"/>
        </w:rPr>
        <w:t xml:space="preserve">mais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bondit à plus de deux pieds au-dessus du bâton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et </w:t>
      </w: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le retrouva en face de lui</w:t>
      </w:r>
      <w:r w:rsidR="00A23BF9">
        <w:rPr>
          <w:lang w:eastAsia="en-US"/>
        </w:rPr>
        <w:t xml:space="preserve">, </w:t>
      </w:r>
      <w:r>
        <w:rPr>
          <w:lang w:eastAsia="en-US"/>
        </w:rPr>
        <w:t>debout et tranquille comme devant</w:t>
      </w:r>
      <w:r w:rsidR="00A23BF9">
        <w:rPr>
          <w:lang w:eastAsia="en-US"/>
        </w:rPr>
        <w:t>.</w:t>
      </w:r>
    </w:p>
    <w:p w14:paraId="485DA4F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Tout le corps du pâtour était inondé de sueur</w:t>
      </w:r>
      <w:r w:rsidR="00A23BF9">
        <w:rPr>
          <w:lang w:eastAsia="en-US"/>
        </w:rPr>
        <w:t>.</w:t>
      </w:r>
    </w:p>
    <w:p w14:paraId="3FB6C94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n</w:t>
      </w:r>
      <w:r w:rsidR="00A23BF9">
        <w:rPr>
          <w:lang w:eastAsia="en-US"/>
        </w:rPr>
        <w:t>’</w:t>
      </w:r>
      <w:r>
        <w:rPr>
          <w:lang w:eastAsia="en-US"/>
        </w:rPr>
        <w:t xml:space="preserve">avait pas encore touché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une seule fois</w:t>
      </w:r>
      <w:r w:rsidR="00A23BF9">
        <w:rPr>
          <w:lang w:eastAsia="en-US"/>
        </w:rPr>
        <w:t>.</w:t>
      </w:r>
    </w:p>
    <w:p w14:paraId="07B5DF4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seul avantage qu</w:t>
      </w:r>
      <w:r w:rsidR="00A23BF9">
        <w:rPr>
          <w:lang w:eastAsia="en-US"/>
        </w:rPr>
        <w:t>’</w:t>
      </w:r>
      <w:r>
        <w:rPr>
          <w:lang w:eastAsia="en-US"/>
        </w:rPr>
        <w:t>il eût obtenu par l</w:t>
      </w:r>
      <w:r w:rsidR="00A23BF9">
        <w:rPr>
          <w:lang w:eastAsia="en-US"/>
        </w:rPr>
        <w:t>’</w:t>
      </w:r>
      <w:r>
        <w:rPr>
          <w:lang w:eastAsia="en-US"/>
        </w:rPr>
        <w:t>incomparable supériorité de son jeu</w:t>
      </w:r>
      <w:r w:rsidR="00A23BF9">
        <w:rPr>
          <w:lang w:eastAsia="en-US"/>
        </w:rPr>
        <w:t xml:space="preserve">, </w:t>
      </w:r>
      <w:r>
        <w:rPr>
          <w:lang w:eastAsia="en-US"/>
        </w:rPr>
        <w:t>ç</w:t>
      </w:r>
      <w:r w:rsidR="00A23BF9">
        <w:rPr>
          <w:lang w:eastAsia="en-US"/>
        </w:rPr>
        <w:t>’</w:t>
      </w:r>
      <w:r>
        <w:rPr>
          <w:lang w:eastAsia="en-US"/>
        </w:rPr>
        <w:t>avait été de gagner sans cesse du terrain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étant forcé de rompre toujours</w:t>
      </w:r>
      <w:r w:rsidR="00A23BF9">
        <w:rPr>
          <w:lang w:eastAsia="en-US"/>
        </w:rPr>
        <w:t>.</w:t>
      </w:r>
    </w:p>
    <w:p w14:paraId="1770455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 résultat n</w:t>
      </w:r>
      <w:r w:rsidR="00A23BF9">
        <w:rPr>
          <w:lang w:eastAsia="en-US"/>
        </w:rPr>
        <w:t>’</w:t>
      </w:r>
      <w:r>
        <w:rPr>
          <w:lang w:eastAsia="en-US"/>
        </w:rPr>
        <w:t>était point méprisable</w:t>
      </w:r>
      <w:r w:rsidR="00A23BF9">
        <w:rPr>
          <w:lang w:eastAsia="en-US"/>
        </w:rPr>
        <w:t xml:space="preserve">, </w:t>
      </w:r>
      <w:r>
        <w:rPr>
          <w:lang w:eastAsia="en-US"/>
        </w:rPr>
        <w:t>attendu que le tertre aboutissait à un précipice de cent cinquante pieds de haut</w:t>
      </w:r>
      <w:r w:rsidR="00A23BF9">
        <w:rPr>
          <w:lang w:eastAsia="en-US"/>
        </w:rPr>
        <w:t>.</w:t>
      </w:r>
    </w:p>
    <w:p w14:paraId="2CE221F4" w14:textId="64A20AE4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Une fois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acculé</w:t>
      </w:r>
      <w:r w:rsidR="00A23BF9">
        <w:rPr>
          <w:lang w:eastAsia="en-US"/>
        </w:rPr>
        <w:t xml:space="preserve">,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un homme perdu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à moins qu</w:t>
      </w:r>
      <w:r w:rsidR="00A23BF9">
        <w:rPr>
          <w:lang w:eastAsia="en-US"/>
        </w:rPr>
        <w:t>’</w:t>
      </w:r>
      <w:r>
        <w:rPr>
          <w:lang w:eastAsia="en-US"/>
        </w:rPr>
        <w:t>en effet il ne fût sorcier ou qu</w:t>
      </w:r>
      <w:r w:rsidR="00A23BF9">
        <w:rPr>
          <w:lang w:eastAsia="en-US"/>
        </w:rPr>
        <w:t>’</w:t>
      </w:r>
      <w:r>
        <w:rPr>
          <w:lang w:eastAsia="en-US"/>
        </w:rPr>
        <w:t>il n</w:t>
      </w:r>
      <w:r w:rsidR="00A23BF9">
        <w:rPr>
          <w:lang w:eastAsia="en-US"/>
        </w:rPr>
        <w:t>’</w:t>
      </w:r>
      <w:r>
        <w:rPr>
          <w:lang w:eastAsia="en-US"/>
        </w:rPr>
        <w:t>eût des ailes</w:t>
      </w:r>
      <w:r w:rsidR="00A23BF9">
        <w:rPr>
          <w:lang w:eastAsia="en-US"/>
        </w:rPr>
        <w:t>.</w:t>
      </w:r>
    </w:p>
    <w:p w14:paraId="1E6A65DF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se gardait bien de laisser voir son but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mais tous ses efforts tendaient désormais à acculer </w:t>
      </w:r>
      <w:proofErr w:type="spellStart"/>
      <w:r>
        <w:rPr>
          <w:lang w:eastAsia="en-US"/>
        </w:rPr>
        <w:t>Tiennet</w:t>
      </w:r>
      <w:proofErr w:type="spellEnd"/>
      <w:r w:rsidR="00A23BF9">
        <w:rPr>
          <w:lang w:eastAsia="en-US"/>
        </w:rPr>
        <w:t>.</w:t>
      </w:r>
    </w:p>
    <w:p w14:paraId="1C7FFF4F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lastRenderedPageBreak/>
        <w:t>Tiennet</w:t>
      </w:r>
      <w:proofErr w:type="spellEnd"/>
      <w:r>
        <w:rPr>
          <w:lang w:eastAsia="en-US"/>
        </w:rPr>
        <w:t xml:space="preserve"> semblait ne point songer à ce péril</w:t>
      </w:r>
      <w:r w:rsidR="00A23BF9">
        <w:rPr>
          <w:lang w:eastAsia="en-US"/>
        </w:rPr>
        <w:t xml:space="preserve">, </w:t>
      </w:r>
      <w:r>
        <w:rPr>
          <w:lang w:eastAsia="en-US"/>
        </w:rPr>
        <w:t>non plus qu</w:t>
      </w:r>
      <w:r w:rsidR="00A23BF9">
        <w:rPr>
          <w:lang w:eastAsia="en-US"/>
        </w:rPr>
        <w:t>’</w:t>
      </w:r>
      <w:r>
        <w:rPr>
          <w:lang w:eastAsia="en-US"/>
        </w:rPr>
        <w:t>à aucun autre</w:t>
      </w:r>
      <w:r w:rsidR="00A23BF9">
        <w:rPr>
          <w:lang w:eastAsia="en-US"/>
        </w:rPr>
        <w:t>.</w:t>
      </w:r>
    </w:p>
    <w:p w14:paraId="3A35D242" w14:textId="62A77970" w:rsidR="00A23BF9" w:rsidRDefault="00BB5C58" w:rsidP="00A23BF9">
      <w:pPr>
        <w:rPr>
          <w:lang w:eastAsia="en-US"/>
        </w:rPr>
      </w:pPr>
      <w:r>
        <w:rPr>
          <w:lang w:eastAsia="en-US"/>
        </w:rPr>
        <w:t>Ils avaient franchi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avançant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reculant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plus des trois quarts de la plate-forme</w:t>
      </w:r>
      <w:r w:rsidR="00A23BF9">
        <w:rPr>
          <w:lang w:eastAsia="en-US"/>
        </w:rPr>
        <w:t>.</w:t>
      </w:r>
    </w:p>
    <w:p w14:paraId="714728E8" w14:textId="131A3498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commençait à sourire dans sa barbe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Ah les filles courent censément après toi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mon beau gars </w:t>
      </w:r>
      <w:proofErr w:type="spellStart"/>
      <w:r>
        <w:rPr>
          <w:lang w:eastAsia="en-US"/>
        </w:rPr>
        <w:t>Tiennet</w:t>
      </w:r>
      <w:proofErr w:type="spellEnd"/>
      <w:r w:rsidR="00A23BF9">
        <w:rPr>
          <w:lang w:eastAsia="en-US"/>
        </w:rPr>
        <w:t xml:space="preserve"> ! </w:t>
      </w:r>
      <w:r>
        <w:rPr>
          <w:lang w:eastAsia="en-US"/>
        </w:rPr>
        <w:t>disait-il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pour exciter sa rancune au moment de frapper le grand coup</w:t>
      </w:r>
      <w:r w:rsidR="00A23BF9"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ah</w:t>
      </w:r>
      <w:r w:rsidR="00A23BF9">
        <w:rPr>
          <w:lang w:eastAsia="en-US"/>
        </w:rPr>
        <w:t xml:space="preserve"> ! </w:t>
      </w:r>
      <w:r>
        <w:rPr>
          <w:lang w:eastAsia="en-US"/>
        </w:rPr>
        <w:t>tu prends les fiancées des amis</w:t>
      </w:r>
      <w:r w:rsidR="00A23BF9">
        <w:rPr>
          <w:lang w:eastAsia="en-US"/>
        </w:rPr>
        <w:t xml:space="preserve">… </w:t>
      </w:r>
      <w:r>
        <w:rPr>
          <w:lang w:eastAsia="en-US"/>
        </w:rPr>
        <w:t>attrape ça</w:t>
      </w:r>
      <w:r w:rsidR="00A23BF9">
        <w:rPr>
          <w:lang w:eastAsia="en-US"/>
        </w:rPr>
        <w:t xml:space="preserve">… </w:t>
      </w:r>
      <w:r>
        <w:rPr>
          <w:lang w:eastAsia="en-US"/>
        </w:rPr>
        <w:t>et ça</w:t>
      </w:r>
      <w:r w:rsidR="00A23BF9">
        <w:rPr>
          <w:lang w:eastAsia="en-US"/>
        </w:rPr>
        <w:t xml:space="preserve"> !… </w:t>
      </w:r>
      <w:r>
        <w:rPr>
          <w:lang w:eastAsia="en-US"/>
        </w:rPr>
        <w:t>Tu as beau sauter</w:t>
      </w:r>
      <w:r w:rsidR="00A23BF9">
        <w:rPr>
          <w:lang w:eastAsia="en-US"/>
        </w:rPr>
        <w:t xml:space="preserve">, </w:t>
      </w:r>
      <w:r>
        <w:rPr>
          <w:lang w:eastAsia="en-US"/>
        </w:rPr>
        <w:t>tu n</w:t>
      </w:r>
      <w:r w:rsidR="00A23BF9">
        <w:rPr>
          <w:lang w:eastAsia="en-US"/>
        </w:rPr>
        <w:t>’</w:t>
      </w:r>
      <w:r>
        <w:rPr>
          <w:lang w:eastAsia="en-US"/>
        </w:rPr>
        <w:t>es pas sorcier</w:t>
      </w:r>
      <w:r w:rsidR="00A23BF9">
        <w:rPr>
          <w:lang w:eastAsia="en-US"/>
        </w:rPr>
        <w:t xml:space="preserve">… </w:t>
      </w:r>
      <w:r>
        <w:rPr>
          <w:lang w:eastAsia="en-US"/>
        </w:rPr>
        <w:t>et demain tu ne sauteras plus</w:t>
      </w:r>
      <w:r w:rsidR="00A23BF9">
        <w:rPr>
          <w:lang w:eastAsia="en-US"/>
        </w:rPr>
        <w:t> !…</w:t>
      </w:r>
    </w:p>
    <w:p w14:paraId="5FB973A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Un dernier bond mit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à deux pas de la balustrade</w:t>
      </w:r>
      <w:r w:rsidR="00A23BF9">
        <w:rPr>
          <w:lang w:eastAsia="en-US"/>
        </w:rPr>
        <w:t>.</w:t>
      </w:r>
    </w:p>
    <w:p w14:paraId="1D989745" w14:textId="61F203BE" w:rsidR="00A23BF9" w:rsidRDefault="00BB5C58" w:rsidP="00A23BF9">
      <w:pPr>
        <w:rPr>
          <w:lang w:eastAsia="en-US"/>
        </w:rPr>
      </w:pPr>
      <w:r>
        <w:rPr>
          <w:lang w:eastAsia="en-US"/>
        </w:rPr>
        <w:t>Les yeux du pâtour lui sortaient de la tête</w:t>
      </w:r>
      <w:r w:rsidR="00A23BF9">
        <w:rPr>
          <w:lang w:eastAsia="en-US"/>
        </w:rPr>
        <w:t xml:space="preserve"> ; </w:t>
      </w:r>
      <w:r>
        <w:rPr>
          <w:lang w:eastAsia="en-US"/>
        </w:rPr>
        <w:t>ses joues en feu séchaient la sueur au passage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Sa fureur</w:t>
      </w:r>
      <w:r w:rsidR="00A23BF9">
        <w:rPr>
          <w:lang w:eastAsia="en-US"/>
        </w:rPr>
        <w:t xml:space="preserve">, </w:t>
      </w:r>
      <w:r>
        <w:rPr>
          <w:lang w:eastAsia="en-US"/>
        </w:rPr>
        <w:t>arrivée au paroxysme</w:t>
      </w:r>
      <w:r w:rsidR="00A23BF9">
        <w:rPr>
          <w:lang w:eastAsia="en-US"/>
        </w:rPr>
        <w:t xml:space="preserve">, </w:t>
      </w:r>
      <w:r>
        <w:rPr>
          <w:lang w:eastAsia="en-US"/>
        </w:rPr>
        <w:t>le rendait féroce</w:t>
      </w:r>
      <w:r w:rsidR="00A23BF9">
        <w:rPr>
          <w:lang w:eastAsia="en-US"/>
        </w:rPr>
        <w:t>.</w:t>
      </w:r>
    </w:p>
    <w:p w14:paraId="6D3CE089" w14:textId="70E4D7EA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un mouton enragé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Point de quartier à espérer de lui</w:t>
      </w:r>
      <w:r w:rsidR="00A23BF9">
        <w:rPr>
          <w:lang w:eastAsia="en-US"/>
        </w:rPr>
        <w:t>.</w:t>
      </w:r>
    </w:p>
    <w:p w14:paraId="41ED39E1" w14:textId="195CD4B3" w:rsidR="00A23BF9" w:rsidRDefault="00BB5C58" w:rsidP="00A23BF9">
      <w:pPr>
        <w:rPr>
          <w:lang w:eastAsia="en-US"/>
        </w:rPr>
      </w:pPr>
      <w:r>
        <w:rPr>
          <w:lang w:eastAsia="en-US"/>
        </w:rPr>
        <w:t>Il leva son bâton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Cette fois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il fallait que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reçût le choc de pied ferme</w:t>
      </w:r>
      <w:r w:rsidR="00A23BF9">
        <w:rPr>
          <w:lang w:eastAsia="en-US"/>
        </w:rPr>
        <w:t xml:space="preserve">, </w:t>
      </w:r>
      <w:r>
        <w:rPr>
          <w:lang w:eastAsia="en-US"/>
        </w:rPr>
        <w:t>car un saut de deux pas seulement l</w:t>
      </w:r>
      <w:r w:rsidR="00A23BF9">
        <w:rPr>
          <w:lang w:eastAsia="en-US"/>
        </w:rPr>
        <w:t>’</w:t>
      </w:r>
      <w:r>
        <w:rPr>
          <w:lang w:eastAsia="en-US"/>
        </w:rPr>
        <w:t xml:space="preserve">eût précipité dans la </w:t>
      </w:r>
      <w:proofErr w:type="spellStart"/>
      <w:r>
        <w:rPr>
          <w:lang w:eastAsia="en-US"/>
        </w:rPr>
        <w:t>Vesvre</w:t>
      </w:r>
      <w:proofErr w:type="spellEnd"/>
      <w:r w:rsidR="00A23BF9">
        <w:rPr>
          <w:lang w:eastAsia="en-US"/>
        </w:rPr>
        <w:t>.</w:t>
      </w:r>
    </w:p>
    <w:p w14:paraId="4F1EADA4" w14:textId="77920854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Mais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était bon là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Il s</w:t>
      </w:r>
      <w:r w:rsidR="00A23BF9">
        <w:rPr>
          <w:lang w:eastAsia="en-US"/>
        </w:rPr>
        <w:t>’</w:t>
      </w:r>
      <w:r>
        <w:rPr>
          <w:lang w:eastAsia="en-US"/>
        </w:rPr>
        <w:t>avisa d</w:t>
      </w:r>
      <w:r w:rsidR="00A23BF9">
        <w:rPr>
          <w:lang w:eastAsia="en-US"/>
        </w:rPr>
        <w:t>’</w:t>
      </w:r>
      <w:r>
        <w:rPr>
          <w:lang w:eastAsia="en-US"/>
        </w:rPr>
        <w:t>un coup qui n</w:t>
      </w:r>
      <w:r w:rsidR="00A23BF9">
        <w:rPr>
          <w:lang w:eastAsia="en-US"/>
        </w:rPr>
        <w:t>’</w:t>
      </w:r>
      <w:r>
        <w:rPr>
          <w:lang w:eastAsia="en-US"/>
        </w:rPr>
        <w:t>est pas dans la règle du bâton</w:t>
      </w:r>
      <w:r w:rsidR="00A23BF9">
        <w:rPr>
          <w:lang w:eastAsia="en-US"/>
        </w:rPr>
        <w:t>.</w:t>
      </w:r>
    </w:p>
    <w:p w14:paraId="5C2E3A00" w14:textId="6AA9BAC2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Un joli coup qui eût émerveillé </w:t>
      </w:r>
      <w:proofErr w:type="spellStart"/>
      <w:r>
        <w:rPr>
          <w:lang w:eastAsia="en-US"/>
        </w:rPr>
        <w:t>Fancin</w:t>
      </w:r>
      <w:proofErr w:type="spellEnd"/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Mérieul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Yvon et les autres</w:t>
      </w:r>
      <w:r w:rsidR="00A23BF9"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un coup qui eût mérité les suffrages de Mathurin Houin lui-même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le Nestor de </w:t>
      </w:r>
      <w:proofErr w:type="spellStart"/>
      <w:r>
        <w:rPr>
          <w:lang w:eastAsia="en-US"/>
        </w:rPr>
        <w:t>Vesvron</w:t>
      </w:r>
      <w:proofErr w:type="spellEnd"/>
      <w:r w:rsidR="00A23BF9">
        <w:rPr>
          <w:lang w:eastAsia="en-US"/>
        </w:rPr>
        <w:t>.</w:t>
      </w:r>
    </w:p>
    <w:p w14:paraId="20FCE852" w14:textId="116CDBDD" w:rsidR="00A23BF9" w:rsidRDefault="00BB5C58" w:rsidP="00A23BF9">
      <w:pPr>
        <w:rPr>
          <w:lang w:eastAsia="en-US"/>
        </w:rPr>
      </w:pPr>
      <w:r>
        <w:rPr>
          <w:lang w:eastAsia="en-US"/>
        </w:rPr>
        <w:t>Nous l</w:t>
      </w:r>
      <w:r w:rsidR="00A23BF9">
        <w:rPr>
          <w:lang w:eastAsia="en-US"/>
        </w:rPr>
        <w:t>’</w:t>
      </w:r>
      <w:r>
        <w:rPr>
          <w:lang w:eastAsia="en-US"/>
        </w:rPr>
        <w:t>avons déjà vu ce coup</w:t>
      </w:r>
      <w:r w:rsidR="00A23BF9">
        <w:rPr>
          <w:lang w:eastAsia="en-US"/>
        </w:rPr>
        <w:t xml:space="preserve">, </w:t>
      </w:r>
      <w:r>
        <w:rPr>
          <w:lang w:eastAsia="en-US"/>
        </w:rPr>
        <w:t>au Grand-Estaminet de l</w:t>
      </w:r>
      <w:r w:rsidR="00A23BF9">
        <w:rPr>
          <w:lang w:eastAsia="en-US"/>
        </w:rPr>
        <w:t>’</w:t>
      </w:r>
      <w:r>
        <w:rPr>
          <w:lang w:eastAsia="en-US"/>
        </w:rPr>
        <w:t>Industrie</w:t>
      </w:r>
      <w:r w:rsidR="00A23BF9">
        <w:rPr>
          <w:lang w:eastAsia="en-US"/>
        </w:rPr>
        <w:t xml:space="preserve">, </w:t>
      </w:r>
      <w:r>
        <w:rPr>
          <w:lang w:eastAsia="en-US"/>
        </w:rPr>
        <w:t>nous l</w:t>
      </w:r>
      <w:r w:rsidR="00A23BF9">
        <w:rPr>
          <w:lang w:eastAsia="en-US"/>
        </w:rPr>
        <w:t>’</w:t>
      </w:r>
      <w:r>
        <w:rPr>
          <w:lang w:eastAsia="en-US"/>
        </w:rPr>
        <w:t xml:space="preserve">avons vu appliqué à la canne docte de </w:t>
      </w:r>
      <w:r w:rsidR="00A23BF9">
        <w:rPr>
          <w:lang w:eastAsia="en-US"/>
        </w:rPr>
        <w:t>M. </w:t>
      </w:r>
      <w:r>
        <w:rPr>
          <w:lang w:eastAsia="en-US"/>
        </w:rPr>
        <w:t>Morin</w:t>
      </w:r>
      <w:r w:rsidR="00A23BF9">
        <w:rPr>
          <w:lang w:eastAsia="en-US"/>
        </w:rPr>
        <w:t xml:space="preserve">, </w:t>
      </w:r>
      <w:r>
        <w:rPr>
          <w:lang w:eastAsia="en-US"/>
        </w:rPr>
        <w:t>médecin royaliste</w:t>
      </w:r>
      <w:r w:rsidR="00A23BF9">
        <w:rPr>
          <w:lang w:eastAsia="en-US"/>
        </w:rPr>
        <w:t>.</w:t>
      </w:r>
    </w:p>
    <w:p w14:paraId="5EBB5190" w14:textId="39F23994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 xml:space="preserve">Au moment où </w:t>
      </w: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attaquait </w:t>
      </w:r>
      <w:proofErr w:type="spellStart"/>
      <w:r>
        <w:rPr>
          <w:lang w:eastAsia="en-US"/>
        </w:rPr>
        <w:t>Tiennet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celui-ci lâcha son arme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tomba à ses pieds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attrapa au vol le gourdin du pâtour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Une brusque secousse fit lâcher prise à ce dernier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Le bâton tourna entre les mains de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comme la roue d</w:t>
      </w:r>
      <w:r w:rsidR="00A23BF9">
        <w:rPr>
          <w:lang w:eastAsia="en-US"/>
        </w:rPr>
        <w:t>’</w:t>
      </w:r>
      <w:r>
        <w:rPr>
          <w:lang w:eastAsia="en-US"/>
        </w:rPr>
        <w:t>une voiture lancée au galop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et partit par la tangente pour aller choir dans la </w:t>
      </w:r>
      <w:proofErr w:type="spellStart"/>
      <w:r>
        <w:rPr>
          <w:lang w:eastAsia="en-US"/>
        </w:rPr>
        <w:t>Vesvre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 xml:space="preserve">au lieu et place du même </w:t>
      </w:r>
      <w:proofErr w:type="spellStart"/>
      <w:r>
        <w:rPr>
          <w:lang w:eastAsia="en-US"/>
        </w:rPr>
        <w:t>Tiennet</w:t>
      </w:r>
      <w:proofErr w:type="spellEnd"/>
      <w:r w:rsidR="00A23BF9">
        <w:rPr>
          <w:lang w:eastAsia="en-US"/>
        </w:rPr>
        <w:t>.</w:t>
      </w:r>
    </w:p>
    <w:p w14:paraId="309118C5" w14:textId="04D4F05B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un instant stupéfait</w:t>
      </w:r>
      <w:r w:rsidR="00A23BF9">
        <w:rPr>
          <w:lang w:eastAsia="en-US"/>
        </w:rPr>
        <w:t xml:space="preserve">, </w:t>
      </w:r>
      <w:r>
        <w:rPr>
          <w:lang w:eastAsia="en-US"/>
        </w:rPr>
        <w:t>se baissa d</w:t>
      </w:r>
      <w:r w:rsidR="00A23BF9">
        <w:rPr>
          <w:lang w:eastAsia="en-US"/>
        </w:rPr>
        <w:t>’</w:t>
      </w:r>
      <w:r>
        <w:rPr>
          <w:lang w:eastAsia="en-US"/>
        </w:rPr>
        <w:t>instinct pour ramasser l</w:t>
      </w:r>
      <w:r w:rsidR="00A23BF9">
        <w:rPr>
          <w:lang w:eastAsia="en-US"/>
        </w:rPr>
        <w:t>’</w:t>
      </w:r>
      <w:r>
        <w:rPr>
          <w:lang w:eastAsia="en-US"/>
        </w:rPr>
        <w:t>autre bâton</w:t>
      </w:r>
      <w:r w:rsidR="00A23BF9">
        <w:rPr>
          <w:lang w:eastAsia="en-US"/>
        </w:rPr>
        <w:t xml:space="preserve">.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l</w:t>
      </w:r>
      <w:r w:rsidR="00A23BF9">
        <w:rPr>
          <w:lang w:eastAsia="en-US"/>
        </w:rPr>
        <w:t>’</w:t>
      </w:r>
      <w:r>
        <w:rPr>
          <w:lang w:eastAsia="en-US"/>
        </w:rPr>
        <w:t>avait prévenu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Les deux têtes se choquèrent avec violence</w:t>
      </w:r>
      <w:r w:rsidR="00A23BF9">
        <w:rPr>
          <w:lang w:eastAsia="en-US"/>
        </w:rPr>
        <w:t>.</w:t>
      </w:r>
    </w:p>
    <w:p w14:paraId="687EADA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Deux bonnes têtes de Bretagne</w:t>
      </w:r>
      <w:r w:rsidR="00A23BF9">
        <w:rPr>
          <w:lang w:eastAsia="en-US"/>
        </w:rPr>
        <w:t xml:space="preserve">, </w:t>
      </w:r>
      <w:r>
        <w:rPr>
          <w:lang w:eastAsia="en-US"/>
        </w:rPr>
        <w:t>deux pots de fer</w:t>
      </w:r>
      <w:r w:rsidR="00A23BF9">
        <w:rPr>
          <w:lang w:eastAsia="en-US"/>
        </w:rPr>
        <w:t> !</w:t>
      </w:r>
    </w:p>
    <w:p w14:paraId="34CE4CE9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se releva</w:t>
      </w:r>
      <w:r w:rsidR="00A23BF9">
        <w:rPr>
          <w:lang w:eastAsia="en-US"/>
        </w:rPr>
        <w:t xml:space="preserve">, </w:t>
      </w:r>
      <w:r>
        <w:rPr>
          <w:lang w:eastAsia="en-US"/>
        </w:rPr>
        <w:t>son bâton à la main</w:t>
      </w:r>
      <w:r w:rsidR="00A23BF9">
        <w:rPr>
          <w:lang w:eastAsia="en-US"/>
        </w:rPr>
        <w:t>.</w:t>
      </w:r>
    </w:p>
    <w:p w14:paraId="0696B58A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s</w:t>
      </w:r>
      <w:r w:rsidR="00A23BF9">
        <w:rPr>
          <w:lang w:eastAsia="en-US"/>
        </w:rPr>
        <w:t>’</w:t>
      </w:r>
      <w:r>
        <w:rPr>
          <w:lang w:eastAsia="en-US"/>
        </w:rPr>
        <w:t>en alla tomber à dix pas</w:t>
      </w:r>
      <w:r w:rsidR="00A23BF9">
        <w:rPr>
          <w:lang w:eastAsia="en-US"/>
        </w:rPr>
        <w:t xml:space="preserve">, </w:t>
      </w:r>
      <w:r>
        <w:rPr>
          <w:lang w:eastAsia="en-US"/>
        </w:rPr>
        <w:t>étourdi</w:t>
      </w:r>
      <w:r w:rsidR="00A23BF9">
        <w:rPr>
          <w:lang w:eastAsia="en-US"/>
        </w:rPr>
        <w:t xml:space="preserve">, </w:t>
      </w:r>
      <w:r>
        <w:rPr>
          <w:lang w:eastAsia="en-US"/>
        </w:rPr>
        <w:t>perdu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yeux pleins de sang</w:t>
      </w:r>
      <w:r w:rsidR="00A23BF9">
        <w:rPr>
          <w:lang w:eastAsia="en-US"/>
        </w:rPr>
        <w:t>.</w:t>
      </w:r>
    </w:p>
    <w:p w14:paraId="64E7949E" w14:textId="6AD47E9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Sorcier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grommela-t-il en se relevant pour fuir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on me l</w:t>
      </w:r>
      <w:r>
        <w:rPr>
          <w:lang w:eastAsia="en-US"/>
        </w:rPr>
        <w:t>’</w:t>
      </w:r>
      <w:r w:rsidR="00BB5C58">
        <w:rPr>
          <w:lang w:eastAsia="en-US"/>
        </w:rPr>
        <w:t>avait bien dit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sorcier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sorcier</w:t>
      </w:r>
      <w:r>
        <w:rPr>
          <w:lang w:eastAsia="en-US"/>
        </w:rPr>
        <w:t> !…</w:t>
      </w:r>
    </w:p>
    <w:p w14:paraId="0672BBAC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souriait sans rancune ni mépris</w:t>
      </w:r>
      <w:r w:rsidR="00A23BF9">
        <w:rPr>
          <w:lang w:eastAsia="en-US"/>
        </w:rPr>
        <w:t>.</w:t>
      </w:r>
    </w:p>
    <w:p w14:paraId="7A30D569" w14:textId="0045AFEE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Reste là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dit-il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tu sais bien que je ne te ferai pas de mal</w:t>
      </w:r>
      <w:r>
        <w:rPr>
          <w:lang w:eastAsia="en-US"/>
        </w:rPr>
        <w:t>.</w:t>
      </w:r>
    </w:p>
    <w:p w14:paraId="2166ACF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sais bien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répéta le pâtour</w:t>
      </w:r>
      <w:r>
        <w:rPr>
          <w:lang w:eastAsia="en-US"/>
        </w:rPr>
        <w:t xml:space="preserve">, </w:t>
      </w:r>
      <w:r w:rsidR="00BB5C58">
        <w:rPr>
          <w:lang w:eastAsia="en-US"/>
        </w:rPr>
        <w:t>qui n</w:t>
      </w:r>
      <w:r>
        <w:rPr>
          <w:lang w:eastAsia="en-US"/>
        </w:rPr>
        <w:t>’</w:t>
      </w:r>
      <w:r w:rsidR="00BB5C58">
        <w:rPr>
          <w:lang w:eastAsia="en-US"/>
        </w:rPr>
        <w:t>avait pas l</w:t>
      </w:r>
      <w:r>
        <w:rPr>
          <w:lang w:eastAsia="en-US"/>
        </w:rPr>
        <w:t>’</w:t>
      </w:r>
      <w:r w:rsidR="00BB5C58">
        <w:rPr>
          <w:lang w:eastAsia="en-US"/>
        </w:rPr>
        <w:t>air trop rassuré</w:t>
      </w:r>
      <w:r>
        <w:rPr>
          <w:lang w:eastAsia="en-US"/>
        </w:rPr>
        <w:t>.</w:t>
      </w:r>
    </w:p>
    <w:p w14:paraId="199EC6B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Néanmoins il s</w:t>
      </w:r>
      <w:r w:rsidR="00A23BF9">
        <w:rPr>
          <w:lang w:eastAsia="en-US"/>
        </w:rPr>
        <w:t>’</w:t>
      </w:r>
      <w:r>
        <w:rPr>
          <w:lang w:eastAsia="en-US"/>
        </w:rPr>
        <w:t>arrêta</w:t>
      </w:r>
      <w:r w:rsidR="00A23BF9">
        <w:rPr>
          <w:lang w:eastAsia="en-US"/>
        </w:rPr>
        <w:t xml:space="preserve">, </w:t>
      </w:r>
      <w:r>
        <w:rPr>
          <w:lang w:eastAsia="en-US"/>
        </w:rPr>
        <w:t>ne jugeant pas à propos de désobéir</w:t>
      </w:r>
      <w:r w:rsidR="00A23BF9">
        <w:rPr>
          <w:lang w:eastAsia="en-US"/>
        </w:rPr>
        <w:t xml:space="preserve">.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le joignit</w:t>
      </w:r>
      <w:r w:rsidR="00A23BF9">
        <w:rPr>
          <w:lang w:eastAsia="en-US"/>
        </w:rPr>
        <w:t>.</w:t>
      </w:r>
    </w:p>
    <w:p w14:paraId="070690A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Prends ton bâton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dit-il</w:t>
      </w:r>
      <w:r>
        <w:rPr>
          <w:lang w:eastAsia="en-US"/>
        </w:rPr>
        <w:t xml:space="preserve">, </w:t>
      </w:r>
      <w:r w:rsidR="00BB5C58">
        <w:rPr>
          <w:lang w:eastAsia="en-US"/>
        </w:rPr>
        <w:t>nigaud que tu es</w:t>
      </w:r>
      <w:r>
        <w:rPr>
          <w:lang w:eastAsia="en-US"/>
        </w:rPr>
        <w:t> !</w:t>
      </w:r>
    </w:p>
    <w:p w14:paraId="58AFBA9A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ouvrit de grands yeux</w:t>
      </w:r>
      <w:r w:rsidR="00A23BF9">
        <w:rPr>
          <w:lang w:eastAsia="en-US"/>
        </w:rPr>
        <w:t xml:space="preserve">. </w:t>
      </w:r>
      <w:r>
        <w:rPr>
          <w:lang w:eastAsia="en-US"/>
        </w:rPr>
        <w:t>Cela le touchait au cœur</w:t>
      </w:r>
      <w:r w:rsidR="00A23BF9">
        <w:rPr>
          <w:lang w:eastAsia="en-US"/>
        </w:rPr>
        <w:t>.</w:t>
      </w:r>
    </w:p>
    <w:p w14:paraId="7301390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fit-il avec regret</w:t>
      </w:r>
      <w:r>
        <w:rPr>
          <w:lang w:eastAsia="en-US"/>
        </w:rPr>
        <w:t xml:space="preserve">, </w:t>
      </w:r>
      <w:r w:rsidR="00BB5C58">
        <w:rPr>
          <w:lang w:eastAsia="en-US"/>
        </w:rPr>
        <w:t>il n</w:t>
      </w:r>
      <w:r>
        <w:rPr>
          <w:lang w:eastAsia="en-US"/>
        </w:rPr>
        <w:t>’</w:t>
      </w:r>
      <w:r w:rsidR="00BB5C58">
        <w:rPr>
          <w:lang w:eastAsia="en-US"/>
        </w:rPr>
        <w:t>y a pas beaucoup de gars comme toi</w:t>
      </w:r>
      <w:r>
        <w:rPr>
          <w:lang w:eastAsia="en-US"/>
        </w:rPr>
        <w:t xml:space="preserve">,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</w:t>
      </w:r>
      <w:proofErr w:type="spellStart"/>
      <w:r w:rsidR="00BB5C58">
        <w:rPr>
          <w:lang w:eastAsia="en-US"/>
        </w:rPr>
        <w:t>Blône</w:t>
      </w:r>
      <w:proofErr w:type="spellEnd"/>
      <w:r>
        <w:rPr>
          <w:lang w:eastAsia="en-US"/>
        </w:rPr>
        <w:t xml:space="preserve">… </w:t>
      </w:r>
      <w:r w:rsidR="00BB5C58">
        <w:rPr>
          <w:lang w:eastAsia="en-US"/>
        </w:rPr>
        <w:t>Pourquoi Olivette est-elle entre nous deux</w:t>
      </w:r>
      <w:r>
        <w:rPr>
          <w:lang w:eastAsia="en-US"/>
        </w:rPr>
        <w:t> ?…</w:t>
      </w:r>
    </w:p>
    <w:p w14:paraId="5B064C5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Olivette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 xml:space="preserve">prononça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avec dédain</w:t>
      </w:r>
      <w:r>
        <w:rPr>
          <w:lang w:eastAsia="en-US"/>
        </w:rPr>
        <w:t>.</w:t>
      </w:r>
    </w:p>
    <w:p w14:paraId="4AB61EB4" w14:textId="6448EF8C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Ne mens pas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interrompit </w:t>
      </w:r>
      <w:proofErr w:type="spellStart"/>
      <w:r w:rsidR="00BB5C58">
        <w:rPr>
          <w:lang w:eastAsia="en-US"/>
        </w:rPr>
        <w:t>Yaume</w:t>
      </w:r>
      <w:proofErr w:type="spellEnd"/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avant-hier encore on t</w:t>
      </w:r>
      <w:r>
        <w:rPr>
          <w:lang w:eastAsia="en-US"/>
        </w:rPr>
        <w:t>’</w:t>
      </w:r>
      <w:r w:rsidR="00BB5C58">
        <w:rPr>
          <w:lang w:eastAsia="en-US"/>
        </w:rPr>
        <w:t>a vu censément dans le corridor</w:t>
      </w:r>
      <w:r>
        <w:rPr>
          <w:lang w:eastAsia="en-US"/>
        </w:rPr>
        <w:t xml:space="preserve">, </w:t>
      </w:r>
      <w:r w:rsidR="00BB5C58">
        <w:rPr>
          <w:lang w:eastAsia="en-US"/>
        </w:rPr>
        <w:t>à plus de minuit</w:t>
      </w:r>
      <w:r>
        <w:rPr>
          <w:lang w:eastAsia="en-US"/>
        </w:rPr>
        <w:t xml:space="preserve">, </w:t>
      </w:r>
      <w:r w:rsidR="00BB5C58">
        <w:rPr>
          <w:lang w:eastAsia="en-US"/>
        </w:rPr>
        <w:t>devant la porte de sa chambre</w:t>
      </w:r>
      <w:r>
        <w:rPr>
          <w:lang w:eastAsia="en-US"/>
        </w:rPr>
        <w:t>.</w:t>
      </w:r>
    </w:p>
    <w:p w14:paraId="6275AD6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Qui t</w:t>
      </w:r>
      <w:r>
        <w:rPr>
          <w:lang w:eastAsia="en-US"/>
        </w:rPr>
        <w:t>’</w:t>
      </w:r>
      <w:r w:rsidR="00BB5C58">
        <w:rPr>
          <w:lang w:eastAsia="en-US"/>
        </w:rPr>
        <w:t>a dit cela</w:t>
      </w:r>
      <w:r>
        <w:rPr>
          <w:lang w:eastAsia="en-US"/>
        </w:rPr>
        <w:t> ?</w:t>
      </w:r>
    </w:p>
    <w:p w14:paraId="06D05BE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Pierre </w:t>
      </w:r>
      <w:proofErr w:type="spellStart"/>
      <w:r w:rsidR="00BB5C58">
        <w:rPr>
          <w:lang w:eastAsia="en-US"/>
        </w:rPr>
        <w:t>Mèchet</w:t>
      </w:r>
      <w:proofErr w:type="spellEnd"/>
      <w:r>
        <w:rPr>
          <w:lang w:eastAsia="en-US"/>
        </w:rPr>
        <w:t>.</w:t>
      </w:r>
    </w:p>
    <w:p w14:paraId="23247B8F" w14:textId="437849A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Pierre </w:t>
      </w:r>
      <w:proofErr w:type="spellStart"/>
      <w:r w:rsidR="00BB5C58">
        <w:rPr>
          <w:lang w:eastAsia="en-US"/>
        </w:rPr>
        <w:t>Mèchet</w:t>
      </w:r>
      <w:proofErr w:type="spellEnd"/>
      <w:r w:rsidR="00BB5C58">
        <w:rPr>
          <w:lang w:eastAsia="en-US"/>
        </w:rPr>
        <w:t xml:space="preserve"> n</w:t>
      </w:r>
      <w:r>
        <w:rPr>
          <w:lang w:eastAsia="en-US"/>
        </w:rPr>
        <w:t>’</w:t>
      </w:r>
      <w:r w:rsidR="00BB5C58">
        <w:rPr>
          <w:lang w:eastAsia="en-US"/>
        </w:rPr>
        <w:t>a pas menti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mon pauvre </w:t>
      </w:r>
      <w:proofErr w:type="spellStart"/>
      <w:r w:rsidR="00BB5C58">
        <w:rPr>
          <w:lang w:eastAsia="en-US"/>
        </w:rPr>
        <w:t>Yaume</w:t>
      </w:r>
      <w:proofErr w:type="spellEnd"/>
      <w:r>
        <w:rPr>
          <w:lang w:eastAsia="en-US"/>
        </w:rPr>
        <w:t xml:space="preserve">… </w:t>
      </w:r>
      <w:r w:rsidR="00BB5C58">
        <w:rPr>
          <w:lang w:eastAsia="en-US"/>
        </w:rPr>
        <w:t>seulement</w:t>
      </w:r>
      <w:r>
        <w:rPr>
          <w:lang w:eastAsia="en-US"/>
        </w:rPr>
        <w:t xml:space="preserve">, </w:t>
      </w:r>
      <w:r w:rsidR="00BB5C58">
        <w:rPr>
          <w:lang w:eastAsia="en-US"/>
        </w:rPr>
        <w:t>quand je cours les corridors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à plus de minuit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je ne pense guère à Olivette</w:t>
      </w:r>
      <w:r>
        <w:rPr>
          <w:lang w:eastAsia="en-US"/>
        </w:rPr>
        <w:t>.</w:t>
      </w:r>
    </w:p>
    <w:p w14:paraId="55A2CE5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À qui penses-tu</w:t>
      </w:r>
      <w:r>
        <w:rPr>
          <w:lang w:eastAsia="en-US"/>
        </w:rPr>
        <w:t xml:space="preserve"> ? </w:t>
      </w:r>
      <w:r w:rsidR="00BB5C58">
        <w:rPr>
          <w:lang w:eastAsia="en-US"/>
        </w:rPr>
        <w:t>demanda le pâtour</w:t>
      </w:r>
      <w:r>
        <w:rPr>
          <w:lang w:eastAsia="en-US"/>
        </w:rPr>
        <w:t>.</w:t>
      </w:r>
    </w:p>
    <w:p w14:paraId="5C23D43F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ne répondit point et un nuage de tristesse passa sur son front</w:t>
      </w:r>
      <w:r w:rsidR="00A23BF9">
        <w:rPr>
          <w:lang w:eastAsia="en-US"/>
        </w:rPr>
        <w:t>.</w:t>
      </w:r>
    </w:p>
    <w:p w14:paraId="38A3CA17" w14:textId="3D8DEFA8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quand tu causes avec Olivette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reprit </w:t>
      </w:r>
      <w:proofErr w:type="spellStart"/>
      <w:r w:rsidR="00BB5C58">
        <w:rPr>
          <w:lang w:eastAsia="en-US"/>
        </w:rPr>
        <w:t>Yaume</w:t>
      </w:r>
      <w:proofErr w:type="spellEnd"/>
      <w:r w:rsidR="00BB5C58">
        <w:rPr>
          <w:lang w:eastAsia="en-US"/>
        </w:rPr>
        <w:t xml:space="preserve"> dont les sourcils se fronçaient malgré lui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quand tu causes tout seul</w:t>
      </w:r>
      <w:r>
        <w:rPr>
          <w:lang w:eastAsia="en-US"/>
        </w:rPr>
        <w:t xml:space="preserve">, </w:t>
      </w:r>
      <w:r w:rsidR="00BB5C58">
        <w:rPr>
          <w:lang w:eastAsia="en-US"/>
        </w:rPr>
        <w:t>derrière le château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la nuit</w:t>
      </w:r>
      <w:r>
        <w:rPr>
          <w:lang w:eastAsia="en-US"/>
        </w:rPr>
        <w:t xml:space="preserve">, </w:t>
      </w:r>
      <w:r w:rsidR="00BB5C58">
        <w:rPr>
          <w:lang w:eastAsia="en-US"/>
        </w:rPr>
        <w:t>est-ce que tu ne penses pas à elle</w:t>
      </w:r>
      <w:r>
        <w:rPr>
          <w:lang w:eastAsia="en-US"/>
        </w:rPr>
        <w:t> ?</w:t>
      </w:r>
    </w:p>
    <w:p w14:paraId="724930C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Non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répliqua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qui rêvait</w:t>
      </w:r>
      <w:r>
        <w:rPr>
          <w:lang w:eastAsia="en-US"/>
        </w:rPr>
        <w:t>.</w:t>
      </w:r>
    </w:p>
    <w:p w14:paraId="5B476F13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serra son bâton entre ses doigts</w:t>
      </w:r>
      <w:r w:rsidR="00A23BF9">
        <w:rPr>
          <w:lang w:eastAsia="en-US"/>
        </w:rPr>
        <w:t>.</w:t>
      </w:r>
    </w:p>
    <w:p w14:paraId="7DC51685" w14:textId="0A7E606E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Tiens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écria-t-il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demain ou après</w:t>
      </w:r>
      <w:r>
        <w:rPr>
          <w:lang w:eastAsia="en-US"/>
        </w:rPr>
        <w:t xml:space="preserve">, </w:t>
      </w:r>
      <w:r w:rsidR="00BB5C58">
        <w:rPr>
          <w:lang w:eastAsia="en-US"/>
        </w:rPr>
        <w:t>ça recommencera</w:t>
      </w:r>
      <w:r>
        <w:rPr>
          <w:lang w:eastAsia="en-US"/>
        </w:rPr>
        <w:t xml:space="preserve">… </w:t>
      </w:r>
      <w:r w:rsidR="00BB5C58">
        <w:rPr>
          <w:lang w:eastAsia="en-US"/>
        </w:rPr>
        <w:t>Puisque tu avais gagné la partie</w:t>
      </w:r>
      <w:r>
        <w:rPr>
          <w:lang w:eastAsia="en-US"/>
        </w:rPr>
        <w:t xml:space="preserve">, </w:t>
      </w:r>
      <w:r w:rsidR="00BB5C58">
        <w:rPr>
          <w:lang w:eastAsia="en-US"/>
        </w:rPr>
        <w:t>tu aurais mieux fait de me casser censément la tête tout de suite</w:t>
      </w:r>
      <w:r>
        <w:rPr>
          <w:lang w:eastAsia="en-US"/>
        </w:rPr>
        <w:t> !</w:t>
      </w:r>
    </w:p>
    <w:p w14:paraId="02A1508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En parlant</w:t>
      </w:r>
      <w:r w:rsidR="00A23BF9">
        <w:rPr>
          <w:lang w:eastAsia="en-US"/>
        </w:rPr>
        <w:t xml:space="preserve">, </w:t>
      </w:r>
      <w:r>
        <w:rPr>
          <w:lang w:eastAsia="en-US"/>
        </w:rPr>
        <w:t>ils avaient remonté le tertre et ils se trouvaient sur l</w:t>
      </w:r>
      <w:r w:rsidR="00A23BF9">
        <w:rPr>
          <w:lang w:eastAsia="en-US"/>
        </w:rPr>
        <w:t>’</w:t>
      </w:r>
      <w:r>
        <w:rPr>
          <w:lang w:eastAsia="en-US"/>
        </w:rPr>
        <w:t>une des deux roches qui flanquaient l</w:t>
      </w:r>
      <w:r w:rsidR="00A23BF9">
        <w:rPr>
          <w:lang w:eastAsia="en-US"/>
        </w:rPr>
        <w:t>’</w:t>
      </w:r>
      <w:r>
        <w:rPr>
          <w:lang w:eastAsia="en-US"/>
        </w:rPr>
        <w:t xml:space="preserve">ouverture de la route du </w:t>
      </w:r>
      <w:proofErr w:type="spellStart"/>
      <w:r>
        <w:rPr>
          <w:lang w:eastAsia="en-US"/>
        </w:rPr>
        <w:t>Ceuil</w:t>
      </w:r>
      <w:proofErr w:type="spellEnd"/>
      <w:r w:rsidR="00A23BF9">
        <w:rPr>
          <w:lang w:eastAsia="en-US"/>
        </w:rPr>
        <w:t>.</w:t>
      </w:r>
    </w:p>
    <w:p w14:paraId="0AB6AC0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Mets-toi là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dit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>.</w:t>
      </w:r>
    </w:p>
    <w:p w14:paraId="407D631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se retourna pour jeter un coup d</w:t>
      </w:r>
      <w:r w:rsidR="00A23BF9">
        <w:rPr>
          <w:lang w:eastAsia="en-US"/>
        </w:rPr>
        <w:t>’</w:t>
      </w:r>
      <w:r>
        <w:rPr>
          <w:lang w:eastAsia="en-US"/>
        </w:rPr>
        <w:t>œil vers le soleil qui s</w:t>
      </w:r>
      <w:r w:rsidR="00A23BF9">
        <w:rPr>
          <w:lang w:eastAsia="en-US"/>
        </w:rPr>
        <w:t>’</w:t>
      </w:r>
      <w:r>
        <w:rPr>
          <w:lang w:eastAsia="en-US"/>
        </w:rPr>
        <w:t>inclinait déjà vers l</w:t>
      </w:r>
      <w:r w:rsidR="00A23BF9">
        <w:rPr>
          <w:lang w:eastAsia="en-US"/>
        </w:rPr>
        <w:t>’</w:t>
      </w:r>
      <w:r>
        <w:rPr>
          <w:lang w:eastAsia="en-US"/>
        </w:rPr>
        <w:t>ouest</w:t>
      </w:r>
      <w:r w:rsidR="00A23BF9">
        <w:rPr>
          <w:lang w:eastAsia="en-US"/>
        </w:rPr>
        <w:t xml:space="preserve">, </w:t>
      </w:r>
      <w:r>
        <w:rPr>
          <w:lang w:eastAsia="en-US"/>
        </w:rPr>
        <w:t>puis il reprit</w:t>
      </w:r>
      <w:r w:rsidR="00A23BF9">
        <w:rPr>
          <w:lang w:eastAsia="en-US"/>
        </w:rPr>
        <w:t> :</w:t>
      </w:r>
    </w:p>
    <w:p w14:paraId="71A5AF3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vais quitter le pays</w:t>
      </w:r>
      <w:r>
        <w:rPr>
          <w:lang w:eastAsia="en-US"/>
        </w:rPr>
        <w:t xml:space="preserve">, </w:t>
      </w:r>
      <w:proofErr w:type="spellStart"/>
      <w:r w:rsidR="00BB5C58">
        <w:rPr>
          <w:lang w:eastAsia="en-US"/>
        </w:rPr>
        <w:t>Yaume</w:t>
      </w:r>
      <w:proofErr w:type="spellEnd"/>
      <w:r>
        <w:rPr>
          <w:lang w:eastAsia="en-US"/>
        </w:rPr>
        <w:t>.</w:t>
      </w:r>
    </w:p>
    <w:p w14:paraId="419D52D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Vraiment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 celui-ci avec un véritable transport de joie</w:t>
      </w:r>
      <w:r>
        <w:rPr>
          <w:lang w:eastAsia="en-US"/>
        </w:rPr>
        <w:t>.</w:t>
      </w:r>
    </w:p>
    <w:p w14:paraId="051F8DD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c</w:t>
      </w:r>
      <w:r w:rsidR="00A23BF9">
        <w:rPr>
          <w:lang w:eastAsia="en-US"/>
        </w:rPr>
        <w:t>’</w:t>
      </w:r>
      <w:r>
        <w:rPr>
          <w:lang w:eastAsia="en-US"/>
        </w:rPr>
        <w:t xml:space="preserve">était un brave cœur que le petit </w:t>
      </w:r>
      <w:proofErr w:type="spellStart"/>
      <w:r>
        <w:rPr>
          <w:lang w:eastAsia="en-US"/>
        </w:rPr>
        <w:t>Yaume</w:t>
      </w:r>
      <w:proofErr w:type="spellEnd"/>
      <w:r w:rsidR="00A23BF9">
        <w:rPr>
          <w:lang w:eastAsia="en-US"/>
        </w:rPr>
        <w:t xml:space="preserve">. </w:t>
      </w:r>
      <w:r>
        <w:rPr>
          <w:lang w:eastAsia="en-US"/>
        </w:rPr>
        <w:t>Son premier mouvement fut à la jalousie satisfaite</w:t>
      </w:r>
      <w:r w:rsidR="00A23BF9">
        <w:rPr>
          <w:lang w:eastAsia="en-US"/>
        </w:rPr>
        <w:t xml:space="preserve"> ; </w:t>
      </w:r>
      <w:r>
        <w:rPr>
          <w:lang w:eastAsia="en-US"/>
        </w:rPr>
        <w:t>son second mouvement fut au regret</w:t>
      </w:r>
      <w:r w:rsidR="00A23BF9">
        <w:rPr>
          <w:lang w:eastAsia="en-US"/>
        </w:rPr>
        <w:t xml:space="preserve"> : </w:t>
      </w:r>
      <w:r>
        <w:rPr>
          <w:lang w:eastAsia="en-US"/>
        </w:rPr>
        <w:t>un regret sincère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car il aimait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au fond</w:t>
      </w:r>
      <w:r w:rsidR="00A23BF9">
        <w:rPr>
          <w:lang w:eastAsia="en-US"/>
        </w:rPr>
        <w:t xml:space="preserve">, </w:t>
      </w:r>
      <w:r>
        <w:rPr>
          <w:lang w:eastAsia="en-US"/>
        </w:rPr>
        <w:t>et la pensée de l</w:t>
      </w:r>
      <w:r w:rsidR="00A23BF9">
        <w:rPr>
          <w:lang w:eastAsia="en-US"/>
        </w:rPr>
        <w:t>’</w:t>
      </w:r>
      <w:r>
        <w:rPr>
          <w:lang w:eastAsia="en-US"/>
        </w:rPr>
        <w:t>exil est la plus amère de toutes pour les enfants de la bonne Bretagne</w:t>
      </w:r>
      <w:r w:rsidR="00A23BF9">
        <w:rPr>
          <w:lang w:eastAsia="en-US"/>
        </w:rPr>
        <w:t>.</w:t>
      </w:r>
    </w:p>
    <w:p w14:paraId="186EBB0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fit-il en changeant de ton</w:t>
      </w:r>
      <w:r>
        <w:rPr>
          <w:lang w:eastAsia="en-US"/>
        </w:rPr>
        <w:t xml:space="preserve">, </w:t>
      </w:r>
      <w:r w:rsidR="00BB5C58">
        <w:rPr>
          <w:lang w:eastAsia="en-US"/>
        </w:rPr>
        <w:t>tu vas t</w:t>
      </w:r>
      <w:r>
        <w:rPr>
          <w:lang w:eastAsia="en-US"/>
        </w:rPr>
        <w:t>’</w:t>
      </w:r>
      <w:r w:rsidR="00BB5C58">
        <w:rPr>
          <w:lang w:eastAsia="en-US"/>
        </w:rPr>
        <w:t>en aller</w:t>
      </w:r>
      <w:r>
        <w:rPr>
          <w:lang w:eastAsia="en-US"/>
        </w:rPr>
        <w:t xml:space="preserve">, </w:t>
      </w:r>
      <w:r w:rsidR="00BB5C58">
        <w:rPr>
          <w:lang w:eastAsia="en-US"/>
        </w:rPr>
        <w:t>toi</w:t>
      </w:r>
      <w:r>
        <w:rPr>
          <w:lang w:eastAsia="en-US"/>
        </w:rPr>
        <w:t xml:space="preserve">,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</w:t>
      </w:r>
      <w:proofErr w:type="spellStart"/>
      <w:r w:rsidR="00BB5C58">
        <w:rPr>
          <w:lang w:eastAsia="en-US"/>
        </w:rPr>
        <w:t>Blône</w:t>
      </w:r>
      <w:proofErr w:type="spellEnd"/>
      <w:r>
        <w:rPr>
          <w:lang w:eastAsia="en-US"/>
        </w:rPr>
        <w:t xml:space="preserve"> !… </w:t>
      </w:r>
      <w:r w:rsidR="00BB5C58">
        <w:rPr>
          <w:lang w:eastAsia="en-US"/>
        </w:rPr>
        <w:t>Et pour quoi ça</w:t>
      </w:r>
      <w:r>
        <w:rPr>
          <w:lang w:eastAsia="en-US"/>
        </w:rPr>
        <w:t> ?</w:t>
      </w:r>
    </w:p>
    <w:p w14:paraId="5F0A4B93" w14:textId="7523FDD6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Le sais-je</w:t>
      </w:r>
      <w:r>
        <w:rPr>
          <w:lang w:eastAsia="en-US"/>
        </w:rPr>
        <w:t xml:space="preserve"> ? </w:t>
      </w:r>
      <w:r w:rsidR="00BB5C58">
        <w:rPr>
          <w:lang w:eastAsia="en-US"/>
        </w:rPr>
        <w:t>murmura notre jeune homme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je ne suis pas heureux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mon pauvre </w:t>
      </w:r>
      <w:proofErr w:type="spellStart"/>
      <w:r w:rsidR="00BB5C58">
        <w:rPr>
          <w:lang w:eastAsia="en-US"/>
        </w:rPr>
        <w:t>Yaume</w:t>
      </w:r>
      <w:proofErr w:type="spellEnd"/>
      <w:r>
        <w:rPr>
          <w:lang w:eastAsia="en-US"/>
        </w:rPr>
        <w:t xml:space="preserve">… </w:t>
      </w:r>
      <w:r w:rsidR="00BB5C58">
        <w:rPr>
          <w:lang w:eastAsia="en-US"/>
        </w:rPr>
        <w:t>à l</w:t>
      </w:r>
      <w:r>
        <w:rPr>
          <w:lang w:eastAsia="en-US"/>
        </w:rPr>
        <w:t>’</w:t>
      </w:r>
      <w:r w:rsidR="00BB5C58">
        <w:rPr>
          <w:lang w:eastAsia="en-US"/>
        </w:rPr>
        <w:t>heure où je te parle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sort est jugé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devrais courir</w:t>
      </w:r>
      <w:r>
        <w:rPr>
          <w:lang w:eastAsia="en-US"/>
        </w:rPr>
        <w:t xml:space="preserve">, </w:t>
      </w:r>
      <w:r w:rsidR="00BB5C58">
        <w:rPr>
          <w:lang w:eastAsia="en-US"/>
        </w:rPr>
        <w:t>courir bien vite pour lire cette page où est écrite ma destinée</w:t>
      </w:r>
      <w:r>
        <w:rPr>
          <w:lang w:eastAsia="en-US"/>
        </w:rPr>
        <w:t>…</w:t>
      </w:r>
    </w:p>
    <w:p w14:paraId="5619887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Bah</w:t>
      </w:r>
      <w:r w:rsidR="00A23BF9">
        <w:rPr>
          <w:lang w:eastAsia="en-US"/>
        </w:rPr>
        <w:t xml:space="preserve"> !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pouvait continuer sur ce ton pendant deux heures</w:t>
      </w:r>
      <w:r w:rsidR="00A23BF9">
        <w:rPr>
          <w:lang w:eastAsia="en-US"/>
        </w:rPr>
        <w:t xml:space="preserve">. </w:t>
      </w: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ne comprenait plus</w:t>
      </w:r>
      <w:r w:rsidR="00A23BF9">
        <w:rPr>
          <w:lang w:eastAsia="en-US"/>
        </w:rPr>
        <w:t>.</w:t>
      </w:r>
    </w:p>
    <w:p w14:paraId="6EBF9DEA" w14:textId="79B0A131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vrai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dit-il</w:t>
      </w:r>
      <w:r>
        <w:rPr>
          <w:lang w:eastAsia="en-US"/>
        </w:rPr>
        <w:t xml:space="preserve">, </w:t>
      </w:r>
      <w:r w:rsidR="00BB5C58">
        <w:rPr>
          <w:lang w:eastAsia="en-US"/>
        </w:rPr>
        <w:t>tu sais lire</w:t>
      </w:r>
      <w:r>
        <w:rPr>
          <w:lang w:eastAsia="en-US"/>
        </w:rPr>
        <w:t xml:space="preserve">, </w:t>
      </w:r>
      <w:r w:rsidR="00BB5C58">
        <w:rPr>
          <w:lang w:eastAsia="en-US"/>
        </w:rPr>
        <w:t>toi</w:t>
      </w:r>
      <w:r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Ah dame</w:t>
      </w:r>
      <w:r>
        <w:rPr>
          <w:lang w:eastAsia="en-US"/>
        </w:rPr>
        <w:t xml:space="preserve"> ! </w:t>
      </w:r>
      <w:r w:rsidR="00BB5C58">
        <w:rPr>
          <w:lang w:eastAsia="en-US"/>
        </w:rPr>
        <w:t>si tu voulais tu deviendrais censément</w:t>
      </w:r>
      <w:r>
        <w:rPr>
          <w:lang w:eastAsia="en-US"/>
        </w:rPr>
        <w:t xml:space="preserve">, </w:t>
      </w:r>
      <w:r w:rsidR="00BB5C58">
        <w:rPr>
          <w:lang w:eastAsia="en-US"/>
        </w:rPr>
        <w:t>censé vicaire</w:t>
      </w:r>
      <w:r>
        <w:rPr>
          <w:lang w:eastAsia="en-US"/>
        </w:rPr>
        <w:t> !</w:t>
      </w:r>
    </w:p>
    <w:p w14:paraId="2BEDE10E" w14:textId="06E451E6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devrais courir</w:t>
      </w:r>
      <w:r>
        <w:rPr>
          <w:lang w:eastAsia="en-US"/>
        </w:rPr>
        <w:t xml:space="preserve">, </w:t>
      </w:r>
      <w:r w:rsidR="00BB5C58">
        <w:rPr>
          <w:lang w:eastAsia="en-US"/>
        </w:rPr>
        <w:t>courir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répéta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dont le visage était comme inspiré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car on arrive trop tard parfois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la vie est longue pour regretter et se repentir</w:t>
      </w:r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Mais il y a ici des </w:t>
      </w:r>
      <w:r w:rsidR="00BB5C58">
        <w:rPr>
          <w:lang w:eastAsia="en-US"/>
        </w:rPr>
        <w:lastRenderedPageBreak/>
        <w:t>gens que j</w:t>
      </w:r>
      <w:r>
        <w:rPr>
          <w:lang w:eastAsia="en-US"/>
        </w:rPr>
        <w:t>’</w:t>
      </w:r>
      <w:r w:rsidR="00BB5C58">
        <w:rPr>
          <w:lang w:eastAsia="en-US"/>
        </w:rPr>
        <w:t>aime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puisque je ne pourrai plus veiller</w:t>
      </w:r>
      <w:r>
        <w:rPr>
          <w:lang w:eastAsia="en-US"/>
        </w:rPr>
        <w:t xml:space="preserve">, </w:t>
      </w:r>
      <w:r w:rsidR="00BB5C58">
        <w:rPr>
          <w:lang w:eastAsia="en-US"/>
        </w:rPr>
        <w:t>je veux au moins qu</w:t>
      </w:r>
      <w:r>
        <w:rPr>
          <w:lang w:eastAsia="en-US"/>
        </w:rPr>
        <w:t>’</w:t>
      </w:r>
      <w:r w:rsidR="00BB5C58">
        <w:rPr>
          <w:lang w:eastAsia="en-US"/>
        </w:rPr>
        <w:t>il leur reste après moi un défenseur</w:t>
      </w:r>
      <w:r>
        <w:rPr>
          <w:lang w:eastAsia="en-US"/>
        </w:rPr>
        <w:t xml:space="preserve">. </w:t>
      </w:r>
      <w:r w:rsidR="00BB5C58">
        <w:rPr>
          <w:lang w:eastAsia="en-US"/>
        </w:rPr>
        <w:t>Écoute-moi bien</w:t>
      </w:r>
      <w:r>
        <w:rPr>
          <w:lang w:eastAsia="en-US"/>
        </w:rPr>
        <w:t xml:space="preserve">, </w:t>
      </w:r>
      <w:r w:rsidR="00BB5C58">
        <w:rPr>
          <w:lang w:eastAsia="en-US"/>
        </w:rPr>
        <w:t>pâtour</w:t>
      </w:r>
      <w:r>
        <w:rPr>
          <w:lang w:eastAsia="en-US"/>
        </w:rPr>
        <w:t xml:space="preserve">, </w:t>
      </w:r>
      <w:r w:rsidR="00BB5C58">
        <w:rPr>
          <w:lang w:eastAsia="en-US"/>
        </w:rPr>
        <w:t>et retiens chacune de mes paroles</w:t>
      </w:r>
      <w:r>
        <w:rPr>
          <w:lang w:eastAsia="en-US"/>
        </w:rPr>
        <w:t xml:space="preserve">, </w:t>
      </w:r>
      <w:r w:rsidR="00BB5C58">
        <w:rPr>
          <w:lang w:eastAsia="en-US"/>
        </w:rPr>
        <w:t>comme tu retiens les paroles de ta prière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Tu aimes mademoiselle Berthe</w:t>
      </w:r>
      <w:r>
        <w:rPr>
          <w:lang w:eastAsia="en-US"/>
        </w:rPr>
        <w:t xml:space="preserve">, </w:t>
      </w:r>
      <w:r w:rsidR="00BB5C58">
        <w:rPr>
          <w:lang w:eastAsia="en-US"/>
        </w:rPr>
        <w:t>n</w:t>
      </w:r>
      <w:r>
        <w:rPr>
          <w:lang w:eastAsia="en-US"/>
        </w:rPr>
        <w:t>’</w:t>
      </w:r>
      <w:r w:rsidR="00BB5C58">
        <w:rPr>
          <w:lang w:eastAsia="en-US"/>
        </w:rPr>
        <w:t>est-ce pas</w:t>
      </w:r>
      <w:r>
        <w:rPr>
          <w:lang w:eastAsia="en-US"/>
        </w:rPr>
        <w:t> ?</w:t>
      </w:r>
    </w:p>
    <w:p w14:paraId="22D48FA0" w14:textId="572C94C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Si j</w:t>
      </w:r>
      <w:r>
        <w:rPr>
          <w:lang w:eastAsia="en-US"/>
        </w:rPr>
        <w:t>’</w:t>
      </w:r>
      <w:r w:rsidR="00BB5C58">
        <w:rPr>
          <w:lang w:eastAsia="en-US"/>
        </w:rPr>
        <w:t>aime la petite demoiselle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 xml:space="preserve">écria </w:t>
      </w:r>
      <w:proofErr w:type="spellStart"/>
      <w:r w:rsidR="00BB5C58">
        <w:rPr>
          <w:lang w:eastAsia="en-US"/>
        </w:rPr>
        <w:t>Yaume</w:t>
      </w:r>
      <w:proofErr w:type="spellEnd"/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dam</w:t>
      </w:r>
      <w:r w:rsidR="00BB5C58">
        <w:rPr>
          <w:lang w:eastAsia="en-US"/>
        </w:rPr>
        <w:t>e</w:t>
      </w:r>
      <w:r w:rsidR="00BB5C58">
        <w:rPr>
          <w:lang w:eastAsia="en-US"/>
        </w:rPr>
        <w:t xml:space="preserve"> oui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et fièrement tout de même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tiens</w:t>
      </w:r>
      <w:r>
        <w:rPr>
          <w:lang w:eastAsia="en-US"/>
        </w:rPr>
        <w:t xml:space="preserve"> ! </w:t>
      </w:r>
      <w:r w:rsidR="00BB5C58">
        <w:rPr>
          <w:lang w:eastAsia="en-US"/>
        </w:rPr>
        <w:t>il n</w:t>
      </w:r>
      <w:r>
        <w:rPr>
          <w:lang w:eastAsia="en-US"/>
        </w:rPr>
        <w:t>’</w:t>
      </w:r>
      <w:r w:rsidR="00BB5C58">
        <w:rPr>
          <w:lang w:eastAsia="en-US"/>
        </w:rPr>
        <w:t>y pas d</w:t>
      </w:r>
      <w:r>
        <w:rPr>
          <w:lang w:eastAsia="en-US"/>
        </w:rPr>
        <w:t>’</w:t>
      </w:r>
      <w:r w:rsidR="00BB5C58">
        <w:rPr>
          <w:lang w:eastAsia="en-US"/>
        </w:rPr>
        <w:t>ange comme ça dans le ciel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Faut pas mentir</w:t>
      </w:r>
      <w:r>
        <w:rPr>
          <w:lang w:eastAsia="en-US"/>
        </w:rPr>
        <w:t xml:space="preserve"> ! </w:t>
      </w:r>
      <w:r w:rsidR="00BB5C58">
        <w:rPr>
          <w:lang w:eastAsia="en-US"/>
        </w:rPr>
        <w:t>ma foi dame</w:t>
      </w:r>
      <w:r>
        <w:rPr>
          <w:lang w:eastAsia="en-US"/>
        </w:rPr>
        <w:t xml:space="preserve"> ! </w:t>
      </w:r>
      <w:r w:rsidR="00BB5C58">
        <w:rPr>
          <w:lang w:eastAsia="en-US"/>
        </w:rPr>
        <w:t>je me ferais tuer un million de milliasses de fois pour lui faire tant seulement plaisir un petit peu</w:t>
      </w:r>
      <w:r>
        <w:rPr>
          <w:lang w:eastAsia="en-US"/>
        </w:rPr>
        <w:t> !</w:t>
      </w:r>
    </w:p>
    <w:p w14:paraId="6487387B" w14:textId="182D6534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Il ne faut pas te faire tuer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gars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répliqua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en souriant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il faut vivre</w:t>
      </w:r>
      <w:r>
        <w:rPr>
          <w:lang w:eastAsia="en-US"/>
        </w:rPr>
        <w:t xml:space="preserve">, </w:t>
      </w:r>
      <w:r w:rsidR="00BB5C58">
        <w:rPr>
          <w:lang w:eastAsia="en-US"/>
        </w:rPr>
        <w:t>car elle aura besoin de toi</w:t>
      </w:r>
      <w:r>
        <w:rPr>
          <w:lang w:eastAsia="en-US"/>
        </w:rPr>
        <w:t>…</w:t>
      </w:r>
    </w:p>
    <w:p w14:paraId="278E0560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était tout oreilles</w:t>
      </w:r>
      <w:r w:rsidR="00A23BF9">
        <w:rPr>
          <w:lang w:eastAsia="en-US"/>
        </w:rPr>
        <w:t>.</w:t>
      </w:r>
    </w:p>
    <w:p w14:paraId="1FD4F1E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Quand j</w:t>
      </w:r>
      <w:r>
        <w:rPr>
          <w:lang w:eastAsia="en-US"/>
        </w:rPr>
        <w:t>’</w:t>
      </w:r>
      <w:r w:rsidR="00BB5C58">
        <w:rPr>
          <w:lang w:eastAsia="en-US"/>
        </w:rPr>
        <w:t>ai parlé à Olivette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reprit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soit la nuit</w:t>
      </w:r>
      <w:r>
        <w:rPr>
          <w:lang w:eastAsia="en-US"/>
        </w:rPr>
        <w:t xml:space="preserve">, </w:t>
      </w:r>
      <w:r w:rsidR="00BB5C58">
        <w:rPr>
          <w:lang w:eastAsia="en-US"/>
        </w:rPr>
        <w:t>soit le jour</w:t>
      </w:r>
      <w:r>
        <w:rPr>
          <w:lang w:eastAsia="en-US"/>
        </w:rPr>
        <w:t xml:space="preserve">, </w:t>
      </w:r>
      <w:r w:rsidR="00BB5C58">
        <w:rPr>
          <w:lang w:eastAsia="en-US"/>
        </w:rPr>
        <w:t>ce n</w:t>
      </w:r>
      <w:r>
        <w:rPr>
          <w:lang w:eastAsia="en-US"/>
        </w:rPr>
        <w:t>’</w:t>
      </w:r>
      <w:r w:rsidR="00BB5C58">
        <w:rPr>
          <w:lang w:eastAsia="en-US"/>
        </w:rPr>
        <w:t>était pas pour Olivette</w:t>
      </w:r>
      <w:r>
        <w:rPr>
          <w:lang w:eastAsia="en-US"/>
        </w:rPr>
        <w:t xml:space="preserve">… </w:t>
      </w:r>
      <w:r w:rsidR="00BB5C58">
        <w:rPr>
          <w:lang w:eastAsia="en-US"/>
        </w:rPr>
        <w:t>car</w:t>
      </w:r>
      <w:r>
        <w:rPr>
          <w:lang w:eastAsia="en-US"/>
        </w:rPr>
        <w:t xml:space="preserve">, </w:t>
      </w:r>
      <w:r w:rsidR="00BB5C58">
        <w:rPr>
          <w:lang w:eastAsia="en-US"/>
        </w:rPr>
        <w:t>Olivette</w:t>
      </w:r>
      <w:r>
        <w:rPr>
          <w:lang w:eastAsia="en-US"/>
        </w:rPr>
        <w:t xml:space="preserve">, </w:t>
      </w:r>
      <w:r w:rsidR="00BB5C58">
        <w:rPr>
          <w:lang w:eastAsia="en-US"/>
        </w:rPr>
        <w:t>je la méprise</w:t>
      </w:r>
      <w:r>
        <w:rPr>
          <w:lang w:eastAsia="en-US"/>
        </w:rPr>
        <w:t>…</w:t>
      </w:r>
    </w:p>
    <w:p w14:paraId="28399E34" w14:textId="5A726CE9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 xml:space="preserve">interrompit </w:t>
      </w:r>
      <w:proofErr w:type="spellStart"/>
      <w:r w:rsidR="00BB5C58">
        <w:rPr>
          <w:lang w:eastAsia="en-US"/>
        </w:rPr>
        <w:t>Yaume</w:t>
      </w:r>
      <w:proofErr w:type="spellEnd"/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ne me dis pas ça</w:t>
      </w:r>
      <w:r>
        <w:rPr>
          <w:lang w:eastAsia="en-US"/>
        </w:rPr>
        <w:t xml:space="preserve">, </w:t>
      </w:r>
      <w:r w:rsidR="00BB5C58">
        <w:rPr>
          <w:lang w:eastAsia="en-US"/>
        </w:rPr>
        <w:t>à moi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bonhomme</w:t>
      </w:r>
      <w:r>
        <w:rPr>
          <w:lang w:eastAsia="en-US"/>
        </w:rPr>
        <w:t> !</w:t>
      </w:r>
    </w:p>
    <w:p w14:paraId="00C9F1CB" w14:textId="234CD06C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Tais-toi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 xml:space="preserve">prononça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avec autorité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je la méprise</w:t>
      </w:r>
      <w:r>
        <w:rPr>
          <w:lang w:eastAsia="en-US"/>
        </w:rPr>
        <w:t xml:space="preserve">…, </w:t>
      </w:r>
      <w:r w:rsidR="00BB5C58">
        <w:rPr>
          <w:lang w:eastAsia="en-US"/>
        </w:rPr>
        <w:t>et je la haïrais si elle en valait la peine</w:t>
      </w:r>
      <w:r>
        <w:rPr>
          <w:lang w:eastAsia="en-US"/>
        </w:rPr>
        <w:t xml:space="preserve">…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était pour mademoiselle Berthe</w:t>
      </w:r>
      <w:r>
        <w:rPr>
          <w:lang w:eastAsia="en-US"/>
        </w:rPr>
        <w:t>.</w:t>
      </w:r>
    </w:p>
    <w:p w14:paraId="6544F35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 xml:space="preserve">fit encore </w:t>
      </w:r>
      <w:proofErr w:type="spellStart"/>
      <w:r w:rsidR="00BB5C58">
        <w:rPr>
          <w:lang w:eastAsia="en-US"/>
        </w:rPr>
        <w:t>Yaume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mais cette fois sans trop de colère</w:t>
      </w:r>
      <w:r>
        <w:rPr>
          <w:lang w:eastAsia="en-US"/>
        </w:rPr>
        <w:t xml:space="preserve">, </w:t>
      </w:r>
      <w:r w:rsidR="00BB5C58">
        <w:rPr>
          <w:lang w:eastAsia="en-US"/>
        </w:rPr>
        <w:t>parce que la curiosité l</w:t>
      </w:r>
      <w:r>
        <w:rPr>
          <w:lang w:eastAsia="en-US"/>
        </w:rPr>
        <w:t>’</w:t>
      </w:r>
      <w:r w:rsidR="00BB5C58">
        <w:rPr>
          <w:lang w:eastAsia="en-US"/>
        </w:rPr>
        <w:t>emportait</w:t>
      </w:r>
      <w:r>
        <w:rPr>
          <w:lang w:eastAsia="en-US"/>
        </w:rPr>
        <w:t>.</w:t>
      </w:r>
    </w:p>
    <w:p w14:paraId="7D9124D5" w14:textId="5B567EAF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Olivette peut faire beaucoup de mal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 xml:space="preserve">poursuivit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elle n</w:t>
      </w:r>
      <w:r>
        <w:rPr>
          <w:lang w:eastAsia="en-US"/>
        </w:rPr>
        <w:t>’</w:t>
      </w:r>
      <w:r w:rsidR="00BB5C58">
        <w:rPr>
          <w:lang w:eastAsia="en-US"/>
        </w:rPr>
        <w:t>a pas de cœur et le diable lui a enseigné ce qu</w:t>
      </w:r>
      <w:r>
        <w:rPr>
          <w:lang w:eastAsia="en-US"/>
        </w:rPr>
        <w:t>’</w:t>
      </w:r>
      <w:r w:rsidR="00BB5C58">
        <w:rPr>
          <w:lang w:eastAsia="en-US"/>
        </w:rPr>
        <w:t>ignorent nos jeunes filles</w:t>
      </w:r>
      <w:r>
        <w:rPr>
          <w:lang w:eastAsia="en-US"/>
        </w:rPr>
        <w:t xml:space="preserve">… </w:t>
      </w:r>
      <w:r w:rsidR="00BB5C58">
        <w:rPr>
          <w:lang w:eastAsia="en-US"/>
        </w:rPr>
        <w:t>Tu l</w:t>
      </w:r>
      <w:r>
        <w:rPr>
          <w:lang w:eastAsia="en-US"/>
        </w:rPr>
        <w:t>’</w:t>
      </w:r>
      <w:r w:rsidR="00BB5C58">
        <w:rPr>
          <w:lang w:eastAsia="en-US"/>
        </w:rPr>
        <w:t>aimes bien</w:t>
      </w:r>
      <w:r>
        <w:rPr>
          <w:lang w:eastAsia="en-US"/>
        </w:rPr>
        <w:t xml:space="preserve">, </w:t>
      </w:r>
      <w:r w:rsidR="00BB5C58">
        <w:rPr>
          <w:lang w:eastAsia="en-US"/>
        </w:rPr>
        <w:t>toi</w:t>
      </w:r>
      <w:r>
        <w:rPr>
          <w:lang w:eastAsia="en-US"/>
        </w:rPr>
        <w:t xml:space="preserve">, </w:t>
      </w:r>
      <w:proofErr w:type="spellStart"/>
      <w:r w:rsidR="00BB5C58">
        <w:rPr>
          <w:lang w:eastAsia="en-US"/>
        </w:rPr>
        <w:t>Yaume</w:t>
      </w:r>
      <w:proofErr w:type="spellEnd"/>
      <w:r>
        <w:rPr>
          <w:lang w:eastAsia="en-US"/>
        </w:rPr>
        <w:t xml:space="preserve">… </w:t>
      </w:r>
      <w:r w:rsidR="00BB5C58">
        <w:rPr>
          <w:lang w:eastAsia="en-US"/>
        </w:rPr>
        <w:t>Tu l</w:t>
      </w:r>
      <w:r>
        <w:rPr>
          <w:lang w:eastAsia="en-US"/>
        </w:rPr>
        <w:t>’</w:t>
      </w:r>
      <w:r w:rsidR="00BB5C58">
        <w:rPr>
          <w:lang w:eastAsia="en-US"/>
        </w:rPr>
        <w:t>aimes comme un fou</w:t>
      </w:r>
      <w:r>
        <w:rPr>
          <w:lang w:eastAsia="en-US"/>
        </w:rPr>
        <w:t xml:space="preserve">… 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au lieu de l</w:t>
      </w:r>
      <w:r>
        <w:rPr>
          <w:lang w:eastAsia="en-US"/>
        </w:rPr>
        <w:t>’</w:t>
      </w:r>
      <w:r w:rsidR="00BB5C58">
        <w:rPr>
          <w:lang w:eastAsia="en-US"/>
        </w:rPr>
        <w:t>épouser</w:t>
      </w:r>
      <w:r>
        <w:rPr>
          <w:lang w:eastAsia="en-US"/>
        </w:rPr>
        <w:t xml:space="preserve">, </w:t>
      </w:r>
      <w:r w:rsidR="00BB5C58">
        <w:rPr>
          <w:lang w:eastAsia="en-US"/>
        </w:rPr>
        <w:t>tu lui écraseras la tête entre deux pierres</w:t>
      </w:r>
      <w:r>
        <w:rPr>
          <w:lang w:eastAsia="en-US"/>
        </w:rPr>
        <w:t>…</w:t>
      </w:r>
    </w:p>
    <w:p w14:paraId="3DAC6239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lastRenderedPageBreak/>
        <w:t>Yaume</w:t>
      </w:r>
      <w:proofErr w:type="spellEnd"/>
      <w:r>
        <w:rPr>
          <w:lang w:eastAsia="en-US"/>
        </w:rPr>
        <w:t xml:space="preserve"> recula</w:t>
      </w:r>
      <w:r w:rsidR="00A23BF9">
        <w:rPr>
          <w:lang w:eastAsia="en-US"/>
        </w:rPr>
        <w:t xml:space="preserve">, </w:t>
      </w:r>
      <w:r>
        <w:rPr>
          <w:lang w:eastAsia="en-US"/>
        </w:rPr>
        <w:t>pris d</w:t>
      </w:r>
      <w:r w:rsidR="00A23BF9">
        <w:rPr>
          <w:lang w:eastAsia="en-US"/>
        </w:rPr>
        <w:t>’</w:t>
      </w:r>
      <w:r>
        <w:rPr>
          <w:lang w:eastAsia="en-US"/>
        </w:rPr>
        <w:t>horreur</w:t>
      </w:r>
      <w:r w:rsidR="00A23BF9">
        <w:rPr>
          <w:lang w:eastAsia="en-US"/>
        </w:rPr>
        <w:t>.</w:t>
      </w:r>
    </w:p>
    <w:p w14:paraId="6EBCA3A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Puis</w:t>
      </w:r>
      <w:r w:rsidR="00A23BF9">
        <w:rPr>
          <w:lang w:eastAsia="en-US"/>
        </w:rPr>
        <w:t xml:space="preserve">, </w:t>
      </w:r>
      <w:r>
        <w:rPr>
          <w:lang w:eastAsia="en-US"/>
        </w:rPr>
        <w:t>sans savoir</w:t>
      </w:r>
      <w:r w:rsidR="00A23BF9">
        <w:rPr>
          <w:lang w:eastAsia="en-US"/>
        </w:rPr>
        <w:t xml:space="preserve">, </w:t>
      </w:r>
      <w:r>
        <w:rPr>
          <w:lang w:eastAsia="en-US"/>
        </w:rPr>
        <w:t>il mit sa main sur sa poitrine</w:t>
      </w:r>
      <w:r w:rsidR="00A23BF9">
        <w:rPr>
          <w:lang w:eastAsia="en-US"/>
        </w:rPr>
        <w:t xml:space="preserve">, </w:t>
      </w:r>
      <w:r>
        <w:rPr>
          <w:lang w:eastAsia="en-US"/>
        </w:rPr>
        <w:t>et</w:t>
      </w:r>
      <w:r w:rsidR="00A23BF9">
        <w:rPr>
          <w:lang w:eastAsia="en-US"/>
        </w:rPr>
        <w:t xml:space="preserve">, </w:t>
      </w:r>
      <w:r>
        <w:rPr>
          <w:lang w:eastAsia="en-US"/>
        </w:rPr>
        <w:t>ave</w:t>
      </w:r>
      <w:r>
        <w:rPr>
          <w:lang w:eastAsia="en-US"/>
        </w:rPr>
        <w:t>c</w:t>
      </w:r>
      <w:r>
        <w:rPr>
          <w:lang w:eastAsia="en-US"/>
        </w:rPr>
        <w:t xml:space="preserve"> cet accent que trouvent parfois nos gars et qui fait tressauter le cœur</w:t>
      </w:r>
      <w:r w:rsidR="00A23BF9">
        <w:rPr>
          <w:lang w:eastAsia="en-US"/>
        </w:rPr>
        <w:t xml:space="preserve">, </w:t>
      </w:r>
      <w:r>
        <w:rPr>
          <w:lang w:eastAsia="en-US"/>
        </w:rPr>
        <w:t>il dit</w:t>
      </w:r>
      <w:r w:rsidR="00A23BF9">
        <w:rPr>
          <w:lang w:eastAsia="en-US"/>
        </w:rPr>
        <w:t> :</w:t>
      </w:r>
    </w:p>
    <w:p w14:paraId="73FB9BA6" w14:textId="30621541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Ça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vrai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si elle veut faire du chagrin à la petite demoiselle Berthe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je me périrai après</w:t>
      </w:r>
      <w:r>
        <w:rPr>
          <w:lang w:eastAsia="en-US"/>
        </w:rPr>
        <w:t xml:space="preserve">, </w:t>
      </w:r>
      <w:r w:rsidR="00BB5C58">
        <w:rPr>
          <w:lang w:eastAsia="en-US"/>
        </w:rPr>
        <w:t>donc</w:t>
      </w:r>
      <w:r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tout</w:t>
      </w:r>
      <w:r>
        <w:rPr>
          <w:lang w:eastAsia="en-US"/>
        </w:rPr>
        <w:t>.</w:t>
      </w:r>
    </w:p>
    <w:p w14:paraId="0E8E7B02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lui serra la main</w:t>
      </w:r>
      <w:r w:rsidR="00A23BF9">
        <w:rPr>
          <w:lang w:eastAsia="en-US"/>
        </w:rPr>
        <w:t>.</w:t>
      </w:r>
    </w:p>
    <w:p w14:paraId="4169C4D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te connaissais</w:t>
      </w:r>
      <w:r>
        <w:rPr>
          <w:lang w:eastAsia="en-US"/>
        </w:rPr>
        <w:t xml:space="preserve">, </w:t>
      </w:r>
      <w:proofErr w:type="spellStart"/>
      <w:r w:rsidR="00BB5C58">
        <w:rPr>
          <w:lang w:eastAsia="en-US"/>
        </w:rPr>
        <w:t>Yaume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dit-il</w:t>
      </w:r>
      <w:r>
        <w:rPr>
          <w:lang w:eastAsia="en-US"/>
        </w:rPr>
        <w:t xml:space="preserve">.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 xml:space="preserve">ai deux pistolets qui étaient au père </w:t>
      </w:r>
      <w:proofErr w:type="spellStart"/>
      <w:r w:rsidR="00BB5C58">
        <w:rPr>
          <w:lang w:eastAsia="en-US"/>
        </w:rPr>
        <w:t>Blône</w:t>
      </w:r>
      <w:proofErr w:type="spellEnd"/>
      <w:r>
        <w:rPr>
          <w:lang w:eastAsia="en-US"/>
        </w:rPr>
        <w:t xml:space="preserve">… </w:t>
      </w:r>
      <w:r w:rsidR="00BB5C58">
        <w:rPr>
          <w:lang w:eastAsia="en-US"/>
        </w:rPr>
        <w:t>je te les laisserai</w:t>
      </w:r>
      <w:r>
        <w:rPr>
          <w:lang w:eastAsia="en-US"/>
        </w:rPr>
        <w:t>.</w:t>
      </w:r>
    </w:p>
    <w:p w14:paraId="48004872" w14:textId="5A8BF67D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tapa sur son bâton</w:t>
      </w:r>
      <w:r w:rsidR="00A23BF9">
        <w:rPr>
          <w:lang w:eastAsia="en-US"/>
        </w:rPr>
        <w:t xml:space="preserve">, </w:t>
      </w:r>
      <w:r>
        <w:rPr>
          <w:lang w:eastAsia="en-US"/>
        </w:rPr>
        <w:t>et cela voulait dire</w:t>
      </w:r>
      <w:r w:rsidR="00A23BF9">
        <w:rPr>
          <w:lang w:eastAsia="en-US"/>
        </w:rPr>
        <w:t xml:space="preserve"> :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Voilà qui vaut tous les pistolets du monde</w:t>
      </w:r>
      <w:r w:rsidR="00A23BF9">
        <w:rPr>
          <w:lang w:eastAsia="en-US"/>
        </w:rPr>
        <w:t xml:space="preserve"> ! </w:t>
      </w:r>
      <w:r>
        <w:rPr>
          <w:lang w:eastAsia="en-US"/>
        </w:rPr>
        <w:t>Mais il se souvint à propos que son bâton n</w:t>
      </w:r>
      <w:r w:rsidR="00A23BF9">
        <w:rPr>
          <w:lang w:eastAsia="en-US"/>
        </w:rPr>
        <w:t>’</w:t>
      </w:r>
      <w:r>
        <w:rPr>
          <w:lang w:eastAsia="en-US"/>
        </w:rPr>
        <w:t>avait pas eu de succès dans la lutte récente</w:t>
      </w:r>
      <w:r w:rsidR="00A23BF9">
        <w:rPr>
          <w:lang w:eastAsia="en-US"/>
        </w:rPr>
        <w:t>.</w:t>
      </w:r>
    </w:p>
    <w:p w14:paraId="5BE50961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continuait</w:t>
      </w:r>
      <w:r w:rsidR="00A23BF9">
        <w:rPr>
          <w:lang w:eastAsia="en-US"/>
        </w:rPr>
        <w:t> :</w:t>
      </w:r>
    </w:p>
    <w:p w14:paraId="7B89A949" w14:textId="64B3A08E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Moi aussi</w:t>
      </w:r>
      <w:r>
        <w:rPr>
          <w:lang w:eastAsia="en-US"/>
        </w:rPr>
        <w:t xml:space="preserve">,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aime mademoiselle Berthe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ne sais pas si c</w:t>
      </w:r>
      <w:r>
        <w:rPr>
          <w:lang w:eastAsia="en-US"/>
        </w:rPr>
        <w:t>’</w:t>
      </w:r>
      <w:r w:rsidR="00BB5C58">
        <w:rPr>
          <w:lang w:eastAsia="en-US"/>
        </w:rPr>
        <w:t xml:space="preserve">est pour elle ou pour </w:t>
      </w:r>
      <w:r>
        <w:rPr>
          <w:lang w:eastAsia="en-US"/>
        </w:rPr>
        <w:t>M. </w:t>
      </w:r>
      <w:r w:rsidR="00BB5C58">
        <w:rPr>
          <w:lang w:eastAsia="en-US"/>
        </w:rPr>
        <w:t>Lucien</w:t>
      </w:r>
      <w:r>
        <w:rPr>
          <w:lang w:eastAsia="en-US"/>
        </w:rPr>
        <w:t xml:space="preserve">. </w:t>
      </w:r>
      <w:r w:rsidR="00BB5C58">
        <w:rPr>
          <w:lang w:eastAsia="en-US"/>
        </w:rPr>
        <w:t>Mais je l</w:t>
      </w:r>
      <w:r>
        <w:rPr>
          <w:lang w:eastAsia="en-US"/>
        </w:rPr>
        <w:t>’</w:t>
      </w:r>
      <w:r w:rsidR="00BB5C58">
        <w:rPr>
          <w:lang w:eastAsia="en-US"/>
        </w:rPr>
        <w:t>aime</w:t>
      </w:r>
      <w:r>
        <w:rPr>
          <w:lang w:eastAsia="en-US"/>
        </w:rPr>
        <w:t xml:space="preserve">…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je voudrais rester ici</w:t>
      </w:r>
      <w:r>
        <w:rPr>
          <w:lang w:eastAsia="en-US"/>
        </w:rPr>
        <w:t xml:space="preserve"> ! </w:t>
      </w:r>
      <w:r w:rsidR="00BB5C58">
        <w:rPr>
          <w:lang w:eastAsia="en-US"/>
        </w:rPr>
        <w:t>Mais chacun a derrière soi un bras qui le pousse</w:t>
      </w:r>
      <w:r>
        <w:rPr>
          <w:lang w:eastAsia="en-US"/>
        </w:rPr>
        <w:t xml:space="preserve">… </w:t>
      </w:r>
      <w:r w:rsidR="00BB5C58">
        <w:rPr>
          <w:lang w:eastAsia="en-US"/>
        </w:rPr>
        <w:t>Vois-tu</w:t>
      </w:r>
      <w:r>
        <w:rPr>
          <w:lang w:eastAsia="en-US"/>
        </w:rPr>
        <w:t xml:space="preserve">, </w:t>
      </w:r>
      <w:proofErr w:type="spellStart"/>
      <w:r w:rsidR="00BB5C58">
        <w:rPr>
          <w:lang w:eastAsia="en-US"/>
        </w:rPr>
        <w:t>Yaume</w:t>
      </w:r>
      <w:proofErr w:type="spellEnd"/>
      <w:r>
        <w:rPr>
          <w:lang w:eastAsia="en-US"/>
        </w:rPr>
        <w:t>, M. </w:t>
      </w:r>
      <w:r w:rsidR="00BB5C58">
        <w:rPr>
          <w:lang w:eastAsia="en-US"/>
        </w:rPr>
        <w:t xml:space="preserve">Lucien </w:t>
      </w:r>
      <w:proofErr w:type="spellStart"/>
      <w:r w:rsidR="00BB5C58">
        <w:rPr>
          <w:lang w:eastAsia="en-US"/>
        </w:rPr>
        <w:t>Crébu</w:t>
      </w:r>
      <w:proofErr w:type="spellEnd"/>
      <w:r w:rsidR="00BB5C58">
        <w:rPr>
          <w:lang w:eastAsia="en-US"/>
        </w:rPr>
        <w:t xml:space="preserve"> est un brave et bon cœur</w:t>
      </w:r>
      <w:r>
        <w:rPr>
          <w:lang w:eastAsia="en-US"/>
        </w:rPr>
        <w:t xml:space="preserve">… </w:t>
      </w:r>
      <w:r w:rsidR="00BB5C58">
        <w:rPr>
          <w:lang w:eastAsia="en-US"/>
        </w:rPr>
        <w:t>Un jour</w:t>
      </w:r>
      <w:r>
        <w:rPr>
          <w:lang w:eastAsia="en-US"/>
        </w:rPr>
        <w:t xml:space="preserve">, </w:t>
      </w:r>
      <w:r w:rsidR="00BB5C58">
        <w:rPr>
          <w:lang w:eastAsia="en-US"/>
        </w:rPr>
        <w:t>moi aussi</w:t>
      </w:r>
      <w:r>
        <w:rPr>
          <w:lang w:eastAsia="en-US"/>
        </w:rPr>
        <w:t xml:space="preserve">,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 xml:space="preserve">ai été </w:t>
      </w:r>
      <w:r w:rsidR="00BB5C58">
        <w:rPr>
          <w:lang w:eastAsia="en-US"/>
        </w:rPr>
        <w:t xml:space="preserve">pris </w:t>
      </w:r>
      <w:r w:rsidR="00BB5C58">
        <w:rPr>
          <w:lang w:eastAsia="en-US"/>
        </w:rPr>
        <w:t>de désespoir</w:t>
      </w:r>
      <w:r>
        <w:rPr>
          <w:lang w:eastAsia="en-US"/>
        </w:rPr>
        <w:t xml:space="preserve">…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étais seul dans la maison de mon père mort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je venais d</w:t>
      </w:r>
      <w:r>
        <w:rPr>
          <w:lang w:eastAsia="en-US"/>
        </w:rPr>
        <w:t>’</w:t>
      </w:r>
      <w:r w:rsidR="00BB5C58">
        <w:rPr>
          <w:lang w:eastAsia="en-US"/>
        </w:rPr>
        <w:t>apprendre un secret qui me faisait homme moi</w:t>
      </w:r>
      <w:r>
        <w:rPr>
          <w:lang w:eastAsia="en-US"/>
        </w:rPr>
        <w:t xml:space="preserve">, </w:t>
      </w:r>
      <w:r w:rsidR="00BB5C58">
        <w:rPr>
          <w:lang w:eastAsia="en-US"/>
        </w:rPr>
        <w:t>l</w:t>
      </w:r>
      <w:r>
        <w:rPr>
          <w:lang w:eastAsia="en-US"/>
        </w:rPr>
        <w:t>’</w:t>
      </w:r>
      <w:r w:rsidR="00BB5C58">
        <w:rPr>
          <w:lang w:eastAsia="en-US"/>
        </w:rPr>
        <w:t>enfant de la veille</w:t>
      </w:r>
      <w:r>
        <w:rPr>
          <w:lang w:eastAsia="en-US"/>
        </w:rPr>
        <w:t>… M. </w:t>
      </w:r>
      <w:r w:rsidR="00BB5C58">
        <w:rPr>
          <w:lang w:eastAsia="en-US"/>
        </w:rPr>
        <w:t>Lucien vint me chercher</w:t>
      </w:r>
      <w:r>
        <w:rPr>
          <w:lang w:eastAsia="en-US"/>
        </w:rPr>
        <w:t xml:space="preserve"> ; </w:t>
      </w:r>
      <w:r w:rsidR="00BB5C58">
        <w:rPr>
          <w:lang w:eastAsia="en-US"/>
        </w:rPr>
        <w:t>il me donna la main</w:t>
      </w:r>
      <w:r>
        <w:rPr>
          <w:lang w:eastAsia="en-US"/>
        </w:rPr>
        <w:t xml:space="preserve">… </w:t>
      </w:r>
      <w:r w:rsidR="00BB5C58">
        <w:rPr>
          <w:lang w:eastAsia="en-US"/>
        </w:rPr>
        <w:t>il m</w:t>
      </w:r>
      <w:r>
        <w:rPr>
          <w:lang w:eastAsia="en-US"/>
        </w:rPr>
        <w:t>’</w:t>
      </w:r>
      <w:r w:rsidR="00BB5C58">
        <w:rPr>
          <w:lang w:eastAsia="en-US"/>
        </w:rPr>
        <w:t>embrassa comme si j</w:t>
      </w:r>
      <w:r>
        <w:rPr>
          <w:lang w:eastAsia="en-US"/>
        </w:rPr>
        <w:t>’</w:t>
      </w:r>
      <w:r w:rsidR="00BB5C58">
        <w:rPr>
          <w:lang w:eastAsia="en-US"/>
        </w:rPr>
        <w:t>avais été son frère</w:t>
      </w:r>
      <w:r>
        <w:rPr>
          <w:lang w:eastAsia="en-US"/>
        </w:rPr>
        <w:t xml:space="preserve">…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je m</w:t>
      </w:r>
      <w:r>
        <w:rPr>
          <w:lang w:eastAsia="en-US"/>
        </w:rPr>
        <w:t>’</w:t>
      </w:r>
      <w:r w:rsidR="00BB5C58">
        <w:rPr>
          <w:lang w:eastAsia="en-US"/>
        </w:rPr>
        <w:t>en souviens et je m</w:t>
      </w:r>
      <w:r>
        <w:rPr>
          <w:lang w:eastAsia="en-US"/>
        </w:rPr>
        <w:t>’</w:t>
      </w:r>
      <w:r w:rsidR="00BB5C58">
        <w:rPr>
          <w:lang w:eastAsia="en-US"/>
        </w:rPr>
        <w:t>en souviendrai toujours</w:t>
      </w:r>
      <w:r>
        <w:rPr>
          <w:lang w:eastAsia="en-US"/>
        </w:rPr>
        <w:t xml:space="preserve"> : </w:t>
      </w:r>
      <w:r w:rsidR="00BB5C58">
        <w:rPr>
          <w:lang w:eastAsia="en-US"/>
        </w:rPr>
        <w:t>il m</w:t>
      </w:r>
      <w:r>
        <w:rPr>
          <w:lang w:eastAsia="en-US"/>
        </w:rPr>
        <w:t>’</w:t>
      </w:r>
      <w:r w:rsidR="00BB5C58">
        <w:rPr>
          <w:lang w:eastAsia="en-US"/>
        </w:rPr>
        <w:t>embrassa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Le lendemain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il suivit le corps du bonhomme Toussaint </w:t>
      </w:r>
      <w:proofErr w:type="spellStart"/>
      <w:r w:rsidR="00BB5C58">
        <w:rPr>
          <w:lang w:eastAsia="en-US"/>
        </w:rPr>
        <w:t>Blône</w:t>
      </w:r>
      <w:proofErr w:type="spellEnd"/>
      <w:r w:rsidR="00BB5C58">
        <w:rPr>
          <w:lang w:eastAsia="en-US"/>
        </w:rPr>
        <w:t xml:space="preserve"> qu</w:t>
      </w:r>
      <w:r>
        <w:rPr>
          <w:lang w:eastAsia="en-US"/>
        </w:rPr>
        <w:t>’</w:t>
      </w:r>
      <w:r w:rsidR="00BB5C58">
        <w:rPr>
          <w:lang w:eastAsia="en-US"/>
        </w:rPr>
        <w:t>on portait au cimetière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tout seul avec moi et en me tenant par la main</w:t>
      </w:r>
      <w:r>
        <w:rPr>
          <w:lang w:eastAsia="en-US"/>
        </w:rPr>
        <w:t xml:space="preserve">…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Pâtour</w:t>
      </w:r>
      <w:r>
        <w:rPr>
          <w:lang w:eastAsia="en-US"/>
        </w:rPr>
        <w:t xml:space="preserve">, </w:t>
      </w:r>
      <w:r w:rsidR="00BB5C58">
        <w:rPr>
          <w:lang w:eastAsia="en-US"/>
        </w:rPr>
        <w:t>écoute-moi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Quand le vieux Jean-de-la-Mer va être mort</w:t>
      </w:r>
      <w:r>
        <w:rPr>
          <w:lang w:eastAsia="en-US"/>
        </w:rPr>
        <w:t xml:space="preserve">, </w:t>
      </w:r>
      <w:r w:rsidR="00BB5C58">
        <w:rPr>
          <w:lang w:eastAsia="en-US"/>
        </w:rPr>
        <w:t>il se passera d</w:t>
      </w:r>
      <w:r>
        <w:rPr>
          <w:lang w:eastAsia="en-US"/>
        </w:rPr>
        <w:t>’</w:t>
      </w:r>
      <w:r w:rsidR="00BB5C58">
        <w:rPr>
          <w:lang w:eastAsia="en-US"/>
        </w:rPr>
        <w:t xml:space="preserve">étranges </w:t>
      </w:r>
      <w:r w:rsidR="00BB5C58">
        <w:rPr>
          <w:lang w:eastAsia="en-US"/>
        </w:rPr>
        <w:lastRenderedPageBreak/>
        <w:t xml:space="preserve">choses au château du </w:t>
      </w:r>
      <w:proofErr w:type="spellStart"/>
      <w:r w:rsidR="00BB5C58">
        <w:rPr>
          <w:lang w:eastAsia="en-US"/>
        </w:rPr>
        <w:t>Ceuil</w:t>
      </w:r>
      <w:proofErr w:type="spellEnd"/>
      <w:r>
        <w:rPr>
          <w:lang w:eastAsia="en-US"/>
        </w:rPr>
        <w:t xml:space="preserve">… </w:t>
      </w:r>
      <w:r w:rsidR="00BB5C58">
        <w:rPr>
          <w:lang w:eastAsia="en-US"/>
        </w:rPr>
        <w:t>La petite demoiselle Berthe aura peut-être toute la fortune</w:t>
      </w:r>
      <w:r>
        <w:rPr>
          <w:lang w:eastAsia="en-US"/>
        </w:rPr>
        <w:t>…</w:t>
      </w:r>
    </w:p>
    <w:p w14:paraId="3849EC79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frappa ses mains l</w:t>
      </w:r>
      <w:r w:rsidR="00A23BF9">
        <w:rPr>
          <w:lang w:eastAsia="en-US"/>
        </w:rPr>
        <w:t>’</w:t>
      </w:r>
      <w:r>
        <w:rPr>
          <w:lang w:eastAsia="en-US"/>
        </w:rPr>
        <w:t>une contre l</w:t>
      </w:r>
      <w:r w:rsidR="00A23BF9">
        <w:rPr>
          <w:lang w:eastAsia="en-US"/>
        </w:rPr>
        <w:t>’</w:t>
      </w:r>
      <w:r>
        <w:rPr>
          <w:lang w:eastAsia="en-US"/>
        </w:rPr>
        <w:t>autre et lança son chapeau en l</w:t>
      </w:r>
      <w:r w:rsidR="00A23BF9">
        <w:rPr>
          <w:lang w:eastAsia="en-US"/>
        </w:rPr>
        <w:t>’</w:t>
      </w:r>
      <w:r>
        <w:rPr>
          <w:lang w:eastAsia="en-US"/>
        </w:rPr>
        <w:t>air</w:t>
      </w:r>
      <w:r w:rsidR="00A23BF9">
        <w:rPr>
          <w:lang w:eastAsia="en-US"/>
        </w:rPr>
        <w:t>.</w:t>
      </w:r>
    </w:p>
    <w:p w14:paraId="65AA7929" w14:textId="5E299A52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Peut-être n</w:t>
      </w:r>
      <w:r>
        <w:rPr>
          <w:lang w:eastAsia="en-US"/>
        </w:rPr>
        <w:t>’</w:t>
      </w:r>
      <w:r w:rsidR="00BB5C58">
        <w:rPr>
          <w:lang w:eastAsia="en-US"/>
        </w:rPr>
        <w:t>aura-t-elle rien au monde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acheva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reste tranquille et laisse-moi parler</w:t>
      </w:r>
      <w:r>
        <w:rPr>
          <w:lang w:eastAsia="en-US"/>
        </w:rPr>
        <w:t xml:space="preserve">… </w:t>
      </w:r>
      <w:r w:rsidR="00BB5C58">
        <w:rPr>
          <w:lang w:eastAsia="en-US"/>
        </w:rPr>
        <w:t>Tu as entendu dire parfois que je sais bien des choses</w:t>
      </w:r>
      <w:r>
        <w:rPr>
          <w:lang w:eastAsia="en-US"/>
        </w:rPr>
        <w:t>…</w:t>
      </w:r>
    </w:p>
    <w:p w14:paraId="3D21493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oui</w:t>
      </w:r>
      <w:r>
        <w:rPr>
          <w:lang w:eastAsia="en-US"/>
        </w:rPr>
        <w:t> !</w:t>
      </w:r>
    </w:p>
    <w:p w14:paraId="24179BF4" w14:textId="3BC5DCCA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Cela est vrai</w:t>
      </w:r>
      <w:r>
        <w:rPr>
          <w:lang w:eastAsia="en-US"/>
        </w:rPr>
        <w:t xml:space="preserve">… </w:t>
      </w:r>
      <w:r w:rsidR="00BB5C58">
        <w:rPr>
          <w:lang w:eastAsia="en-US"/>
        </w:rPr>
        <w:t>Tous les secrets qui se cachent dans ce grand château dont les cheminées rouges fument là-bas derrière les arbres</w:t>
      </w:r>
      <w:r>
        <w:rPr>
          <w:lang w:eastAsia="en-US"/>
        </w:rPr>
        <w:t xml:space="preserve">, </w:t>
      </w:r>
      <w:r w:rsidR="00BB5C58">
        <w:rPr>
          <w:lang w:eastAsia="en-US"/>
        </w:rPr>
        <w:t>je les connais</w:t>
      </w:r>
      <w:r>
        <w:rPr>
          <w:lang w:eastAsia="en-US"/>
        </w:rPr>
        <w:t xml:space="preserve">, </w:t>
      </w:r>
      <w:r w:rsidR="00BB5C58">
        <w:rPr>
          <w:lang w:eastAsia="en-US"/>
        </w:rPr>
        <w:t>hormis un seul</w:t>
      </w:r>
      <w:r>
        <w:rPr>
          <w:lang w:eastAsia="en-US"/>
        </w:rPr>
        <w:t xml:space="preserve">… </w:t>
      </w:r>
      <w:r w:rsidR="00BB5C58">
        <w:rPr>
          <w:lang w:eastAsia="en-US"/>
        </w:rPr>
        <w:t>le seul que je voudrais savoir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ne suis pas sorcier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mon pauvre </w:t>
      </w:r>
      <w:proofErr w:type="spellStart"/>
      <w:r w:rsidR="00BB5C58">
        <w:rPr>
          <w:lang w:eastAsia="en-US"/>
        </w:rPr>
        <w:t>Yaume</w:t>
      </w:r>
      <w:proofErr w:type="spellEnd"/>
      <w:r>
        <w:rPr>
          <w:lang w:eastAsia="en-US"/>
        </w:rPr>
        <w:t xml:space="preserve">… </w:t>
      </w:r>
      <w:r w:rsidR="00BB5C58">
        <w:rPr>
          <w:lang w:eastAsia="en-US"/>
        </w:rPr>
        <w:t>Mais te souviens-tu</w:t>
      </w:r>
      <w:r>
        <w:rPr>
          <w:lang w:eastAsia="en-US"/>
        </w:rPr>
        <w:t xml:space="preserve">, </w:t>
      </w:r>
      <w:r w:rsidR="00BB5C58">
        <w:rPr>
          <w:lang w:eastAsia="en-US"/>
        </w:rPr>
        <w:t>quand Jean-de-la-Mer laissa tomber son anneau d</w:t>
      </w:r>
      <w:r>
        <w:rPr>
          <w:lang w:eastAsia="en-US"/>
        </w:rPr>
        <w:t>’</w:t>
      </w:r>
      <w:r w:rsidR="00BB5C58">
        <w:rPr>
          <w:lang w:eastAsia="en-US"/>
        </w:rPr>
        <w:t>or dans l</w:t>
      </w:r>
      <w:r>
        <w:rPr>
          <w:lang w:eastAsia="en-US"/>
        </w:rPr>
        <w:t>’</w:t>
      </w:r>
      <w:r w:rsidR="00BB5C58">
        <w:rPr>
          <w:lang w:eastAsia="en-US"/>
        </w:rPr>
        <w:t xml:space="preserve">étang de </w:t>
      </w:r>
      <w:proofErr w:type="spellStart"/>
      <w:r w:rsidR="00BB5C58">
        <w:rPr>
          <w:lang w:eastAsia="en-US"/>
        </w:rPr>
        <w:t>Bréhaim</w:t>
      </w:r>
      <w:proofErr w:type="spellEnd"/>
      <w:r w:rsidR="00BB5C58">
        <w:rPr>
          <w:lang w:eastAsia="en-US"/>
        </w:rPr>
        <w:t xml:space="preserve"> un jour qu</w:t>
      </w:r>
      <w:r>
        <w:rPr>
          <w:lang w:eastAsia="en-US"/>
        </w:rPr>
        <w:t>’</w:t>
      </w:r>
      <w:r w:rsidR="00BB5C58">
        <w:rPr>
          <w:lang w:eastAsia="en-US"/>
        </w:rPr>
        <w:t>il était à la pêche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Pour retrouver l</w:t>
      </w:r>
      <w:r>
        <w:rPr>
          <w:lang w:eastAsia="en-US"/>
        </w:rPr>
        <w:t>’</w:t>
      </w:r>
      <w:r w:rsidR="00BB5C58">
        <w:rPr>
          <w:lang w:eastAsia="en-US"/>
        </w:rPr>
        <w:t>anneau d</w:t>
      </w:r>
      <w:r>
        <w:rPr>
          <w:lang w:eastAsia="en-US"/>
        </w:rPr>
        <w:t>’</w:t>
      </w:r>
      <w:r w:rsidR="00BB5C58">
        <w:rPr>
          <w:lang w:eastAsia="en-US"/>
        </w:rPr>
        <w:t>or</w:t>
      </w:r>
      <w:r>
        <w:rPr>
          <w:lang w:eastAsia="en-US"/>
        </w:rPr>
        <w:t xml:space="preserve">, </w:t>
      </w:r>
      <w:r w:rsidR="00BB5C58">
        <w:rPr>
          <w:lang w:eastAsia="en-US"/>
        </w:rPr>
        <w:t>on sonda l</w:t>
      </w:r>
      <w:r>
        <w:rPr>
          <w:lang w:eastAsia="en-US"/>
        </w:rPr>
        <w:t>’</w:t>
      </w:r>
      <w:r w:rsidR="00BB5C58">
        <w:rPr>
          <w:lang w:eastAsia="en-US"/>
        </w:rPr>
        <w:t xml:space="preserve">étang depuis la </w:t>
      </w:r>
      <w:proofErr w:type="spellStart"/>
      <w:r w:rsidR="00BB5C58">
        <w:rPr>
          <w:lang w:eastAsia="en-US"/>
        </w:rPr>
        <w:t>Vesvre</w:t>
      </w:r>
      <w:proofErr w:type="spellEnd"/>
      <w:r w:rsidR="00BB5C58">
        <w:rPr>
          <w:lang w:eastAsia="en-US"/>
        </w:rPr>
        <w:t xml:space="preserve"> jusqu</w:t>
      </w:r>
      <w:r>
        <w:rPr>
          <w:lang w:eastAsia="en-US"/>
        </w:rPr>
        <w:t>’</w:t>
      </w:r>
      <w:r w:rsidR="00BB5C58">
        <w:rPr>
          <w:lang w:eastAsia="en-US"/>
        </w:rPr>
        <w:t>au bondon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que de choses on découvrit</w:t>
      </w:r>
      <w:r>
        <w:rPr>
          <w:lang w:eastAsia="en-US"/>
        </w:rPr>
        <w:t xml:space="preserve">, </w:t>
      </w:r>
      <w:r w:rsidR="00BB5C58">
        <w:rPr>
          <w:lang w:eastAsia="en-US"/>
        </w:rPr>
        <w:t>n</w:t>
      </w:r>
      <w:r>
        <w:rPr>
          <w:lang w:eastAsia="en-US"/>
        </w:rPr>
        <w:t>’</w:t>
      </w:r>
      <w:r w:rsidR="00BB5C58">
        <w:rPr>
          <w:lang w:eastAsia="en-US"/>
        </w:rPr>
        <w:t>est-ce pas</w:t>
      </w:r>
      <w:r>
        <w:rPr>
          <w:lang w:eastAsia="en-US"/>
        </w:rPr>
        <w:t xml:space="preserve"> ! </w:t>
      </w:r>
      <w:r w:rsidR="00BB5C58">
        <w:rPr>
          <w:lang w:eastAsia="en-US"/>
        </w:rPr>
        <w:t>des fers de charrue</w:t>
      </w:r>
      <w:r>
        <w:rPr>
          <w:lang w:eastAsia="en-US"/>
        </w:rPr>
        <w:t xml:space="preserve">, </w:t>
      </w:r>
      <w:r w:rsidR="00BB5C58">
        <w:rPr>
          <w:lang w:eastAsia="en-US"/>
        </w:rPr>
        <w:t>un casque</w:t>
      </w:r>
      <w:r>
        <w:rPr>
          <w:lang w:eastAsia="en-US"/>
        </w:rPr>
        <w:t xml:space="preserve">, </w:t>
      </w:r>
      <w:r w:rsidR="00BB5C58">
        <w:rPr>
          <w:lang w:eastAsia="en-US"/>
        </w:rPr>
        <w:t>la chaîne d</w:t>
      </w:r>
      <w:r>
        <w:rPr>
          <w:lang w:eastAsia="en-US"/>
        </w:rPr>
        <w:t>’</w:t>
      </w:r>
      <w:r w:rsidR="00BB5C58">
        <w:rPr>
          <w:lang w:eastAsia="en-US"/>
        </w:rPr>
        <w:t>argent d</w:t>
      </w:r>
      <w:r>
        <w:rPr>
          <w:lang w:eastAsia="en-US"/>
        </w:rPr>
        <w:t>’</w:t>
      </w:r>
      <w:r w:rsidR="00BB5C58">
        <w:rPr>
          <w:lang w:eastAsia="en-US"/>
        </w:rPr>
        <w:t>un sénéchal</w:t>
      </w:r>
      <w:r>
        <w:rPr>
          <w:lang w:eastAsia="en-US"/>
        </w:rPr>
        <w:t xml:space="preserve">, </w:t>
      </w:r>
      <w:r w:rsidR="00BB5C58">
        <w:rPr>
          <w:lang w:eastAsia="en-US"/>
        </w:rPr>
        <w:t>des pièces de monnaie du temps des huguenots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 xml:space="preserve">Mais la bague de Jean </w:t>
      </w:r>
      <w:proofErr w:type="spellStart"/>
      <w:r w:rsidR="00BB5C58">
        <w:rPr>
          <w:lang w:eastAsia="en-US"/>
        </w:rPr>
        <w:t>Crébu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impossible de la repêcher</w:t>
      </w:r>
      <w:r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mon histoire à moi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homme</w:t>
      </w:r>
      <w:r>
        <w:rPr>
          <w:lang w:eastAsia="en-US"/>
        </w:rPr>
        <w:t xml:space="preserve">… </w:t>
      </w:r>
      <w:r w:rsidR="00BB5C58">
        <w:rPr>
          <w:lang w:eastAsia="en-US"/>
        </w:rPr>
        <w:t>Ce que je ne cherchais pas</w:t>
      </w:r>
      <w:r>
        <w:rPr>
          <w:lang w:eastAsia="en-US"/>
        </w:rPr>
        <w:t xml:space="preserve">, </w:t>
      </w:r>
      <w:r w:rsidR="00BB5C58">
        <w:rPr>
          <w:lang w:eastAsia="en-US"/>
        </w:rPr>
        <w:t>je l</w:t>
      </w:r>
      <w:r>
        <w:rPr>
          <w:lang w:eastAsia="en-US"/>
        </w:rPr>
        <w:t>’</w:t>
      </w:r>
      <w:r w:rsidR="00BB5C58">
        <w:rPr>
          <w:lang w:eastAsia="en-US"/>
        </w:rPr>
        <w:t>ai trouvé</w:t>
      </w:r>
      <w:r>
        <w:rPr>
          <w:lang w:eastAsia="en-US"/>
        </w:rPr>
        <w:t xml:space="preserve">… </w:t>
      </w:r>
      <w:r w:rsidR="00BB5C58">
        <w:rPr>
          <w:lang w:eastAsia="en-US"/>
        </w:rPr>
        <w:t>ce que je cherche m</w:t>
      </w:r>
      <w:r>
        <w:rPr>
          <w:lang w:eastAsia="en-US"/>
        </w:rPr>
        <w:t>’</w:t>
      </w:r>
      <w:r w:rsidR="00BB5C58">
        <w:rPr>
          <w:lang w:eastAsia="en-US"/>
        </w:rPr>
        <w:t>échappe et m</w:t>
      </w:r>
      <w:r>
        <w:rPr>
          <w:lang w:eastAsia="en-US"/>
        </w:rPr>
        <w:t>’</w:t>
      </w:r>
      <w:r w:rsidR="00BB5C58">
        <w:rPr>
          <w:lang w:eastAsia="en-US"/>
        </w:rPr>
        <w:t>échappera peut-être toujours</w:t>
      </w:r>
      <w:r>
        <w:rPr>
          <w:lang w:eastAsia="en-US"/>
        </w:rPr>
        <w:t> !…</w:t>
      </w:r>
    </w:p>
    <w:p w14:paraId="364E68D4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aurait passé huit jours consécutifs à expliquer catégoriquement sa situation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que </w:t>
      </w: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ne l</w:t>
      </w:r>
      <w:r w:rsidR="00A23BF9">
        <w:rPr>
          <w:lang w:eastAsia="en-US"/>
        </w:rPr>
        <w:t>’</w:t>
      </w:r>
      <w:r>
        <w:rPr>
          <w:lang w:eastAsia="en-US"/>
        </w:rPr>
        <w:t>aurait peut-être pas bien comprise</w:t>
      </w:r>
      <w:r w:rsidR="00A23BF9">
        <w:rPr>
          <w:lang w:eastAsia="en-US"/>
        </w:rPr>
        <w:t xml:space="preserve">. </w:t>
      </w:r>
      <w:r>
        <w:rPr>
          <w:lang w:eastAsia="en-US"/>
        </w:rPr>
        <w:t>Mais</w:t>
      </w:r>
      <w:r w:rsidR="00A23BF9">
        <w:rPr>
          <w:lang w:eastAsia="en-US"/>
        </w:rPr>
        <w:t xml:space="preserve">, </w:t>
      </w:r>
      <w:r>
        <w:rPr>
          <w:lang w:eastAsia="en-US"/>
        </w:rPr>
        <w:t>à l</w:t>
      </w:r>
      <w:r w:rsidR="00A23BF9">
        <w:rPr>
          <w:lang w:eastAsia="en-US"/>
        </w:rPr>
        <w:t>’</w:t>
      </w:r>
      <w:r>
        <w:rPr>
          <w:lang w:eastAsia="en-US"/>
        </w:rPr>
        <w:t>aide de cette comparaison</w:t>
      </w:r>
      <w:r w:rsidR="00A23BF9">
        <w:rPr>
          <w:lang w:eastAsia="en-US"/>
        </w:rPr>
        <w:t xml:space="preserve">, </w:t>
      </w:r>
      <w:r>
        <w:rPr>
          <w:lang w:eastAsia="en-US"/>
        </w:rPr>
        <w:t>ce fut une affaire faite</w:t>
      </w:r>
      <w:r w:rsidR="00A23BF9">
        <w:rPr>
          <w:lang w:eastAsia="en-US"/>
        </w:rPr>
        <w:t>.</w:t>
      </w:r>
    </w:p>
    <w:p w14:paraId="36B3424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Seulement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ne savait pas ce que cherchait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avec tant de passion</w:t>
      </w:r>
      <w:r w:rsidR="00A23BF9">
        <w:rPr>
          <w:lang w:eastAsia="en-US"/>
        </w:rPr>
        <w:t xml:space="preserve">, </w:t>
      </w:r>
      <w:r>
        <w:rPr>
          <w:lang w:eastAsia="en-US"/>
        </w:rPr>
        <w:t>sans le pouvoir trouver</w:t>
      </w:r>
      <w:r w:rsidR="00A23BF9">
        <w:rPr>
          <w:lang w:eastAsia="en-US"/>
        </w:rPr>
        <w:t>.</w:t>
      </w:r>
    </w:p>
    <w:p w14:paraId="1B2FBADB" w14:textId="02B582B3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Ah dame</w:t>
      </w:r>
      <w:r>
        <w:rPr>
          <w:lang w:eastAsia="en-US"/>
        </w:rPr>
        <w:t xml:space="preserve"> ! </w:t>
      </w:r>
      <w:r w:rsidR="00BB5C58">
        <w:rPr>
          <w:lang w:eastAsia="en-US"/>
        </w:rPr>
        <w:t>fit-il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bien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 xml:space="preserve">mais </w:t>
      </w:r>
      <w:proofErr w:type="spellStart"/>
      <w:r w:rsidR="00BB5C58">
        <w:rPr>
          <w:lang w:eastAsia="en-US"/>
        </w:rPr>
        <w:t>mais</w:t>
      </w:r>
      <w:proofErr w:type="spellEnd"/>
      <w:r>
        <w:rPr>
          <w:lang w:eastAsia="en-US"/>
        </w:rPr>
        <w:t xml:space="preserve">…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comme ça</w:t>
      </w:r>
      <w:r>
        <w:rPr>
          <w:lang w:eastAsia="en-US"/>
        </w:rPr>
        <w:t> ?…</w:t>
      </w:r>
    </w:p>
    <w:p w14:paraId="1A34228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Puis il ajouta avec un rire d</w:t>
      </w:r>
      <w:r w:rsidR="00A23BF9">
        <w:rPr>
          <w:lang w:eastAsia="en-US"/>
        </w:rPr>
        <w:t>’</w:t>
      </w:r>
      <w:r>
        <w:rPr>
          <w:lang w:eastAsia="en-US"/>
        </w:rPr>
        <w:t>esprit fort</w:t>
      </w:r>
      <w:r w:rsidR="00A23BF9">
        <w:rPr>
          <w:lang w:eastAsia="en-US"/>
        </w:rPr>
        <w:t> :</w:t>
      </w:r>
    </w:p>
    <w:p w14:paraId="2DE58E56" w14:textId="73D1BE12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Un sorcier</w:t>
      </w:r>
      <w:r>
        <w:rPr>
          <w:lang w:eastAsia="en-US"/>
        </w:rPr>
        <w:t xml:space="preserve">, </w:t>
      </w:r>
      <w:r w:rsidR="00BB5C58">
        <w:rPr>
          <w:lang w:eastAsia="en-US"/>
        </w:rPr>
        <w:t>toi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pas de moitié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Il n</w:t>
      </w:r>
      <w:r>
        <w:rPr>
          <w:lang w:eastAsia="en-US"/>
        </w:rPr>
        <w:t>’</w:t>
      </w:r>
      <w:r w:rsidR="00BB5C58">
        <w:rPr>
          <w:lang w:eastAsia="en-US"/>
        </w:rPr>
        <w:t xml:space="preserve">y a que censé les </w:t>
      </w:r>
      <w:proofErr w:type="spellStart"/>
      <w:r w:rsidR="00BB5C58">
        <w:rPr>
          <w:lang w:eastAsia="en-US"/>
        </w:rPr>
        <w:t>nicdouilles</w:t>
      </w:r>
      <w:proofErr w:type="spellEnd"/>
      <w:r w:rsidR="00BB5C58">
        <w:rPr>
          <w:lang w:eastAsia="en-US"/>
        </w:rPr>
        <w:t xml:space="preserve"> qui croient censément aux sorciers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Va toujours</w:t>
      </w:r>
      <w:r>
        <w:rPr>
          <w:lang w:eastAsia="en-US"/>
        </w:rPr>
        <w:t> !</w:t>
      </w:r>
    </w:p>
    <w:p w14:paraId="308AB518" w14:textId="5D1C9DFB" w:rsidR="00BB5C58" w:rsidRDefault="00BB5C58" w:rsidP="007700B9">
      <w:pPr>
        <w:pStyle w:val="Titre2"/>
        <w:rPr>
          <w:lang w:eastAsia="en-US"/>
        </w:rPr>
      </w:pPr>
      <w:bookmarkStart w:id="64" w:name="_Toc231743402"/>
      <w:bookmarkStart w:id="65" w:name="_Toc237577470"/>
      <w:bookmarkStart w:id="66" w:name="_Toc202192418"/>
      <w:r>
        <w:rPr>
          <w:lang w:eastAsia="en-US"/>
        </w:rPr>
        <w:lastRenderedPageBreak/>
        <w:t>CONSULTATION</w:t>
      </w:r>
      <w:bookmarkEnd w:id="64"/>
      <w:bookmarkEnd w:id="65"/>
      <w:bookmarkEnd w:id="66"/>
      <w:r>
        <w:rPr>
          <w:lang w:eastAsia="en-US"/>
        </w:rPr>
        <w:br/>
      </w:r>
    </w:p>
    <w:p w14:paraId="3A3D35D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À mesure que l</w:t>
      </w:r>
      <w:r w:rsidR="00A23BF9">
        <w:rPr>
          <w:lang w:eastAsia="en-US"/>
        </w:rPr>
        <w:t>’</w:t>
      </w:r>
      <w:r>
        <w:rPr>
          <w:lang w:eastAsia="en-US"/>
        </w:rPr>
        <w:t>entretien se poursuivait</w:t>
      </w:r>
      <w:r w:rsidR="00A23BF9">
        <w:rPr>
          <w:lang w:eastAsia="en-US"/>
        </w:rPr>
        <w:t xml:space="preserve">., </w:t>
      </w: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le pâtour devenait plus attentif</w:t>
      </w:r>
      <w:r w:rsidR="00A23BF9">
        <w:rPr>
          <w:lang w:eastAsia="en-US"/>
        </w:rPr>
        <w:t>.</w:t>
      </w:r>
    </w:p>
    <w:p w14:paraId="1B499902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reprit</w:t>
      </w:r>
      <w:r w:rsidR="00A23BF9">
        <w:rPr>
          <w:lang w:eastAsia="en-US"/>
        </w:rPr>
        <w:t> :</w:t>
      </w:r>
    </w:p>
    <w:p w14:paraId="4A79D04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Jean-de-la-M</w:t>
      </w:r>
      <w:r w:rsidR="00BB5C58">
        <w:t>er a fait deux testaments</w:t>
      </w:r>
      <w:r>
        <w:rPr>
          <w:lang w:eastAsia="en-US"/>
        </w:rPr>
        <w:t xml:space="preserve">… </w:t>
      </w:r>
      <w:r w:rsidR="00BB5C58">
        <w:rPr>
          <w:lang w:eastAsia="en-US"/>
        </w:rPr>
        <w:t>par l</w:t>
      </w:r>
      <w:r>
        <w:rPr>
          <w:lang w:eastAsia="en-US"/>
        </w:rPr>
        <w:t>’</w:t>
      </w:r>
      <w:r w:rsidR="00BB5C58">
        <w:rPr>
          <w:lang w:eastAsia="en-US"/>
        </w:rPr>
        <w:t>un il donne tout à mademoiselle Berthe</w:t>
      </w:r>
      <w:r>
        <w:rPr>
          <w:lang w:eastAsia="en-US"/>
        </w:rPr>
        <w:t xml:space="preserve">… </w:t>
      </w:r>
      <w:r w:rsidR="00BB5C58">
        <w:rPr>
          <w:lang w:eastAsia="en-US"/>
        </w:rPr>
        <w:t>l</w:t>
      </w:r>
      <w:r>
        <w:rPr>
          <w:lang w:eastAsia="en-US"/>
        </w:rPr>
        <w:t>’</w:t>
      </w:r>
      <w:r w:rsidR="00BB5C58">
        <w:rPr>
          <w:lang w:eastAsia="en-US"/>
        </w:rPr>
        <w:t>autre</w:t>
      </w:r>
      <w:r>
        <w:rPr>
          <w:lang w:eastAsia="en-US"/>
        </w:rPr>
        <w:t xml:space="preserve">, </w:t>
      </w:r>
      <w:r w:rsidR="00BB5C58">
        <w:rPr>
          <w:lang w:eastAsia="en-US"/>
        </w:rPr>
        <w:t>je ne le connais pas</w:t>
      </w:r>
      <w:r>
        <w:rPr>
          <w:lang w:eastAsia="en-US"/>
        </w:rPr>
        <w:t xml:space="preserve">, </w:t>
      </w:r>
      <w:r w:rsidR="00BB5C58">
        <w:rPr>
          <w:lang w:eastAsia="en-US"/>
        </w:rPr>
        <w:t>mais je le devine</w:t>
      </w:r>
      <w:r>
        <w:rPr>
          <w:lang w:eastAsia="en-US"/>
        </w:rPr>
        <w:t xml:space="preserve">, </w:t>
      </w:r>
      <w:r w:rsidR="00BB5C58">
        <w:rPr>
          <w:lang w:eastAsia="en-US"/>
        </w:rPr>
        <w:t>car je connais Jean-de-la-Mer</w:t>
      </w:r>
      <w:r>
        <w:rPr>
          <w:lang w:eastAsia="en-US"/>
        </w:rPr>
        <w:t xml:space="preserve">… </w:t>
      </w:r>
      <w:r w:rsidR="00BB5C58">
        <w:rPr>
          <w:lang w:eastAsia="en-US"/>
        </w:rPr>
        <w:t>quand il va être mort</w:t>
      </w:r>
      <w:r>
        <w:rPr>
          <w:lang w:eastAsia="en-US"/>
        </w:rPr>
        <w:t>…</w:t>
      </w:r>
    </w:p>
    <w:p w14:paraId="266D6C9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Mais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dit </w:t>
      </w:r>
      <w:proofErr w:type="spellStart"/>
      <w:r w:rsidR="00BB5C58">
        <w:rPr>
          <w:lang w:eastAsia="en-US"/>
        </w:rPr>
        <w:t>Yaume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ça ne sera pas tout de suite</w:t>
      </w:r>
      <w:r>
        <w:rPr>
          <w:lang w:eastAsia="en-US"/>
        </w:rPr>
        <w:t xml:space="preserve">… </w:t>
      </w:r>
      <w:r w:rsidR="00BB5C58">
        <w:rPr>
          <w:lang w:eastAsia="en-US"/>
        </w:rPr>
        <w:t>il va mieux</w:t>
      </w:r>
      <w:r>
        <w:rPr>
          <w:lang w:eastAsia="en-US"/>
        </w:rPr>
        <w:t>.</w:t>
      </w:r>
    </w:p>
    <w:p w14:paraId="3B32BF66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secoua </w:t>
      </w:r>
      <w:r>
        <w:t>la</w:t>
      </w:r>
      <w:r>
        <w:rPr>
          <w:lang w:eastAsia="en-US"/>
        </w:rPr>
        <w:t xml:space="preserve"> tête</w:t>
      </w:r>
      <w:r w:rsidR="00A23BF9">
        <w:rPr>
          <w:lang w:eastAsia="en-US"/>
        </w:rPr>
        <w:t>.</w:t>
      </w:r>
    </w:p>
    <w:p w14:paraId="15E0E1C3" w14:textId="5008DDA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Il y a une vipère au château du </w:t>
      </w:r>
      <w:proofErr w:type="spellStart"/>
      <w:r w:rsidR="00BB5C58">
        <w:rPr>
          <w:lang w:eastAsia="en-US"/>
        </w:rPr>
        <w:t>Ceuil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prononça-t-il si bas que le pâtour eut peine à l</w:t>
      </w:r>
      <w:r>
        <w:rPr>
          <w:lang w:eastAsia="en-US"/>
        </w:rPr>
        <w:t>’</w:t>
      </w:r>
      <w:r w:rsidR="00BB5C58">
        <w:rPr>
          <w:lang w:eastAsia="en-US"/>
        </w:rPr>
        <w:t>entendre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quand je vois cette tête chauve couronnée aux tempes de longs cheveux pâles</w:t>
      </w:r>
      <w:r>
        <w:rPr>
          <w:lang w:eastAsia="en-US"/>
        </w:rPr>
        <w:t xml:space="preserve">…, </w:t>
      </w:r>
      <w:r w:rsidR="00BB5C58">
        <w:rPr>
          <w:lang w:eastAsia="en-US"/>
        </w:rPr>
        <w:t>ce regard doux</w:t>
      </w:r>
      <w:r>
        <w:rPr>
          <w:lang w:eastAsia="en-US"/>
        </w:rPr>
        <w:t xml:space="preserve">… </w:t>
      </w:r>
      <w:r w:rsidR="00BB5C58">
        <w:rPr>
          <w:lang w:eastAsia="en-US"/>
        </w:rPr>
        <w:t>ce faux sourire</w:t>
      </w:r>
      <w:r>
        <w:rPr>
          <w:lang w:eastAsia="en-US"/>
        </w:rPr>
        <w:t>…</w:t>
      </w:r>
    </w:p>
    <w:p w14:paraId="44BE9D76" w14:textId="71D55C72" w:rsidR="00A23BF9" w:rsidRDefault="00A23BF9" w:rsidP="00A23BF9">
      <w:pPr>
        <w:rPr>
          <w:lang w:eastAsia="en-US"/>
        </w:rPr>
      </w:pPr>
      <w:r>
        <w:rPr>
          <w:lang w:eastAsia="en-US"/>
        </w:rPr>
        <w:t>— M. </w:t>
      </w:r>
      <w:r w:rsidR="00BB5C58">
        <w:rPr>
          <w:lang w:eastAsia="en-US"/>
        </w:rPr>
        <w:t>Fargeau tout craché</w:t>
      </w:r>
      <w:r>
        <w:rPr>
          <w:lang w:eastAsia="en-US"/>
        </w:rPr>
        <w:t xml:space="preserve"> ! </w:t>
      </w:r>
      <w:r w:rsidR="00BB5C58">
        <w:rPr>
          <w:lang w:eastAsia="en-US"/>
        </w:rPr>
        <w:t>inte</w:t>
      </w:r>
      <w:r w:rsidR="00BB5C58">
        <w:t xml:space="preserve">rrompit encore </w:t>
      </w:r>
      <w:proofErr w:type="spellStart"/>
      <w:r w:rsidR="00BB5C58">
        <w:t>Yaume</w:t>
      </w:r>
      <w:proofErr w:type="spellEnd"/>
      <w:r>
        <w:rPr>
          <w:lang w:eastAsia="en-US"/>
        </w:rPr>
        <w:t>.</w:t>
      </w:r>
    </w:p>
    <w:p w14:paraId="52BFACE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Si Jean </w:t>
      </w:r>
      <w:proofErr w:type="spellStart"/>
      <w:r w:rsidR="00BB5C58">
        <w:rPr>
          <w:lang w:eastAsia="en-US"/>
        </w:rPr>
        <w:t>Crébu</w:t>
      </w:r>
      <w:proofErr w:type="spellEnd"/>
      <w:r w:rsidR="00BB5C58">
        <w:rPr>
          <w:lang w:eastAsia="en-US"/>
        </w:rPr>
        <w:t xml:space="preserve"> ne meurt pas aujourd</w:t>
      </w:r>
      <w:r>
        <w:rPr>
          <w:lang w:eastAsia="en-US"/>
        </w:rPr>
        <w:t>’</w:t>
      </w:r>
      <w:r w:rsidR="00BB5C58">
        <w:rPr>
          <w:lang w:eastAsia="en-US"/>
        </w:rPr>
        <w:t>hui</w:t>
      </w:r>
      <w:r>
        <w:rPr>
          <w:lang w:eastAsia="en-US"/>
        </w:rPr>
        <w:t xml:space="preserve">, </w:t>
      </w:r>
      <w:r w:rsidR="00BB5C58">
        <w:rPr>
          <w:lang w:eastAsia="en-US"/>
        </w:rPr>
        <w:t>il mourra demain</w:t>
      </w:r>
      <w:r>
        <w:rPr>
          <w:lang w:eastAsia="en-US"/>
        </w:rPr>
        <w:t xml:space="preserve">… </w:t>
      </w:r>
      <w:r w:rsidR="00BB5C58">
        <w:rPr>
          <w:lang w:eastAsia="en-US"/>
        </w:rPr>
        <w:t>qu</w:t>
      </w:r>
      <w:r>
        <w:rPr>
          <w:lang w:eastAsia="en-US"/>
        </w:rPr>
        <w:t>’</w:t>
      </w:r>
      <w:r w:rsidR="00BB5C58">
        <w:rPr>
          <w:lang w:eastAsia="en-US"/>
        </w:rPr>
        <w:t>importe l</w:t>
      </w:r>
      <w:r>
        <w:rPr>
          <w:lang w:eastAsia="en-US"/>
        </w:rPr>
        <w:t>’</w:t>
      </w:r>
      <w:r w:rsidR="00BB5C58">
        <w:rPr>
          <w:lang w:eastAsia="en-US"/>
        </w:rPr>
        <w:t>heure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Ce que je voulais dire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 xml:space="preserve">est que Jean </w:t>
      </w:r>
      <w:proofErr w:type="spellStart"/>
      <w:r w:rsidR="00BB5C58">
        <w:rPr>
          <w:lang w:eastAsia="en-US"/>
        </w:rPr>
        <w:t>Crébu</w:t>
      </w:r>
      <w:proofErr w:type="spellEnd"/>
      <w:r w:rsidR="00BB5C58">
        <w:rPr>
          <w:lang w:eastAsia="en-US"/>
        </w:rPr>
        <w:t xml:space="preserve"> mort</w:t>
      </w:r>
      <w:r>
        <w:rPr>
          <w:lang w:eastAsia="en-US"/>
        </w:rPr>
        <w:t xml:space="preserve">, </w:t>
      </w:r>
      <w:r w:rsidR="00BB5C58">
        <w:rPr>
          <w:lang w:eastAsia="en-US"/>
        </w:rPr>
        <w:t>si mademoiselle Berthe est héritière</w:t>
      </w:r>
      <w:r>
        <w:rPr>
          <w:lang w:eastAsia="en-US"/>
        </w:rPr>
        <w:t xml:space="preserve">, </w:t>
      </w:r>
      <w:r w:rsidR="00BB5C58">
        <w:rPr>
          <w:lang w:eastAsia="en-US"/>
        </w:rPr>
        <w:t>mademoiselle Berthe sera assassinée</w:t>
      </w:r>
      <w:r>
        <w:rPr>
          <w:lang w:eastAsia="en-US"/>
        </w:rPr>
        <w:t>.</w:t>
      </w:r>
    </w:p>
    <w:p w14:paraId="6128656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parole s</w:t>
      </w:r>
      <w:r w:rsidR="00A23BF9">
        <w:rPr>
          <w:lang w:eastAsia="en-US"/>
        </w:rPr>
        <w:t>’</w:t>
      </w:r>
      <w:r>
        <w:rPr>
          <w:lang w:eastAsia="en-US"/>
        </w:rPr>
        <w:t xml:space="preserve">arrêta dans </w:t>
      </w:r>
      <w:r>
        <w:t>la gorge du</w:t>
      </w:r>
      <w:r>
        <w:rPr>
          <w:lang w:eastAsia="en-US"/>
        </w:rPr>
        <w:t xml:space="preserve"> pâtour</w:t>
      </w:r>
      <w:r w:rsidR="00A23BF9">
        <w:rPr>
          <w:lang w:eastAsia="en-US"/>
        </w:rPr>
        <w:t>.</w:t>
      </w:r>
    </w:p>
    <w:p w14:paraId="3F7B800D" w14:textId="733F88BD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Assassinée</w:t>
      </w:r>
      <w:r>
        <w:rPr>
          <w:lang w:eastAsia="en-US"/>
        </w:rPr>
        <w:t xml:space="preserve">, </w:t>
      </w:r>
      <w:r w:rsidR="00BB5C58">
        <w:rPr>
          <w:lang w:eastAsia="en-US"/>
        </w:rPr>
        <w:t>entends-tu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reprit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à voix basse</w:t>
      </w:r>
      <w:r>
        <w:rPr>
          <w:lang w:eastAsia="en-US"/>
        </w:rPr>
        <w:t xml:space="preserve">, </w:t>
      </w:r>
      <w:r w:rsidR="00BB5C58">
        <w:rPr>
          <w:lang w:eastAsia="en-US"/>
        </w:rPr>
        <w:t>mais avec force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il ne s</w:t>
      </w:r>
      <w:r>
        <w:rPr>
          <w:lang w:eastAsia="en-US"/>
        </w:rPr>
        <w:t>’</w:t>
      </w:r>
      <w:r w:rsidR="00BB5C58">
        <w:rPr>
          <w:lang w:eastAsia="en-US"/>
        </w:rPr>
        <w:t>agira plus seulement de la vipère</w:t>
      </w:r>
      <w:r>
        <w:rPr>
          <w:lang w:eastAsia="en-US"/>
        </w:rPr>
        <w:t xml:space="preserve"> : </w:t>
      </w:r>
      <w:r w:rsidR="00BB5C58">
        <w:rPr>
          <w:lang w:eastAsia="en-US"/>
        </w:rPr>
        <w:t xml:space="preserve">Fargeau </w:t>
      </w:r>
      <w:proofErr w:type="spellStart"/>
      <w:r w:rsidR="00BB5C58">
        <w:rPr>
          <w:lang w:eastAsia="en-US"/>
        </w:rPr>
        <w:t>Crébu</w:t>
      </w:r>
      <w:proofErr w:type="spellEnd"/>
      <w:r w:rsidR="00BB5C58">
        <w:rPr>
          <w:lang w:eastAsia="en-US"/>
        </w:rPr>
        <w:t xml:space="preserve"> de la </w:t>
      </w:r>
      <w:proofErr w:type="spellStart"/>
      <w:r w:rsidR="00BB5C58">
        <w:rPr>
          <w:lang w:eastAsia="en-US"/>
        </w:rPr>
        <w:t>Saulays</w:t>
      </w:r>
      <w:proofErr w:type="spellEnd"/>
      <w:r>
        <w:rPr>
          <w:lang w:eastAsia="en-US"/>
        </w:rPr>
        <w:t xml:space="preserve"> ; </w:t>
      </w:r>
      <w:r w:rsidR="00BB5C58">
        <w:rPr>
          <w:lang w:eastAsia="en-US"/>
        </w:rPr>
        <w:t>ils seront dix contre elle</w:t>
      </w:r>
      <w:r>
        <w:rPr>
          <w:lang w:eastAsia="en-US"/>
        </w:rPr>
        <w:t xml:space="preserve">… </w:t>
      </w:r>
      <w:r w:rsidR="00BB5C58">
        <w:rPr>
          <w:lang w:eastAsia="en-US"/>
        </w:rPr>
        <w:t>dix cœurs avides et perdus</w:t>
      </w:r>
      <w:r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 xml:space="preserve">Je sais bien que </w:t>
      </w:r>
      <w:r>
        <w:rPr>
          <w:lang w:eastAsia="en-US"/>
        </w:rPr>
        <w:t>M. </w:t>
      </w:r>
      <w:r w:rsidR="00BB5C58">
        <w:rPr>
          <w:lang w:eastAsia="en-US"/>
        </w:rPr>
        <w:t>Lucien</w:t>
      </w:r>
      <w:r w:rsidR="00BB5C58">
        <w:t xml:space="preserve"> </w:t>
      </w:r>
      <w:r w:rsidR="00BB5C58">
        <w:lastRenderedPageBreak/>
        <w:t>l</w:t>
      </w:r>
      <w:r>
        <w:rPr>
          <w:lang w:eastAsia="en-US"/>
        </w:rPr>
        <w:t>’</w:t>
      </w:r>
      <w:r w:rsidR="00BB5C58">
        <w:rPr>
          <w:lang w:eastAsia="en-US"/>
        </w:rPr>
        <w:t>aime</w:t>
      </w:r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mais </w:t>
      </w:r>
      <w:r>
        <w:rPr>
          <w:lang w:eastAsia="en-US"/>
        </w:rPr>
        <w:t>M. </w:t>
      </w:r>
      <w:r w:rsidR="00BB5C58">
        <w:rPr>
          <w:lang w:eastAsia="en-US"/>
        </w:rPr>
        <w:t xml:space="preserve">Lucien </w:t>
      </w:r>
      <w:proofErr w:type="spellStart"/>
      <w:r w:rsidR="00BB5C58">
        <w:rPr>
          <w:lang w:eastAsia="en-US"/>
        </w:rPr>
        <w:t>saura-t-il</w:t>
      </w:r>
      <w:proofErr w:type="spellEnd"/>
      <w:r w:rsidR="00BB5C58">
        <w:rPr>
          <w:lang w:eastAsia="en-US"/>
        </w:rPr>
        <w:t xml:space="preserve"> la protéger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Il est si bon</w:t>
      </w:r>
      <w:r>
        <w:rPr>
          <w:lang w:eastAsia="en-US"/>
        </w:rPr>
        <w:t xml:space="preserve">, </w:t>
      </w:r>
      <w:r w:rsidR="00BB5C58">
        <w:rPr>
          <w:lang w:eastAsia="en-US"/>
        </w:rPr>
        <w:t>lui</w:t>
      </w:r>
      <w:r>
        <w:rPr>
          <w:lang w:eastAsia="en-US"/>
        </w:rPr>
        <w:t xml:space="preserve">, </w:t>
      </w:r>
      <w:r w:rsidR="00BB5C58">
        <w:rPr>
          <w:lang w:eastAsia="en-US"/>
        </w:rPr>
        <w:t>que l</w:t>
      </w:r>
      <w:r>
        <w:rPr>
          <w:lang w:eastAsia="en-US"/>
        </w:rPr>
        <w:t>’</w:t>
      </w:r>
      <w:r w:rsidR="00BB5C58">
        <w:rPr>
          <w:lang w:eastAsia="en-US"/>
        </w:rPr>
        <w:t>idée du mal ne peut pas entrer dans son esprit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 xml:space="preserve">Il </w:t>
      </w:r>
      <w:r w:rsidR="00BB5C58">
        <w:rPr>
          <w:lang w:eastAsia="en-US"/>
        </w:rPr>
        <w:t>croit à l</w:t>
      </w:r>
      <w:r>
        <w:rPr>
          <w:lang w:eastAsia="en-US"/>
        </w:rPr>
        <w:t>’</w:t>
      </w:r>
      <w:r w:rsidR="00BB5C58">
        <w:rPr>
          <w:lang w:eastAsia="en-US"/>
        </w:rPr>
        <w:t>amitié de Fargeau</w:t>
      </w:r>
      <w:r>
        <w:rPr>
          <w:lang w:eastAsia="en-US"/>
        </w:rPr>
        <w:t xml:space="preserve">… </w:t>
      </w:r>
      <w:r w:rsidR="00BB5C58">
        <w:rPr>
          <w:lang w:eastAsia="en-US"/>
        </w:rPr>
        <w:t>il croit à tout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quand les faits l</w:t>
      </w:r>
      <w:r>
        <w:rPr>
          <w:lang w:eastAsia="en-US"/>
        </w:rPr>
        <w:t>’</w:t>
      </w:r>
      <w:r w:rsidR="00BB5C58">
        <w:rPr>
          <w:lang w:eastAsia="en-US"/>
        </w:rPr>
        <w:t>auront désabusé il ne sera plus temps</w:t>
      </w:r>
      <w:r>
        <w:rPr>
          <w:lang w:eastAsia="en-US"/>
        </w:rPr>
        <w:t> !</w:t>
      </w:r>
    </w:p>
    <w:p w14:paraId="259E54DE" w14:textId="78FD853F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 xml:space="preserve">est donc vrai que </w:t>
      </w:r>
      <w:r>
        <w:rPr>
          <w:lang w:eastAsia="en-US"/>
        </w:rPr>
        <w:t>M. </w:t>
      </w:r>
      <w:r w:rsidR="00BB5C58">
        <w:rPr>
          <w:lang w:eastAsia="en-US"/>
        </w:rPr>
        <w:t>Lucien aime mademoiselle Berthe</w:t>
      </w:r>
      <w:r>
        <w:rPr>
          <w:lang w:eastAsia="en-US"/>
        </w:rPr>
        <w:t xml:space="preserve"> ? </w:t>
      </w:r>
      <w:r w:rsidR="00BB5C58">
        <w:rPr>
          <w:lang w:eastAsia="en-US"/>
        </w:rPr>
        <w:t xml:space="preserve">demanda </w:t>
      </w:r>
      <w:proofErr w:type="spellStart"/>
      <w:r w:rsidR="00BB5C58">
        <w:rPr>
          <w:lang w:eastAsia="en-US"/>
        </w:rPr>
        <w:t>Yaume</w:t>
      </w:r>
      <w:proofErr w:type="spellEnd"/>
      <w:r>
        <w:rPr>
          <w:lang w:eastAsia="en-US"/>
        </w:rPr>
        <w:t>.</w:t>
      </w:r>
    </w:p>
    <w:p w14:paraId="6AC57CCE" w14:textId="77DFFF71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Il faut que tu saches tout cela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répondit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 xml:space="preserve">non seulement </w:t>
      </w:r>
      <w:r>
        <w:rPr>
          <w:lang w:eastAsia="en-US"/>
        </w:rPr>
        <w:t>M. </w:t>
      </w:r>
      <w:r w:rsidR="00BB5C58">
        <w:rPr>
          <w:lang w:eastAsia="en-US"/>
        </w:rPr>
        <w:t>Lucien aime mademoiselle Berthe</w:t>
      </w:r>
      <w:r>
        <w:rPr>
          <w:lang w:eastAsia="en-US"/>
        </w:rPr>
        <w:t xml:space="preserve">, </w:t>
      </w:r>
      <w:r w:rsidR="00BB5C58">
        <w:rPr>
          <w:lang w:eastAsia="en-US"/>
        </w:rPr>
        <w:t>mais il lui a promis de l</w:t>
      </w:r>
      <w:r>
        <w:rPr>
          <w:lang w:eastAsia="en-US"/>
        </w:rPr>
        <w:t>’</w:t>
      </w:r>
      <w:r w:rsidR="00BB5C58">
        <w:rPr>
          <w:lang w:eastAsia="en-US"/>
        </w:rPr>
        <w:t>épouser</w:t>
      </w:r>
      <w:r>
        <w:rPr>
          <w:lang w:eastAsia="en-US"/>
        </w:rPr>
        <w:t>.</w:t>
      </w:r>
    </w:p>
    <w:p w14:paraId="22E66E0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Comme de juste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 le pâtour</w:t>
      </w:r>
      <w:r>
        <w:rPr>
          <w:lang w:eastAsia="en-US"/>
        </w:rPr>
        <w:t>.</w:t>
      </w:r>
    </w:p>
    <w:p w14:paraId="3B48B056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entendit un léger bruit</w:t>
      </w:r>
      <w:r w:rsidR="00A23BF9">
        <w:rPr>
          <w:lang w:eastAsia="en-US"/>
        </w:rPr>
        <w:t>.</w:t>
      </w:r>
    </w:p>
    <w:p w14:paraId="4B6E50D1" w14:textId="25B23804" w:rsidR="00A23BF9" w:rsidRDefault="00BB5C58" w:rsidP="00A23BF9">
      <w:pPr>
        <w:rPr>
          <w:lang w:eastAsia="en-US"/>
        </w:rPr>
      </w:pPr>
      <w:r>
        <w:rPr>
          <w:lang w:eastAsia="en-US"/>
        </w:rPr>
        <w:t>Il se leva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Mais</w:t>
      </w:r>
      <w:r w:rsidR="00A23BF9">
        <w:rPr>
          <w:lang w:eastAsia="en-US"/>
        </w:rPr>
        <w:t xml:space="preserve">, </w:t>
      </w:r>
      <w:r>
        <w:rPr>
          <w:lang w:eastAsia="en-US"/>
        </w:rPr>
        <w:t>il n</w:t>
      </w:r>
      <w:r w:rsidR="00A23BF9">
        <w:rPr>
          <w:lang w:eastAsia="en-US"/>
        </w:rPr>
        <w:t>’</w:t>
      </w:r>
      <w:r>
        <w:rPr>
          <w:lang w:eastAsia="en-US"/>
        </w:rPr>
        <w:t>y avait personne derrière la roche</w:t>
      </w:r>
      <w:r w:rsidR="00A23BF9">
        <w:rPr>
          <w:lang w:eastAsia="en-US"/>
        </w:rPr>
        <w:t>.</w:t>
      </w:r>
    </w:p>
    <w:p w14:paraId="65B183F0" w14:textId="7D3DE3A6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Du moins </w:t>
      </w:r>
      <w:proofErr w:type="spellStart"/>
      <w:r>
        <w:rPr>
          <w:lang w:eastAsia="en-US"/>
        </w:rPr>
        <w:t>Tiennet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qui avait de bons yeux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ne </w:t>
      </w:r>
      <w:r>
        <w:rPr>
          <w:lang w:eastAsia="en-US"/>
        </w:rPr>
        <w:t xml:space="preserve">vit-il </w:t>
      </w:r>
      <w:r>
        <w:rPr>
          <w:lang w:eastAsia="en-US"/>
        </w:rPr>
        <w:t>ni trace ni ombre</w:t>
      </w:r>
      <w:r w:rsidR="00A23BF9">
        <w:rPr>
          <w:lang w:eastAsia="en-US"/>
        </w:rPr>
        <w:t>.</w:t>
      </w:r>
    </w:p>
    <w:p w14:paraId="626A323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revint</w:t>
      </w:r>
      <w:r w:rsidR="00A23BF9">
        <w:rPr>
          <w:lang w:eastAsia="en-US"/>
        </w:rPr>
        <w:t>.</w:t>
      </w:r>
    </w:p>
    <w:p w14:paraId="1DAAAD4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</w:t>
      </w:r>
      <w:r>
        <w:rPr>
          <w:lang w:eastAsia="en-US"/>
        </w:rPr>
        <w:t>’</w:t>
      </w:r>
      <w:r w:rsidR="00BB5C58">
        <w:rPr>
          <w:lang w:eastAsia="en-US"/>
        </w:rPr>
        <w:t>heure avance</w:t>
      </w:r>
      <w:r>
        <w:rPr>
          <w:lang w:eastAsia="en-US"/>
        </w:rPr>
        <w:t xml:space="preserve">, </w:t>
      </w:r>
      <w:r w:rsidR="00BB5C58">
        <w:rPr>
          <w:lang w:eastAsia="en-US"/>
        </w:rPr>
        <w:t>continua-t-il</w:t>
      </w:r>
      <w:r>
        <w:rPr>
          <w:lang w:eastAsia="en-US"/>
        </w:rPr>
        <w:t xml:space="preserve">, </w:t>
      </w:r>
      <w:r w:rsidR="00BB5C58">
        <w:rPr>
          <w:lang w:eastAsia="en-US"/>
        </w:rPr>
        <w:t>et si je pars</w:t>
      </w:r>
      <w:r>
        <w:rPr>
          <w:lang w:eastAsia="en-US"/>
        </w:rPr>
        <w:t xml:space="preserve">,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bien des choses à faire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Tâche de bien comprendre et de ne rien oublier</w:t>
      </w:r>
      <w:r>
        <w:rPr>
          <w:lang w:eastAsia="en-US"/>
        </w:rPr>
        <w:t xml:space="preserve">… </w:t>
      </w:r>
      <w:r w:rsidR="00BB5C58">
        <w:rPr>
          <w:lang w:eastAsia="en-US"/>
        </w:rPr>
        <w:t>La promesse dont je te parle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une promesse écrite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même il y a encore autre chose</w:t>
      </w:r>
      <w:r>
        <w:rPr>
          <w:lang w:eastAsia="en-US"/>
        </w:rPr>
        <w:t>.</w:t>
      </w:r>
    </w:p>
    <w:p w14:paraId="252B77E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Ici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se pencha à l</w:t>
      </w:r>
      <w:r w:rsidR="00A23BF9">
        <w:rPr>
          <w:lang w:eastAsia="en-US"/>
        </w:rPr>
        <w:t>’</w:t>
      </w:r>
      <w:r>
        <w:rPr>
          <w:lang w:eastAsia="en-US"/>
        </w:rPr>
        <w:t>oreille du pâtour qui rougit comme une jeune fille</w:t>
      </w:r>
      <w:r w:rsidR="00A23BF9">
        <w:rPr>
          <w:lang w:eastAsia="en-US"/>
        </w:rPr>
        <w:t>.</w:t>
      </w:r>
    </w:p>
    <w:p w14:paraId="6CBB6A11" w14:textId="5D8D24E1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Dame</w:t>
      </w:r>
      <w:r>
        <w:rPr>
          <w:lang w:eastAsia="en-US"/>
        </w:rPr>
        <w:t xml:space="preserve"> ! </w:t>
      </w:r>
      <w:r w:rsidR="00BB5C58">
        <w:rPr>
          <w:lang w:eastAsia="en-US"/>
        </w:rPr>
        <w:t>murmura-t-il pourtant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puisqu</w:t>
      </w:r>
      <w:r>
        <w:rPr>
          <w:lang w:eastAsia="en-US"/>
        </w:rPr>
        <w:t>’</w:t>
      </w:r>
      <w:r w:rsidR="00BB5C58">
        <w:rPr>
          <w:lang w:eastAsia="en-US"/>
        </w:rPr>
        <w:t>il y a promesse de mariage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N</w:t>
      </w:r>
      <w:r>
        <w:rPr>
          <w:lang w:eastAsia="en-US"/>
        </w:rPr>
        <w:t>’</w:t>
      </w:r>
      <w:r w:rsidR="00BB5C58">
        <w:rPr>
          <w:lang w:eastAsia="en-US"/>
        </w:rPr>
        <w:t>empêche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gars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 xml:space="preserve"> ! </w:t>
      </w:r>
      <w:r w:rsidR="00BB5C58">
        <w:rPr>
          <w:lang w:eastAsia="en-US"/>
        </w:rPr>
        <w:t>Si un autre que toi me le disait</w:t>
      </w:r>
      <w:r>
        <w:rPr>
          <w:lang w:eastAsia="en-US"/>
        </w:rPr>
        <w:t xml:space="preserve">, </w:t>
      </w:r>
      <w:r w:rsidR="00BB5C58">
        <w:rPr>
          <w:lang w:eastAsia="en-US"/>
        </w:rPr>
        <w:t>ça serait censément tant pis pour lui</w:t>
      </w:r>
      <w:r>
        <w:rPr>
          <w:lang w:eastAsia="en-US"/>
        </w:rPr>
        <w:t> !</w:t>
      </w:r>
    </w:p>
    <w:p w14:paraId="0CEC5F4A" w14:textId="2CFABF06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Que Dieu les bénisse tous les deux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reprit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car ils sont généreux et bons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n</w:t>
      </w:r>
      <w:r>
        <w:rPr>
          <w:lang w:eastAsia="en-US"/>
        </w:rPr>
        <w:t>’</w:t>
      </w:r>
      <w:r w:rsidR="00BB5C58">
        <w:rPr>
          <w:lang w:eastAsia="en-US"/>
        </w:rPr>
        <w:t>aimerai personne en ma vie comme j</w:t>
      </w:r>
      <w:r>
        <w:rPr>
          <w:lang w:eastAsia="en-US"/>
        </w:rPr>
        <w:t>’</w:t>
      </w:r>
      <w:r w:rsidR="00BB5C58">
        <w:rPr>
          <w:lang w:eastAsia="en-US"/>
        </w:rPr>
        <w:t xml:space="preserve">aime Lucien </w:t>
      </w:r>
      <w:proofErr w:type="spellStart"/>
      <w:r w:rsidR="00BB5C58">
        <w:rPr>
          <w:lang w:eastAsia="en-US"/>
        </w:rPr>
        <w:t>Crébu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mon maître et mon frère</w:t>
      </w:r>
      <w:r>
        <w:rPr>
          <w:lang w:eastAsia="en-US"/>
        </w:rPr>
        <w:t xml:space="preserve">… </w:t>
      </w:r>
      <w:r w:rsidR="00BB5C58">
        <w:rPr>
          <w:lang w:eastAsia="en-US"/>
        </w:rPr>
        <w:lastRenderedPageBreak/>
        <w:t>Avant de partir</w:t>
      </w:r>
      <w:r>
        <w:rPr>
          <w:lang w:eastAsia="en-US"/>
        </w:rPr>
        <w:t xml:space="preserve">, </w:t>
      </w:r>
      <w:r w:rsidR="00BB5C58">
        <w:rPr>
          <w:lang w:eastAsia="en-US"/>
        </w:rPr>
        <w:t>je ne le verrai pas</w:t>
      </w:r>
      <w:r>
        <w:rPr>
          <w:lang w:eastAsia="en-US"/>
        </w:rPr>
        <w:t xml:space="preserve">, </w:t>
      </w:r>
      <w:r w:rsidR="00BB5C58">
        <w:rPr>
          <w:lang w:eastAsia="en-US"/>
        </w:rPr>
        <w:t>car j</w:t>
      </w:r>
      <w:r>
        <w:rPr>
          <w:lang w:eastAsia="en-US"/>
        </w:rPr>
        <w:t>’</w:t>
      </w:r>
      <w:r w:rsidR="00BB5C58">
        <w:rPr>
          <w:lang w:eastAsia="en-US"/>
        </w:rPr>
        <w:t>aurais peur de moi-même</w:t>
      </w:r>
      <w:r>
        <w:rPr>
          <w:lang w:eastAsia="en-US"/>
        </w:rPr>
        <w:t xml:space="preserve">… </w:t>
      </w:r>
      <w:proofErr w:type="spellStart"/>
      <w:r w:rsidR="00BB5C58">
        <w:rPr>
          <w:lang w:eastAsia="en-US"/>
        </w:rPr>
        <w:t>Yaume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tu me remplaceras auprès de lui</w:t>
      </w:r>
      <w:r>
        <w:rPr>
          <w:lang w:eastAsia="en-US"/>
        </w:rPr>
        <w:t xml:space="preserve">… </w:t>
      </w:r>
      <w:proofErr w:type="spellStart"/>
      <w:r w:rsidR="00BB5C58">
        <w:rPr>
          <w:lang w:eastAsia="en-US"/>
        </w:rPr>
        <w:t>Aime-le</w:t>
      </w:r>
      <w:proofErr w:type="spellEnd"/>
      <w:r w:rsidR="00BB5C58">
        <w:rPr>
          <w:lang w:eastAsia="en-US"/>
        </w:rPr>
        <w:t xml:space="preserve"> pour l</w:t>
      </w:r>
      <w:r>
        <w:rPr>
          <w:lang w:eastAsia="en-US"/>
        </w:rPr>
        <w:t>’</w:t>
      </w:r>
      <w:r w:rsidR="00BB5C58">
        <w:rPr>
          <w:lang w:eastAsia="en-US"/>
        </w:rPr>
        <w:t>amour de mademoiselle Berthe comme j</w:t>
      </w:r>
      <w:r>
        <w:rPr>
          <w:lang w:eastAsia="en-US"/>
        </w:rPr>
        <w:t>’</w:t>
      </w:r>
      <w:r w:rsidR="00BB5C58">
        <w:rPr>
          <w:lang w:eastAsia="en-US"/>
        </w:rPr>
        <w:t>aimais mademoiselle Berthe pour l</w:t>
      </w:r>
      <w:r>
        <w:rPr>
          <w:lang w:eastAsia="en-US"/>
        </w:rPr>
        <w:t>’</w:t>
      </w:r>
      <w:r w:rsidR="00BB5C58">
        <w:rPr>
          <w:lang w:eastAsia="en-US"/>
        </w:rPr>
        <w:t>amour de lui</w:t>
      </w:r>
      <w:r>
        <w:rPr>
          <w:lang w:eastAsia="en-US"/>
        </w:rPr>
        <w:t xml:space="preserve">… </w:t>
      </w:r>
      <w:r w:rsidR="00BB5C58">
        <w:rPr>
          <w:lang w:eastAsia="en-US"/>
        </w:rPr>
        <w:t>À deux</w:t>
      </w:r>
      <w:r>
        <w:rPr>
          <w:lang w:eastAsia="en-US"/>
        </w:rPr>
        <w:t xml:space="preserve">, </w:t>
      </w:r>
      <w:r w:rsidR="00BB5C58">
        <w:rPr>
          <w:lang w:eastAsia="en-US"/>
        </w:rPr>
        <w:t>ils n</w:t>
      </w:r>
      <w:r>
        <w:rPr>
          <w:lang w:eastAsia="en-US"/>
        </w:rPr>
        <w:t>’</w:t>
      </w:r>
      <w:r w:rsidR="00BB5C58">
        <w:rPr>
          <w:lang w:eastAsia="en-US"/>
        </w:rPr>
        <w:t>ont qu</w:t>
      </w:r>
      <w:r>
        <w:rPr>
          <w:lang w:eastAsia="en-US"/>
        </w:rPr>
        <w:t>’</w:t>
      </w:r>
      <w:r w:rsidR="00BB5C58">
        <w:rPr>
          <w:lang w:eastAsia="en-US"/>
        </w:rPr>
        <w:t>un cœur</w:t>
      </w:r>
      <w:r>
        <w:rPr>
          <w:lang w:eastAsia="en-US"/>
        </w:rPr>
        <w:t xml:space="preserve">… </w:t>
      </w:r>
      <w:r w:rsidR="00BB5C58">
        <w:rPr>
          <w:lang w:eastAsia="en-US"/>
        </w:rPr>
        <w:t>Veille sur eux</w:t>
      </w:r>
      <w:r>
        <w:rPr>
          <w:lang w:eastAsia="en-US"/>
        </w:rPr>
        <w:t xml:space="preserve">… </w:t>
      </w:r>
      <w:r w:rsidR="00BB5C58">
        <w:rPr>
          <w:lang w:eastAsia="en-US"/>
        </w:rPr>
        <w:t>Prends garde à Fargeau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prends garde à Olivette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Adieu</w:t>
      </w:r>
      <w:r>
        <w:rPr>
          <w:lang w:eastAsia="en-US"/>
        </w:rPr>
        <w:t> !</w:t>
      </w:r>
    </w:p>
    <w:p w14:paraId="01526CAB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ne répondit point</w:t>
      </w:r>
      <w:r w:rsidR="00A23BF9">
        <w:rPr>
          <w:lang w:eastAsia="en-US"/>
        </w:rPr>
        <w:t xml:space="preserve"> ; </w:t>
      </w:r>
      <w:r>
        <w:rPr>
          <w:lang w:eastAsia="en-US"/>
        </w:rPr>
        <w:t xml:space="preserve">mais il </w:t>
      </w:r>
      <w:proofErr w:type="spellStart"/>
      <w:r>
        <w:rPr>
          <w:lang w:eastAsia="en-US"/>
        </w:rPr>
        <w:t>serra</w:t>
      </w:r>
      <w:proofErr w:type="spellEnd"/>
      <w:r>
        <w:rPr>
          <w:lang w:eastAsia="en-US"/>
        </w:rPr>
        <w:t xml:space="preserve"> fortement la main que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lui tendait</w:t>
      </w:r>
      <w:r w:rsidR="00A23BF9">
        <w:rPr>
          <w:lang w:eastAsia="en-US"/>
        </w:rPr>
        <w:t>.</w:t>
      </w:r>
    </w:p>
    <w:p w14:paraId="221F17E0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partit</w:t>
      </w:r>
      <w:r w:rsidR="00A23BF9">
        <w:rPr>
          <w:lang w:eastAsia="en-US"/>
        </w:rPr>
        <w:t xml:space="preserve">, </w:t>
      </w:r>
      <w:r>
        <w:rPr>
          <w:lang w:eastAsia="en-US"/>
        </w:rPr>
        <w:t>prenant à grands pas la route du château</w:t>
      </w:r>
      <w:r w:rsidR="00A23BF9">
        <w:rPr>
          <w:lang w:eastAsia="en-US"/>
        </w:rPr>
        <w:t>.</w:t>
      </w:r>
    </w:p>
    <w:p w14:paraId="429D472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Quand il eut disparu derrière les arbres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rassembla ses vaches</w:t>
      </w:r>
      <w:r w:rsidR="00A23BF9">
        <w:rPr>
          <w:lang w:eastAsia="en-US"/>
        </w:rPr>
        <w:t>.</w:t>
      </w:r>
    </w:p>
    <w:p w14:paraId="2F1F819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était tout pâle</w:t>
      </w:r>
      <w:r w:rsidR="00A23BF9">
        <w:rPr>
          <w:lang w:eastAsia="en-US"/>
        </w:rPr>
        <w:t xml:space="preserve">, </w:t>
      </w:r>
      <w:r>
        <w:rPr>
          <w:lang w:eastAsia="en-US"/>
        </w:rPr>
        <w:t>le pauvre pâtour</w:t>
      </w:r>
      <w:r w:rsidR="00A23BF9">
        <w:rPr>
          <w:lang w:eastAsia="en-US"/>
        </w:rPr>
        <w:t xml:space="preserve">, </w:t>
      </w:r>
      <w:r>
        <w:rPr>
          <w:lang w:eastAsia="en-US"/>
        </w:rPr>
        <w:t>et sa tête pendait sur sa poitrine</w:t>
      </w:r>
      <w:r w:rsidR="00A23BF9">
        <w:rPr>
          <w:lang w:eastAsia="en-US"/>
        </w:rPr>
        <w:t>.</w:t>
      </w:r>
    </w:p>
    <w:p w14:paraId="36F2F4F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prit à sa chemise une belle épinglette en laiton</w:t>
      </w:r>
      <w:r w:rsidR="00A23BF9">
        <w:rPr>
          <w:lang w:eastAsia="en-US"/>
        </w:rPr>
        <w:t xml:space="preserve">, </w:t>
      </w:r>
      <w:r>
        <w:rPr>
          <w:lang w:eastAsia="en-US"/>
        </w:rPr>
        <w:t>ornée de touffes de laine</w:t>
      </w:r>
      <w:r w:rsidR="00A23BF9">
        <w:rPr>
          <w:lang w:eastAsia="en-US"/>
        </w:rPr>
        <w:t>.</w:t>
      </w:r>
    </w:p>
    <w:p w14:paraId="63A29499" w14:textId="663958FC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un cadeau d</w:t>
      </w:r>
      <w:r w:rsidR="00A23BF9">
        <w:rPr>
          <w:lang w:eastAsia="en-US"/>
        </w:rPr>
        <w:t>’</w:t>
      </w:r>
      <w:r>
        <w:rPr>
          <w:lang w:eastAsia="en-US"/>
        </w:rPr>
        <w:t>Olivette</w:t>
      </w:r>
      <w:r w:rsidR="00A23BF9">
        <w:rPr>
          <w:lang w:eastAsia="en-US"/>
        </w:rPr>
        <w:t xml:space="preserve">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qu</w:t>
      </w:r>
      <w:r w:rsidR="00A23BF9">
        <w:rPr>
          <w:lang w:eastAsia="en-US"/>
        </w:rPr>
        <w:t>’</w:t>
      </w:r>
      <w:r>
        <w:rPr>
          <w:lang w:eastAsia="en-US"/>
        </w:rPr>
        <w:t>il aimait tant</w:t>
      </w:r>
      <w:r w:rsidR="00A23BF9">
        <w:rPr>
          <w:lang w:eastAsia="en-US"/>
        </w:rPr>
        <w:t> !</w:t>
      </w:r>
    </w:p>
    <w:p w14:paraId="7A0860E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baisa l</w:t>
      </w:r>
      <w:r w:rsidR="00A23BF9">
        <w:rPr>
          <w:lang w:eastAsia="en-US"/>
        </w:rPr>
        <w:t>’</w:t>
      </w:r>
      <w:r>
        <w:rPr>
          <w:lang w:eastAsia="en-US"/>
        </w:rPr>
        <w:t>épinglette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puis il la jeta dans la </w:t>
      </w:r>
      <w:proofErr w:type="spellStart"/>
      <w:r>
        <w:rPr>
          <w:lang w:eastAsia="en-US"/>
        </w:rPr>
        <w:t>Vesvre</w:t>
      </w:r>
      <w:proofErr w:type="spellEnd"/>
      <w:r w:rsidR="00A23BF9">
        <w:rPr>
          <w:lang w:eastAsia="en-US"/>
        </w:rPr>
        <w:t>.</w:t>
      </w:r>
    </w:p>
    <w:p w14:paraId="4726C76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Oh</w:t>
      </w:r>
      <w:r w:rsidR="00A23BF9">
        <w:rPr>
          <w:lang w:eastAsia="en-US"/>
        </w:rPr>
        <w:t xml:space="preserve"> ! </w:t>
      </w:r>
      <w:r>
        <w:rPr>
          <w:lang w:eastAsia="en-US"/>
        </w:rPr>
        <w:t>le digne cœur</w:t>
      </w:r>
      <w:r w:rsidR="00A23BF9">
        <w:rPr>
          <w:lang w:eastAsia="en-US"/>
        </w:rPr>
        <w:t> !</w:t>
      </w:r>
    </w:p>
    <w:p w14:paraId="1E93598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À ce moment le docteur </w:t>
      </w:r>
      <w:proofErr w:type="spellStart"/>
      <w:r>
        <w:rPr>
          <w:lang w:eastAsia="en-US"/>
        </w:rPr>
        <w:t>Méaulle</w:t>
      </w:r>
      <w:proofErr w:type="spellEnd"/>
      <w:r>
        <w:rPr>
          <w:lang w:eastAsia="en-US"/>
        </w:rPr>
        <w:t xml:space="preserve"> passa sur son bidet</w:t>
      </w:r>
      <w:r w:rsidR="00A23BF9">
        <w:rPr>
          <w:lang w:eastAsia="en-US"/>
        </w:rPr>
        <w:t xml:space="preserve">, </w:t>
      </w:r>
      <w:r>
        <w:rPr>
          <w:lang w:eastAsia="en-US"/>
        </w:rPr>
        <w:t>revenant du château</w:t>
      </w:r>
      <w:r w:rsidR="00A23BF9">
        <w:rPr>
          <w:lang w:eastAsia="en-US"/>
        </w:rPr>
        <w:t>.</w:t>
      </w:r>
    </w:p>
    <w:p w14:paraId="0462011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Ça va-t-il mieux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monsieur </w:t>
      </w:r>
      <w:proofErr w:type="spellStart"/>
      <w:r w:rsidR="00BB5C58">
        <w:rPr>
          <w:i/>
          <w:iCs/>
        </w:rPr>
        <w:t>Miaude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sauf respect de vous</w:t>
      </w:r>
      <w:r>
        <w:rPr>
          <w:lang w:eastAsia="en-US"/>
        </w:rPr>
        <w:t xml:space="preserve"> ? </w:t>
      </w:r>
      <w:r w:rsidR="00BB5C58">
        <w:rPr>
          <w:lang w:eastAsia="en-US"/>
        </w:rPr>
        <w:t>demanda le pâtour</w:t>
      </w:r>
      <w:r>
        <w:rPr>
          <w:lang w:eastAsia="en-US"/>
        </w:rPr>
        <w:t>.</w:t>
      </w:r>
    </w:p>
    <w:p w14:paraId="6913F10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docteur répondit</w:t>
      </w:r>
      <w:r w:rsidR="00A23BF9">
        <w:rPr>
          <w:lang w:eastAsia="en-US"/>
        </w:rPr>
        <w:t> :</w:t>
      </w:r>
    </w:p>
    <w:p w14:paraId="723861BE" w14:textId="36917130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Ave</w:t>
      </w:r>
      <w:r w:rsidR="00BB5C58">
        <w:t>c un coffre comme ça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on </w:t>
      </w:r>
      <w:r w:rsidR="00BB5C58">
        <w:rPr>
          <w:lang w:eastAsia="en-US"/>
        </w:rPr>
        <w:t>vit cent ans</w:t>
      </w:r>
      <w:r>
        <w:rPr>
          <w:lang w:eastAsia="en-US"/>
        </w:rPr>
        <w:t xml:space="preserve">, </w:t>
      </w:r>
      <w:r w:rsidR="00BB5C58">
        <w:rPr>
          <w:lang w:eastAsia="en-US"/>
        </w:rPr>
        <w:t>petit gars</w:t>
      </w:r>
      <w:r>
        <w:rPr>
          <w:lang w:eastAsia="en-US"/>
        </w:rPr>
        <w:t>.</w:t>
      </w:r>
    </w:p>
    <w:p w14:paraId="496BB561" w14:textId="425A56A9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lastRenderedPageBreak/>
        <w:t>Yaume</w:t>
      </w:r>
      <w:proofErr w:type="spellEnd"/>
      <w:r>
        <w:rPr>
          <w:lang w:eastAsia="en-US"/>
        </w:rPr>
        <w:t xml:space="preserve"> poussa ses vaches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La </w:t>
      </w:r>
      <w:proofErr w:type="spellStart"/>
      <w:r>
        <w:rPr>
          <w:lang w:eastAsia="en-US"/>
        </w:rPr>
        <w:t>gâre</w:t>
      </w:r>
      <w:proofErr w:type="spellEnd"/>
      <w:r>
        <w:rPr>
          <w:lang w:eastAsia="en-US"/>
        </w:rPr>
        <w:t xml:space="preserve"> beugla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en passant auprès de la roche où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avait</w:t>
      </w:r>
      <w:r w:rsidR="00A23BF9">
        <w:rPr>
          <w:lang w:eastAsia="en-US"/>
        </w:rPr>
        <w:t xml:space="preserve">, </w:t>
      </w:r>
      <w:r>
        <w:rPr>
          <w:lang w:eastAsia="en-US"/>
        </w:rPr>
        <w:t>par deux fois</w:t>
      </w:r>
      <w:r w:rsidR="00A23BF9">
        <w:rPr>
          <w:lang w:eastAsia="en-US"/>
        </w:rPr>
        <w:t xml:space="preserve">, </w:t>
      </w:r>
      <w:r>
        <w:rPr>
          <w:lang w:eastAsia="en-US"/>
        </w:rPr>
        <w:t>entendu du bruit</w:t>
      </w:r>
      <w:r w:rsidR="00A23BF9">
        <w:rPr>
          <w:lang w:eastAsia="en-US"/>
        </w:rPr>
        <w:t>.</w:t>
      </w:r>
    </w:p>
    <w:p w14:paraId="383D7814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avait le cœur gros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ses pauvres yeux le piquaient</w:t>
      </w:r>
      <w:r w:rsidR="00A23BF9">
        <w:rPr>
          <w:lang w:eastAsia="en-US"/>
        </w:rPr>
        <w:t xml:space="preserve">, </w:t>
      </w:r>
      <w:r>
        <w:rPr>
          <w:lang w:eastAsia="en-US"/>
        </w:rPr>
        <w:t>par envie de pleure</w:t>
      </w:r>
      <w:r>
        <w:t>r</w:t>
      </w:r>
      <w:r w:rsidR="00A23BF9">
        <w:rPr>
          <w:lang w:eastAsia="en-US"/>
        </w:rPr>
        <w:t>.</w:t>
      </w:r>
    </w:p>
    <w:p w14:paraId="5B3D31F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Derrière la roche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y avait un houx vert</w:t>
      </w:r>
      <w:r w:rsidR="00A23BF9">
        <w:rPr>
          <w:lang w:eastAsia="en-US"/>
        </w:rPr>
        <w:t xml:space="preserve">, </w:t>
      </w:r>
      <w:r>
        <w:rPr>
          <w:lang w:eastAsia="en-US"/>
        </w:rPr>
        <w:t>aux feuilles piquantes</w:t>
      </w:r>
      <w:r w:rsidR="00A23BF9">
        <w:rPr>
          <w:lang w:eastAsia="en-US"/>
        </w:rPr>
        <w:t xml:space="preserve">, </w:t>
      </w:r>
      <w:r>
        <w:rPr>
          <w:lang w:eastAsia="en-US"/>
        </w:rPr>
        <w:t>aux branches touffues</w:t>
      </w:r>
      <w:r w:rsidR="00A23BF9">
        <w:rPr>
          <w:lang w:eastAsia="en-US"/>
        </w:rPr>
        <w:t>.</w:t>
      </w:r>
    </w:p>
    <w:p w14:paraId="5A875D5E" w14:textId="575361B7" w:rsidR="00A23BF9" w:rsidRDefault="00BB5C58" w:rsidP="00A23BF9">
      <w:pPr>
        <w:rPr>
          <w:lang w:eastAsia="en-US"/>
        </w:rPr>
      </w:pPr>
      <w:r>
        <w:rPr>
          <w:lang w:eastAsia="en-US"/>
        </w:rPr>
        <w:t>Le houx s</w:t>
      </w:r>
      <w:r w:rsidR="00A23BF9">
        <w:rPr>
          <w:lang w:eastAsia="en-US"/>
        </w:rPr>
        <w:t>’</w:t>
      </w:r>
      <w:r>
        <w:rPr>
          <w:lang w:eastAsia="en-US"/>
        </w:rPr>
        <w:t xml:space="preserve">agita et parmi son feuillage sombre parut la tête blafarde de </w:t>
      </w:r>
      <w:r w:rsidR="00A23BF9">
        <w:rPr>
          <w:lang w:eastAsia="en-US"/>
        </w:rPr>
        <w:t>M. </w:t>
      </w:r>
      <w:r>
        <w:rPr>
          <w:lang w:eastAsia="en-US"/>
        </w:rPr>
        <w:t xml:space="preserve">Fargeau </w:t>
      </w:r>
      <w:proofErr w:type="spellStart"/>
      <w:r>
        <w:rPr>
          <w:lang w:eastAsia="en-US"/>
        </w:rPr>
        <w:t>Crébu</w:t>
      </w:r>
      <w:proofErr w:type="spellEnd"/>
      <w:r>
        <w:rPr>
          <w:lang w:eastAsia="en-US"/>
        </w:rPr>
        <w:t xml:space="preserve"> de la </w:t>
      </w:r>
      <w:proofErr w:type="spellStart"/>
      <w:r>
        <w:rPr>
          <w:lang w:eastAsia="en-US"/>
        </w:rPr>
        <w:t>Saulays</w:t>
      </w:r>
      <w:proofErr w:type="spellEnd"/>
      <w:r w:rsidR="00A23BF9">
        <w:rPr>
          <w:lang w:eastAsia="en-US"/>
        </w:rPr>
        <w:t>.</w:t>
      </w:r>
    </w:p>
    <w:p w14:paraId="5A27566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souriait tout doucement</w:t>
      </w:r>
      <w:r w:rsidR="00A23BF9">
        <w:rPr>
          <w:lang w:eastAsia="en-US"/>
        </w:rPr>
        <w:t>.</w:t>
      </w:r>
    </w:p>
    <w:p w14:paraId="49179C1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Comme le tertre était dése</w:t>
      </w:r>
      <w:r>
        <w:t>rt</w:t>
      </w:r>
      <w:r w:rsidR="00A23BF9">
        <w:rPr>
          <w:lang w:eastAsia="en-US"/>
        </w:rPr>
        <w:t xml:space="preserve">, </w:t>
      </w:r>
      <w:r>
        <w:rPr>
          <w:lang w:eastAsia="en-US"/>
        </w:rPr>
        <w:t>il sortit de sa cachette et vint à l</w:t>
      </w:r>
      <w:r w:rsidR="00A23BF9">
        <w:rPr>
          <w:lang w:eastAsia="en-US"/>
        </w:rPr>
        <w:t>’</w:t>
      </w:r>
      <w:r>
        <w:rPr>
          <w:lang w:eastAsia="en-US"/>
        </w:rPr>
        <w:t xml:space="preserve">angle de la roche pour examiner la route du </w:t>
      </w:r>
      <w:proofErr w:type="spellStart"/>
      <w:r>
        <w:rPr>
          <w:lang w:eastAsia="en-US"/>
        </w:rPr>
        <w:t>Ceuil</w:t>
      </w:r>
      <w:proofErr w:type="spellEnd"/>
      <w:r w:rsidR="00A23BF9">
        <w:rPr>
          <w:lang w:eastAsia="en-US"/>
        </w:rPr>
        <w:t>.</w:t>
      </w:r>
    </w:p>
    <w:p w14:paraId="037E434A" w14:textId="17610AB9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Vipère murmura-t-il sans perdre son sourire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 xml:space="preserve">ce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fait bien de s</w:t>
      </w:r>
      <w:r>
        <w:rPr>
          <w:lang w:eastAsia="en-US"/>
        </w:rPr>
        <w:t>’</w:t>
      </w:r>
      <w:r w:rsidR="00BB5C58">
        <w:rPr>
          <w:lang w:eastAsia="en-US"/>
        </w:rPr>
        <w:t>en aller</w:t>
      </w:r>
      <w:r>
        <w:rPr>
          <w:lang w:eastAsia="en-US"/>
        </w:rPr>
        <w:t xml:space="preserve">… </w:t>
      </w:r>
      <w:r w:rsidR="00BB5C58">
        <w:rPr>
          <w:lang w:eastAsia="en-US"/>
        </w:rPr>
        <w:t>On aurait pu le mordre</w:t>
      </w:r>
      <w:r>
        <w:rPr>
          <w:lang w:eastAsia="en-US"/>
        </w:rPr>
        <w:t> !…</w:t>
      </w:r>
    </w:p>
    <w:p w14:paraId="6DF590D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Puis il ajouta en se frottant les mains</w:t>
      </w:r>
      <w:r w:rsidR="00A23BF9">
        <w:rPr>
          <w:lang w:eastAsia="en-US"/>
        </w:rPr>
        <w:t> :</w:t>
      </w:r>
    </w:p>
    <w:p w14:paraId="4D4B4DD4" w14:textId="6DB649A6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il y a une promesse de mariage</w:t>
      </w:r>
      <w:r>
        <w:rPr>
          <w:lang w:eastAsia="en-US"/>
        </w:rPr>
        <w:t xml:space="preserve">… </w:t>
      </w:r>
      <w:r w:rsidR="00BB5C58">
        <w:rPr>
          <w:lang w:eastAsia="en-US"/>
        </w:rPr>
        <w:t>écrite</w:t>
      </w:r>
      <w:r>
        <w:rPr>
          <w:lang w:eastAsia="en-US"/>
        </w:rPr>
        <w:t xml:space="preserve"> !…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La belle idée d</w:t>
      </w:r>
      <w:r>
        <w:rPr>
          <w:lang w:eastAsia="en-US"/>
        </w:rPr>
        <w:t>’</w:t>
      </w:r>
      <w:r w:rsidR="00BB5C58">
        <w:rPr>
          <w:lang w:eastAsia="en-US"/>
        </w:rPr>
        <w:t>écrire des promesses de mariage à une femme qui ne peut pas les lire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Ma foi</w:t>
      </w:r>
      <w:r>
        <w:rPr>
          <w:lang w:eastAsia="en-US"/>
        </w:rPr>
        <w:t xml:space="preserve">, </w:t>
      </w:r>
      <w:r w:rsidR="00BB5C58">
        <w:rPr>
          <w:lang w:eastAsia="en-US"/>
        </w:rPr>
        <w:t>si elle ne leur sert à rien</w:t>
      </w:r>
      <w:r>
        <w:rPr>
          <w:lang w:eastAsia="en-US"/>
        </w:rPr>
        <w:t xml:space="preserve">, </w:t>
      </w:r>
      <w:r w:rsidR="00BB5C58">
        <w:rPr>
          <w:lang w:eastAsia="en-US"/>
        </w:rPr>
        <w:t>je tâcherai</w:t>
      </w:r>
      <w:r>
        <w:rPr>
          <w:lang w:eastAsia="en-US"/>
        </w:rPr>
        <w:t xml:space="preserve">, </w:t>
      </w:r>
      <w:r w:rsidR="00BB5C58">
        <w:rPr>
          <w:lang w:eastAsia="en-US"/>
        </w:rPr>
        <w:t>moi</w:t>
      </w:r>
      <w:r>
        <w:rPr>
          <w:lang w:eastAsia="en-US"/>
        </w:rPr>
        <w:t xml:space="preserve">, </w:t>
      </w:r>
      <w:r w:rsidR="00BB5C58">
        <w:rPr>
          <w:lang w:eastAsia="en-US"/>
        </w:rPr>
        <w:t>de l</w:t>
      </w:r>
      <w:r>
        <w:rPr>
          <w:lang w:eastAsia="en-US"/>
        </w:rPr>
        <w:t>’</w:t>
      </w:r>
      <w:r w:rsidR="00BB5C58">
        <w:rPr>
          <w:lang w:eastAsia="en-US"/>
        </w:rPr>
        <w:t>utiliser</w:t>
      </w:r>
      <w:r>
        <w:rPr>
          <w:lang w:eastAsia="en-US"/>
        </w:rPr>
        <w:t xml:space="preserve">… </w:t>
      </w:r>
      <w:r w:rsidR="00BB5C58">
        <w:rPr>
          <w:lang w:eastAsia="en-US"/>
        </w:rPr>
        <w:t>Il ne faut rien perdre</w:t>
      </w:r>
      <w:r>
        <w:rPr>
          <w:lang w:eastAsia="en-US"/>
        </w:rPr>
        <w:t>.</w:t>
      </w:r>
    </w:p>
    <w:p w14:paraId="52EF7F4B" w14:textId="7562E238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Il y avait déjà quelque temps que </w:t>
      </w:r>
      <w:r w:rsidR="00A23BF9">
        <w:rPr>
          <w:lang w:eastAsia="en-US"/>
        </w:rPr>
        <w:t>M. </w:t>
      </w:r>
      <w:r>
        <w:rPr>
          <w:lang w:eastAsia="en-US"/>
        </w:rPr>
        <w:t xml:space="preserve">Fargeau </w:t>
      </w:r>
      <w:proofErr w:type="spellStart"/>
      <w:r>
        <w:rPr>
          <w:lang w:eastAsia="en-US"/>
        </w:rPr>
        <w:t>Crébu</w:t>
      </w:r>
      <w:proofErr w:type="spellEnd"/>
      <w:r>
        <w:rPr>
          <w:lang w:eastAsia="en-US"/>
        </w:rPr>
        <w:t xml:space="preserve"> de la </w:t>
      </w:r>
      <w:proofErr w:type="spellStart"/>
      <w:r>
        <w:rPr>
          <w:lang w:eastAsia="en-US"/>
        </w:rPr>
        <w:t>Saulays</w:t>
      </w:r>
      <w:proofErr w:type="spellEnd"/>
      <w:r>
        <w:rPr>
          <w:lang w:eastAsia="en-US"/>
        </w:rPr>
        <w:t xml:space="preserve"> était caché derrière la roche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il n</w:t>
      </w:r>
      <w:r w:rsidR="00A23BF9">
        <w:rPr>
          <w:lang w:eastAsia="en-US"/>
        </w:rPr>
        <w:t>’</w:t>
      </w:r>
      <w:r>
        <w:rPr>
          <w:lang w:eastAsia="en-US"/>
        </w:rPr>
        <w:t xml:space="preserve">était pas venu seul à la </w:t>
      </w:r>
      <w:proofErr w:type="spellStart"/>
      <w:r>
        <w:rPr>
          <w:lang w:eastAsia="en-US"/>
        </w:rPr>
        <w:t>Mestivière</w:t>
      </w:r>
      <w:proofErr w:type="spellEnd"/>
      <w:r w:rsidR="00A23BF9">
        <w:rPr>
          <w:lang w:eastAsia="en-US"/>
        </w:rPr>
        <w:t>.</w:t>
      </w:r>
    </w:p>
    <w:p w14:paraId="346A424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Besnard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homme d</w:t>
      </w:r>
      <w:r w:rsidR="00A23BF9">
        <w:rPr>
          <w:lang w:eastAsia="en-US"/>
        </w:rPr>
        <w:t>’</w:t>
      </w:r>
      <w:r>
        <w:rPr>
          <w:lang w:eastAsia="en-US"/>
        </w:rPr>
        <w:t>affaires</w:t>
      </w:r>
      <w:r w:rsidR="00A23BF9">
        <w:rPr>
          <w:lang w:eastAsia="en-US"/>
        </w:rPr>
        <w:t xml:space="preserve">, </w:t>
      </w:r>
      <w:r>
        <w:rPr>
          <w:lang w:eastAsia="en-US"/>
        </w:rPr>
        <w:t>était avec lui lors de son arrivée</w:t>
      </w:r>
      <w:r w:rsidR="00A23BF9">
        <w:rPr>
          <w:lang w:eastAsia="en-US"/>
        </w:rPr>
        <w:t>.</w:t>
      </w:r>
    </w:p>
    <w:p w14:paraId="558370D5" w14:textId="45FBEB61" w:rsidR="00A23BF9" w:rsidRDefault="00BB5C58" w:rsidP="00A23BF9">
      <w:pPr>
        <w:rPr>
          <w:lang w:eastAsia="en-US"/>
        </w:rPr>
      </w:pPr>
      <w:r>
        <w:rPr>
          <w:lang w:eastAsia="en-US"/>
        </w:rPr>
        <w:t>Il s</w:t>
      </w:r>
      <w:r w:rsidR="00A23BF9">
        <w:rPr>
          <w:lang w:eastAsia="en-US"/>
        </w:rPr>
        <w:t>’</w:t>
      </w:r>
      <w:r>
        <w:rPr>
          <w:lang w:eastAsia="en-US"/>
        </w:rPr>
        <w:t>agissait de graves délibérations</w:t>
      </w:r>
      <w:r w:rsidR="00A23BF9">
        <w:rPr>
          <w:lang w:eastAsia="en-US"/>
        </w:rPr>
        <w:t xml:space="preserve">. </w:t>
      </w:r>
      <w:r>
        <w:rPr>
          <w:lang w:eastAsia="en-US"/>
        </w:rPr>
        <w:t>Le notaire de campagne Menand et le docteur Morin</w:t>
      </w:r>
      <w:r w:rsidR="00A23BF9">
        <w:rPr>
          <w:lang w:eastAsia="en-US"/>
        </w:rPr>
        <w:t xml:space="preserve">, </w:t>
      </w:r>
      <w:r>
        <w:rPr>
          <w:lang w:eastAsia="en-US"/>
        </w:rPr>
        <w:t>homme politique</w:t>
      </w:r>
      <w:r w:rsidR="00A23BF9">
        <w:rPr>
          <w:lang w:eastAsia="en-US"/>
        </w:rPr>
        <w:t xml:space="preserve">, </w:t>
      </w:r>
      <w:r>
        <w:rPr>
          <w:lang w:eastAsia="en-US"/>
        </w:rPr>
        <w:t>étaient convoqués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La jolie Olivette elle-même devait venir</w:t>
      </w:r>
      <w:r w:rsidR="00A23BF9">
        <w:rPr>
          <w:lang w:eastAsia="en-US"/>
        </w:rPr>
        <w:t>.</w:t>
      </w:r>
    </w:p>
    <w:p w14:paraId="5C9F40D8" w14:textId="4689C742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En trouvant la place occupée</w:t>
      </w:r>
      <w:r w:rsidR="00A23BF9">
        <w:rPr>
          <w:lang w:eastAsia="en-US"/>
        </w:rPr>
        <w:t xml:space="preserve">, </w:t>
      </w:r>
      <w:r>
        <w:rPr>
          <w:lang w:eastAsia="en-US"/>
        </w:rPr>
        <w:t>Fargeau et Besnard avaient d</w:t>
      </w:r>
      <w:r w:rsidR="00A23BF9">
        <w:rPr>
          <w:lang w:eastAsia="en-US"/>
        </w:rPr>
        <w:t>’</w:t>
      </w:r>
      <w:r>
        <w:rPr>
          <w:lang w:eastAsia="en-US"/>
        </w:rPr>
        <w:t>abord voulu rebrousser chemin pour empêcher leurs amis d</w:t>
      </w:r>
      <w:r w:rsidR="00A23BF9">
        <w:rPr>
          <w:lang w:eastAsia="en-US"/>
        </w:rPr>
        <w:t>’</w:t>
      </w:r>
      <w:r>
        <w:rPr>
          <w:lang w:eastAsia="en-US"/>
        </w:rPr>
        <w:t>approcher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surtout Olivette</w:t>
      </w:r>
      <w:r w:rsidR="00A23BF9">
        <w:rPr>
          <w:lang w:eastAsia="en-US"/>
        </w:rPr>
        <w:t xml:space="preserve">, </w:t>
      </w:r>
      <w:r>
        <w:rPr>
          <w:lang w:eastAsia="en-US"/>
        </w:rPr>
        <w:t>dont la présence eût assurément excité les soupçons du pâtour</w:t>
      </w:r>
      <w:r w:rsidR="00A23BF9">
        <w:rPr>
          <w:lang w:eastAsia="en-US"/>
        </w:rPr>
        <w:t xml:space="preserve">. </w:t>
      </w:r>
      <w:r>
        <w:rPr>
          <w:lang w:eastAsia="en-US"/>
        </w:rPr>
        <w:t xml:space="preserve">Mais quelques mots surpris à la volée avaient attiré </w:t>
      </w:r>
      <w:r w:rsidR="00A23BF9">
        <w:rPr>
          <w:lang w:eastAsia="en-US"/>
        </w:rPr>
        <w:t>M. </w:t>
      </w:r>
      <w:r>
        <w:rPr>
          <w:lang w:eastAsia="en-US"/>
        </w:rPr>
        <w:t>Fargeau d</w:t>
      </w:r>
      <w:r w:rsidR="00A23BF9">
        <w:rPr>
          <w:lang w:eastAsia="en-US"/>
        </w:rPr>
        <w:t>’</w:t>
      </w:r>
      <w:r>
        <w:rPr>
          <w:lang w:eastAsia="en-US"/>
        </w:rPr>
        <w:t>une manière si entraînante</w:t>
      </w:r>
      <w:r w:rsidR="00A23BF9">
        <w:rPr>
          <w:lang w:eastAsia="en-US"/>
        </w:rPr>
        <w:t xml:space="preserve">, </w:t>
      </w:r>
      <w:r>
        <w:rPr>
          <w:lang w:eastAsia="en-US"/>
        </w:rPr>
        <w:t>que son choix n</w:t>
      </w:r>
      <w:r w:rsidR="00A23BF9">
        <w:rPr>
          <w:lang w:eastAsia="en-US"/>
        </w:rPr>
        <w:t>’</w:t>
      </w:r>
      <w:r>
        <w:rPr>
          <w:lang w:eastAsia="en-US"/>
        </w:rPr>
        <w:t>était point resté douteux</w:t>
      </w:r>
      <w:r w:rsidR="00A23BF9">
        <w:rPr>
          <w:lang w:eastAsia="en-US"/>
        </w:rPr>
        <w:t>.</w:t>
      </w:r>
    </w:p>
    <w:p w14:paraId="3CFF764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Besnard fut chargé de retourner sur ses pas et de conduire dans la forêt Olivette</w:t>
      </w:r>
      <w:r w:rsidR="00A23BF9">
        <w:rPr>
          <w:lang w:eastAsia="en-US"/>
        </w:rPr>
        <w:t xml:space="preserve">, </w:t>
      </w:r>
      <w:r>
        <w:rPr>
          <w:lang w:eastAsia="en-US"/>
        </w:rPr>
        <w:t>le notaire et le docteur</w:t>
      </w:r>
      <w:r w:rsidR="00A23BF9">
        <w:rPr>
          <w:lang w:eastAsia="en-US"/>
        </w:rPr>
        <w:t xml:space="preserve">. </w:t>
      </w:r>
      <w:r>
        <w:rPr>
          <w:lang w:eastAsia="en-US"/>
        </w:rPr>
        <w:t>Fargeau demeura pour écouter</w:t>
      </w:r>
      <w:r w:rsidR="00A23BF9">
        <w:rPr>
          <w:lang w:eastAsia="en-US"/>
        </w:rPr>
        <w:t>.</w:t>
      </w:r>
    </w:p>
    <w:p w14:paraId="012DBCF7" w14:textId="688BE974" w:rsidR="00A23BF9" w:rsidRDefault="00BB5C58" w:rsidP="00A23BF9">
      <w:pPr>
        <w:rPr>
          <w:lang w:eastAsia="en-US"/>
        </w:rPr>
      </w:pPr>
      <w:r>
        <w:rPr>
          <w:lang w:eastAsia="en-US"/>
        </w:rPr>
        <w:t>Il écouta de son mieux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Il entendit même une bonne partie de l</w:t>
      </w:r>
      <w:r w:rsidR="00A23BF9">
        <w:rPr>
          <w:lang w:eastAsia="en-US"/>
        </w:rPr>
        <w:t>’</w:t>
      </w:r>
      <w:r>
        <w:rPr>
          <w:lang w:eastAsia="en-US"/>
        </w:rPr>
        <w:t>entretien de nos deux gens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il n</w:t>
      </w:r>
      <w:r w:rsidR="00A23BF9">
        <w:rPr>
          <w:lang w:eastAsia="en-US"/>
        </w:rPr>
        <w:t>’</w:t>
      </w:r>
      <w:r>
        <w:rPr>
          <w:lang w:eastAsia="en-US"/>
        </w:rPr>
        <w:t>entendit pas tout</w:t>
      </w:r>
      <w:r w:rsidR="00A23BF9">
        <w:rPr>
          <w:lang w:eastAsia="en-US"/>
        </w:rPr>
        <w:t>.</w:t>
      </w:r>
    </w:p>
    <w:p w14:paraId="4EFABCD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partie de la conversation qu</w:t>
      </w:r>
      <w:r w:rsidR="00A23BF9">
        <w:rPr>
          <w:lang w:eastAsia="en-US"/>
        </w:rPr>
        <w:t>’</w:t>
      </w:r>
      <w:r>
        <w:rPr>
          <w:lang w:eastAsia="en-US"/>
        </w:rPr>
        <w:t xml:space="preserve">il surprit le plus complètement fut celle qui avait trait à la promesse de mariage écrite et signée par Lucien </w:t>
      </w:r>
      <w:proofErr w:type="spellStart"/>
      <w:r>
        <w:rPr>
          <w:lang w:eastAsia="en-US"/>
        </w:rPr>
        <w:t>Crébu</w:t>
      </w:r>
      <w:proofErr w:type="spellEnd"/>
      <w:r w:rsidR="00A23BF9">
        <w:rPr>
          <w:lang w:eastAsia="en-US"/>
        </w:rPr>
        <w:t>.</w:t>
      </w:r>
    </w:p>
    <w:p w14:paraId="162BE91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ne se doutait en rien de cette circonstance et son étonnement ne fut pas sans un certain mélange de joie</w:t>
      </w:r>
      <w:r w:rsidR="00A23BF9">
        <w:rPr>
          <w:lang w:eastAsia="en-US"/>
        </w:rPr>
        <w:t>.</w:t>
      </w:r>
    </w:p>
    <w:p w14:paraId="16EC375C" w14:textId="2D3F6AB4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une nature douceâtre et tortueuse</w:t>
      </w:r>
      <w:r w:rsidR="00A23BF9">
        <w:rPr>
          <w:lang w:eastAsia="en-US"/>
        </w:rPr>
        <w:t xml:space="preserve">, </w:t>
      </w:r>
      <w:r>
        <w:rPr>
          <w:lang w:eastAsia="en-US"/>
        </w:rPr>
        <w:t>capable de pousser la feinte jusqu</w:t>
      </w:r>
      <w:r w:rsidR="00A23BF9">
        <w:rPr>
          <w:lang w:eastAsia="en-US"/>
        </w:rPr>
        <w:t>’</w:t>
      </w:r>
      <w:r>
        <w:rPr>
          <w:lang w:eastAsia="en-US"/>
        </w:rPr>
        <w:t>au sublime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hypocrite par instinct et par goût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haïssant </w:t>
      </w:r>
      <w:r>
        <w:rPr>
          <w:lang w:eastAsia="en-US"/>
        </w:rPr>
        <w:t>les moyens violents et s</w:t>
      </w:r>
      <w:r w:rsidR="00A23BF9">
        <w:rPr>
          <w:lang w:eastAsia="en-US"/>
        </w:rPr>
        <w:t>’</w:t>
      </w:r>
      <w:r>
        <w:rPr>
          <w:lang w:eastAsia="en-US"/>
        </w:rPr>
        <w:t>effrayant de toute force ouvertement dépensée</w:t>
      </w:r>
      <w:r w:rsidR="00A23BF9">
        <w:rPr>
          <w:lang w:eastAsia="en-US"/>
        </w:rPr>
        <w:t>.</w:t>
      </w:r>
    </w:p>
    <w:p w14:paraId="4F06673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avait aimé Berthe</w:t>
      </w:r>
      <w:r w:rsidR="00A23BF9">
        <w:rPr>
          <w:lang w:eastAsia="en-US"/>
        </w:rPr>
        <w:t xml:space="preserve">, </w:t>
      </w:r>
      <w:r>
        <w:rPr>
          <w:lang w:eastAsia="en-US"/>
        </w:rPr>
        <w:t>sa cousine</w:t>
      </w:r>
      <w:r w:rsidR="00A23BF9">
        <w:rPr>
          <w:lang w:eastAsia="en-US"/>
        </w:rPr>
        <w:t>.</w:t>
      </w:r>
    </w:p>
    <w:p w14:paraId="1DF8EE4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Maintenant</w:t>
      </w:r>
      <w:r w:rsidR="00A23BF9">
        <w:rPr>
          <w:lang w:eastAsia="en-US"/>
        </w:rPr>
        <w:t xml:space="preserve">, </w:t>
      </w:r>
      <w:r>
        <w:rPr>
          <w:lang w:eastAsia="en-US"/>
        </w:rPr>
        <w:t>il la détestait parce que Berthe lui avait préféré Lucien</w:t>
      </w:r>
      <w:r w:rsidR="00A23BF9">
        <w:rPr>
          <w:lang w:eastAsia="en-US"/>
        </w:rPr>
        <w:t>.</w:t>
      </w:r>
    </w:p>
    <w:p w14:paraId="71CC2A4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Par la même occasion</w:t>
      </w:r>
      <w:r w:rsidR="00A23BF9">
        <w:rPr>
          <w:lang w:eastAsia="en-US"/>
        </w:rPr>
        <w:t xml:space="preserve">, </w:t>
      </w:r>
      <w:r>
        <w:rPr>
          <w:lang w:eastAsia="en-US"/>
        </w:rPr>
        <w:t>il abhorrait Lucien</w:t>
      </w:r>
      <w:r w:rsidR="00A23BF9">
        <w:rPr>
          <w:lang w:eastAsia="en-US"/>
        </w:rPr>
        <w:t>.</w:t>
      </w:r>
    </w:p>
    <w:p w14:paraId="6A9BB70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Au physique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Fargeau </w:t>
      </w:r>
      <w:proofErr w:type="spellStart"/>
      <w:r>
        <w:rPr>
          <w:lang w:eastAsia="en-US"/>
        </w:rPr>
        <w:t>Crébu</w:t>
      </w:r>
      <w:proofErr w:type="spellEnd"/>
      <w:r>
        <w:rPr>
          <w:lang w:eastAsia="en-US"/>
        </w:rPr>
        <w:t xml:space="preserve"> avait l</w:t>
      </w:r>
      <w:r w:rsidR="00A23BF9">
        <w:rPr>
          <w:lang w:eastAsia="en-US"/>
        </w:rPr>
        <w:t>’</w:t>
      </w:r>
      <w:r>
        <w:rPr>
          <w:lang w:eastAsia="en-US"/>
        </w:rPr>
        <w:t>apparence des gens studieux et modestes</w:t>
      </w:r>
      <w:r w:rsidR="00A23BF9">
        <w:rPr>
          <w:lang w:eastAsia="en-US"/>
        </w:rPr>
        <w:t>.</w:t>
      </w:r>
    </w:p>
    <w:p w14:paraId="2C4627D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Il portait d</w:t>
      </w:r>
      <w:r w:rsidR="00A23BF9">
        <w:rPr>
          <w:lang w:eastAsia="en-US"/>
        </w:rPr>
        <w:t>’</w:t>
      </w:r>
      <w:r>
        <w:rPr>
          <w:lang w:eastAsia="en-US"/>
        </w:rPr>
        <w:t>ordinaire un costume noir</w:t>
      </w:r>
      <w:r w:rsidR="00A23BF9">
        <w:rPr>
          <w:lang w:eastAsia="en-US"/>
        </w:rPr>
        <w:t xml:space="preserve">, </w:t>
      </w:r>
      <w:r>
        <w:rPr>
          <w:lang w:eastAsia="en-US"/>
        </w:rPr>
        <w:t>redingote longue</w:t>
      </w:r>
      <w:r w:rsidR="00A23BF9">
        <w:rPr>
          <w:lang w:eastAsia="en-US"/>
        </w:rPr>
        <w:t xml:space="preserve">, </w:t>
      </w:r>
      <w:r>
        <w:rPr>
          <w:lang w:eastAsia="en-US"/>
        </w:rPr>
        <w:t>tombant presque jusqu</w:t>
      </w:r>
      <w:r w:rsidR="00A23BF9">
        <w:rPr>
          <w:lang w:eastAsia="en-US"/>
        </w:rPr>
        <w:t>’</w:t>
      </w:r>
      <w:r>
        <w:rPr>
          <w:lang w:eastAsia="en-US"/>
        </w:rPr>
        <w:t>à la cheville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petits pantalons</w:t>
      </w:r>
      <w:r w:rsidR="00A23BF9">
        <w:rPr>
          <w:lang w:eastAsia="en-US"/>
        </w:rPr>
        <w:t xml:space="preserve">, </w:t>
      </w:r>
      <w:r>
        <w:rPr>
          <w:lang w:eastAsia="en-US"/>
        </w:rPr>
        <w:t>fendus en bas de la jambe</w:t>
      </w:r>
      <w:r w:rsidR="00A23BF9">
        <w:rPr>
          <w:lang w:eastAsia="en-US"/>
        </w:rPr>
        <w:t xml:space="preserve">. </w:t>
      </w:r>
      <w:r>
        <w:rPr>
          <w:lang w:eastAsia="en-US"/>
        </w:rPr>
        <w:t>La mode le préoccupait peu</w:t>
      </w:r>
      <w:r w:rsidR="00A23BF9">
        <w:rPr>
          <w:lang w:eastAsia="en-US"/>
        </w:rPr>
        <w:t>.</w:t>
      </w:r>
    </w:p>
    <w:p w14:paraId="6F5B4F02" w14:textId="3788EFAD" w:rsidR="00A23BF9" w:rsidRDefault="00BB5C58" w:rsidP="00A23BF9">
      <w:pPr>
        <w:rPr>
          <w:lang w:eastAsia="en-US"/>
        </w:rPr>
      </w:pPr>
      <w:r>
        <w:rPr>
          <w:lang w:eastAsia="en-US"/>
        </w:rPr>
        <w:t>Bien qu</w:t>
      </w:r>
      <w:r w:rsidR="00A23BF9">
        <w:rPr>
          <w:lang w:eastAsia="en-US"/>
        </w:rPr>
        <w:t>’</w:t>
      </w:r>
      <w:r>
        <w:rPr>
          <w:lang w:eastAsia="en-US"/>
        </w:rPr>
        <w:t>il fût très maigre et tout d</w:t>
      </w:r>
      <w:r w:rsidR="00A23BF9">
        <w:rPr>
          <w:lang w:eastAsia="en-US"/>
        </w:rPr>
        <w:t>’</w:t>
      </w:r>
      <w:r>
        <w:rPr>
          <w:lang w:eastAsia="en-US"/>
        </w:rPr>
        <w:t>une venue</w:t>
      </w:r>
      <w:r w:rsidR="00A23BF9">
        <w:rPr>
          <w:lang w:eastAsia="en-US"/>
        </w:rPr>
        <w:t xml:space="preserve">, </w:t>
      </w:r>
      <w:r>
        <w:rPr>
          <w:lang w:eastAsia="en-US"/>
        </w:rPr>
        <w:t>sans ce costume ingrat</w:t>
      </w:r>
      <w:r w:rsidR="00A23BF9">
        <w:rPr>
          <w:lang w:eastAsia="en-US"/>
        </w:rPr>
        <w:t>, M. </w:t>
      </w:r>
      <w:r>
        <w:rPr>
          <w:lang w:eastAsia="en-US"/>
        </w:rPr>
        <w:t xml:space="preserve">Fargeau </w:t>
      </w:r>
      <w:proofErr w:type="spellStart"/>
      <w:r>
        <w:rPr>
          <w:lang w:eastAsia="en-US"/>
        </w:rPr>
        <w:t>Crébu</w:t>
      </w:r>
      <w:proofErr w:type="spellEnd"/>
      <w:r>
        <w:rPr>
          <w:lang w:eastAsia="en-US"/>
        </w:rPr>
        <w:t xml:space="preserve"> n</w:t>
      </w:r>
      <w:r w:rsidR="00A23BF9">
        <w:rPr>
          <w:lang w:eastAsia="en-US"/>
        </w:rPr>
        <w:t>’</w:t>
      </w:r>
      <w:r>
        <w:rPr>
          <w:lang w:eastAsia="en-US"/>
        </w:rPr>
        <w:t>aurait pas été plus laid qu</w:t>
      </w:r>
      <w:r w:rsidR="00A23BF9">
        <w:rPr>
          <w:lang w:eastAsia="en-US"/>
        </w:rPr>
        <w:t>’</w:t>
      </w:r>
      <w:r>
        <w:rPr>
          <w:lang w:eastAsia="en-US"/>
        </w:rPr>
        <w:t>un autre</w:t>
      </w:r>
      <w:r w:rsidR="00A23BF9">
        <w:rPr>
          <w:lang w:eastAsia="en-US"/>
        </w:rPr>
        <w:t xml:space="preserve"> ; </w:t>
      </w:r>
      <w:r>
        <w:rPr>
          <w:lang w:eastAsia="en-US"/>
        </w:rPr>
        <w:t>mais ce costume</w:t>
      </w:r>
      <w:r w:rsidR="00A23BF9">
        <w:rPr>
          <w:lang w:eastAsia="en-US"/>
        </w:rPr>
        <w:t xml:space="preserve">, </w:t>
      </w:r>
      <w:r>
        <w:rPr>
          <w:lang w:eastAsia="en-US"/>
        </w:rPr>
        <w:t>exagérant les défauts de sa personne</w:t>
      </w:r>
      <w:r w:rsidR="00A23BF9">
        <w:rPr>
          <w:lang w:eastAsia="en-US"/>
        </w:rPr>
        <w:t xml:space="preserve">, </w:t>
      </w:r>
      <w:r>
        <w:rPr>
          <w:lang w:eastAsia="en-US"/>
        </w:rPr>
        <w:t>lui donnait l</w:t>
      </w:r>
      <w:r w:rsidR="00A23BF9">
        <w:rPr>
          <w:lang w:eastAsia="en-US"/>
        </w:rPr>
        <w:t>’</w:t>
      </w:r>
      <w:r>
        <w:rPr>
          <w:lang w:eastAsia="en-US"/>
        </w:rPr>
        <w:t>air d</w:t>
      </w:r>
      <w:r w:rsidR="00A23BF9">
        <w:rPr>
          <w:lang w:eastAsia="en-US"/>
        </w:rPr>
        <w:t>’</w:t>
      </w:r>
      <w:r>
        <w:rPr>
          <w:lang w:eastAsia="en-US"/>
        </w:rPr>
        <w:t>un échappé de séminaire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faisait ressortir cette longue taille sans formes</w:t>
      </w:r>
      <w:r w:rsidR="00A23BF9">
        <w:rPr>
          <w:lang w:eastAsia="en-US"/>
        </w:rPr>
        <w:t xml:space="preserve">, </w:t>
      </w:r>
      <w:r>
        <w:rPr>
          <w:lang w:eastAsia="en-US"/>
        </w:rPr>
        <w:t>au bout de laquelle perchait une grande figure blême</w:t>
      </w:r>
      <w:r w:rsidR="00A23BF9">
        <w:rPr>
          <w:lang w:eastAsia="en-US"/>
        </w:rPr>
        <w:t xml:space="preserve">, </w:t>
      </w:r>
      <w:r>
        <w:rPr>
          <w:lang w:eastAsia="en-US"/>
        </w:rPr>
        <w:t>cafarde</w:t>
      </w:r>
      <w:r w:rsidR="00A23BF9">
        <w:rPr>
          <w:lang w:eastAsia="en-US"/>
        </w:rPr>
        <w:t xml:space="preserve">, </w:t>
      </w:r>
      <w:r>
        <w:rPr>
          <w:lang w:eastAsia="en-US"/>
        </w:rPr>
        <w:t>coiffée de cheveux incolores qui se groupaient aux tempes comme une tonsure de bénédictin</w:t>
      </w:r>
      <w:r w:rsidR="00A23BF9">
        <w:rPr>
          <w:lang w:eastAsia="en-US"/>
        </w:rPr>
        <w:t>.</w:t>
      </w:r>
    </w:p>
    <w:p w14:paraId="2FECAF3F" w14:textId="399E3464" w:rsidR="00A23BF9" w:rsidRDefault="00A23BF9" w:rsidP="00A23BF9">
      <w:pPr>
        <w:rPr>
          <w:lang w:eastAsia="en-US"/>
        </w:rPr>
      </w:pPr>
      <w:r>
        <w:rPr>
          <w:lang w:eastAsia="en-US"/>
        </w:rPr>
        <w:t>M. </w:t>
      </w:r>
      <w:r w:rsidR="00BB5C58">
        <w:rPr>
          <w:lang w:eastAsia="en-US"/>
        </w:rPr>
        <w:t xml:space="preserve">Fargeau </w:t>
      </w:r>
      <w:proofErr w:type="spellStart"/>
      <w:r w:rsidR="00BB5C58">
        <w:rPr>
          <w:lang w:eastAsia="en-US"/>
        </w:rPr>
        <w:t>Crébu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 xml:space="preserve">seul sur le tertre de la </w:t>
      </w:r>
      <w:proofErr w:type="spellStart"/>
      <w:r w:rsidR="00BB5C58">
        <w:rPr>
          <w:lang w:eastAsia="en-US"/>
        </w:rPr>
        <w:t>Mestivière</w:t>
      </w:r>
      <w:proofErr w:type="spellEnd"/>
      <w:r w:rsidR="00BB5C58">
        <w:rPr>
          <w:lang w:eastAsia="en-US"/>
        </w:rPr>
        <w:t xml:space="preserve"> après le départ de </w:t>
      </w:r>
      <w:proofErr w:type="spellStart"/>
      <w:r w:rsidR="00BB5C58">
        <w:rPr>
          <w:lang w:eastAsia="en-US"/>
        </w:rPr>
        <w:t>Yaume</w:t>
      </w:r>
      <w:proofErr w:type="spellEnd"/>
      <w:r w:rsidR="00BB5C58">
        <w:rPr>
          <w:lang w:eastAsia="en-US"/>
        </w:rPr>
        <w:t xml:space="preserve"> et de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se promenait bien discrètement</w:t>
      </w:r>
      <w:r>
        <w:rPr>
          <w:lang w:eastAsia="en-US"/>
        </w:rPr>
        <w:t xml:space="preserve">, </w:t>
      </w:r>
      <w:r w:rsidR="00BB5C58">
        <w:rPr>
          <w:lang w:eastAsia="en-US"/>
        </w:rPr>
        <w:t>les mains entrepassées dans les manches larges de sa redingote</w:t>
      </w:r>
      <w:r>
        <w:rPr>
          <w:lang w:eastAsia="en-US"/>
        </w:rPr>
        <w:t xml:space="preserve">, </w:t>
      </w:r>
      <w:r w:rsidR="00BB5C58">
        <w:rPr>
          <w:lang w:eastAsia="en-US"/>
        </w:rPr>
        <w:t>façon soutane</w:t>
      </w:r>
      <w:r>
        <w:rPr>
          <w:lang w:eastAsia="en-US"/>
        </w:rPr>
        <w:t>.</w:t>
      </w:r>
    </w:p>
    <w:p w14:paraId="2D57BBFF" w14:textId="1B7699CC" w:rsidR="00A23BF9" w:rsidRDefault="00BB5C58" w:rsidP="00A23BF9">
      <w:pPr>
        <w:rPr>
          <w:lang w:eastAsia="en-US"/>
        </w:rPr>
      </w:pPr>
      <w:r>
        <w:rPr>
          <w:lang w:eastAsia="en-US"/>
        </w:rPr>
        <w:t>La place était libre</w:t>
      </w:r>
      <w:r w:rsidR="00A23BF9">
        <w:rPr>
          <w:lang w:eastAsia="en-US"/>
        </w:rPr>
        <w:t xml:space="preserve">. </w:t>
      </w:r>
      <w:r>
        <w:rPr>
          <w:lang w:eastAsia="en-US"/>
        </w:rPr>
        <w:t>Ses compagnons pouvaient venir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Mais</w:t>
      </w:r>
      <w:r w:rsidR="00A23BF9">
        <w:rPr>
          <w:lang w:eastAsia="en-US"/>
        </w:rPr>
        <w:t xml:space="preserve">, </w:t>
      </w:r>
      <w:r>
        <w:rPr>
          <w:lang w:eastAsia="en-US"/>
        </w:rPr>
        <w:t>en attendant ses compagnons</w:t>
      </w:r>
      <w:r w:rsidR="00A23BF9">
        <w:rPr>
          <w:lang w:eastAsia="en-US"/>
        </w:rPr>
        <w:t xml:space="preserve">, </w:t>
      </w:r>
      <w:r>
        <w:rPr>
          <w:lang w:eastAsia="en-US"/>
        </w:rPr>
        <w:t>il songeait</w:t>
      </w:r>
      <w:r w:rsidR="00A23BF9">
        <w:rPr>
          <w:lang w:eastAsia="en-US"/>
        </w:rPr>
        <w:t>.</w:t>
      </w:r>
    </w:p>
    <w:p w14:paraId="75221B4F" w14:textId="2C99B940" w:rsidR="00A23BF9" w:rsidRDefault="00BB5C58" w:rsidP="00A23BF9">
      <w:pPr>
        <w:rPr>
          <w:lang w:eastAsia="en-US"/>
        </w:rPr>
      </w:pPr>
      <w:r>
        <w:rPr>
          <w:lang w:eastAsia="en-US"/>
        </w:rPr>
        <w:t>Il songeait à une combinaison qui s</w:t>
      </w:r>
      <w:r w:rsidR="00A23BF9">
        <w:rPr>
          <w:lang w:eastAsia="en-US"/>
        </w:rPr>
        <w:t>’</w:t>
      </w:r>
      <w:r>
        <w:rPr>
          <w:lang w:eastAsia="en-US"/>
        </w:rPr>
        <w:t>ourdissait dans les cases de son cerveau</w:t>
      </w:r>
      <w:r w:rsidR="00A23BF9">
        <w:rPr>
          <w:lang w:eastAsia="en-US"/>
        </w:rPr>
        <w:t xml:space="preserve">, </w:t>
      </w:r>
      <w:r>
        <w:rPr>
          <w:lang w:eastAsia="en-US"/>
        </w:rPr>
        <w:t>combinaison à lui</w:t>
      </w:r>
      <w:r w:rsidR="00A23BF9">
        <w:rPr>
          <w:lang w:eastAsia="en-US"/>
        </w:rPr>
        <w:t xml:space="preserve">, </w:t>
      </w:r>
      <w:r>
        <w:rPr>
          <w:lang w:eastAsia="en-US"/>
        </w:rPr>
        <w:t>bien à lui</w:t>
      </w:r>
      <w:r w:rsidR="00A23BF9">
        <w:rPr>
          <w:lang w:eastAsia="en-US"/>
        </w:rPr>
        <w:t xml:space="preserve">, </w:t>
      </w:r>
      <w:r>
        <w:rPr>
          <w:lang w:eastAsia="en-US"/>
        </w:rPr>
        <w:t>tout à fait dans ses cordes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trame compliquée</w:t>
      </w:r>
      <w:r w:rsidR="00A23BF9">
        <w:rPr>
          <w:lang w:eastAsia="en-US"/>
        </w:rPr>
        <w:t xml:space="preserve">, </w:t>
      </w:r>
      <w:r>
        <w:rPr>
          <w:lang w:eastAsia="en-US"/>
        </w:rPr>
        <w:t>subtile</w:t>
      </w:r>
      <w:r w:rsidR="00A23BF9">
        <w:rPr>
          <w:lang w:eastAsia="en-US"/>
        </w:rPr>
        <w:t xml:space="preserve">, </w:t>
      </w:r>
      <w:r>
        <w:rPr>
          <w:lang w:eastAsia="en-US"/>
        </w:rPr>
        <w:t>bâtie sur la pointe d</w:t>
      </w:r>
      <w:r w:rsidR="00A23BF9">
        <w:rPr>
          <w:lang w:eastAsia="en-US"/>
        </w:rPr>
        <w:t>’</w:t>
      </w:r>
      <w:r>
        <w:rPr>
          <w:lang w:eastAsia="en-US"/>
        </w:rPr>
        <w:t>une aiguille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qui</w:t>
      </w:r>
      <w:r w:rsidR="00A23BF9">
        <w:rPr>
          <w:lang w:eastAsia="en-US"/>
        </w:rPr>
        <w:t xml:space="preserve">, </w:t>
      </w:r>
      <w:r>
        <w:rPr>
          <w:lang w:eastAsia="en-US"/>
        </w:rPr>
        <w:t>une fois connue</w:t>
      </w:r>
      <w:r w:rsidR="00A23BF9">
        <w:rPr>
          <w:lang w:eastAsia="en-US"/>
        </w:rPr>
        <w:t xml:space="preserve">, </w:t>
      </w:r>
      <w:r>
        <w:rPr>
          <w:lang w:eastAsia="en-US"/>
        </w:rPr>
        <w:t>nous donnera la mesure exacte de ce spirituel et prudent jeune homme</w:t>
      </w:r>
      <w:r w:rsidR="00A23BF9">
        <w:rPr>
          <w:lang w:eastAsia="en-US"/>
        </w:rPr>
        <w:t>.</w:t>
      </w:r>
    </w:p>
    <w:p w14:paraId="6B569BC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s</w:t>
      </w:r>
      <w:r w:rsidR="00A23BF9">
        <w:rPr>
          <w:lang w:eastAsia="en-US"/>
        </w:rPr>
        <w:t>’</w:t>
      </w:r>
      <w:r>
        <w:rPr>
          <w:lang w:eastAsia="en-US"/>
        </w:rPr>
        <w:t>agissait de la promesse de mariage</w:t>
      </w:r>
      <w:r w:rsidR="00A23BF9">
        <w:rPr>
          <w:lang w:eastAsia="en-US"/>
        </w:rPr>
        <w:t>.</w:t>
      </w:r>
    </w:p>
    <w:p w14:paraId="1EE74AAB" w14:textId="6BA5D442" w:rsidR="00A23BF9" w:rsidRDefault="00A23BF9" w:rsidP="00A23BF9">
      <w:pPr>
        <w:rPr>
          <w:lang w:eastAsia="en-US"/>
        </w:rPr>
      </w:pPr>
      <w:r>
        <w:rPr>
          <w:lang w:eastAsia="en-US"/>
        </w:rPr>
        <w:t>M. </w:t>
      </w:r>
      <w:r w:rsidR="00BB5C58">
        <w:rPr>
          <w:lang w:eastAsia="en-US"/>
        </w:rPr>
        <w:t>Fargeau se disait</w:t>
      </w:r>
      <w:r>
        <w:rPr>
          <w:lang w:eastAsia="en-US"/>
        </w:rPr>
        <w:t> :</w:t>
      </w:r>
    </w:p>
    <w:p w14:paraId="64C7F2C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très étonnant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Où diable peut-elle l</w:t>
      </w:r>
      <w:r>
        <w:rPr>
          <w:lang w:eastAsia="en-US"/>
        </w:rPr>
        <w:t>’</w:t>
      </w:r>
      <w:r w:rsidR="00BB5C58">
        <w:rPr>
          <w:lang w:eastAsia="en-US"/>
        </w:rPr>
        <w:t>avoir mise cette promesse de mariage</w:t>
      </w:r>
      <w:r>
        <w:rPr>
          <w:lang w:eastAsia="en-US"/>
        </w:rPr>
        <w:t> ?</w:t>
      </w:r>
    </w:p>
    <w:p w14:paraId="42F164A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semblait chercher au fond de son cerveau</w:t>
      </w:r>
      <w:r w:rsidR="00A23BF9">
        <w:rPr>
          <w:lang w:eastAsia="en-US"/>
        </w:rPr>
        <w:t xml:space="preserve"> ; </w:t>
      </w:r>
      <w:r>
        <w:rPr>
          <w:lang w:eastAsia="en-US"/>
        </w:rPr>
        <w:t>il ne trouvait point et répétait</w:t>
      </w:r>
      <w:r w:rsidR="00A23BF9">
        <w:rPr>
          <w:lang w:eastAsia="en-US"/>
        </w:rPr>
        <w:t> :</w:t>
      </w:r>
    </w:p>
    <w:p w14:paraId="1C7B1DE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très étonnant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très étonnant</w:t>
      </w:r>
      <w:r>
        <w:rPr>
          <w:lang w:eastAsia="en-US"/>
        </w:rPr>
        <w:t> !…</w:t>
      </w:r>
    </w:p>
    <w:p w14:paraId="196EC08D" w14:textId="71F1F822" w:rsidR="00A23BF9" w:rsidRDefault="00BB5C58" w:rsidP="00A23BF9">
      <w:pPr>
        <w:rPr>
          <w:lang w:eastAsia="en-US"/>
        </w:rPr>
      </w:pPr>
      <w:r>
        <w:rPr>
          <w:lang w:eastAsia="en-US"/>
        </w:rPr>
        <w:t>Pour expliquer ce mot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il nous suffira de dire au lecteur que le jeune </w:t>
      </w:r>
      <w:r w:rsidR="00A23BF9">
        <w:rPr>
          <w:lang w:eastAsia="en-US"/>
        </w:rPr>
        <w:t>M. </w:t>
      </w:r>
      <w:r>
        <w:rPr>
          <w:lang w:eastAsia="en-US"/>
        </w:rPr>
        <w:t xml:space="preserve">Fargeau </w:t>
      </w:r>
      <w:proofErr w:type="spellStart"/>
      <w:r>
        <w:rPr>
          <w:lang w:eastAsia="en-US"/>
        </w:rPr>
        <w:t>Crébu</w:t>
      </w:r>
      <w:proofErr w:type="spellEnd"/>
      <w:r>
        <w:rPr>
          <w:lang w:eastAsia="en-US"/>
        </w:rPr>
        <w:t xml:space="preserve"> de la </w:t>
      </w:r>
      <w:proofErr w:type="spellStart"/>
      <w:r>
        <w:rPr>
          <w:lang w:eastAsia="en-US"/>
        </w:rPr>
        <w:t>Saulays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esprit fort et bien au-dessus des préjugés vulgaires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avait rompu dès longtemps avec ces vains scrupules que les sots appellent </w:t>
      </w:r>
      <w:r w:rsidR="00A23BF9">
        <w:rPr>
          <w:lang w:eastAsia="en-US"/>
        </w:rPr>
        <w:t>« </w:t>
      </w:r>
      <w:r>
        <w:rPr>
          <w:lang w:eastAsia="en-US"/>
        </w:rPr>
        <w:t>de la délicatesse</w:t>
      </w:r>
      <w:r w:rsidR="00A23BF9">
        <w:rPr>
          <w:lang w:eastAsia="en-US"/>
        </w:rPr>
        <w:t>. »</w:t>
      </w:r>
    </w:p>
    <w:p w14:paraId="03A509F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Fadaises</w:t>
      </w:r>
      <w:r w:rsidR="00A23BF9">
        <w:rPr>
          <w:lang w:eastAsia="en-US"/>
        </w:rPr>
        <w:t> !</w:t>
      </w:r>
    </w:p>
    <w:p w14:paraId="463169D3" w14:textId="748C6850" w:rsidR="00A23BF9" w:rsidRDefault="00BB5C58" w:rsidP="00A23BF9">
      <w:pPr>
        <w:rPr>
          <w:lang w:eastAsia="en-US"/>
        </w:rPr>
      </w:pPr>
      <w:r>
        <w:rPr>
          <w:lang w:eastAsia="en-US"/>
        </w:rPr>
        <w:t>Fargeau aimait à savoir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il avait intérêt à connaître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En conséquence</w:t>
      </w:r>
      <w:r w:rsidR="00A23BF9">
        <w:rPr>
          <w:lang w:eastAsia="en-US"/>
        </w:rPr>
        <w:t xml:space="preserve">, </w:t>
      </w:r>
      <w:r>
        <w:rPr>
          <w:lang w:eastAsia="en-US"/>
        </w:rPr>
        <w:t>de son pied discret il montait bien souvent les escaliers du château</w:t>
      </w:r>
      <w:r w:rsidR="00A23BF9">
        <w:rPr>
          <w:lang w:eastAsia="en-US"/>
        </w:rPr>
        <w:t xml:space="preserve">, </w:t>
      </w:r>
      <w:r>
        <w:rPr>
          <w:lang w:eastAsia="en-US"/>
        </w:rPr>
        <w:t>traversait sans bruit les corridors</w:t>
      </w:r>
      <w:r w:rsidR="00A23BF9">
        <w:rPr>
          <w:lang w:eastAsia="en-US"/>
        </w:rPr>
        <w:t xml:space="preserve">, </w:t>
      </w:r>
      <w:r>
        <w:rPr>
          <w:lang w:eastAsia="en-US"/>
        </w:rPr>
        <w:t>entrait dans les chambres vides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faisait sa petite inspection en tout bien tout honneur</w:t>
      </w:r>
      <w:r w:rsidR="00A23BF9">
        <w:rPr>
          <w:lang w:eastAsia="en-US"/>
        </w:rPr>
        <w:t>.</w:t>
      </w:r>
    </w:p>
    <w:p w14:paraId="0456263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secrétaire de Lucien</w:t>
      </w:r>
      <w:r w:rsidR="00A23BF9">
        <w:rPr>
          <w:lang w:eastAsia="en-US"/>
        </w:rPr>
        <w:t xml:space="preserve">, </w:t>
      </w:r>
      <w:r>
        <w:rPr>
          <w:lang w:eastAsia="en-US"/>
        </w:rPr>
        <w:t>son cousin</w:t>
      </w:r>
      <w:r w:rsidR="00A23BF9">
        <w:rPr>
          <w:lang w:eastAsia="en-US"/>
        </w:rPr>
        <w:t xml:space="preserve">, </w:t>
      </w:r>
      <w:r>
        <w:rPr>
          <w:lang w:eastAsia="en-US"/>
        </w:rPr>
        <w:t>la commode de Berthe</w:t>
      </w:r>
      <w:r w:rsidR="00A23BF9">
        <w:rPr>
          <w:lang w:eastAsia="en-US"/>
        </w:rPr>
        <w:t xml:space="preserve">, </w:t>
      </w:r>
      <w:r>
        <w:rPr>
          <w:lang w:eastAsia="en-US"/>
        </w:rPr>
        <w:t>n</w:t>
      </w:r>
      <w:r w:rsidR="00A23BF9">
        <w:rPr>
          <w:lang w:eastAsia="en-US"/>
        </w:rPr>
        <w:t>’</w:t>
      </w:r>
      <w:r>
        <w:rPr>
          <w:lang w:eastAsia="en-US"/>
        </w:rPr>
        <w:t>avaient peint de mystères pour lui</w:t>
      </w:r>
      <w:r w:rsidR="00A23BF9">
        <w:rPr>
          <w:lang w:eastAsia="en-US"/>
        </w:rPr>
        <w:t>.</w:t>
      </w:r>
    </w:p>
    <w:p w14:paraId="5AE961A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Donc il avait ses raisons pour s</w:t>
      </w:r>
      <w:r w:rsidR="00A23BF9">
        <w:rPr>
          <w:lang w:eastAsia="en-US"/>
        </w:rPr>
        <w:t>’</w:t>
      </w:r>
      <w:r>
        <w:rPr>
          <w:lang w:eastAsia="en-US"/>
        </w:rPr>
        <w:t>étonner</w:t>
      </w:r>
      <w:r w:rsidR="00A23BF9">
        <w:rPr>
          <w:lang w:eastAsia="en-US"/>
        </w:rPr>
        <w:t xml:space="preserve">, </w:t>
      </w:r>
      <w:r>
        <w:rPr>
          <w:lang w:eastAsia="en-US"/>
        </w:rPr>
        <w:t>car cette promesse de mariage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ne l</w:t>
      </w:r>
      <w:r w:rsidR="00A23BF9">
        <w:rPr>
          <w:lang w:eastAsia="en-US"/>
        </w:rPr>
        <w:t>’</w:t>
      </w:r>
      <w:r>
        <w:rPr>
          <w:lang w:eastAsia="en-US"/>
        </w:rPr>
        <w:t>avait rencontrée ni dans le secrétaire de Lucien ni dans la commode de Berthe</w:t>
      </w:r>
      <w:r w:rsidR="00A23BF9">
        <w:rPr>
          <w:lang w:eastAsia="en-US"/>
        </w:rPr>
        <w:t>.</w:t>
      </w:r>
    </w:p>
    <w:p w14:paraId="4A1E9EB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Or</w:t>
      </w:r>
      <w:r w:rsidR="00A23BF9">
        <w:rPr>
          <w:lang w:eastAsia="en-US"/>
        </w:rPr>
        <w:t xml:space="preserve">, </w:t>
      </w:r>
      <w:r>
        <w:rPr>
          <w:lang w:eastAsia="en-US"/>
        </w:rPr>
        <w:t>pour ce joli plan qui s</w:t>
      </w:r>
      <w:r w:rsidR="00A23BF9">
        <w:rPr>
          <w:lang w:eastAsia="en-US"/>
        </w:rPr>
        <w:t>’</w:t>
      </w:r>
      <w:r>
        <w:rPr>
          <w:lang w:eastAsia="en-US"/>
        </w:rPr>
        <w:t>arrangeait dans sa tête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fallait savoir où était la promesse de mariage</w:t>
      </w:r>
      <w:r w:rsidR="00A23BF9">
        <w:rPr>
          <w:lang w:eastAsia="en-US"/>
        </w:rPr>
        <w:t>.</w:t>
      </w:r>
    </w:p>
    <w:p w14:paraId="175D4FB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la base de la combinaison</w:t>
      </w:r>
      <w:r w:rsidR="00A23BF9">
        <w:rPr>
          <w:lang w:eastAsia="en-US"/>
        </w:rPr>
        <w:t>.</w:t>
      </w:r>
    </w:p>
    <w:p w14:paraId="3BD24CA1" w14:textId="43CE63F5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Au plus fort des réflexions de </w:t>
      </w:r>
      <w:r w:rsidR="00A23BF9">
        <w:rPr>
          <w:lang w:eastAsia="en-US"/>
        </w:rPr>
        <w:t>M. </w:t>
      </w:r>
      <w:r>
        <w:rPr>
          <w:lang w:eastAsia="en-US"/>
        </w:rPr>
        <w:t>Fargeau</w:t>
      </w:r>
      <w:r w:rsidR="00A23BF9">
        <w:rPr>
          <w:lang w:eastAsia="en-US"/>
        </w:rPr>
        <w:t xml:space="preserve">, </w:t>
      </w:r>
      <w:r>
        <w:rPr>
          <w:lang w:eastAsia="en-US"/>
        </w:rPr>
        <w:t>Besnard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homme d</w:t>
      </w:r>
      <w:r w:rsidR="00A23BF9">
        <w:rPr>
          <w:lang w:eastAsia="en-US"/>
        </w:rPr>
        <w:t>’</w:t>
      </w:r>
      <w:r>
        <w:rPr>
          <w:lang w:eastAsia="en-US"/>
        </w:rPr>
        <w:t>affaires</w:t>
      </w:r>
      <w:r w:rsidR="00A23BF9">
        <w:rPr>
          <w:lang w:eastAsia="en-US"/>
        </w:rPr>
        <w:t xml:space="preserve">, </w:t>
      </w:r>
      <w:r>
        <w:rPr>
          <w:lang w:eastAsia="en-US"/>
        </w:rPr>
        <w:t>parut entre les deux roches</w:t>
      </w:r>
      <w:r w:rsidR="00A23BF9">
        <w:rPr>
          <w:lang w:eastAsia="en-US"/>
        </w:rPr>
        <w:t xml:space="preserve">. </w:t>
      </w:r>
      <w:r>
        <w:rPr>
          <w:lang w:eastAsia="en-US"/>
        </w:rPr>
        <w:t xml:space="preserve">Il avait vu passer </w:t>
      </w:r>
      <w:proofErr w:type="spellStart"/>
      <w:r>
        <w:rPr>
          <w:lang w:eastAsia="en-US"/>
        </w:rPr>
        <w:t>Tiennet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puis le pâtour</w:t>
      </w:r>
      <w:r w:rsidR="00A23BF9">
        <w:rPr>
          <w:lang w:eastAsia="en-US"/>
        </w:rPr>
        <w:t xml:space="preserve">, </w:t>
      </w:r>
      <w:r>
        <w:rPr>
          <w:lang w:eastAsia="en-US"/>
        </w:rPr>
        <w:t>et ne prenait plus la peine de se cacher</w:t>
      </w:r>
      <w:r w:rsidR="00A23BF9">
        <w:rPr>
          <w:lang w:eastAsia="en-US"/>
        </w:rPr>
        <w:t>.</w:t>
      </w:r>
    </w:p>
    <w:p w14:paraId="62E965AB" w14:textId="6BF810DC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Le docteur et le notaire sont en retard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dit-il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je n</w:t>
      </w:r>
      <w:r>
        <w:rPr>
          <w:lang w:eastAsia="en-US"/>
        </w:rPr>
        <w:t>’</w:t>
      </w:r>
      <w:r w:rsidR="00BB5C58">
        <w:rPr>
          <w:lang w:eastAsia="en-US"/>
        </w:rPr>
        <w:t>ai pas eu besoin de leur donner contre-ordre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Quant à Olivette</w:t>
      </w:r>
      <w:r>
        <w:rPr>
          <w:lang w:eastAsia="en-US"/>
        </w:rPr>
        <w:t xml:space="preserve">, </w:t>
      </w:r>
      <w:r w:rsidR="00BB5C58">
        <w:rPr>
          <w:lang w:eastAsia="en-US"/>
        </w:rPr>
        <w:t>elle va faire le grand tour par la forêt et nous l</w:t>
      </w:r>
      <w:r>
        <w:rPr>
          <w:lang w:eastAsia="en-US"/>
        </w:rPr>
        <w:t>’</w:t>
      </w:r>
      <w:r w:rsidR="00BB5C58">
        <w:rPr>
          <w:lang w:eastAsia="en-US"/>
        </w:rPr>
        <w:t>aurons dans une demi-heure</w:t>
      </w:r>
      <w:r>
        <w:rPr>
          <w:lang w:eastAsia="en-US"/>
        </w:rPr>
        <w:t>.</w:t>
      </w:r>
    </w:p>
    <w:p w14:paraId="05290C0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bon</w:t>
      </w:r>
      <w:r>
        <w:rPr>
          <w:lang w:eastAsia="en-US"/>
        </w:rPr>
        <w:t xml:space="preserve">, </w:t>
      </w:r>
      <w:r w:rsidR="00BB5C58">
        <w:rPr>
          <w:lang w:eastAsia="en-US"/>
        </w:rPr>
        <w:t>repartit Fargeau</w:t>
      </w:r>
      <w:r>
        <w:rPr>
          <w:lang w:eastAsia="en-US"/>
        </w:rPr>
        <w:t xml:space="preserve">, </w:t>
      </w:r>
      <w:r w:rsidR="00BB5C58">
        <w:rPr>
          <w:lang w:eastAsia="en-US"/>
        </w:rPr>
        <w:t>qui n</w:t>
      </w:r>
      <w:r>
        <w:rPr>
          <w:lang w:eastAsia="en-US"/>
        </w:rPr>
        <w:t>’</w:t>
      </w:r>
      <w:r w:rsidR="00BB5C58">
        <w:rPr>
          <w:lang w:eastAsia="en-US"/>
        </w:rPr>
        <w:t>abandonnait point ses méditations</w:t>
      </w:r>
      <w:r>
        <w:rPr>
          <w:lang w:eastAsia="en-US"/>
        </w:rPr>
        <w:t>.</w:t>
      </w:r>
    </w:p>
    <w:p w14:paraId="7267DC6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reprit Besnard</w:t>
      </w:r>
      <w:r>
        <w:rPr>
          <w:lang w:eastAsia="en-US"/>
        </w:rPr>
        <w:t xml:space="preserve">, </w:t>
      </w:r>
      <w:r w:rsidR="00BB5C58">
        <w:rPr>
          <w:lang w:eastAsia="en-US"/>
        </w:rPr>
        <w:t>qu</w:t>
      </w:r>
      <w:r>
        <w:rPr>
          <w:lang w:eastAsia="en-US"/>
        </w:rPr>
        <w:t>’</w:t>
      </w:r>
      <w:r w:rsidR="00BB5C58">
        <w:rPr>
          <w:lang w:eastAsia="en-US"/>
        </w:rPr>
        <w:t xml:space="preserve">avons-nous </w:t>
      </w:r>
      <w:r w:rsidR="00BB5C58">
        <w:t>entendu</w:t>
      </w:r>
      <w:r>
        <w:rPr>
          <w:lang w:eastAsia="en-US"/>
        </w:rPr>
        <w:t> ?</w:t>
      </w:r>
    </w:p>
    <w:p w14:paraId="42D9221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Ceci et ça</w:t>
      </w:r>
      <w:r>
        <w:rPr>
          <w:lang w:eastAsia="en-US"/>
        </w:rPr>
        <w:t xml:space="preserve">… </w:t>
      </w:r>
      <w:r w:rsidR="00BB5C58">
        <w:rPr>
          <w:lang w:eastAsia="en-US"/>
        </w:rPr>
        <w:t>répondit Fargeau</w:t>
      </w:r>
      <w:r>
        <w:rPr>
          <w:lang w:eastAsia="en-US"/>
        </w:rPr>
        <w:t xml:space="preserve">. </w:t>
      </w:r>
      <w:r w:rsidR="00BB5C58">
        <w:rPr>
          <w:lang w:eastAsia="en-US"/>
        </w:rPr>
        <w:t>Vous êtes bien sûr qu</w:t>
      </w:r>
      <w:r>
        <w:rPr>
          <w:lang w:eastAsia="en-US"/>
        </w:rPr>
        <w:t>’</w:t>
      </w:r>
      <w:r w:rsidR="00BB5C58">
        <w:rPr>
          <w:lang w:eastAsia="en-US"/>
        </w:rPr>
        <w:t>on ne vous a pas suivi</w:t>
      </w:r>
      <w:r>
        <w:rPr>
          <w:lang w:eastAsia="en-US"/>
        </w:rPr>
        <w:t> ?</w:t>
      </w:r>
    </w:p>
    <w:p w14:paraId="5D85377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Parfaitement sûr</w:t>
      </w:r>
      <w:r>
        <w:rPr>
          <w:lang w:eastAsia="en-US"/>
        </w:rPr>
        <w:t>.</w:t>
      </w:r>
    </w:p>
    <w:p w14:paraId="6F2CA62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Cet endroit-ci ne me va plus qu</w:t>
      </w:r>
      <w:r>
        <w:rPr>
          <w:lang w:eastAsia="en-US"/>
        </w:rPr>
        <w:t>’</w:t>
      </w:r>
      <w:r w:rsidR="00BB5C58">
        <w:rPr>
          <w:lang w:eastAsia="en-US"/>
        </w:rPr>
        <w:t>à moitié</w:t>
      </w:r>
      <w:r>
        <w:rPr>
          <w:lang w:eastAsia="en-US"/>
        </w:rPr>
        <w:t xml:space="preserve">, </w:t>
      </w:r>
      <w:r w:rsidR="00BB5C58">
        <w:rPr>
          <w:lang w:eastAsia="en-US"/>
        </w:rPr>
        <w:t>depuis que je sais par expérience qu</w:t>
      </w:r>
      <w:r>
        <w:rPr>
          <w:lang w:eastAsia="en-US"/>
        </w:rPr>
        <w:t>’</w:t>
      </w:r>
      <w:r w:rsidR="00BB5C58">
        <w:rPr>
          <w:lang w:eastAsia="en-US"/>
        </w:rPr>
        <w:t>on peut écouter derrière les roches</w:t>
      </w:r>
      <w:r>
        <w:rPr>
          <w:lang w:eastAsia="en-US"/>
        </w:rPr>
        <w:t xml:space="preserve">… </w:t>
      </w:r>
      <w:r w:rsidR="00BB5C58">
        <w:rPr>
          <w:lang w:eastAsia="en-US"/>
        </w:rPr>
        <w:t>il faudra choisir ailleurs</w:t>
      </w:r>
      <w:r>
        <w:rPr>
          <w:lang w:eastAsia="en-US"/>
        </w:rPr>
        <w:t>.</w:t>
      </w:r>
    </w:p>
    <w:p w14:paraId="301103C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En attendant</w:t>
      </w:r>
      <w:r>
        <w:rPr>
          <w:lang w:eastAsia="en-US"/>
        </w:rPr>
        <w:t xml:space="preserve">, </w:t>
      </w:r>
      <w:r w:rsidR="00BB5C58">
        <w:rPr>
          <w:lang w:eastAsia="en-US"/>
        </w:rPr>
        <w:t>causons</w:t>
      </w:r>
      <w:r>
        <w:rPr>
          <w:lang w:eastAsia="en-US"/>
        </w:rPr>
        <w:t xml:space="preserve">, </w:t>
      </w:r>
      <w:r w:rsidR="00BB5C58">
        <w:rPr>
          <w:lang w:eastAsia="en-US"/>
        </w:rPr>
        <w:t>interrompit l</w:t>
      </w:r>
      <w:r>
        <w:rPr>
          <w:lang w:eastAsia="en-US"/>
        </w:rPr>
        <w:t>’</w:t>
      </w:r>
      <w:r w:rsidR="00BB5C58">
        <w:rPr>
          <w:lang w:eastAsia="en-US"/>
        </w:rPr>
        <w:t>homme d</w:t>
      </w:r>
      <w:r>
        <w:rPr>
          <w:lang w:eastAsia="en-US"/>
        </w:rPr>
        <w:t>’</w:t>
      </w:r>
      <w:r w:rsidR="00BB5C58">
        <w:rPr>
          <w:lang w:eastAsia="en-US"/>
        </w:rPr>
        <w:t>affaires</w:t>
      </w:r>
      <w:r>
        <w:rPr>
          <w:lang w:eastAsia="en-US"/>
        </w:rPr>
        <w:t>.</w:t>
      </w:r>
    </w:p>
    <w:p w14:paraId="77EC791B" w14:textId="2748E40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Soit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Fargeau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mais au large</w:t>
      </w:r>
      <w:r>
        <w:rPr>
          <w:lang w:eastAsia="en-US"/>
        </w:rPr>
        <w:t xml:space="preserve">… </w:t>
      </w:r>
      <w:r w:rsidR="00BB5C58">
        <w:rPr>
          <w:lang w:eastAsia="en-US"/>
        </w:rPr>
        <w:t>Ce que je vais vous apprendre</w:t>
      </w:r>
      <w:r>
        <w:rPr>
          <w:lang w:eastAsia="en-US"/>
        </w:rPr>
        <w:t xml:space="preserve">, </w:t>
      </w:r>
      <w:r w:rsidR="00BB5C58">
        <w:rPr>
          <w:lang w:eastAsia="en-US"/>
        </w:rPr>
        <w:t>il ne faut pas que le vent même l</w:t>
      </w:r>
      <w:r>
        <w:rPr>
          <w:lang w:eastAsia="en-US"/>
        </w:rPr>
        <w:t>’</w:t>
      </w:r>
      <w:r w:rsidR="00BB5C58">
        <w:rPr>
          <w:lang w:eastAsia="en-US"/>
        </w:rPr>
        <w:t>écoute</w:t>
      </w:r>
      <w:r>
        <w:rPr>
          <w:lang w:eastAsia="en-US"/>
        </w:rPr>
        <w:t>.</w:t>
      </w:r>
    </w:p>
    <w:p w14:paraId="7D377F8F" w14:textId="3F156A3D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fit Besnard</w:t>
      </w:r>
      <w:r>
        <w:rPr>
          <w:lang w:eastAsia="en-US"/>
        </w:rPr>
        <w:t xml:space="preserve">, </w:t>
      </w:r>
      <w:r w:rsidR="00BB5C58">
        <w:rPr>
          <w:lang w:eastAsia="en-US"/>
        </w:rPr>
        <w:t>évidemment alléché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je suis tout oreilles</w:t>
      </w:r>
      <w:r>
        <w:rPr>
          <w:lang w:eastAsia="en-US"/>
        </w:rPr>
        <w:t>.</w:t>
      </w:r>
    </w:p>
    <w:p w14:paraId="1E2CEC4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Ce que je </w:t>
      </w:r>
      <w:r w:rsidR="00BB5C58">
        <w:t>viens d</w:t>
      </w:r>
      <w:r>
        <w:rPr>
          <w:lang w:eastAsia="en-US"/>
        </w:rPr>
        <w:t>’</w:t>
      </w:r>
      <w:r w:rsidR="00BB5C58">
        <w:rPr>
          <w:lang w:eastAsia="en-US"/>
        </w:rPr>
        <w:t>entendre sera pour plus tard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dois d</w:t>
      </w:r>
      <w:r>
        <w:rPr>
          <w:lang w:eastAsia="en-US"/>
        </w:rPr>
        <w:t>’</w:t>
      </w:r>
      <w:r w:rsidR="00BB5C58">
        <w:rPr>
          <w:lang w:eastAsia="en-US"/>
        </w:rPr>
        <w:t>abord vous demander bien franchement s</w:t>
      </w:r>
      <w:r>
        <w:rPr>
          <w:lang w:eastAsia="en-US"/>
        </w:rPr>
        <w:t>’</w:t>
      </w:r>
      <w:r w:rsidR="00BB5C58">
        <w:rPr>
          <w:lang w:eastAsia="en-US"/>
        </w:rPr>
        <w:t>il y aurait des cas de nullité dans un testament fait par mon oncle</w:t>
      </w:r>
      <w:r>
        <w:rPr>
          <w:lang w:eastAsia="en-US"/>
        </w:rPr>
        <w:t xml:space="preserve">, </w:t>
      </w:r>
      <w:r w:rsidR="00BB5C58">
        <w:rPr>
          <w:lang w:eastAsia="en-US"/>
        </w:rPr>
        <w:t>au profit de Berthe toute seule</w:t>
      </w:r>
      <w:r>
        <w:rPr>
          <w:lang w:eastAsia="en-US"/>
        </w:rPr>
        <w:t> ?</w:t>
      </w:r>
    </w:p>
    <w:p w14:paraId="3EBF5DF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Il faudrait voir le testament</w:t>
      </w:r>
      <w:r>
        <w:rPr>
          <w:lang w:eastAsia="en-US"/>
        </w:rPr>
        <w:t>…</w:t>
      </w:r>
    </w:p>
    <w:p w14:paraId="5DA75A1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Vous ne me comprenez pas</w:t>
      </w:r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je </w:t>
      </w:r>
      <w:r w:rsidR="00BB5C58">
        <w:t>suppose le testame</w:t>
      </w:r>
      <w:r w:rsidR="00BB5C58">
        <w:rPr>
          <w:lang w:eastAsia="en-US"/>
        </w:rPr>
        <w:t>nt tout à fait en règle</w:t>
      </w:r>
      <w:r>
        <w:rPr>
          <w:lang w:eastAsia="en-US"/>
        </w:rPr>
        <w:t xml:space="preserve">…, </w:t>
      </w:r>
      <w:r w:rsidR="00BB5C58">
        <w:rPr>
          <w:lang w:eastAsia="en-US"/>
        </w:rPr>
        <w:t>et je vous demande</w:t>
      </w:r>
      <w:r>
        <w:rPr>
          <w:lang w:eastAsia="en-US"/>
        </w:rPr>
        <w:t>…</w:t>
      </w:r>
    </w:p>
    <w:p w14:paraId="0C8EAF89" w14:textId="20C2495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Bien</w:t>
      </w:r>
      <w:r>
        <w:rPr>
          <w:lang w:eastAsia="en-US"/>
        </w:rPr>
        <w:t xml:space="preserve">, </w:t>
      </w:r>
      <w:r w:rsidR="00BB5C58">
        <w:rPr>
          <w:lang w:eastAsia="en-US"/>
        </w:rPr>
        <w:t>bien</w:t>
      </w:r>
      <w:r>
        <w:rPr>
          <w:lang w:eastAsia="en-US"/>
        </w:rPr>
        <w:t xml:space="preserve">, </w:t>
      </w:r>
      <w:r w:rsidR="00BB5C58">
        <w:rPr>
          <w:lang w:eastAsia="en-US"/>
        </w:rPr>
        <w:t>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interrompit Besnard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 xml:space="preserve">vous voulez savoir en deux mots si le papa Jean </w:t>
      </w:r>
      <w:proofErr w:type="spellStart"/>
      <w:r w:rsidR="00BB5C58">
        <w:rPr>
          <w:lang w:eastAsia="en-US"/>
        </w:rPr>
        <w:t>Crébu</w:t>
      </w:r>
      <w:proofErr w:type="spellEnd"/>
      <w:r w:rsidR="00BB5C58">
        <w:rPr>
          <w:lang w:eastAsia="en-US"/>
        </w:rPr>
        <w:t xml:space="preserve"> a le droit de donner tout son bien à la petite</w:t>
      </w:r>
      <w:r>
        <w:rPr>
          <w:lang w:eastAsia="en-US"/>
        </w:rPr>
        <w:t>.</w:t>
      </w:r>
    </w:p>
    <w:p w14:paraId="299253A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cela même</w:t>
      </w:r>
      <w:r>
        <w:rPr>
          <w:lang w:eastAsia="en-US"/>
        </w:rPr>
        <w:t>.</w:t>
      </w:r>
    </w:p>
    <w:p w14:paraId="2343628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ce n</w:t>
      </w:r>
      <w:r>
        <w:rPr>
          <w:lang w:eastAsia="en-US"/>
        </w:rPr>
        <w:t>’</w:t>
      </w:r>
      <w:r w:rsidR="00BB5C58">
        <w:rPr>
          <w:lang w:eastAsia="en-US"/>
        </w:rPr>
        <w:t>est pa</w:t>
      </w:r>
      <w:r w:rsidR="00BB5C58">
        <w:t>s une question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Jean-de-la-Mer n</w:t>
      </w:r>
      <w:r>
        <w:rPr>
          <w:lang w:eastAsia="en-US"/>
        </w:rPr>
        <w:t>’</w:t>
      </w:r>
      <w:r w:rsidR="00BB5C58">
        <w:rPr>
          <w:lang w:eastAsia="en-US"/>
        </w:rPr>
        <w:t>a pas d</w:t>
      </w:r>
      <w:r>
        <w:rPr>
          <w:lang w:eastAsia="en-US"/>
        </w:rPr>
        <w:t>’</w:t>
      </w:r>
      <w:r w:rsidR="00BB5C58">
        <w:rPr>
          <w:lang w:eastAsia="en-US"/>
        </w:rPr>
        <w:t>héritier direct</w:t>
      </w:r>
      <w:r>
        <w:rPr>
          <w:lang w:eastAsia="en-US"/>
        </w:rPr>
        <w:t xml:space="preserve">… </w:t>
      </w:r>
      <w:r w:rsidR="00BB5C58">
        <w:rPr>
          <w:lang w:eastAsia="en-US"/>
        </w:rPr>
        <w:t>il peut donner tout ce qu</w:t>
      </w:r>
      <w:r>
        <w:rPr>
          <w:lang w:eastAsia="en-US"/>
        </w:rPr>
        <w:t>’</w:t>
      </w:r>
      <w:r w:rsidR="00BB5C58">
        <w:rPr>
          <w:lang w:eastAsia="en-US"/>
        </w:rPr>
        <w:t>il a au premier venu</w:t>
      </w:r>
      <w:r>
        <w:rPr>
          <w:lang w:eastAsia="en-US"/>
        </w:rPr>
        <w:t xml:space="preserve">, </w:t>
      </w:r>
      <w:r w:rsidR="00BB5C58">
        <w:rPr>
          <w:lang w:eastAsia="en-US"/>
        </w:rPr>
        <w:t>légalement</w:t>
      </w:r>
      <w:r>
        <w:rPr>
          <w:lang w:eastAsia="en-US"/>
        </w:rPr>
        <w:t xml:space="preserve">, </w:t>
      </w:r>
      <w:r w:rsidR="00BB5C58">
        <w:rPr>
          <w:lang w:eastAsia="en-US"/>
        </w:rPr>
        <w:t>dûment</w:t>
      </w:r>
      <w:r>
        <w:rPr>
          <w:lang w:eastAsia="en-US"/>
        </w:rPr>
        <w:t xml:space="preserve"> ; </w:t>
      </w:r>
      <w:r w:rsidR="00BB5C58">
        <w:rPr>
          <w:lang w:eastAsia="en-US"/>
        </w:rPr>
        <w:t>ceux qui ne seraient pas contents iraient le dire à Rome</w:t>
      </w:r>
      <w:r>
        <w:rPr>
          <w:lang w:eastAsia="en-US"/>
        </w:rPr>
        <w:t> !</w:t>
      </w:r>
    </w:p>
    <w:p w14:paraId="78C6D783" w14:textId="4E4FD68F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Le nez du jeune </w:t>
      </w:r>
      <w:r w:rsidR="00A23BF9">
        <w:rPr>
          <w:lang w:eastAsia="en-US"/>
        </w:rPr>
        <w:t>M. </w:t>
      </w:r>
      <w:r>
        <w:rPr>
          <w:lang w:eastAsia="en-US"/>
        </w:rPr>
        <w:t>Fargeau s</w:t>
      </w:r>
      <w:r w:rsidR="00A23BF9">
        <w:rPr>
          <w:lang w:eastAsia="en-US"/>
        </w:rPr>
        <w:t>’</w:t>
      </w:r>
      <w:r>
        <w:rPr>
          <w:lang w:eastAsia="en-US"/>
        </w:rPr>
        <w:t>allongea notablement</w:t>
      </w:r>
      <w:r w:rsidR="00A23BF9">
        <w:rPr>
          <w:lang w:eastAsia="en-US"/>
        </w:rPr>
        <w:t>.</w:t>
      </w:r>
    </w:p>
    <w:p w14:paraId="3FA93994" w14:textId="6B28014D" w:rsidR="00BB5C58" w:rsidRDefault="00BB5C58" w:rsidP="007700B9">
      <w:pPr>
        <w:pStyle w:val="Titre2"/>
        <w:rPr>
          <w:lang w:eastAsia="en-US"/>
        </w:rPr>
      </w:pPr>
      <w:bookmarkStart w:id="67" w:name="_Toc231743403"/>
      <w:bookmarkStart w:id="68" w:name="_Toc237577471"/>
      <w:bookmarkStart w:id="69" w:name="_Toc202192419"/>
      <w:r>
        <w:rPr>
          <w:lang w:eastAsia="en-US"/>
        </w:rPr>
        <w:lastRenderedPageBreak/>
        <w:t>UN DIABLE ET UNE FEMME</w:t>
      </w:r>
      <w:bookmarkEnd w:id="67"/>
      <w:bookmarkEnd w:id="68"/>
      <w:bookmarkEnd w:id="69"/>
      <w:r>
        <w:rPr>
          <w:lang w:eastAsia="en-US"/>
        </w:rPr>
        <w:br/>
      </w:r>
    </w:p>
    <w:p w14:paraId="768B253F" w14:textId="237737D6" w:rsidR="00A23BF9" w:rsidRDefault="00A23BF9" w:rsidP="00A23BF9">
      <w:pPr>
        <w:rPr>
          <w:lang w:eastAsia="en-US"/>
        </w:rPr>
      </w:pPr>
      <w:r>
        <w:rPr>
          <w:lang w:eastAsia="en-US"/>
        </w:rPr>
        <w:t>M. </w:t>
      </w:r>
      <w:r w:rsidR="00BB5C58">
        <w:rPr>
          <w:lang w:eastAsia="en-US"/>
        </w:rPr>
        <w:t xml:space="preserve">Fargeau </w:t>
      </w:r>
      <w:proofErr w:type="spellStart"/>
      <w:r w:rsidR="00BB5C58">
        <w:rPr>
          <w:lang w:eastAsia="en-US"/>
        </w:rPr>
        <w:t>Crébu</w:t>
      </w:r>
      <w:proofErr w:type="spellEnd"/>
      <w:r w:rsidR="00BB5C58">
        <w:rPr>
          <w:lang w:eastAsia="en-US"/>
        </w:rPr>
        <w:t xml:space="preserve"> de la </w:t>
      </w:r>
      <w:proofErr w:type="spellStart"/>
      <w:r w:rsidR="00BB5C58">
        <w:rPr>
          <w:lang w:eastAsia="en-US"/>
        </w:rPr>
        <w:t>Saulays</w:t>
      </w:r>
      <w:proofErr w:type="spellEnd"/>
      <w:r w:rsidR="00BB5C58">
        <w:rPr>
          <w:lang w:eastAsia="en-US"/>
        </w:rPr>
        <w:t xml:space="preserve"> fit une moue assez triste</w:t>
      </w:r>
      <w:r>
        <w:rPr>
          <w:lang w:eastAsia="en-US"/>
        </w:rPr>
        <w:t>.</w:t>
      </w:r>
    </w:p>
    <w:p w14:paraId="2E7A6A85" w14:textId="689F667E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clair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dit-il en répétant le dernier mot de Besnard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mais c</w:t>
      </w:r>
      <w:r>
        <w:rPr>
          <w:lang w:eastAsia="en-US"/>
        </w:rPr>
        <w:t>’</w:t>
      </w:r>
      <w:r w:rsidR="00BB5C58">
        <w:rPr>
          <w:lang w:eastAsia="en-US"/>
        </w:rPr>
        <w:t>est surtout fâcheux</w:t>
      </w:r>
      <w:r>
        <w:rPr>
          <w:lang w:eastAsia="en-US"/>
        </w:rPr>
        <w:t> !…</w:t>
      </w:r>
    </w:p>
    <w:p w14:paraId="4510F47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homme de loi changea le visage</w:t>
      </w:r>
      <w:r w:rsidR="00A23BF9">
        <w:rPr>
          <w:lang w:eastAsia="en-US"/>
        </w:rPr>
        <w:t>.</w:t>
      </w:r>
    </w:p>
    <w:p w14:paraId="5BBFE8A6" w14:textId="0555EFD0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Comment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écria-t-il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est-ce que </w:t>
      </w:r>
      <w:r>
        <w:rPr>
          <w:lang w:eastAsia="en-US"/>
        </w:rPr>
        <w:t>M. </w:t>
      </w:r>
      <w:r w:rsidR="00BB5C58">
        <w:rPr>
          <w:lang w:eastAsia="en-US"/>
        </w:rPr>
        <w:t xml:space="preserve">Jean </w:t>
      </w:r>
      <w:proofErr w:type="spellStart"/>
      <w:r w:rsidR="00BB5C58">
        <w:rPr>
          <w:lang w:eastAsia="en-US"/>
        </w:rPr>
        <w:t>Crébu</w:t>
      </w:r>
      <w:proofErr w:type="spellEnd"/>
      <w:r>
        <w:rPr>
          <w:lang w:eastAsia="en-US"/>
        </w:rPr>
        <w:t> ?…</w:t>
      </w:r>
    </w:p>
    <w:p w14:paraId="611BB9D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</w:t>
      </w:r>
      <w:r w:rsidR="00BB5C58">
        <w:t>st précisément de cela que je voulais vous entre</w:t>
      </w:r>
      <w:r w:rsidR="00BB5C58">
        <w:rPr>
          <w:lang w:eastAsia="en-US"/>
        </w:rPr>
        <w:t>tenir</w:t>
      </w:r>
      <w:r>
        <w:rPr>
          <w:lang w:eastAsia="en-US"/>
        </w:rPr>
        <w:t xml:space="preserve">, </w:t>
      </w:r>
      <w:r w:rsidR="00BB5C58">
        <w:rPr>
          <w:lang w:eastAsia="en-US"/>
        </w:rPr>
        <w:t>interrompit Fargeau</w:t>
      </w:r>
      <w:r>
        <w:rPr>
          <w:lang w:eastAsia="en-US"/>
        </w:rPr>
        <w:t xml:space="preserve">. </w:t>
      </w:r>
      <w:r w:rsidR="00BB5C58">
        <w:rPr>
          <w:lang w:eastAsia="en-US"/>
        </w:rPr>
        <w:t>À la date d</w:t>
      </w:r>
      <w:r>
        <w:rPr>
          <w:lang w:eastAsia="en-US"/>
        </w:rPr>
        <w:t>’</w:t>
      </w:r>
      <w:r w:rsidR="00BB5C58">
        <w:rPr>
          <w:lang w:eastAsia="en-US"/>
        </w:rPr>
        <w:t>hier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oncle avait deux testaments dans son coffre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aujourd</w:t>
      </w:r>
      <w:r>
        <w:rPr>
          <w:lang w:eastAsia="en-US"/>
        </w:rPr>
        <w:t>’</w:t>
      </w:r>
      <w:r w:rsidR="00BB5C58">
        <w:rPr>
          <w:lang w:eastAsia="en-US"/>
        </w:rPr>
        <w:t>hui un seul de ces testaments existe</w:t>
      </w:r>
      <w:r>
        <w:rPr>
          <w:lang w:eastAsia="en-US"/>
        </w:rPr>
        <w:t>.</w:t>
      </w:r>
    </w:p>
    <w:p w14:paraId="589A79E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Deux testaments</w:t>
      </w:r>
      <w:r>
        <w:rPr>
          <w:lang w:eastAsia="en-US"/>
        </w:rPr>
        <w:t xml:space="preserve"> ! </w:t>
      </w:r>
      <w:r w:rsidR="00BB5C58">
        <w:rPr>
          <w:lang w:eastAsia="en-US"/>
        </w:rPr>
        <w:t>répéta Besnard d</w:t>
      </w:r>
      <w:r>
        <w:rPr>
          <w:lang w:eastAsia="en-US"/>
        </w:rPr>
        <w:t>’</w:t>
      </w:r>
      <w:r w:rsidR="00BB5C58">
        <w:rPr>
          <w:lang w:eastAsia="en-US"/>
        </w:rPr>
        <w:t>un air stupéfait</w:t>
      </w:r>
      <w:r>
        <w:rPr>
          <w:lang w:eastAsia="en-US"/>
        </w:rPr>
        <w:t>.</w:t>
      </w:r>
    </w:p>
    <w:p w14:paraId="1B48F06E" w14:textId="4BD3107A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tout me porte à croire continua Fargeau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que l</w:t>
      </w:r>
      <w:r>
        <w:rPr>
          <w:lang w:eastAsia="en-US"/>
        </w:rPr>
        <w:t>’</w:t>
      </w:r>
      <w:r w:rsidR="00BB5C58">
        <w:rPr>
          <w:lang w:eastAsia="en-US"/>
        </w:rPr>
        <w:t>un de ces deux testaments est en faveur de Berthe</w:t>
      </w:r>
      <w:r>
        <w:rPr>
          <w:lang w:eastAsia="en-US"/>
        </w:rPr>
        <w:t xml:space="preserve">… </w:t>
      </w:r>
      <w:r w:rsidR="00BB5C58">
        <w:rPr>
          <w:lang w:eastAsia="en-US"/>
        </w:rPr>
        <w:t>Vous savez que le diable lui a donné une voix magnifique et que mon oncle aime passionnément à l</w:t>
      </w:r>
      <w:r>
        <w:rPr>
          <w:lang w:eastAsia="en-US"/>
        </w:rPr>
        <w:t>’</w:t>
      </w:r>
      <w:r w:rsidR="00BB5C58">
        <w:rPr>
          <w:lang w:eastAsia="en-US"/>
        </w:rPr>
        <w:t>entendre chanter</w:t>
      </w:r>
      <w:r>
        <w:rPr>
          <w:lang w:eastAsia="en-US"/>
        </w:rPr>
        <w:t xml:space="preserve">… 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cette nuit</w:t>
      </w:r>
      <w:r>
        <w:rPr>
          <w:lang w:eastAsia="en-US"/>
        </w:rPr>
        <w:t xml:space="preserve">, </w:t>
      </w:r>
      <w:r w:rsidR="00BB5C58">
        <w:rPr>
          <w:lang w:eastAsia="en-US"/>
        </w:rPr>
        <w:t>par un singulier caprice</w:t>
      </w:r>
      <w:r>
        <w:rPr>
          <w:lang w:eastAsia="en-US"/>
        </w:rPr>
        <w:t xml:space="preserve">, </w:t>
      </w:r>
      <w:r w:rsidR="00BB5C58">
        <w:rPr>
          <w:lang w:eastAsia="en-US"/>
        </w:rPr>
        <w:t>au moment où nous le croyions</w:t>
      </w:r>
      <w:r>
        <w:rPr>
          <w:lang w:eastAsia="en-US"/>
        </w:rPr>
        <w:t xml:space="preserve">, </w:t>
      </w:r>
      <w:r w:rsidR="00BB5C58">
        <w:rPr>
          <w:lang w:eastAsia="en-US"/>
        </w:rPr>
        <w:t>Lucien et moi</w:t>
      </w:r>
      <w:r>
        <w:rPr>
          <w:lang w:eastAsia="en-US"/>
        </w:rPr>
        <w:t xml:space="preserve">, </w:t>
      </w:r>
      <w:r w:rsidR="00BB5C58">
        <w:rPr>
          <w:lang w:eastAsia="en-US"/>
        </w:rPr>
        <w:t>à l</w:t>
      </w:r>
      <w:r>
        <w:rPr>
          <w:lang w:eastAsia="en-US"/>
        </w:rPr>
        <w:t>’</w:t>
      </w:r>
      <w:r w:rsidR="00BB5C58">
        <w:rPr>
          <w:lang w:eastAsia="en-US"/>
        </w:rPr>
        <w:t>agonie il a ordonné à Berthe de prendre sa harpe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et c</w:t>
      </w:r>
      <w:r>
        <w:rPr>
          <w:lang w:eastAsia="en-US"/>
        </w:rPr>
        <w:t>’</w:t>
      </w:r>
      <w:r w:rsidR="00BB5C58">
        <w:rPr>
          <w:lang w:eastAsia="en-US"/>
        </w:rPr>
        <w:t>est pendant que Berthe chantait qu</w:t>
      </w:r>
      <w:r>
        <w:rPr>
          <w:lang w:eastAsia="en-US"/>
        </w:rPr>
        <w:t>’</w:t>
      </w:r>
      <w:r w:rsidR="00BB5C58">
        <w:rPr>
          <w:lang w:eastAsia="en-US"/>
        </w:rPr>
        <w:t>il a brûlé un des testaments</w:t>
      </w:r>
      <w:r>
        <w:rPr>
          <w:lang w:eastAsia="en-US"/>
        </w:rPr>
        <w:t>.</w:t>
      </w:r>
    </w:p>
    <w:p w14:paraId="1F87D8F7" w14:textId="61F5898B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Ah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fit l</w:t>
      </w:r>
      <w:r>
        <w:rPr>
          <w:lang w:eastAsia="en-US"/>
        </w:rPr>
        <w:t>’</w:t>
      </w:r>
      <w:r w:rsidR="00BB5C58">
        <w:rPr>
          <w:lang w:eastAsia="en-US"/>
        </w:rPr>
        <w:t>homme de loi de plus en plus atterré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il a brûlé un des deux testaments</w:t>
      </w:r>
      <w:r>
        <w:rPr>
          <w:lang w:eastAsia="en-US"/>
        </w:rPr>
        <w:t xml:space="preserve">, </w:t>
      </w:r>
      <w:r w:rsidR="00BB5C58">
        <w:rPr>
          <w:lang w:eastAsia="en-US"/>
        </w:rPr>
        <w:t>pendant que la petite chantait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Mauvais</w:t>
      </w:r>
      <w:r>
        <w:rPr>
          <w:lang w:eastAsia="en-US"/>
        </w:rPr>
        <w:t xml:space="preserve">, </w:t>
      </w:r>
      <w:r w:rsidR="00BB5C58">
        <w:rPr>
          <w:lang w:eastAsia="en-US"/>
        </w:rPr>
        <w:t>mauvais</w:t>
      </w:r>
      <w:r>
        <w:rPr>
          <w:lang w:eastAsia="en-US"/>
        </w:rPr>
        <w:t> !…</w:t>
      </w:r>
    </w:p>
    <w:p w14:paraId="135D3FA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Que dites-vous de cela</w:t>
      </w:r>
      <w:r>
        <w:rPr>
          <w:lang w:eastAsia="en-US"/>
        </w:rPr>
        <w:t> ?</w:t>
      </w:r>
    </w:p>
    <w:p w14:paraId="4F0B728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dis mauvais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mauvais</w:t>
      </w:r>
      <w:r>
        <w:rPr>
          <w:lang w:eastAsia="en-US"/>
        </w:rPr>
        <w:t xml:space="preserve">, </w:t>
      </w:r>
      <w:r w:rsidR="00BB5C58">
        <w:rPr>
          <w:lang w:eastAsia="en-US"/>
        </w:rPr>
        <w:t>mauvais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mauvais en diable</w:t>
      </w:r>
      <w:r>
        <w:rPr>
          <w:lang w:eastAsia="en-US"/>
        </w:rPr>
        <w:t> !…</w:t>
      </w:r>
    </w:p>
    <w:p w14:paraId="586C88F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Puis il ajouta avec effroi</w:t>
      </w:r>
      <w:r w:rsidR="00A23BF9">
        <w:rPr>
          <w:lang w:eastAsia="en-US"/>
        </w:rPr>
        <w:t> :</w:t>
      </w:r>
    </w:p>
    <w:p w14:paraId="7D44968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Voyez un peu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il était mort cette nuit</w:t>
      </w:r>
      <w:r>
        <w:rPr>
          <w:lang w:eastAsia="en-US"/>
        </w:rPr>
        <w:t> !…</w:t>
      </w:r>
    </w:p>
    <w:p w14:paraId="46A03B6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On aurait pu s</w:t>
      </w:r>
      <w:r>
        <w:rPr>
          <w:lang w:eastAsia="en-US"/>
        </w:rPr>
        <w:t>’</w:t>
      </w:r>
      <w:r w:rsidR="00BB5C58">
        <w:rPr>
          <w:lang w:eastAsia="en-US"/>
        </w:rPr>
        <w:t>assurer du coffre</w:t>
      </w:r>
      <w:r>
        <w:rPr>
          <w:lang w:eastAsia="en-US"/>
        </w:rPr>
        <w:t>…</w:t>
      </w:r>
    </w:p>
    <w:p w14:paraId="68745178" w14:textId="6213C27E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Hum</w:t>
      </w:r>
      <w:r>
        <w:rPr>
          <w:lang w:eastAsia="en-US"/>
        </w:rPr>
        <w:t xml:space="preserve"> ! </w:t>
      </w:r>
      <w:r w:rsidR="00BB5C58">
        <w:rPr>
          <w:lang w:eastAsia="en-US"/>
        </w:rPr>
        <w:t>hum</w:t>
      </w:r>
      <w:r>
        <w:rPr>
          <w:lang w:eastAsia="en-US"/>
        </w:rPr>
        <w:t xml:space="preserve"> ! </w:t>
      </w:r>
      <w:r w:rsidR="00BB5C58">
        <w:rPr>
          <w:lang w:eastAsia="en-US"/>
        </w:rPr>
        <w:t>hum</w:t>
      </w:r>
      <w:r>
        <w:rPr>
          <w:lang w:eastAsia="en-US"/>
        </w:rPr>
        <w:t xml:space="preserve"> !…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suppression de testament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dur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Et puis ça laisse le champ libre aux quarante douzaines de collatéraux</w:t>
      </w:r>
      <w:r>
        <w:rPr>
          <w:lang w:eastAsia="en-US"/>
        </w:rPr>
        <w:t xml:space="preserve">…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aimerais mieux les Romblon</w:t>
      </w:r>
      <w:r>
        <w:rPr>
          <w:lang w:eastAsia="en-US"/>
        </w:rPr>
        <w:t>.</w:t>
      </w:r>
    </w:p>
    <w:p w14:paraId="5F569CB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 fit un geste de répulsion</w:t>
      </w:r>
      <w:r w:rsidR="00A23BF9">
        <w:rPr>
          <w:lang w:eastAsia="en-US"/>
        </w:rPr>
        <w:t>.</w:t>
      </w:r>
    </w:p>
    <w:p w14:paraId="2F239D06" w14:textId="02D9C650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Pas d</w:t>
      </w:r>
      <w:r>
        <w:rPr>
          <w:lang w:eastAsia="en-US"/>
        </w:rPr>
        <w:t>’</w:t>
      </w:r>
      <w:r w:rsidR="00BB5C58">
        <w:rPr>
          <w:lang w:eastAsia="en-US"/>
        </w:rPr>
        <w:t>enfantillages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 rudement l</w:t>
      </w:r>
      <w:r>
        <w:rPr>
          <w:lang w:eastAsia="en-US"/>
        </w:rPr>
        <w:t>’</w:t>
      </w:r>
      <w:r w:rsidR="00BB5C58">
        <w:rPr>
          <w:lang w:eastAsia="en-US"/>
        </w:rPr>
        <w:t>homme de loi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je connais les affaires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les Romblon ne se sont jamais fait pincer</w:t>
      </w:r>
      <w:r>
        <w:rPr>
          <w:lang w:eastAsia="en-US"/>
        </w:rPr>
        <w:t xml:space="preserve">… </w:t>
      </w:r>
      <w:r w:rsidR="00BB5C58">
        <w:rPr>
          <w:lang w:eastAsia="en-US"/>
        </w:rPr>
        <w:t>Ils sont justement dans les environs du château</w:t>
      </w:r>
      <w:r>
        <w:rPr>
          <w:lang w:eastAsia="en-US"/>
        </w:rPr>
        <w:t>…</w:t>
      </w:r>
    </w:p>
    <w:p w14:paraId="68748D1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mieux que les Romblon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 Fargeau</w:t>
      </w:r>
      <w:r>
        <w:rPr>
          <w:lang w:eastAsia="en-US"/>
        </w:rPr>
        <w:t>.</w:t>
      </w:r>
    </w:p>
    <w:p w14:paraId="4AA83D3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Besnard secoua la tête</w:t>
      </w:r>
      <w:r w:rsidR="00A23BF9">
        <w:rPr>
          <w:lang w:eastAsia="en-US"/>
        </w:rPr>
        <w:t>.</w:t>
      </w:r>
    </w:p>
    <w:p w14:paraId="67A2FE0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Encore quelque comédie</w:t>
      </w:r>
      <w:r>
        <w:rPr>
          <w:lang w:eastAsia="en-US"/>
        </w:rPr>
        <w:t xml:space="preserve"> ! </w:t>
      </w:r>
      <w:r w:rsidR="00BB5C58">
        <w:rPr>
          <w:lang w:eastAsia="en-US"/>
        </w:rPr>
        <w:t>des embrouillaminis où Satan ne connaîtrait goutte</w:t>
      </w:r>
      <w:r>
        <w:rPr>
          <w:lang w:eastAsia="en-US"/>
        </w:rPr>
        <w:t>…</w:t>
      </w:r>
    </w:p>
    <w:p w14:paraId="16F9004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 mit sa main blanchette et ridée comme celle d</w:t>
      </w:r>
      <w:r w:rsidR="00A23BF9">
        <w:rPr>
          <w:lang w:eastAsia="en-US"/>
        </w:rPr>
        <w:t>’</w:t>
      </w:r>
      <w:r>
        <w:rPr>
          <w:lang w:eastAsia="en-US"/>
        </w:rPr>
        <w:t>une vieille femme sur la rude main de l</w:t>
      </w:r>
      <w:r w:rsidR="00A23BF9">
        <w:rPr>
          <w:lang w:eastAsia="en-US"/>
        </w:rPr>
        <w:t>’</w:t>
      </w:r>
      <w:r>
        <w:rPr>
          <w:lang w:eastAsia="en-US"/>
        </w:rPr>
        <w:t>homme de loi</w:t>
      </w:r>
      <w:r w:rsidR="00A23BF9">
        <w:rPr>
          <w:lang w:eastAsia="en-US"/>
        </w:rPr>
        <w:t>.</w:t>
      </w:r>
    </w:p>
    <w:p w14:paraId="47338CCA" w14:textId="5AABEE15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Écoutez donc</w:t>
      </w:r>
      <w:r>
        <w:rPr>
          <w:lang w:eastAsia="en-US"/>
        </w:rPr>
        <w:t xml:space="preserve"> ! </w:t>
      </w:r>
      <w:r w:rsidR="00BB5C58">
        <w:rPr>
          <w:lang w:eastAsia="en-US"/>
        </w:rPr>
        <w:t>prononça-t-il tout bas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si Berthe se perdait toute seule</w:t>
      </w:r>
      <w:r>
        <w:rPr>
          <w:lang w:eastAsia="en-US"/>
        </w:rPr>
        <w:t> ?…</w:t>
      </w:r>
    </w:p>
    <w:p w14:paraId="4D19E9C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Besnard l</w:t>
      </w:r>
      <w:r w:rsidR="00A23BF9">
        <w:rPr>
          <w:lang w:eastAsia="en-US"/>
        </w:rPr>
        <w:t>’</w:t>
      </w:r>
      <w:r>
        <w:rPr>
          <w:lang w:eastAsia="en-US"/>
        </w:rPr>
        <w:t>interrogea de l</w:t>
      </w:r>
      <w:r w:rsidR="00A23BF9">
        <w:rPr>
          <w:lang w:eastAsia="en-US"/>
        </w:rPr>
        <w:t>’</w:t>
      </w:r>
      <w:r>
        <w:rPr>
          <w:lang w:eastAsia="en-US"/>
        </w:rPr>
        <w:t>œil</w:t>
      </w:r>
      <w:r w:rsidR="00A23BF9">
        <w:rPr>
          <w:lang w:eastAsia="en-US"/>
        </w:rPr>
        <w:t>.</w:t>
      </w:r>
    </w:p>
    <w:p w14:paraId="2E4F206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Jamais Fargeau n</w:t>
      </w:r>
      <w:r w:rsidR="00A23BF9">
        <w:rPr>
          <w:lang w:eastAsia="en-US"/>
        </w:rPr>
        <w:t>’</w:t>
      </w:r>
      <w:r>
        <w:rPr>
          <w:lang w:eastAsia="en-US"/>
        </w:rPr>
        <w:t>avait eu la physionomie plus douce et plus candide</w:t>
      </w:r>
      <w:r w:rsidR="00A23BF9">
        <w:rPr>
          <w:lang w:eastAsia="en-US"/>
        </w:rPr>
        <w:t>.</w:t>
      </w:r>
    </w:p>
    <w:p w14:paraId="7A98587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ne vous ai pas tout dit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reprit-il</w:t>
      </w:r>
      <w:r>
        <w:rPr>
          <w:lang w:eastAsia="en-US"/>
        </w:rPr>
        <w:t xml:space="preserve">, </w:t>
      </w:r>
      <w:r w:rsidR="00BB5C58">
        <w:rPr>
          <w:lang w:eastAsia="en-US"/>
        </w:rPr>
        <w:t>il me reste à vous parler de ce que je viens d</w:t>
      </w:r>
      <w:r>
        <w:rPr>
          <w:lang w:eastAsia="en-US"/>
        </w:rPr>
        <w:t>’</w:t>
      </w:r>
      <w:r w:rsidR="00BB5C58">
        <w:rPr>
          <w:lang w:eastAsia="en-US"/>
        </w:rPr>
        <w:t>entendre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d</w:t>
      </w:r>
      <w:r>
        <w:rPr>
          <w:lang w:eastAsia="en-US"/>
        </w:rPr>
        <w:t>’</w:t>
      </w:r>
      <w:r w:rsidR="00BB5C58">
        <w:rPr>
          <w:lang w:eastAsia="en-US"/>
        </w:rPr>
        <w:t>abord</w:t>
      </w:r>
      <w:r>
        <w:rPr>
          <w:lang w:eastAsia="en-US"/>
        </w:rPr>
        <w:t xml:space="preserve">, </w:t>
      </w:r>
      <w:r w:rsidR="00BB5C58">
        <w:rPr>
          <w:lang w:eastAsia="en-US"/>
        </w:rPr>
        <w:t>convenons de nos faits</w:t>
      </w:r>
      <w:r>
        <w:rPr>
          <w:lang w:eastAsia="en-US"/>
        </w:rPr>
        <w:t xml:space="preserve"> : </w:t>
      </w:r>
      <w:r w:rsidR="00BB5C58">
        <w:rPr>
          <w:lang w:eastAsia="en-US"/>
        </w:rPr>
        <w:t>Olivette va venir</w:t>
      </w:r>
      <w:r>
        <w:rPr>
          <w:lang w:eastAsia="en-US"/>
        </w:rPr>
        <w:t xml:space="preserve"> ; </w:t>
      </w:r>
      <w:r w:rsidR="00BB5C58">
        <w:rPr>
          <w:lang w:eastAsia="en-US"/>
        </w:rPr>
        <w:t xml:space="preserve">je renonce à mon ancien plan qui nous compromettrait par trop vis-à-vis de cette </w:t>
      </w:r>
      <w:r w:rsidR="00BB5C58">
        <w:rPr>
          <w:lang w:eastAsia="en-US"/>
        </w:rPr>
        <w:lastRenderedPageBreak/>
        <w:t>pauvre fille</w:t>
      </w:r>
      <w:r>
        <w:rPr>
          <w:lang w:eastAsia="en-US"/>
        </w:rPr>
        <w:t xml:space="preserve">… </w:t>
      </w:r>
      <w:r w:rsidR="00BB5C58">
        <w:rPr>
          <w:lang w:eastAsia="en-US"/>
        </w:rPr>
        <w:t>Nous ne lui demanderons plus qu</w:t>
      </w:r>
      <w:r>
        <w:rPr>
          <w:lang w:eastAsia="en-US"/>
        </w:rPr>
        <w:t>’</w:t>
      </w:r>
      <w:r w:rsidR="00BB5C58">
        <w:rPr>
          <w:lang w:eastAsia="en-US"/>
        </w:rPr>
        <w:t>un tout petit mensonge</w:t>
      </w:r>
      <w:r>
        <w:rPr>
          <w:lang w:eastAsia="en-US"/>
        </w:rPr>
        <w:t xml:space="preserve">, </w:t>
      </w:r>
      <w:r w:rsidR="00BB5C58">
        <w:rPr>
          <w:lang w:eastAsia="en-US"/>
        </w:rPr>
        <w:t>bien innocent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vous promets qu</w:t>
      </w:r>
      <w:r>
        <w:rPr>
          <w:lang w:eastAsia="en-US"/>
        </w:rPr>
        <w:t>’</w:t>
      </w:r>
      <w:r w:rsidR="00BB5C58">
        <w:rPr>
          <w:lang w:eastAsia="en-US"/>
        </w:rPr>
        <w:t>elle en a fait de plus gros en sa vie</w:t>
      </w:r>
      <w:r>
        <w:rPr>
          <w:lang w:eastAsia="en-US"/>
        </w:rPr>
        <w:t xml:space="preserve">… </w:t>
      </w:r>
      <w:r w:rsidR="00BB5C58">
        <w:rPr>
          <w:lang w:eastAsia="en-US"/>
        </w:rPr>
        <w:t>À l</w:t>
      </w:r>
      <w:r>
        <w:rPr>
          <w:lang w:eastAsia="en-US"/>
        </w:rPr>
        <w:t>’</w:t>
      </w:r>
      <w:r w:rsidR="00BB5C58">
        <w:rPr>
          <w:lang w:eastAsia="en-US"/>
        </w:rPr>
        <w:t>aide de ce petit mensonge</w:t>
      </w:r>
      <w:r>
        <w:rPr>
          <w:lang w:eastAsia="en-US"/>
        </w:rPr>
        <w:t xml:space="preserve">, </w:t>
      </w:r>
      <w:r w:rsidR="00BB5C58">
        <w:rPr>
          <w:lang w:eastAsia="en-US"/>
        </w:rPr>
        <w:t>le tour sera fait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connais Berthe</w:t>
      </w:r>
      <w:r>
        <w:rPr>
          <w:lang w:eastAsia="en-US"/>
        </w:rPr>
        <w:t xml:space="preserve">… </w:t>
      </w:r>
      <w:r w:rsidR="00BB5C58">
        <w:rPr>
          <w:lang w:eastAsia="en-US"/>
        </w:rPr>
        <w:t>Nous n</w:t>
      </w:r>
      <w:r>
        <w:rPr>
          <w:lang w:eastAsia="en-US"/>
        </w:rPr>
        <w:t>’</w:t>
      </w:r>
      <w:r w:rsidR="00BB5C58">
        <w:rPr>
          <w:lang w:eastAsia="en-US"/>
        </w:rPr>
        <w:t>entendrons plus jamais parler d</w:t>
      </w:r>
      <w:r>
        <w:rPr>
          <w:lang w:eastAsia="en-US"/>
        </w:rPr>
        <w:t>’</w:t>
      </w:r>
      <w:r w:rsidR="00BB5C58">
        <w:rPr>
          <w:lang w:eastAsia="en-US"/>
        </w:rPr>
        <w:t>elle</w:t>
      </w:r>
      <w:r>
        <w:rPr>
          <w:lang w:eastAsia="en-US"/>
        </w:rPr>
        <w:t> !</w:t>
      </w:r>
    </w:p>
    <w:p w14:paraId="4E13002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Comprends pas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Besnard avec indifférence</w:t>
      </w:r>
      <w:r>
        <w:rPr>
          <w:lang w:eastAsia="en-US"/>
        </w:rPr>
        <w:t>…</w:t>
      </w:r>
    </w:p>
    <w:p w14:paraId="1B73ED02" w14:textId="77777777" w:rsidR="00A23BF9" w:rsidRDefault="00BB5C58" w:rsidP="00A23BF9">
      <w:pPr>
        <w:numPr>
          <w:ins w:id="70" w:author="Alain" w:date="2009-11-17T19:04:00Z"/>
        </w:numPr>
        <w:rPr>
          <w:lang w:eastAsia="en-US"/>
        </w:rPr>
      </w:pPr>
      <w:r>
        <w:rPr>
          <w:lang w:eastAsia="en-US"/>
        </w:rPr>
        <w:t>Car il n</w:t>
      </w:r>
      <w:r w:rsidR="00A23BF9">
        <w:rPr>
          <w:lang w:eastAsia="en-US"/>
        </w:rPr>
        <w:t>’</w:t>
      </w:r>
      <w:r>
        <w:rPr>
          <w:lang w:eastAsia="en-US"/>
        </w:rPr>
        <w:t>avait pas grande foi dans ces subtiles imaginations qui étaient les armes favorites de Fargeau</w:t>
      </w:r>
      <w:r w:rsidR="00A23BF9">
        <w:rPr>
          <w:lang w:eastAsia="en-US"/>
        </w:rPr>
        <w:t>.</w:t>
      </w:r>
    </w:p>
    <w:p w14:paraId="55B73B7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Puis il ajouta</w:t>
      </w:r>
      <w:r w:rsidR="00A23BF9">
        <w:rPr>
          <w:lang w:eastAsia="en-US"/>
        </w:rPr>
        <w:t> :</w:t>
      </w:r>
    </w:p>
    <w:p w14:paraId="026BEC4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</w:t>
      </w:r>
      <w:r>
        <w:rPr>
          <w:lang w:eastAsia="en-US"/>
        </w:rPr>
        <w:t>’</w:t>
      </w:r>
      <w:r w:rsidR="00BB5C58">
        <w:rPr>
          <w:lang w:eastAsia="en-US"/>
        </w:rPr>
        <w:t>ailleurs</w:t>
      </w:r>
      <w:r>
        <w:rPr>
          <w:lang w:eastAsia="en-US"/>
        </w:rPr>
        <w:t xml:space="preserve">, </w:t>
      </w:r>
      <w:r w:rsidR="00BB5C58">
        <w:rPr>
          <w:lang w:eastAsia="en-US"/>
        </w:rPr>
        <w:t>Berthe partie</w:t>
      </w:r>
      <w:r>
        <w:rPr>
          <w:lang w:eastAsia="en-US"/>
        </w:rPr>
        <w:t xml:space="preserve">, </w:t>
      </w:r>
      <w:r w:rsidR="00BB5C58">
        <w:rPr>
          <w:lang w:eastAsia="en-US"/>
        </w:rPr>
        <w:t>le testament subsiste</w:t>
      </w:r>
      <w:r>
        <w:rPr>
          <w:lang w:eastAsia="en-US"/>
        </w:rPr>
        <w:t>…</w:t>
      </w:r>
    </w:p>
    <w:p w14:paraId="28170B0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Un sourire cafard vint aux lèvres de Fargeau</w:t>
      </w:r>
      <w:r w:rsidR="00A23BF9">
        <w:rPr>
          <w:lang w:eastAsia="en-US"/>
        </w:rPr>
        <w:t>.</w:t>
      </w:r>
    </w:p>
    <w:p w14:paraId="26285B84" w14:textId="04286F7D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Nous aurons bien le bonheur de conserver mon respectable oncle quelques jours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dit-il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et quand il saura que Berthe est perdue</w:t>
      </w:r>
      <w:r>
        <w:rPr>
          <w:lang w:eastAsia="en-US"/>
        </w:rPr>
        <w:t xml:space="preserve">… </w:t>
      </w:r>
      <w:r w:rsidR="00BB5C58">
        <w:rPr>
          <w:lang w:eastAsia="en-US"/>
        </w:rPr>
        <w:t>morte</w:t>
      </w:r>
      <w:r>
        <w:rPr>
          <w:lang w:eastAsia="en-US"/>
        </w:rPr>
        <w:t xml:space="preserve">, </w:t>
      </w:r>
      <w:r w:rsidR="00BB5C58">
        <w:rPr>
          <w:lang w:eastAsia="en-US"/>
        </w:rPr>
        <w:t>si vous voulez</w:t>
      </w:r>
      <w:r>
        <w:rPr>
          <w:lang w:eastAsia="en-US"/>
        </w:rPr>
        <w:t>…</w:t>
      </w:r>
    </w:p>
    <w:p w14:paraId="71F7126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déjà mieux</w:t>
      </w:r>
      <w:r>
        <w:rPr>
          <w:lang w:eastAsia="en-US"/>
        </w:rPr>
        <w:t xml:space="preserve"> ! </w:t>
      </w:r>
      <w:r w:rsidR="00BB5C58">
        <w:rPr>
          <w:lang w:eastAsia="en-US"/>
        </w:rPr>
        <w:t>interrompit Besnard</w:t>
      </w:r>
      <w:r>
        <w:rPr>
          <w:lang w:eastAsia="en-US"/>
        </w:rPr>
        <w:t xml:space="preserve">. </w:t>
      </w:r>
      <w:r w:rsidR="00BB5C58">
        <w:rPr>
          <w:lang w:eastAsia="en-US"/>
        </w:rPr>
        <w:t>Voyons toujours votre histoire</w:t>
      </w:r>
      <w:r>
        <w:rPr>
          <w:lang w:eastAsia="en-US"/>
        </w:rPr>
        <w:t>.</w:t>
      </w:r>
    </w:p>
    <w:p w14:paraId="2627CEA1" w14:textId="6F0CC66D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Comme le fameux plan de </w:t>
      </w:r>
      <w:r w:rsidR="00A23BF9">
        <w:rPr>
          <w:lang w:eastAsia="en-US"/>
        </w:rPr>
        <w:t>M. </w:t>
      </w:r>
      <w:r>
        <w:rPr>
          <w:lang w:eastAsia="en-US"/>
        </w:rPr>
        <w:t>Fargeau se développera en action sous nos yeux il serait superflu de l</w:t>
      </w:r>
      <w:r w:rsidR="00A23BF9">
        <w:rPr>
          <w:lang w:eastAsia="en-US"/>
        </w:rPr>
        <w:t>’</w:t>
      </w:r>
      <w:r>
        <w:rPr>
          <w:lang w:eastAsia="en-US"/>
        </w:rPr>
        <w:t>expliquer d</w:t>
      </w:r>
      <w:r w:rsidR="00A23BF9">
        <w:rPr>
          <w:lang w:eastAsia="en-US"/>
        </w:rPr>
        <w:t>’</w:t>
      </w:r>
      <w:r>
        <w:rPr>
          <w:lang w:eastAsia="en-US"/>
        </w:rPr>
        <w:t>avance au lecteur</w:t>
      </w:r>
      <w:r w:rsidR="00A23BF9">
        <w:rPr>
          <w:lang w:eastAsia="en-US"/>
        </w:rPr>
        <w:t>.</w:t>
      </w:r>
    </w:p>
    <w:p w14:paraId="7A40CEA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Qu</w:t>
      </w:r>
      <w:r w:rsidR="00A23BF9">
        <w:rPr>
          <w:lang w:eastAsia="en-US"/>
        </w:rPr>
        <w:t>’</w:t>
      </w:r>
      <w:r>
        <w:rPr>
          <w:lang w:eastAsia="en-US"/>
        </w:rPr>
        <w:t>il nous suffise de dire que Fargeau parla un quart d</w:t>
      </w:r>
      <w:r w:rsidR="00A23BF9">
        <w:rPr>
          <w:lang w:eastAsia="en-US"/>
        </w:rPr>
        <w:t>’</w:t>
      </w:r>
      <w:r>
        <w:rPr>
          <w:lang w:eastAsia="en-US"/>
        </w:rPr>
        <w:t>heure durant</w:t>
      </w:r>
      <w:r w:rsidR="00A23BF9">
        <w:rPr>
          <w:lang w:eastAsia="en-US"/>
        </w:rPr>
        <w:t xml:space="preserve">, </w:t>
      </w:r>
      <w:r>
        <w:rPr>
          <w:lang w:eastAsia="en-US"/>
        </w:rPr>
        <w:t>sans s</w:t>
      </w:r>
      <w:r w:rsidR="00A23BF9">
        <w:rPr>
          <w:lang w:eastAsia="en-US"/>
        </w:rPr>
        <w:t>’</w:t>
      </w:r>
      <w:r>
        <w:rPr>
          <w:lang w:eastAsia="en-US"/>
        </w:rPr>
        <w:t>animer</w:t>
      </w:r>
      <w:r w:rsidR="00A23BF9">
        <w:rPr>
          <w:lang w:eastAsia="en-US"/>
        </w:rPr>
        <w:t xml:space="preserve">, </w:t>
      </w:r>
      <w:r>
        <w:rPr>
          <w:lang w:eastAsia="en-US"/>
        </w:rPr>
        <w:t>sans se presser</w:t>
      </w:r>
      <w:r w:rsidR="00A23BF9">
        <w:rPr>
          <w:lang w:eastAsia="en-US"/>
        </w:rPr>
        <w:t xml:space="preserve">, </w:t>
      </w:r>
      <w:r>
        <w:rPr>
          <w:lang w:eastAsia="en-US"/>
        </w:rPr>
        <w:t>avec le même calme que s</w:t>
      </w:r>
      <w:r w:rsidR="00A23BF9">
        <w:rPr>
          <w:lang w:eastAsia="en-US"/>
        </w:rPr>
        <w:t>’</w:t>
      </w:r>
      <w:r>
        <w:rPr>
          <w:lang w:eastAsia="en-US"/>
        </w:rPr>
        <w:t>il se fût agi d</w:t>
      </w:r>
      <w:r w:rsidR="00A23BF9">
        <w:rPr>
          <w:lang w:eastAsia="en-US"/>
        </w:rPr>
        <w:t>’</w:t>
      </w:r>
      <w:r>
        <w:rPr>
          <w:lang w:eastAsia="en-US"/>
        </w:rPr>
        <w:t>une affaire de justice de paix</w:t>
      </w:r>
      <w:r w:rsidR="00A23BF9">
        <w:rPr>
          <w:lang w:eastAsia="en-US"/>
        </w:rPr>
        <w:t>.</w:t>
      </w:r>
    </w:p>
    <w:p w14:paraId="029507E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Quand il eut fini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homme de loi se leva</w:t>
      </w:r>
      <w:r w:rsidR="00A23BF9">
        <w:rPr>
          <w:lang w:eastAsia="en-US"/>
        </w:rPr>
        <w:t>.</w:t>
      </w:r>
    </w:p>
    <w:p w14:paraId="269C7B2A" w14:textId="110CD735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crois bien que vous êtes le diable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Fargeau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dit-il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 xml:space="preserve">mais </w:t>
      </w:r>
      <w:hyperlink r:id="rId11" w:history="1">
        <w:r w:rsidR="00BB5C58">
          <w:t>ça ne</w:t>
        </w:r>
      </w:hyperlink>
      <w:r w:rsidR="00BB5C58">
        <w:rPr>
          <w:lang w:eastAsia="en-US"/>
        </w:rPr>
        <w:t xml:space="preserve"> me rega</w:t>
      </w:r>
      <w:r w:rsidR="00BB5C58">
        <w:t>rde pas</w:t>
      </w:r>
      <w:r>
        <w:rPr>
          <w:lang w:eastAsia="en-US"/>
        </w:rPr>
        <w:t xml:space="preserve">… </w:t>
      </w:r>
      <w:r w:rsidR="00BB5C58">
        <w:rPr>
          <w:lang w:eastAsia="en-US"/>
        </w:rPr>
        <w:t>Pauvre petite demoiselle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Enfin n</w:t>
      </w:r>
      <w:r>
        <w:rPr>
          <w:lang w:eastAsia="en-US"/>
        </w:rPr>
        <w:t>’</w:t>
      </w:r>
      <w:r w:rsidR="00BB5C58">
        <w:rPr>
          <w:lang w:eastAsia="en-US"/>
        </w:rPr>
        <w:t>importe</w:t>
      </w:r>
      <w:r>
        <w:rPr>
          <w:lang w:eastAsia="en-US"/>
        </w:rPr>
        <w:t xml:space="preserve">…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entends venir quelqu</w:t>
      </w:r>
      <w:r>
        <w:rPr>
          <w:lang w:eastAsia="en-US"/>
        </w:rPr>
        <w:t>’</w:t>
      </w:r>
      <w:r w:rsidR="00BB5C58">
        <w:rPr>
          <w:lang w:eastAsia="en-US"/>
        </w:rPr>
        <w:t>un</w:t>
      </w:r>
      <w:r>
        <w:rPr>
          <w:lang w:eastAsia="en-US"/>
        </w:rPr>
        <w:t xml:space="preserve">… </w:t>
      </w:r>
      <w:r w:rsidR="00BB5C58">
        <w:rPr>
          <w:lang w:eastAsia="en-US"/>
        </w:rPr>
        <w:t>l</w:t>
      </w:r>
      <w:r>
        <w:rPr>
          <w:lang w:eastAsia="en-US"/>
        </w:rPr>
        <w:t>’</w:t>
      </w:r>
      <w:r w:rsidR="00BB5C58">
        <w:rPr>
          <w:lang w:eastAsia="en-US"/>
        </w:rPr>
        <w:t>histoire est bonne et peut réussir</w:t>
      </w:r>
      <w:r>
        <w:rPr>
          <w:lang w:eastAsia="en-US"/>
        </w:rPr>
        <w:t>.</w:t>
      </w:r>
    </w:p>
    <w:p w14:paraId="60BC47F7" w14:textId="479408D5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Olivette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Fargeau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à l</w:t>
      </w:r>
      <w:r>
        <w:rPr>
          <w:lang w:eastAsia="en-US"/>
        </w:rPr>
        <w:t>’</w:t>
      </w:r>
      <w:r w:rsidR="00BB5C58">
        <w:rPr>
          <w:lang w:eastAsia="en-US"/>
        </w:rPr>
        <w:t>œuvre</w:t>
      </w:r>
      <w:r>
        <w:rPr>
          <w:lang w:eastAsia="en-US"/>
        </w:rPr>
        <w:t> !</w:t>
      </w:r>
    </w:p>
    <w:p w14:paraId="5354D7C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À l</w:t>
      </w:r>
      <w:r>
        <w:rPr>
          <w:lang w:eastAsia="en-US"/>
        </w:rPr>
        <w:t>’</w:t>
      </w:r>
      <w:r w:rsidR="00BB5C58">
        <w:rPr>
          <w:lang w:eastAsia="en-US"/>
        </w:rPr>
        <w:t>œuvre soit</w:t>
      </w:r>
      <w:r>
        <w:rPr>
          <w:lang w:eastAsia="en-US"/>
        </w:rPr>
        <w:t> !</w:t>
      </w:r>
    </w:p>
    <w:p w14:paraId="5F5A2D32" w14:textId="13999BF4" w:rsidR="00A23BF9" w:rsidRDefault="00BB5C58" w:rsidP="00A23BF9">
      <w:pPr>
        <w:rPr>
          <w:lang w:eastAsia="en-US"/>
        </w:rPr>
      </w:pPr>
      <w:r>
        <w:rPr>
          <w:lang w:eastAsia="en-US"/>
        </w:rPr>
        <w:t>Olivette descendait la montagne en minaudant et en se jouant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Elle </w:t>
      </w:r>
      <w:r>
        <w:t>chantait quelque chan</w:t>
      </w:r>
      <w:r>
        <w:rPr>
          <w:lang w:eastAsia="en-US"/>
        </w:rPr>
        <w:t>son rennaise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de cette voix gentille et aigrelette que </w:t>
      </w: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le pâtour eût préférée aux concerts du ciel</w:t>
      </w:r>
      <w:r w:rsidR="00A23BF9">
        <w:rPr>
          <w:lang w:eastAsia="en-US"/>
        </w:rPr>
        <w:t>.</w:t>
      </w:r>
    </w:p>
    <w:p w14:paraId="7F6C8CA5" w14:textId="3A8C096B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vous êtes comme il faut</w:t>
      </w:r>
      <w:r>
        <w:rPr>
          <w:lang w:eastAsia="en-US"/>
        </w:rPr>
        <w:t xml:space="preserve">, </w:t>
      </w:r>
      <w:r w:rsidR="00BB5C58">
        <w:rPr>
          <w:lang w:eastAsia="en-US"/>
        </w:rPr>
        <w:t>vous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dit-elle d</w:t>
      </w:r>
      <w:r>
        <w:rPr>
          <w:lang w:eastAsia="en-US"/>
        </w:rPr>
        <w:t>’</w:t>
      </w:r>
      <w:r w:rsidR="00BB5C58">
        <w:rPr>
          <w:lang w:eastAsia="en-US"/>
        </w:rPr>
        <w:t>un air fâché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vous me laissez là</w:t>
      </w:r>
      <w:r>
        <w:rPr>
          <w:lang w:eastAsia="en-US"/>
        </w:rPr>
        <w:t xml:space="preserve">, </w:t>
      </w:r>
      <w:r w:rsidR="00BB5C58">
        <w:rPr>
          <w:lang w:eastAsia="en-US"/>
        </w:rPr>
        <w:t>les pieds mouillés dans l</w:t>
      </w:r>
      <w:r>
        <w:rPr>
          <w:lang w:eastAsia="en-US"/>
        </w:rPr>
        <w:t>’</w:t>
      </w:r>
      <w:r w:rsidR="00BB5C58">
        <w:rPr>
          <w:lang w:eastAsia="en-US"/>
        </w:rPr>
        <w:t>herbe</w:t>
      </w:r>
      <w:r>
        <w:rPr>
          <w:lang w:eastAsia="en-US"/>
        </w:rPr>
        <w:t xml:space="preserve">, </w:t>
      </w:r>
      <w:r w:rsidR="00BB5C58">
        <w:rPr>
          <w:lang w:eastAsia="en-US"/>
        </w:rPr>
        <w:t>à vous attendre</w:t>
      </w:r>
      <w:r>
        <w:rPr>
          <w:lang w:eastAsia="en-US"/>
        </w:rPr>
        <w:t>.</w:t>
      </w:r>
    </w:p>
    <w:p w14:paraId="35D9111A" w14:textId="4EB64F34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vrai ça</w:t>
      </w:r>
      <w:r>
        <w:rPr>
          <w:lang w:eastAsia="en-US"/>
        </w:rPr>
        <w:t xml:space="preserve">, </w:t>
      </w:r>
      <w:r w:rsidR="00BB5C58">
        <w:rPr>
          <w:lang w:eastAsia="en-US"/>
        </w:rPr>
        <w:t>repartit Besnard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mademoiselle Olivette ne porte pas des sabots</w:t>
      </w:r>
      <w:r>
        <w:rPr>
          <w:lang w:eastAsia="en-US"/>
        </w:rPr>
        <w:t>.</w:t>
      </w:r>
    </w:p>
    <w:p w14:paraId="234F030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Des sabots</w:t>
      </w:r>
      <w:r>
        <w:rPr>
          <w:lang w:eastAsia="en-US"/>
        </w:rPr>
        <w:t xml:space="preserve"> ! </w:t>
      </w:r>
      <w:r w:rsidR="00BB5C58">
        <w:rPr>
          <w:lang w:eastAsia="en-US"/>
        </w:rPr>
        <w:t>répéta la jeune fille en se redressant</w:t>
      </w:r>
      <w:r>
        <w:rPr>
          <w:lang w:eastAsia="en-US"/>
        </w:rPr>
        <w:t>.</w:t>
      </w:r>
    </w:p>
    <w:p w14:paraId="51B657C3" w14:textId="5A321EB0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Des sabots</w:t>
      </w:r>
      <w:r>
        <w:rPr>
          <w:lang w:eastAsia="en-US"/>
        </w:rPr>
        <w:t xml:space="preserve"> ! </w:t>
      </w:r>
      <w:r w:rsidR="00BB5C58">
        <w:rPr>
          <w:lang w:eastAsia="en-US"/>
        </w:rPr>
        <w:t>répéta Fargeau d</w:t>
      </w:r>
      <w:r>
        <w:rPr>
          <w:lang w:eastAsia="en-US"/>
        </w:rPr>
        <w:t>’</w:t>
      </w:r>
      <w:r w:rsidR="00BB5C58">
        <w:rPr>
          <w:lang w:eastAsia="en-US"/>
        </w:rPr>
        <w:t>un air scandalisé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Olivette</w:t>
      </w:r>
      <w:r>
        <w:rPr>
          <w:lang w:eastAsia="en-US"/>
        </w:rPr>
        <w:t xml:space="preserve"> ! </w:t>
      </w:r>
      <w:r w:rsidR="00BB5C58">
        <w:rPr>
          <w:lang w:eastAsia="en-US"/>
        </w:rPr>
        <w:t>des sabots</w:t>
      </w:r>
      <w:r>
        <w:rPr>
          <w:lang w:eastAsia="en-US"/>
        </w:rPr>
        <w:t xml:space="preserve"> ! </w:t>
      </w:r>
      <w:r w:rsidR="00BB5C58">
        <w:rPr>
          <w:lang w:eastAsia="en-US"/>
        </w:rPr>
        <w:t>que disions-nous tout à l</w:t>
      </w:r>
      <w:r>
        <w:rPr>
          <w:lang w:eastAsia="en-US"/>
        </w:rPr>
        <w:t>’</w:t>
      </w:r>
      <w:r w:rsidR="00BB5C58">
        <w:rPr>
          <w:lang w:eastAsia="en-US"/>
        </w:rPr>
        <w:t>heure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cher monsieur Besnard</w:t>
      </w:r>
      <w:r>
        <w:rPr>
          <w:lang w:eastAsia="en-US"/>
        </w:rPr>
        <w:t> ?</w:t>
      </w:r>
    </w:p>
    <w:p w14:paraId="6A1B9FE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Ce que nous disions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bon monsieur Fargeau</w:t>
      </w:r>
      <w:r>
        <w:rPr>
          <w:lang w:eastAsia="en-US"/>
        </w:rPr>
        <w:t> ?…</w:t>
      </w:r>
    </w:p>
    <w:p w14:paraId="3A083F0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Oui</w:t>
      </w:r>
      <w:r>
        <w:rPr>
          <w:lang w:eastAsia="en-US"/>
        </w:rPr>
        <w:t xml:space="preserve">… </w:t>
      </w:r>
      <w:r w:rsidR="00BB5C58">
        <w:rPr>
          <w:lang w:eastAsia="en-US"/>
        </w:rPr>
        <w:t>Ne disions-nous pas</w:t>
      </w:r>
      <w:r>
        <w:rPr>
          <w:lang w:eastAsia="en-US"/>
        </w:rPr>
        <w:t xml:space="preserve"> : </w:t>
      </w:r>
      <w:r w:rsidR="00BB5C58">
        <w:rPr>
          <w:lang w:eastAsia="en-US"/>
        </w:rPr>
        <w:t>cette petite Olivette ne ressemble pas plus à une paysanne</w:t>
      </w:r>
      <w:r>
        <w:rPr>
          <w:lang w:eastAsia="en-US"/>
        </w:rPr>
        <w:t xml:space="preserve">, </w:t>
      </w:r>
      <w:r w:rsidR="00BB5C58">
        <w:rPr>
          <w:lang w:eastAsia="en-US"/>
        </w:rPr>
        <w:t>qu</w:t>
      </w:r>
      <w:r>
        <w:rPr>
          <w:lang w:eastAsia="en-US"/>
        </w:rPr>
        <w:t>’</w:t>
      </w:r>
      <w:r w:rsidR="00BB5C58">
        <w:rPr>
          <w:lang w:eastAsia="en-US"/>
        </w:rPr>
        <w:t>un lapin blanc ne ressemble à une taupe</w:t>
      </w:r>
      <w:r>
        <w:rPr>
          <w:lang w:eastAsia="en-US"/>
        </w:rPr>
        <w:t> !…</w:t>
      </w:r>
    </w:p>
    <w:p w14:paraId="3A76296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Le fait est que nous disions cela</w:t>
      </w:r>
      <w:r>
        <w:rPr>
          <w:lang w:eastAsia="en-US"/>
        </w:rPr>
        <w:t xml:space="preserve"> ! </w:t>
      </w:r>
      <w:r w:rsidR="00BB5C58">
        <w:rPr>
          <w:lang w:eastAsia="en-US"/>
        </w:rPr>
        <w:t>prononça Besnard gravement</w:t>
      </w:r>
      <w:r>
        <w:rPr>
          <w:lang w:eastAsia="en-US"/>
        </w:rPr>
        <w:t>.</w:t>
      </w:r>
    </w:p>
    <w:p w14:paraId="4770D4D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Olivette souriait et baissait les yeux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était rouge de plaisir</w:t>
      </w:r>
      <w:r w:rsidR="00A23BF9">
        <w:rPr>
          <w:lang w:eastAsia="en-US"/>
        </w:rPr>
        <w:t>.</w:t>
      </w:r>
    </w:p>
    <w:p w14:paraId="3A4AC0E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Dame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balbutia-t-elle</w:t>
      </w:r>
      <w:r>
        <w:rPr>
          <w:lang w:eastAsia="en-US"/>
        </w:rPr>
        <w:t xml:space="preserve">, </w:t>
      </w:r>
      <w:r w:rsidR="00BB5C58">
        <w:rPr>
          <w:lang w:eastAsia="en-US"/>
        </w:rPr>
        <w:t>on n</w:t>
      </w:r>
      <w:r>
        <w:rPr>
          <w:lang w:eastAsia="en-US"/>
        </w:rPr>
        <w:t>’</w:t>
      </w:r>
      <w:r w:rsidR="00BB5C58">
        <w:rPr>
          <w:lang w:eastAsia="en-US"/>
        </w:rPr>
        <w:t>est pas cause</w:t>
      </w:r>
      <w:r>
        <w:rPr>
          <w:lang w:eastAsia="en-US"/>
        </w:rPr>
        <w:t>…</w:t>
      </w:r>
    </w:p>
    <w:p w14:paraId="6719A91A" w14:textId="730DC0B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Ce n</w:t>
      </w:r>
      <w:r>
        <w:rPr>
          <w:lang w:eastAsia="en-US"/>
        </w:rPr>
        <w:t>’</w:t>
      </w:r>
      <w:r w:rsidR="00BB5C58">
        <w:rPr>
          <w:lang w:eastAsia="en-US"/>
        </w:rPr>
        <w:t>est pas un reproche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empressa de continuer Fargeau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 xml:space="preserve">si vous êtes plus jolie et mieux élevée que vos </w:t>
      </w:r>
      <w:r w:rsidR="00BB5C58">
        <w:rPr>
          <w:lang w:eastAsia="en-US"/>
        </w:rPr>
        <w:lastRenderedPageBreak/>
        <w:t>compagnes</w:t>
      </w:r>
      <w:r>
        <w:rPr>
          <w:lang w:eastAsia="en-US"/>
        </w:rPr>
        <w:t xml:space="preserve">, </w:t>
      </w:r>
      <w:r w:rsidR="00BB5C58">
        <w:rPr>
          <w:lang w:eastAsia="en-US"/>
        </w:rPr>
        <w:t>personne ne peut vous blâmer pour cela</w:t>
      </w:r>
      <w:r>
        <w:rPr>
          <w:lang w:eastAsia="en-US"/>
        </w:rPr>
        <w:t xml:space="preserve">, </w:t>
      </w:r>
      <w:r w:rsidR="00BB5C58">
        <w:rPr>
          <w:lang w:eastAsia="en-US"/>
        </w:rPr>
        <w:t>ma pauvre Olivette</w:t>
      </w:r>
      <w:r>
        <w:rPr>
          <w:lang w:eastAsia="en-US"/>
        </w:rPr>
        <w:t xml:space="preserve">… </w:t>
      </w:r>
      <w:r w:rsidR="00BB5C58">
        <w:rPr>
          <w:lang w:eastAsia="en-US"/>
        </w:rPr>
        <w:t>Ce que nous en disions</w:t>
      </w:r>
      <w:r>
        <w:rPr>
          <w:lang w:eastAsia="en-US"/>
        </w:rPr>
        <w:t xml:space="preserve">, </w:t>
      </w:r>
      <w:r w:rsidR="00BB5C58">
        <w:rPr>
          <w:lang w:eastAsia="en-US"/>
        </w:rPr>
        <w:t>du reste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était en passant</w:t>
      </w:r>
      <w:r>
        <w:rPr>
          <w:lang w:eastAsia="en-US"/>
        </w:rPr>
        <w:t xml:space="preserve">… </w:t>
      </w:r>
      <w:r w:rsidR="00BB5C58">
        <w:rPr>
          <w:lang w:eastAsia="en-US"/>
        </w:rPr>
        <w:t>pour causer</w:t>
      </w:r>
      <w:r>
        <w:rPr>
          <w:lang w:eastAsia="en-US"/>
        </w:rPr>
        <w:t xml:space="preserve">…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N</w:t>
      </w:r>
      <w:r>
        <w:rPr>
          <w:lang w:eastAsia="en-US"/>
        </w:rPr>
        <w:t>’</w:t>
      </w:r>
      <w:r w:rsidR="00BB5C58">
        <w:rPr>
          <w:lang w:eastAsia="en-US"/>
        </w:rPr>
        <w:t>est-ce pas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Besnard</w:t>
      </w:r>
      <w:r>
        <w:rPr>
          <w:lang w:eastAsia="en-US"/>
        </w:rPr>
        <w:t> ?</w:t>
      </w:r>
    </w:p>
    <w:p w14:paraId="6E0F158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Il faut bien un peu bavarder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Fargeau</w:t>
      </w:r>
      <w:r>
        <w:rPr>
          <w:lang w:eastAsia="en-US"/>
        </w:rPr>
        <w:t>.</w:t>
      </w:r>
    </w:p>
    <w:p w14:paraId="181B9E7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 toucha l</w:t>
      </w:r>
      <w:r w:rsidR="00A23BF9">
        <w:rPr>
          <w:lang w:eastAsia="en-US"/>
        </w:rPr>
        <w:t>’</w:t>
      </w:r>
      <w:r>
        <w:rPr>
          <w:lang w:eastAsia="en-US"/>
        </w:rPr>
        <w:t>oreille d</w:t>
      </w:r>
      <w:r w:rsidR="00A23BF9">
        <w:rPr>
          <w:lang w:eastAsia="en-US"/>
        </w:rPr>
        <w:t>’</w:t>
      </w:r>
      <w:r>
        <w:rPr>
          <w:lang w:eastAsia="en-US"/>
        </w:rPr>
        <w:t>Olivette</w:t>
      </w:r>
      <w:r w:rsidR="00A23BF9">
        <w:rPr>
          <w:lang w:eastAsia="en-US"/>
        </w:rPr>
        <w:t>.</w:t>
      </w:r>
    </w:p>
    <w:p w14:paraId="52C73FB2" w14:textId="356FC710" w:rsidR="00A23BF9" w:rsidRDefault="00A23BF9" w:rsidP="00A23BF9">
      <w:pPr>
        <w:rPr>
          <w:lang w:eastAsia="en-US"/>
        </w:rPr>
      </w:pPr>
      <w:r>
        <w:rPr>
          <w:lang w:eastAsia="en-US"/>
        </w:rPr>
        <w:t>— M. </w:t>
      </w:r>
      <w:r w:rsidR="00BB5C58">
        <w:rPr>
          <w:lang w:eastAsia="en-US"/>
        </w:rPr>
        <w:t>Besnard me disait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reprit-il</w:t>
      </w:r>
      <w:r>
        <w:rPr>
          <w:lang w:eastAsia="en-US"/>
        </w:rPr>
        <w:t xml:space="preserve"> :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Quel dommage de voir cette petite jeune personne-là enterrée dans un trou</w:t>
      </w:r>
      <w:r>
        <w:rPr>
          <w:lang w:eastAsia="en-US"/>
        </w:rPr>
        <w:t> !</w:t>
      </w:r>
    </w:p>
    <w:p w14:paraId="72D4232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vous me répondiez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Fargeau</w:t>
      </w:r>
      <w:r>
        <w:rPr>
          <w:lang w:eastAsia="en-US"/>
        </w:rPr>
        <w:t xml:space="preserve">, </w:t>
      </w:r>
      <w:r w:rsidR="00BB5C58">
        <w:rPr>
          <w:lang w:eastAsia="en-US"/>
        </w:rPr>
        <w:t>riposta Besnard</w:t>
      </w:r>
      <w:r>
        <w:rPr>
          <w:lang w:eastAsia="en-US"/>
        </w:rPr>
        <w:t xml:space="preserve"> : </w:t>
      </w:r>
      <w:r w:rsidR="00BB5C58">
        <w:rPr>
          <w:lang w:eastAsia="en-US"/>
        </w:rPr>
        <w:t>Quel dommage</w:t>
      </w:r>
      <w:r>
        <w:rPr>
          <w:lang w:eastAsia="en-US"/>
        </w:rPr>
        <w:t xml:space="preserve"> ! </w:t>
      </w:r>
      <w:r w:rsidR="00BB5C58">
        <w:rPr>
          <w:lang w:eastAsia="en-US"/>
        </w:rPr>
        <w:t>quand on pense qu</w:t>
      </w:r>
      <w:r>
        <w:rPr>
          <w:lang w:eastAsia="en-US"/>
        </w:rPr>
        <w:t>’</w:t>
      </w:r>
      <w:r w:rsidR="00BB5C58">
        <w:rPr>
          <w:lang w:eastAsia="en-US"/>
        </w:rPr>
        <w:t xml:space="preserve">elle va peut-être épouser ce rustaud de </w:t>
      </w:r>
      <w:proofErr w:type="spellStart"/>
      <w:r w:rsidR="00BB5C58">
        <w:rPr>
          <w:lang w:eastAsia="en-US"/>
        </w:rPr>
        <w:t>Yaume</w:t>
      </w:r>
      <w:proofErr w:type="spellEnd"/>
      <w:r>
        <w:rPr>
          <w:lang w:eastAsia="en-US"/>
        </w:rPr>
        <w:t>…</w:t>
      </w:r>
    </w:p>
    <w:p w14:paraId="4B5FD27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Dame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fit Olivette</w:t>
      </w:r>
      <w:r>
        <w:rPr>
          <w:lang w:eastAsia="en-US"/>
        </w:rPr>
        <w:t>.</w:t>
      </w:r>
    </w:p>
    <w:p w14:paraId="12F5522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Un imbécile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 Fargeau</w:t>
      </w:r>
      <w:r>
        <w:rPr>
          <w:lang w:eastAsia="en-US"/>
        </w:rPr>
        <w:t>.</w:t>
      </w:r>
    </w:p>
    <w:p w14:paraId="45623B5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Un </w:t>
      </w:r>
      <w:proofErr w:type="spellStart"/>
      <w:r w:rsidR="00BB5C58">
        <w:rPr>
          <w:lang w:eastAsia="en-US"/>
        </w:rPr>
        <w:t>pétras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dit Besnard</w:t>
      </w:r>
      <w:r>
        <w:rPr>
          <w:lang w:eastAsia="en-US"/>
        </w:rPr>
        <w:t>.</w:t>
      </w:r>
    </w:p>
    <w:p w14:paraId="750E652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Olivette n</w:t>
      </w:r>
      <w:r w:rsidR="00A23BF9">
        <w:rPr>
          <w:lang w:eastAsia="en-US"/>
        </w:rPr>
        <w:t>’</w:t>
      </w:r>
      <w:r>
        <w:rPr>
          <w:lang w:eastAsia="en-US"/>
        </w:rPr>
        <w:t xml:space="preserve">avait </w:t>
      </w:r>
      <w:proofErr w:type="spellStart"/>
      <w:r>
        <w:rPr>
          <w:lang w:eastAsia="en-US"/>
        </w:rPr>
        <w:t>garde</w:t>
      </w:r>
      <w:proofErr w:type="spellEnd"/>
      <w:r>
        <w:rPr>
          <w:lang w:eastAsia="en-US"/>
        </w:rPr>
        <w:t xml:space="preserve"> de s</w:t>
      </w:r>
      <w:r w:rsidR="00A23BF9">
        <w:rPr>
          <w:lang w:eastAsia="en-US"/>
        </w:rPr>
        <w:t>’</w:t>
      </w:r>
      <w:r>
        <w:rPr>
          <w:lang w:eastAsia="en-US"/>
        </w:rPr>
        <w:t>inscrire en faux</w:t>
      </w:r>
      <w:r w:rsidR="00A23BF9">
        <w:rPr>
          <w:lang w:eastAsia="en-US"/>
        </w:rPr>
        <w:t xml:space="preserve"> ; </w:t>
      </w:r>
      <w:r>
        <w:rPr>
          <w:lang w:eastAsia="en-US"/>
        </w:rPr>
        <w:t>seulement elle murmurait en mordant son tablier</w:t>
      </w:r>
      <w:r w:rsidR="00A23BF9">
        <w:rPr>
          <w:lang w:eastAsia="en-US"/>
        </w:rPr>
        <w:t> :</w:t>
      </w:r>
    </w:p>
    <w:p w14:paraId="12AD96E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Dame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dame</w:t>
      </w:r>
      <w:r>
        <w:rPr>
          <w:lang w:eastAsia="en-US"/>
        </w:rPr>
        <w:t> !…</w:t>
      </w:r>
    </w:p>
    <w:p w14:paraId="6CBAA5B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Et ce </w:t>
      </w:r>
      <w:r>
        <w:rPr>
          <w:i/>
          <w:lang w:eastAsia="en-US"/>
        </w:rPr>
        <w:t>dame</w:t>
      </w:r>
      <w:r>
        <w:rPr>
          <w:lang w:eastAsia="en-US"/>
        </w:rPr>
        <w:t xml:space="preserve"> voulait dire</w:t>
      </w:r>
      <w:r w:rsidR="00A23BF9">
        <w:rPr>
          <w:lang w:eastAsia="en-US"/>
        </w:rPr>
        <w:t> :</w:t>
      </w:r>
    </w:p>
    <w:p w14:paraId="59AEF80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Mes bons messieurs</w:t>
      </w:r>
      <w:r>
        <w:rPr>
          <w:lang w:eastAsia="en-US"/>
        </w:rPr>
        <w:t xml:space="preserve">, </w:t>
      </w:r>
      <w:r w:rsidR="00BB5C58">
        <w:rPr>
          <w:lang w:eastAsia="en-US"/>
        </w:rPr>
        <w:t>écoutez donc</w:t>
      </w:r>
      <w:r>
        <w:rPr>
          <w:lang w:eastAsia="en-US"/>
        </w:rPr>
        <w:t xml:space="preserve"> ! </w:t>
      </w:r>
      <w:r w:rsidR="00BB5C58">
        <w:rPr>
          <w:lang w:eastAsia="en-US"/>
        </w:rPr>
        <w:t>Il faut bien que j</w:t>
      </w:r>
      <w:r>
        <w:rPr>
          <w:lang w:eastAsia="en-US"/>
        </w:rPr>
        <w:t>’</w:t>
      </w:r>
      <w:r w:rsidR="00BB5C58">
        <w:rPr>
          <w:lang w:eastAsia="en-US"/>
        </w:rPr>
        <w:t>épouse quelqu</w:t>
      </w:r>
      <w:r>
        <w:rPr>
          <w:lang w:eastAsia="en-US"/>
        </w:rPr>
        <w:t>’</w:t>
      </w:r>
      <w:r w:rsidR="00BB5C58">
        <w:rPr>
          <w:lang w:eastAsia="en-US"/>
        </w:rPr>
        <w:t>un</w:t>
      </w:r>
      <w:r>
        <w:rPr>
          <w:lang w:eastAsia="en-US"/>
        </w:rPr>
        <w:t> !</w:t>
      </w:r>
    </w:p>
    <w:p w14:paraId="37BAC7C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tout à coup une idée sembla illuminer son cerveau</w:t>
      </w:r>
      <w:r w:rsidR="00A23BF9">
        <w:rPr>
          <w:lang w:eastAsia="en-US"/>
        </w:rPr>
        <w:t xml:space="preserve">. </w:t>
      </w:r>
      <w:r>
        <w:rPr>
          <w:lang w:eastAsia="en-US"/>
        </w:rPr>
        <w:t>Son joli front prit une expression d</w:t>
      </w:r>
      <w:r w:rsidR="00A23BF9">
        <w:rPr>
          <w:lang w:eastAsia="en-US"/>
        </w:rPr>
        <w:t>’</w:t>
      </w:r>
      <w:r>
        <w:rPr>
          <w:lang w:eastAsia="en-US"/>
        </w:rPr>
        <w:t>anxiété naïve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regarda Fargeau en face</w:t>
      </w:r>
      <w:r w:rsidR="00A23BF9">
        <w:rPr>
          <w:lang w:eastAsia="en-US"/>
        </w:rPr>
        <w:t xml:space="preserve">, </w:t>
      </w:r>
      <w:r>
        <w:rPr>
          <w:lang w:eastAsia="en-US"/>
        </w:rPr>
        <w:t>ouvrant ses yeux tout grands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montrant la rangée entière de ses dents blanches comme neige</w:t>
      </w:r>
      <w:r w:rsidR="00A23BF9">
        <w:rPr>
          <w:lang w:eastAsia="en-US"/>
        </w:rPr>
        <w:t>.</w:t>
      </w:r>
    </w:p>
    <w:p w14:paraId="75823643" w14:textId="2678BD30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Tiens</w:t>
      </w:r>
      <w:r>
        <w:rPr>
          <w:lang w:eastAsia="en-US"/>
        </w:rPr>
        <w:t xml:space="preserve"> ! </w:t>
      </w:r>
      <w:r w:rsidR="00BB5C58">
        <w:rPr>
          <w:lang w:eastAsia="en-US"/>
        </w:rPr>
        <w:t>tiens</w:t>
      </w:r>
      <w:r>
        <w:rPr>
          <w:lang w:eastAsia="en-US"/>
        </w:rPr>
        <w:t xml:space="preserve"> ! </w:t>
      </w:r>
      <w:r w:rsidR="00BB5C58">
        <w:rPr>
          <w:lang w:eastAsia="en-US"/>
        </w:rPr>
        <w:t>murmura-t-elle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est-ce que vous m</w:t>
      </w:r>
      <w:r>
        <w:rPr>
          <w:lang w:eastAsia="en-US"/>
        </w:rPr>
        <w:t>’</w:t>
      </w:r>
      <w:r w:rsidR="00BB5C58">
        <w:rPr>
          <w:lang w:eastAsia="en-US"/>
        </w:rPr>
        <w:t>épouseriez bien</w:t>
      </w:r>
      <w:r>
        <w:rPr>
          <w:lang w:eastAsia="en-US"/>
        </w:rPr>
        <w:t xml:space="preserve">, </w:t>
      </w:r>
      <w:r w:rsidR="00BB5C58">
        <w:rPr>
          <w:lang w:eastAsia="en-US"/>
        </w:rPr>
        <w:t>vous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Fargeau</w:t>
      </w:r>
      <w:r>
        <w:rPr>
          <w:lang w:eastAsia="en-US"/>
        </w:rPr>
        <w:t> ?</w:t>
      </w:r>
    </w:p>
    <w:p w14:paraId="0A9B6AE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La question était imprévue</w:t>
      </w:r>
      <w:r w:rsidR="00A23BF9">
        <w:rPr>
          <w:lang w:eastAsia="en-US"/>
        </w:rPr>
        <w:t>.</w:t>
      </w:r>
    </w:p>
    <w:p w14:paraId="2921B54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 ne put s</w:t>
      </w:r>
      <w:r w:rsidR="00A23BF9">
        <w:rPr>
          <w:lang w:eastAsia="en-US"/>
        </w:rPr>
        <w:t>’</w:t>
      </w:r>
      <w:r>
        <w:rPr>
          <w:lang w:eastAsia="en-US"/>
        </w:rPr>
        <w:t>empêcher de sourire</w:t>
      </w:r>
      <w:r w:rsidR="00A23BF9">
        <w:rPr>
          <w:lang w:eastAsia="en-US"/>
        </w:rPr>
        <w:t>.</w:t>
      </w:r>
    </w:p>
    <w:p w14:paraId="3379FE1B" w14:textId="429C846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pourquoi pas</w:t>
      </w:r>
      <w:r>
        <w:rPr>
          <w:lang w:eastAsia="en-US"/>
        </w:rPr>
        <w:t xml:space="preserve">, </w:t>
      </w:r>
      <w:r w:rsidR="00BB5C58">
        <w:rPr>
          <w:lang w:eastAsia="en-US"/>
        </w:rPr>
        <w:t>ma fille</w:t>
      </w:r>
      <w:r>
        <w:rPr>
          <w:lang w:eastAsia="en-US"/>
        </w:rPr>
        <w:t xml:space="preserve"> ? </w:t>
      </w:r>
      <w:r w:rsidR="00BB5C58">
        <w:rPr>
          <w:lang w:eastAsia="en-US"/>
        </w:rPr>
        <w:t>dit-il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si mon inclination ne me portait vers le célibat</w:t>
      </w:r>
      <w:r>
        <w:rPr>
          <w:lang w:eastAsia="en-US"/>
        </w:rPr>
        <w:t>.</w:t>
      </w:r>
    </w:p>
    <w:p w14:paraId="6BAA1E1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Olivette se tourna sans trouble aucun du côté de l</w:t>
      </w:r>
      <w:r w:rsidR="00A23BF9">
        <w:rPr>
          <w:lang w:eastAsia="en-US"/>
        </w:rPr>
        <w:t>’</w:t>
      </w:r>
      <w:r>
        <w:rPr>
          <w:lang w:eastAsia="en-US"/>
        </w:rPr>
        <w:t>homme d</w:t>
      </w:r>
      <w:r w:rsidR="00A23BF9">
        <w:rPr>
          <w:lang w:eastAsia="en-US"/>
        </w:rPr>
        <w:t>’</w:t>
      </w:r>
      <w:r>
        <w:rPr>
          <w:lang w:eastAsia="en-US"/>
        </w:rPr>
        <w:t>affaires</w:t>
      </w:r>
      <w:r w:rsidR="00A23BF9">
        <w:rPr>
          <w:lang w:eastAsia="en-US"/>
        </w:rPr>
        <w:t>.</w:t>
      </w:r>
    </w:p>
    <w:p w14:paraId="7D7E6F13" w14:textId="7B8B4121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Alors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dit-elle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donc vous qui voulez m</w:t>
      </w:r>
      <w:r>
        <w:rPr>
          <w:lang w:eastAsia="en-US"/>
        </w:rPr>
        <w:t>’</w:t>
      </w:r>
      <w:r w:rsidR="00BB5C58">
        <w:rPr>
          <w:lang w:eastAsia="en-US"/>
        </w:rPr>
        <w:t>épouser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Besnard</w:t>
      </w:r>
      <w:r>
        <w:rPr>
          <w:lang w:eastAsia="en-US"/>
        </w:rPr>
        <w:t> ?</w:t>
      </w:r>
    </w:p>
    <w:p w14:paraId="795DEF4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 Besnard</w:t>
      </w:r>
      <w:r>
        <w:rPr>
          <w:lang w:eastAsia="en-US"/>
        </w:rPr>
        <w:t xml:space="preserve">, </w:t>
      </w:r>
      <w:r w:rsidR="00BB5C58">
        <w:rPr>
          <w:lang w:eastAsia="en-US"/>
        </w:rPr>
        <w:t>le plus galamment du monde</w:t>
      </w:r>
      <w:r>
        <w:rPr>
          <w:lang w:eastAsia="en-US"/>
        </w:rPr>
        <w:t xml:space="preserve">, </w:t>
      </w:r>
      <w:r w:rsidR="00BB5C58">
        <w:rPr>
          <w:lang w:eastAsia="en-US"/>
        </w:rPr>
        <w:t>ce n</w:t>
      </w:r>
      <w:r>
        <w:rPr>
          <w:lang w:eastAsia="en-US"/>
        </w:rPr>
        <w:t>’</w:t>
      </w:r>
      <w:r w:rsidR="00BB5C58">
        <w:rPr>
          <w:lang w:eastAsia="en-US"/>
        </w:rPr>
        <w:t>est pas l</w:t>
      </w:r>
      <w:r>
        <w:rPr>
          <w:lang w:eastAsia="en-US"/>
        </w:rPr>
        <w:t>’</w:t>
      </w:r>
      <w:r w:rsidR="00BB5C58">
        <w:rPr>
          <w:lang w:eastAsia="en-US"/>
        </w:rPr>
        <w:t>envie qui me manque</w:t>
      </w:r>
      <w:r>
        <w:rPr>
          <w:lang w:eastAsia="en-US"/>
        </w:rPr>
        <w:t xml:space="preserve">, </w:t>
      </w:r>
      <w:r w:rsidR="00BB5C58">
        <w:rPr>
          <w:lang w:eastAsia="en-US"/>
        </w:rPr>
        <w:t>ma belle enfant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je suis veuf</w:t>
      </w:r>
      <w:r>
        <w:rPr>
          <w:lang w:eastAsia="en-US"/>
        </w:rPr>
        <w:t xml:space="preserve">, </w:t>
      </w:r>
      <w:r w:rsidR="00BB5C58">
        <w:rPr>
          <w:lang w:eastAsia="en-US"/>
        </w:rPr>
        <w:t>vous savez</w:t>
      </w:r>
      <w:r>
        <w:rPr>
          <w:lang w:eastAsia="en-US"/>
        </w:rPr>
        <w:t xml:space="preserve">, </w:t>
      </w:r>
      <w:r w:rsidR="00BB5C58">
        <w:rPr>
          <w:lang w:eastAsia="en-US"/>
        </w:rPr>
        <w:t>et ma position de famille</w:t>
      </w:r>
      <w:r>
        <w:rPr>
          <w:lang w:eastAsia="en-US"/>
        </w:rPr>
        <w:t>…</w:t>
      </w:r>
    </w:p>
    <w:p w14:paraId="6B70D7E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Olivette resta déconcertée</w:t>
      </w:r>
      <w:r w:rsidR="00A23BF9">
        <w:rPr>
          <w:lang w:eastAsia="en-US"/>
        </w:rPr>
        <w:t>.</w:t>
      </w:r>
    </w:p>
    <w:p w14:paraId="15724755" w14:textId="68458311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Alors</w:t>
      </w:r>
      <w:r>
        <w:rPr>
          <w:lang w:eastAsia="en-US"/>
        </w:rPr>
        <w:t xml:space="preserve">… </w:t>
      </w:r>
      <w:r w:rsidR="00BB5C58">
        <w:rPr>
          <w:lang w:eastAsia="en-US"/>
        </w:rPr>
        <w:t>reprit-elle en hésitant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alors</w:t>
      </w:r>
      <w:r>
        <w:rPr>
          <w:lang w:eastAsia="en-US"/>
        </w:rPr>
        <w:t xml:space="preserve">… </w:t>
      </w:r>
      <w:r w:rsidR="00BB5C58">
        <w:rPr>
          <w:lang w:eastAsia="en-US"/>
        </w:rPr>
        <w:t>vous voyez bien</w:t>
      </w:r>
      <w:r>
        <w:rPr>
          <w:lang w:eastAsia="en-US"/>
        </w:rPr>
        <w:t>…</w:t>
      </w:r>
    </w:p>
    <w:p w14:paraId="6C4753C0" w14:textId="7E111032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Mais il y en a d</w:t>
      </w:r>
      <w:r>
        <w:rPr>
          <w:lang w:eastAsia="en-US"/>
        </w:rPr>
        <w:t>’</w:t>
      </w:r>
      <w:r w:rsidR="00BB5C58">
        <w:rPr>
          <w:lang w:eastAsia="en-US"/>
        </w:rPr>
        <w:t>autres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 xml:space="preserve">empressa de dire </w:t>
      </w:r>
      <w:r>
        <w:rPr>
          <w:lang w:eastAsia="en-US"/>
        </w:rPr>
        <w:t>M. </w:t>
      </w:r>
      <w:r w:rsidR="00BB5C58">
        <w:rPr>
          <w:lang w:eastAsia="en-US"/>
        </w:rPr>
        <w:t>Fargeau</w:t>
      </w:r>
      <w:r>
        <w:rPr>
          <w:lang w:eastAsia="en-US"/>
        </w:rPr>
        <w:t xml:space="preserve"> ; </w:t>
      </w:r>
      <w:r w:rsidR="00BB5C58">
        <w:rPr>
          <w:lang w:eastAsia="en-US"/>
        </w:rPr>
        <w:t>ici et ailleurs</w:t>
      </w:r>
      <w:r>
        <w:rPr>
          <w:lang w:eastAsia="en-US"/>
        </w:rPr>
        <w:t xml:space="preserve">… </w:t>
      </w:r>
      <w:r w:rsidR="00BB5C58">
        <w:rPr>
          <w:lang w:eastAsia="en-US"/>
        </w:rPr>
        <w:t>vous n</w:t>
      </w:r>
      <w:r>
        <w:rPr>
          <w:lang w:eastAsia="en-US"/>
        </w:rPr>
        <w:t>’</w:t>
      </w:r>
      <w:r w:rsidR="00BB5C58">
        <w:rPr>
          <w:lang w:eastAsia="en-US"/>
        </w:rPr>
        <w:t xml:space="preserve">êtes pas forcée de vous marier à </w:t>
      </w:r>
      <w:proofErr w:type="spellStart"/>
      <w:r w:rsidR="00BB5C58">
        <w:rPr>
          <w:lang w:eastAsia="en-US"/>
        </w:rPr>
        <w:t>Vesvron</w:t>
      </w:r>
      <w:proofErr w:type="spellEnd"/>
      <w:r>
        <w:rPr>
          <w:lang w:eastAsia="en-US"/>
        </w:rPr>
        <w:t>…</w:t>
      </w:r>
    </w:p>
    <w:p w14:paraId="40E9B79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Olivette reprenait courage</w:t>
      </w:r>
      <w:r w:rsidR="00A23BF9">
        <w:rPr>
          <w:lang w:eastAsia="en-US"/>
        </w:rPr>
        <w:t>.</w:t>
      </w:r>
    </w:p>
    <w:p w14:paraId="5C51B28A" w14:textId="28C35538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Bien sûr s</w:t>
      </w:r>
      <w:r>
        <w:rPr>
          <w:lang w:eastAsia="en-US"/>
        </w:rPr>
        <w:t>’</w:t>
      </w:r>
      <w:r w:rsidR="00BB5C58">
        <w:rPr>
          <w:lang w:eastAsia="en-US"/>
        </w:rPr>
        <w:t>écria-t-elle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il y a donc quelqu</w:t>
      </w:r>
      <w:r>
        <w:rPr>
          <w:lang w:eastAsia="en-US"/>
        </w:rPr>
        <w:t>’</w:t>
      </w:r>
      <w:r w:rsidR="00BB5C58">
        <w:rPr>
          <w:lang w:eastAsia="en-US"/>
        </w:rPr>
        <w:t>un de Vitré qui veut m</w:t>
      </w:r>
      <w:r>
        <w:rPr>
          <w:lang w:eastAsia="en-US"/>
        </w:rPr>
        <w:t>’</w:t>
      </w:r>
      <w:r w:rsidR="00BB5C58">
        <w:rPr>
          <w:lang w:eastAsia="en-US"/>
        </w:rPr>
        <w:t>épouser</w:t>
      </w:r>
      <w:r>
        <w:rPr>
          <w:lang w:eastAsia="en-US"/>
        </w:rPr>
        <w:t> ?…</w:t>
      </w:r>
    </w:p>
    <w:p w14:paraId="0CB0BB58" w14:textId="372D2D24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Peut-être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répondit Fargeau qui fit un signe à l</w:t>
      </w:r>
      <w:r>
        <w:rPr>
          <w:lang w:eastAsia="en-US"/>
        </w:rPr>
        <w:t>’</w:t>
      </w:r>
      <w:r w:rsidR="00BB5C58">
        <w:rPr>
          <w:lang w:eastAsia="en-US"/>
        </w:rPr>
        <w:t>homme de loi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en tout cas</w:t>
      </w:r>
      <w:r>
        <w:rPr>
          <w:lang w:eastAsia="en-US"/>
        </w:rPr>
        <w:t xml:space="preserve">, </w:t>
      </w:r>
      <w:r w:rsidR="00BB5C58">
        <w:rPr>
          <w:lang w:eastAsia="en-US"/>
        </w:rPr>
        <w:t>si vous aviez seulement une petite dot</w:t>
      </w:r>
      <w:r>
        <w:rPr>
          <w:lang w:eastAsia="en-US"/>
        </w:rPr>
        <w:t xml:space="preserve">, </w:t>
      </w:r>
      <w:r w:rsidR="00BB5C58">
        <w:rPr>
          <w:lang w:eastAsia="en-US"/>
        </w:rPr>
        <w:t>Olivette</w:t>
      </w:r>
      <w:r>
        <w:rPr>
          <w:lang w:eastAsia="en-US"/>
        </w:rPr>
        <w:t xml:space="preserve">, </w:t>
      </w:r>
      <w:r w:rsidR="00BB5C58">
        <w:rPr>
          <w:lang w:eastAsia="en-US"/>
        </w:rPr>
        <w:t>il n</w:t>
      </w:r>
      <w:r>
        <w:rPr>
          <w:lang w:eastAsia="en-US"/>
        </w:rPr>
        <w:t>’</w:t>
      </w:r>
      <w:r w:rsidR="00BB5C58">
        <w:rPr>
          <w:lang w:eastAsia="en-US"/>
        </w:rPr>
        <w:t>y en aurait pas un</w:t>
      </w:r>
      <w:r>
        <w:rPr>
          <w:lang w:eastAsia="en-US"/>
        </w:rPr>
        <w:t xml:space="preserve">, </w:t>
      </w:r>
      <w:r w:rsidR="00BB5C58">
        <w:rPr>
          <w:lang w:eastAsia="en-US"/>
        </w:rPr>
        <w:t>il y en aurait cent</w:t>
      </w:r>
      <w:r>
        <w:rPr>
          <w:lang w:eastAsia="en-US"/>
        </w:rPr>
        <w:t> !</w:t>
      </w:r>
    </w:p>
    <w:p w14:paraId="4436AC7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Olivette soupira en pensant que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serait peut-être du nombre</w:t>
      </w:r>
      <w:r w:rsidR="00A23BF9">
        <w:rPr>
          <w:lang w:eastAsia="en-US"/>
        </w:rPr>
        <w:t>.</w:t>
      </w:r>
    </w:p>
    <w:p w14:paraId="633AF114" w14:textId="63F29858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Oui</w:t>
      </w:r>
      <w:r>
        <w:rPr>
          <w:lang w:eastAsia="en-US"/>
        </w:rPr>
        <w:t xml:space="preserve">… </w:t>
      </w:r>
      <w:r w:rsidR="00BB5C58">
        <w:rPr>
          <w:lang w:eastAsia="en-US"/>
        </w:rPr>
        <w:t>oui</w:t>
      </w:r>
      <w:r>
        <w:rPr>
          <w:lang w:eastAsia="en-US"/>
        </w:rPr>
        <w:t xml:space="preserve">… </w:t>
      </w:r>
      <w:r w:rsidR="00BB5C58">
        <w:rPr>
          <w:lang w:eastAsia="en-US"/>
        </w:rPr>
        <w:t>dit-elle tristement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mais je n</w:t>
      </w:r>
      <w:r>
        <w:rPr>
          <w:lang w:eastAsia="en-US"/>
        </w:rPr>
        <w:t>’</w:t>
      </w:r>
      <w:r w:rsidR="00BB5C58">
        <w:rPr>
          <w:lang w:eastAsia="en-US"/>
        </w:rPr>
        <w:t>ai pas de dot</w:t>
      </w:r>
      <w:r>
        <w:rPr>
          <w:lang w:eastAsia="en-US"/>
        </w:rPr>
        <w:t xml:space="preserve">… </w:t>
      </w:r>
      <w:r w:rsidR="00BB5C58">
        <w:rPr>
          <w:lang w:eastAsia="en-US"/>
        </w:rPr>
        <w:t>grande ni petite</w:t>
      </w:r>
      <w:r>
        <w:rPr>
          <w:lang w:eastAsia="en-US"/>
        </w:rPr>
        <w:t> !</w:t>
      </w:r>
    </w:p>
    <w:p w14:paraId="0961D2B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En ce moment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Fargeau changea de ton et prit un air grave</w:t>
      </w:r>
      <w:r w:rsidR="00A23BF9">
        <w:rPr>
          <w:lang w:eastAsia="en-US"/>
        </w:rPr>
        <w:t>.</w:t>
      </w:r>
    </w:p>
    <w:p w14:paraId="51FD542C" w14:textId="51909B5B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Voilà justement l</w:t>
      </w:r>
      <w:r>
        <w:rPr>
          <w:lang w:eastAsia="en-US"/>
        </w:rPr>
        <w:t>’</w:t>
      </w:r>
      <w:r w:rsidR="00BB5C58">
        <w:rPr>
          <w:lang w:eastAsia="en-US"/>
        </w:rPr>
        <w:t>affaire</w:t>
      </w:r>
      <w:r>
        <w:rPr>
          <w:lang w:eastAsia="en-US"/>
        </w:rPr>
        <w:t xml:space="preserve">, </w:t>
      </w:r>
      <w:r w:rsidR="00BB5C58">
        <w:rPr>
          <w:lang w:eastAsia="en-US"/>
        </w:rPr>
        <w:t>ma pauvre enfant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dit-il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M. </w:t>
      </w:r>
      <w:r w:rsidR="00BB5C58">
        <w:rPr>
          <w:lang w:eastAsia="en-US"/>
        </w:rPr>
        <w:t>Besnard et moi</w:t>
      </w:r>
      <w:r>
        <w:rPr>
          <w:lang w:eastAsia="en-US"/>
        </w:rPr>
        <w:t xml:space="preserve">, </w:t>
      </w:r>
      <w:r w:rsidR="00BB5C58">
        <w:rPr>
          <w:lang w:eastAsia="en-US"/>
        </w:rPr>
        <w:t>nous causions à ce sujet</w:t>
      </w:r>
      <w:r>
        <w:rPr>
          <w:lang w:eastAsia="en-US"/>
        </w:rPr>
        <w:t>…</w:t>
      </w:r>
    </w:p>
    <w:p w14:paraId="695D3542" w14:textId="5474051F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Pas possible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fit Olivette qui eut enfin l</w:t>
      </w:r>
      <w:r>
        <w:rPr>
          <w:lang w:eastAsia="en-US"/>
        </w:rPr>
        <w:t>’</w:t>
      </w:r>
      <w:r w:rsidR="00BB5C58">
        <w:rPr>
          <w:lang w:eastAsia="en-US"/>
        </w:rPr>
        <w:t>idée qu</w:t>
      </w:r>
      <w:r>
        <w:rPr>
          <w:lang w:eastAsia="en-US"/>
        </w:rPr>
        <w:t>’</w:t>
      </w:r>
      <w:r w:rsidR="00BB5C58">
        <w:rPr>
          <w:lang w:eastAsia="en-US"/>
        </w:rPr>
        <w:t>on se moquait d</w:t>
      </w:r>
      <w:r>
        <w:rPr>
          <w:lang w:eastAsia="en-US"/>
        </w:rPr>
        <w:t>’</w:t>
      </w:r>
      <w:r w:rsidR="00BB5C58">
        <w:rPr>
          <w:lang w:eastAsia="en-US"/>
        </w:rPr>
        <w:t>elle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 xml:space="preserve">voilà bien </w:t>
      </w:r>
      <w:proofErr w:type="gramStart"/>
      <w:r w:rsidR="00BB5C58">
        <w:rPr>
          <w:lang w:eastAsia="en-US"/>
        </w:rPr>
        <w:t>des fois</w:t>
      </w:r>
      <w:proofErr w:type="gramEnd"/>
      <w:r w:rsidR="00BB5C58">
        <w:rPr>
          <w:lang w:eastAsia="en-US"/>
        </w:rPr>
        <w:t xml:space="preserve"> que vous m</w:t>
      </w:r>
      <w:r>
        <w:rPr>
          <w:lang w:eastAsia="en-US"/>
        </w:rPr>
        <w:t>’</w:t>
      </w:r>
      <w:r w:rsidR="00BB5C58">
        <w:rPr>
          <w:lang w:eastAsia="en-US"/>
        </w:rPr>
        <w:t>attirez dans des coins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Fargeau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vous ne m</w:t>
      </w:r>
      <w:r>
        <w:rPr>
          <w:lang w:eastAsia="en-US"/>
        </w:rPr>
        <w:t>’</w:t>
      </w:r>
      <w:r w:rsidR="00BB5C58">
        <w:rPr>
          <w:lang w:eastAsia="en-US"/>
        </w:rPr>
        <w:t>aviez pas encore parlé comme ça</w:t>
      </w:r>
      <w:r>
        <w:rPr>
          <w:lang w:eastAsia="en-US"/>
        </w:rPr>
        <w:t> !…</w:t>
      </w:r>
    </w:p>
    <w:p w14:paraId="6BB4BC9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Besnard toussa</w:t>
      </w:r>
      <w:r w:rsidR="00A23BF9">
        <w:rPr>
          <w:lang w:eastAsia="en-US"/>
        </w:rPr>
        <w:t xml:space="preserve">. </w:t>
      </w:r>
      <w:r>
        <w:rPr>
          <w:lang w:eastAsia="en-US"/>
        </w:rPr>
        <w:t>Fargeau croisa ses bras sur sa poitrine</w:t>
      </w:r>
      <w:r w:rsidR="00A23BF9">
        <w:rPr>
          <w:lang w:eastAsia="en-US"/>
        </w:rPr>
        <w:t xml:space="preserve">. </w:t>
      </w:r>
      <w:r>
        <w:rPr>
          <w:lang w:eastAsia="en-US"/>
        </w:rPr>
        <w:t>Mais Olivette ne lui laissa pas le temps de parler</w:t>
      </w:r>
      <w:r w:rsidR="00A23BF9">
        <w:rPr>
          <w:lang w:eastAsia="en-US"/>
        </w:rPr>
        <w:t>.</w:t>
      </w:r>
    </w:p>
    <w:p w14:paraId="02558453" w14:textId="3D6A6BF6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devrais être avec mademoiselle Berthe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reprit-elle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Bonsoir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Fargeau</w:t>
      </w:r>
      <w:r>
        <w:rPr>
          <w:lang w:eastAsia="en-US"/>
        </w:rPr>
        <w:t xml:space="preserve">… </w:t>
      </w:r>
      <w:r w:rsidR="00BB5C58">
        <w:rPr>
          <w:lang w:eastAsia="en-US"/>
        </w:rPr>
        <w:t>Bonsoir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Besnard</w:t>
      </w:r>
      <w:r>
        <w:rPr>
          <w:lang w:eastAsia="en-US"/>
        </w:rPr>
        <w:t xml:space="preserve">… </w:t>
      </w:r>
      <w:r w:rsidR="00BB5C58">
        <w:rPr>
          <w:lang w:eastAsia="en-US"/>
        </w:rPr>
        <w:t>Quand vous voudrez rire d</w:t>
      </w:r>
      <w:r>
        <w:rPr>
          <w:lang w:eastAsia="en-US"/>
        </w:rPr>
        <w:t>’</w:t>
      </w:r>
      <w:r w:rsidR="00BB5C58">
        <w:rPr>
          <w:lang w:eastAsia="en-US"/>
        </w:rPr>
        <w:t>une pauvre fille</w:t>
      </w:r>
      <w:r>
        <w:rPr>
          <w:lang w:eastAsia="en-US"/>
        </w:rPr>
        <w:t xml:space="preserve">, </w:t>
      </w:r>
      <w:r w:rsidR="00BB5C58">
        <w:rPr>
          <w:lang w:eastAsia="en-US"/>
        </w:rPr>
        <w:t>faudra choisir ailleurs</w:t>
      </w:r>
      <w:r>
        <w:rPr>
          <w:lang w:eastAsia="en-US"/>
        </w:rPr>
        <w:t xml:space="preserve">, </w:t>
      </w:r>
      <w:r w:rsidR="00BB5C58">
        <w:rPr>
          <w:lang w:eastAsia="en-US"/>
        </w:rPr>
        <w:t>entendez-vous</w:t>
      </w:r>
      <w:r>
        <w:rPr>
          <w:lang w:eastAsia="en-US"/>
        </w:rPr>
        <w:t> !…</w:t>
      </w:r>
    </w:p>
    <w:p w14:paraId="2150B5D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leur fit un petit signe de la main et gagna le sentier en deux bonds</w:t>
      </w:r>
      <w:r w:rsidR="00A23BF9">
        <w:rPr>
          <w:lang w:eastAsia="en-US"/>
        </w:rPr>
        <w:t>.</w:t>
      </w:r>
    </w:p>
    <w:p w14:paraId="6199F47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 et Besnard échangèrent un regard de désappointement</w:t>
      </w:r>
      <w:r w:rsidR="00A23BF9">
        <w:rPr>
          <w:lang w:eastAsia="en-US"/>
        </w:rPr>
        <w:t>.</w:t>
      </w:r>
    </w:p>
    <w:p w14:paraId="4D94BC9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Olivette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Olivette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cria Fargeau</w:t>
      </w:r>
      <w:r>
        <w:rPr>
          <w:lang w:eastAsia="en-US"/>
        </w:rPr>
        <w:t xml:space="preserve">. </w:t>
      </w:r>
      <w:r w:rsidR="00BB5C58">
        <w:rPr>
          <w:lang w:eastAsia="en-US"/>
        </w:rPr>
        <w:t>Écoutez-moi</w:t>
      </w:r>
      <w:r>
        <w:rPr>
          <w:lang w:eastAsia="en-US"/>
        </w:rPr>
        <w:t xml:space="preserve">, </w:t>
      </w:r>
      <w:r w:rsidR="00BB5C58">
        <w:rPr>
          <w:lang w:eastAsia="en-US"/>
        </w:rPr>
        <w:t>ma fille</w:t>
      </w:r>
      <w:r>
        <w:rPr>
          <w:lang w:eastAsia="en-US"/>
        </w:rPr>
        <w:t> !</w:t>
      </w:r>
    </w:p>
    <w:p w14:paraId="1F2EC70B" w14:textId="7893FDB0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Olivette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Olivette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répétait l</w:t>
      </w:r>
      <w:r>
        <w:rPr>
          <w:lang w:eastAsia="en-US"/>
        </w:rPr>
        <w:t>’</w:t>
      </w:r>
      <w:r w:rsidR="00BB5C58">
        <w:rPr>
          <w:lang w:eastAsia="en-US"/>
        </w:rPr>
        <w:t>homme de loi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ce n</w:t>
      </w:r>
      <w:r>
        <w:rPr>
          <w:lang w:eastAsia="en-US"/>
        </w:rPr>
        <w:t>’</w:t>
      </w:r>
      <w:r w:rsidR="00BB5C58">
        <w:rPr>
          <w:lang w:eastAsia="en-US"/>
        </w:rPr>
        <w:t>est pas discuter</w:t>
      </w:r>
      <w:r>
        <w:rPr>
          <w:lang w:eastAsia="en-US"/>
        </w:rPr>
        <w:t xml:space="preserve">, </w:t>
      </w:r>
      <w:r w:rsidR="00BB5C58">
        <w:rPr>
          <w:lang w:eastAsia="en-US"/>
        </w:rPr>
        <w:t>cela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Revenez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causons raisonnablement</w:t>
      </w:r>
      <w:r>
        <w:rPr>
          <w:lang w:eastAsia="en-US"/>
        </w:rPr>
        <w:t>.</w:t>
      </w:r>
    </w:p>
    <w:p w14:paraId="12DC51D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Olivette montait le sentie</w:t>
      </w:r>
      <w:r>
        <w:t>r qui conduisait a</w:t>
      </w:r>
      <w:r>
        <w:rPr>
          <w:lang w:eastAsia="en-US"/>
        </w:rPr>
        <w:t xml:space="preserve">u </w:t>
      </w:r>
      <w:proofErr w:type="spellStart"/>
      <w:r>
        <w:rPr>
          <w:lang w:eastAsia="en-US"/>
        </w:rPr>
        <w:t>Ceuil</w:t>
      </w:r>
      <w:proofErr w:type="spellEnd"/>
      <w:r w:rsidR="00A23BF9">
        <w:rPr>
          <w:lang w:eastAsia="en-US"/>
        </w:rPr>
        <w:t>.</w:t>
      </w:r>
    </w:p>
    <w:p w14:paraId="015A4E5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faisait semblant de ne pas entendre</w:t>
      </w:r>
      <w:r w:rsidR="00A23BF9">
        <w:rPr>
          <w:lang w:eastAsia="en-US"/>
        </w:rPr>
        <w:t>.</w:t>
      </w:r>
    </w:p>
    <w:p w14:paraId="1305CE1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Fargeau s</w:t>
      </w:r>
      <w:r w:rsidR="00A23BF9">
        <w:rPr>
          <w:lang w:eastAsia="en-US"/>
        </w:rPr>
        <w:t>’</w:t>
      </w:r>
      <w:r>
        <w:rPr>
          <w:lang w:eastAsia="en-US"/>
        </w:rPr>
        <w:t>élança avec une agilité qu</w:t>
      </w:r>
      <w:r w:rsidR="00A23BF9">
        <w:rPr>
          <w:lang w:eastAsia="en-US"/>
        </w:rPr>
        <w:t>’</w:t>
      </w:r>
      <w:r>
        <w:rPr>
          <w:lang w:eastAsia="en-US"/>
        </w:rPr>
        <w:t>on ne lui eût point supposée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atteignit la jeune fille en quelques élans</w:t>
      </w:r>
      <w:r w:rsidR="00A23BF9">
        <w:rPr>
          <w:lang w:eastAsia="en-US"/>
        </w:rPr>
        <w:t>.</w:t>
      </w:r>
    </w:p>
    <w:p w14:paraId="5BBF277D" w14:textId="024A13DD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Olivette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dit-il tout bas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ta fortune que tu manques</w:t>
      </w:r>
      <w:r>
        <w:rPr>
          <w:lang w:eastAsia="en-US"/>
        </w:rPr>
        <w:t xml:space="preserve">… </w:t>
      </w:r>
      <w:r w:rsidR="00BB5C58">
        <w:rPr>
          <w:lang w:eastAsia="en-US"/>
        </w:rPr>
        <w:t>revien</w:t>
      </w:r>
      <w:r w:rsidR="00BB5C58">
        <w:t>s</w:t>
      </w:r>
      <w:r>
        <w:rPr>
          <w:lang w:eastAsia="en-US"/>
        </w:rPr>
        <w:t>.</w:t>
      </w:r>
    </w:p>
    <w:p w14:paraId="67464C2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Mademoiselle Berthe m</w:t>
      </w:r>
      <w:r>
        <w:rPr>
          <w:lang w:eastAsia="en-US"/>
        </w:rPr>
        <w:t>’</w:t>
      </w:r>
      <w:r w:rsidR="00BB5C58">
        <w:rPr>
          <w:lang w:eastAsia="en-US"/>
        </w:rPr>
        <w:t>attend</w:t>
      </w:r>
      <w:r>
        <w:rPr>
          <w:lang w:eastAsia="en-US"/>
        </w:rPr>
        <w:t xml:space="preserve">… </w:t>
      </w:r>
      <w:r w:rsidR="00BB5C58">
        <w:rPr>
          <w:lang w:eastAsia="en-US"/>
        </w:rPr>
        <w:t>répondit la jeune fille</w:t>
      </w:r>
      <w:r>
        <w:rPr>
          <w:lang w:eastAsia="en-US"/>
        </w:rPr>
        <w:t>.</w:t>
      </w:r>
    </w:p>
    <w:p w14:paraId="6B7127C7" w14:textId="7385E5AC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Un diable et une femme grommelait Besnard sur le tertre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voyons si</w:t>
      </w:r>
      <w:r>
        <w:rPr>
          <w:lang w:eastAsia="en-US"/>
        </w:rPr>
        <w:t xml:space="preserve">, </w:t>
      </w:r>
      <w:r w:rsidR="00BB5C58">
        <w:rPr>
          <w:lang w:eastAsia="en-US"/>
        </w:rPr>
        <w:t>comme toujours</w:t>
      </w:r>
      <w:r>
        <w:rPr>
          <w:lang w:eastAsia="en-US"/>
        </w:rPr>
        <w:t xml:space="preserve">, </w:t>
      </w:r>
      <w:r w:rsidR="00BB5C58">
        <w:rPr>
          <w:lang w:eastAsia="en-US"/>
        </w:rPr>
        <w:t>le diable a raison de la femme</w:t>
      </w:r>
      <w:r>
        <w:rPr>
          <w:lang w:eastAsia="en-US"/>
        </w:rPr>
        <w:t> !</w:t>
      </w:r>
    </w:p>
    <w:p w14:paraId="531267B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suivait d</w:t>
      </w:r>
      <w:r w:rsidR="00A23BF9">
        <w:rPr>
          <w:lang w:eastAsia="en-US"/>
        </w:rPr>
        <w:t>’</w:t>
      </w:r>
      <w:r>
        <w:rPr>
          <w:lang w:eastAsia="en-US"/>
        </w:rPr>
        <w:t>en bas les mouvements de Fargeau et d</w:t>
      </w:r>
      <w:r w:rsidR="00A23BF9">
        <w:rPr>
          <w:lang w:eastAsia="en-US"/>
        </w:rPr>
        <w:t>’</w:t>
      </w:r>
      <w:r>
        <w:rPr>
          <w:lang w:eastAsia="en-US"/>
        </w:rPr>
        <w:t>Olivette</w:t>
      </w:r>
      <w:r w:rsidR="00A23BF9">
        <w:rPr>
          <w:lang w:eastAsia="en-US"/>
        </w:rPr>
        <w:t>.</w:t>
      </w:r>
    </w:p>
    <w:p w14:paraId="45BD833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 a</w:t>
      </w:r>
      <w:r>
        <w:t>vait beau faire</w:t>
      </w:r>
      <w:r w:rsidR="00A23BF9">
        <w:rPr>
          <w:lang w:eastAsia="en-US"/>
        </w:rPr>
        <w:t xml:space="preserve">. </w:t>
      </w:r>
      <w:r>
        <w:rPr>
          <w:lang w:eastAsia="en-US"/>
        </w:rPr>
        <w:t>La jeune fille continuait sa route vers le château</w:t>
      </w:r>
      <w:r w:rsidR="00A23BF9">
        <w:rPr>
          <w:lang w:eastAsia="en-US"/>
        </w:rPr>
        <w:t>.</w:t>
      </w:r>
    </w:p>
    <w:p w14:paraId="126B3AF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Tout à coup cependant Olivette s</w:t>
      </w:r>
      <w:r w:rsidR="00A23BF9">
        <w:rPr>
          <w:lang w:eastAsia="en-US"/>
        </w:rPr>
        <w:t>’</w:t>
      </w:r>
      <w:r>
        <w:rPr>
          <w:lang w:eastAsia="en-US"/>
        </w:rPr>
        <w:t>arrêta</w:t>
      </w:r>
      <w:r w:rsidR="00A23BF9">
        <w:rPr>
          <w:lang w:eastAsia="en-US"/>
        </w:rPr>
        <w:t>.</w:t>
      </w:r>
    </w:p>
    <w:p w14:paraId="6145EEE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 venait d</w:t>
      </w:r>
      <w:r w:rsidR="00A23BF9">
        <w:rPr>
          <w:lang w:eastAsia="en-US"/>
        </w:rPr>
        <w:t>’</w:t>
      </w:r>
      <w:r>
        <w:rPr>
          <w:lang w:eastAsia="en-US"/>
        </w:rPr>
        <w:t>incliner sa longue taille pour lui parler à l</w:t>
      </w:r>
      <w:r w:rsidR="00A23BF9">
        <w:rPr>
          <w:lang w:eastAsia="en-US"/>
        </w:rPr>
        <w:t>’</w:t>
      </w:r>
      <w:r>
        <w:rPr>
          <w:lang w:eastAsia="en-US"/>
        </w:rPr>
        <w:t>oreille</w:t>
      </w:r>
      <w:r w:rsidR="00A23BF9">
        <w:rPr>
          <w:lang w:eastAsia="en-US"/>
        </w:rPr>
        <w:t>.</w:t>
      </w:r>
    </w:p>
    <w:p w14:paraId="7F2A6E9D" w14:textId="20B68500" w:rsidR="00A23BF9" w:rsidRDefault="00BB5C58" w:rsidP="00A23BF9">
      <w:pPr>
        <w:rPr>
          <w:lang w:eastAsia="en-US"/>
        </w:rPr>
      </w:pPr>
      <w:r>
        <w:rPr>
          <w:lang w:eastAsia="en-US"/>
        </w:rPr>
        <w:t>La jeune fille hésita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Puis elle redescendit la montagne</w:t>
      </w:r>
      <w:r w:rsidR="00A23BF9">
        <w:rPr>
          <w:lang w:eastAsia="en-US"/>
        </w:rPr>
        <w:t>.</w:t>
      </w:r>
    </w:p>
    <w:p w14:paraId="1F4D7188" w14:textId="7DE9F5AD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Le diable est plus fort</w:t>
      </w:r>
      <w:r>
        <w:rPr>
          <w:lang w:eastAsia="en-US"/>
        </w:rPr>
        <w:t xml:space="preserve"> ! </w:t>
      </w:r>
      <w:r w:rsidR="00BB5C58">
        <w:rPr>
          <w:lang w:eastAsia="en-US"/>
        </w:rPr>
        <w:t>pensa Besnard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la règle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que lui a-t-il dit le tentateur</w:t>
      </w:r>
      <w:r>
        <w:rPr>
          <w:lang w:eastAsia="en-US"/>
        </w:rPr>
        <w:t> ?</w:t>
      </w:r>
    </w:p>
    <w:p w14:paraId="7211A27B" w14:textId="1FC2882E" w:rsidR="00A23BF9" w:rsidRDefault="00BB5C58" w:rsidP="00A23BF9">
      <w:pPr>
        <w:rPr>
          <w:lang w:eastAsia="en-US"/>
        </w:rPr>
      </w:pPr>
      <w:r>
        <w:rPr>
          <w:lang w:eastAsia="en-US"/>
        </w:rPr>
        <w:t>Un seul mot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Pauvre Olivette</w:t>
      </w:r>
      <w:r w:rsidR="00A23BF9">
        <w:rPr>
          <w:lang w:eastAsia="en-US"/>
        </w:rPr>
        <w:t> !</w:t>
      </w:r>
    </w:p>
    <w:p w14:paraId="1196C74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Le nom de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 w:rsidR="00A23BF9">
        <w:rPr>
          <w:lang w:eastAsia="en-US"/>
        </w:rPr>
        <w:t>…</w:t>
      </w:r>
    </w:p>
    <w:p w14:paraId="1F636DF1" w14:textId="299343A5" w:rsidR="00BB5C58" w:rsidRDefault="00BB5C58" w:rsidP="007700B9">
      <w:pPr>
        <w:pStyle w:val="Titre2"/>
        <w:rPr>
          <w:lang w:eastAsia="en-US"/>
        </w:rPr>
      </w:pPr>
      <w:bookmarkStart w:id="71" w:name="_Toc231743404"/>
      <w:bookmarkStart w:id="72" w:name="_Toc237577472"/>
      <w:bookmarkStart w:id="73" w:name="_Toc202192420"/>
      <w:r>
        <w:rPr>
          <w:lang w:eastAsia="en-US"/>
        </w:rPr>
        <w:lastRenderedPageBreak/>
        <w:t>TENTATION</w:t>
      </w:r>
      <w:bookmarkEnd w:id="71"/>
      <w:bookmarkEnd w:id="72"/>
      <w:bookmarkEnd w:id="73"/>
      <w:r>
        <w:rPr>
          <w:lang w:eastAsia="en-US"/>
        </w:rPr>
        <w:br/>
      </w:r>
    </w:p>
    <w:p w14:paraId="1862A6B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En redescendant la montagne</w:t>
      </w:r>
      <w:r w:rsidR="00A23BF9">
        <w:rPr>
          <w:lang w:eastAsia="en-US"/>
        </w:rPr>
        <w:t xml:space="preserve">, </w:t>
      </w:r>
      <w:r>
        <w:rPr>
          <w:lang w:eastAsia="en-US"/>
        </w:rPr>
        <w:t>Olivette et Fargeau causaient</w:t>
      </w:r>
      <w:r w:rsidR="00A23BF9">
        <w:rPr>
          <w:lang w:eastAsia="en-US"/>
        </w:rPr>
        <w:t>.</w:t>
      </w:r>
    </w:p>
    <w:p w14:paraId="4D9894F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 disait</w:t>
      </w:r>
      <w:r w:rsidR="00A23BF9">
        <w:rPr>
          <w:lang w:eastAsia="en-US"/>
        </w:rPr>
        <w:t> :</w:t>
      </w:r>
    </w:p>
    <w:p w14:paraId="6784A5F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Il est inuti</w:t>
      </w:r>
      <w:r w:rsidR="00BB5C58">
        <w:t>le que ce Besnard sache vos petites affaires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enfant</w:t>
      </w:r>
      <w:r>
        <w:rPr>
          <w:lang w:eastAsia="en-US"/>
        </w:rPr>
        <w:t xml:space="preserve">… </w:t>
      </w:r>
      <w:r w:rsidR="00BB5C58">
        <w:rPr>
          <w:lang w:eastAsia="en-US"/>
        </w:rPr>
        <w:t>Ayez une dot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et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s</w:t>
      </w:r>
      <w:r>
        <w:rPr>
          <w:lang w:eastAsia="en-US"/>
        </w:rPr>
        <w:t>’</w:t>
      </w:r>
      <w:r w:rsidR="00BB5C58">
        <w:rPr>
          <w:lang w:eastAsia="en-US"/>
        </w:rPr>
        <w:t>agenouillera devant vous</w:t>
      </w:r>
      <w:r>
        <w:rPr>
          <w:lang w:eastAsia="en-US"/>
        </w:rPr>
        <w:t>…</w:t>
      </w:r>
    </w:p>
    <w:p w14:paraId="5F9E070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Ce n</w:t>
      </w:r>
      <w:r>
        <w:rPr>
          <w:lang w:eastAsia="en-US"/>
        </w:rPr>
        <w:t>’</w:t>
      </w:r>
      <w:r w:rsidR="00BB5C58">
        <w:rPr>
          <w:lang w:eastAsia="en-US"/>
        </w:rPr>
        <w:t>est donc pas moi qu</w:t>
      </w:r>
      <w:r>
        <w:rPr>
          <w:lang w:eastAsia="en-US"/>
        </w:rPr>
        <w:t>’</w:t>
      </w:r>
      <w:r w:rsidR="00BB5C58">
        <w:rPr>
          <w:lang w:eastAsia="en-US"/>
        </w:rPr>
        <w:t>il aimera</w:t>
      </w:r>
      <w:r>
        <w:rPr>
          <w:lang w:eastAsia="en-US"/>
        </w:rPr>
        <w:t xml:space="preserve"> ? </w:t>
      </w:r>
      <w:r w:rsidR="00BB5C58">
        <w:rPr>
          <w:lang w:eastAsia="en-US"/>
        </w:rPr>
        <w:t>demanda Olivette</w:t>
      </w:r>
      <w:r>
        <w:rPr>
          <w:lang w:eastAsia="en-US"/>
        </w:rPr>
        <w:t>.</w:t>
      </w:r>
    </w:p>
    <w:p w14:paraId="7850B9D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 haussa les épaules</w:t>
      </w:r>
      <w:r w:rsidR="00A23BF9">
        <w:rPr>
          <w:lang w:eastAsia="en-US"/>
        </w:rPr>
        <w:t>.</w:t>
      </w:r>
    </w:p>
    <w:p w14:paraId="422382A0" w14:textId="631A3E40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Ayons d</w:t>
      </w:r>
      <w:r>
        <w:rPr>
          <w:lang w:eastAsia="en-US"/>
        </w:rPr>
        <w:t>’</w:t>
      </w:r>
      <w:r w:rsidR="00BB5C58">
        <w:rPr>
          <w:lang w:eastAsia="en-US"/>
        </w:rPr>
        <w:t>abord la dot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reprit-il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et Dieu sait</w:t>
      </w:r>
      <w:r>
        <w:rPr>
          <w:lang w:eastAsia="en-US"/>
        </w:rPr>
        <w:t xml:space="preserve">, </w:t>
      </w:r>
      <w:r w:rsidR="00BB5C58">
        <w:rPr>
          <w:lang w:eastAsia="en-US"/>
        </w:rPr>
        <w:t>ma petite Olivette</w:t>
      </w:r>
      <w:r>
        <w:rPr>
          <w:lang w:eastAsia="en-US"/>
        </w:rPr>
        <w:t xml:space="preserve">, </w:t>
      </w:r>
      <w:r w:rsidR="00BB5C58">
        <w:rPr>
          <w:lang w:eastAsia="en-US"/>
        </w:rPr>
        <w:t>que vous n</w:t>
      </w:r>
      <w:r>
        <w:rPr>
          <w:lang w:eastAsia="en-US"/>
        </w:rPr>
        <w:t>’</w:t>
      </w:r>
      <w:r w:rsidR="00BB5C58">
        <w:rPr>
          <w:lang w:eastAsia="en-US"/>
        </w:rPr>
        <w:t>aurez pas beaucoup de peine à la gagner</w:t>
      </w:r>
      <w:r>
        <w:rPr>
          <w:lang w:eastAsia="en-US"/>
        </w:rPr>
        <w:t xml:space="preserve">… </w:t>
      </w:r>
      <w:r w:rsidR="00BB5C58">
        <w:rPr>
          <w:lang w:eastAsia="en-US"/>
        </w:rPr>
        <w:t>Il s</w:t>
      </w:r>
      <w:r>
        <w:rPr>
          <w:lang w:eastAsia="en-US"/>
        </w:rPr>
        <w:t>’</w:t>
      </w:r>
      <w:r w:rsidR="00BB5C58">
        <w:rPr>
          <w:lang w:eastAsia="en-US"/>
        </w:rPr>
        <w:t>agit de ma chère cousine Berthe</w:t>
      </w:r>
      <w:r>
        <w:rPr>
          <w:lang w:eastAsia="en-US"/>
        </w:rPr>
        <w:t>…</w:t>
      </w:r>
    </w:p>
    <w:p w14:paraId="138899D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Olivette s</w:t>
      </w:r>
      <w:r w:rsidR="00A23BF9">
        <w:rPr>
          <w:lang w:eastAsia="en-US"/>
        </w:rPr>
        <w:t>’</w:t>
      </w:r>
      <w:r>
        <w:rPr>
          <w:lang w:eastAsia="en-US"/>
        </w:rPr>
        <w:t>arrêta court</w:t>
      </w:r>
      <w:r w:rsidR="00A23BF9">
        <w:rPr>
          <w:lang w:eastAsia="en-US"/>
        </w:rPr>
        <w:t>.</w:t>
      </w:r>
    </w:p>
    <w:p w14:paraId="00C449A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Si c</w:t>
      </w:r>
      <w:r>
        <w:rPr>
          <w:lang w:eastAsia="en-US"/>
        </w:rPr>
        <w:t>’</w:t>
      </w:r>
      <w:r w:rsidR="00BB5C58">
        <w:rPr>
          <w:lang w:eastAsia="en-US"/>
        </w:rPr>
        <w:t>est pour lui faire du mal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dit-elle</w:t>
      </w:r>
      <w:r>
        <w:rPr>
          <w:lang w:eastAsia="en-US"/>
        </w:rPr>
        <w:t xml:space="preserve">, </w:t>
      </w:r>
      <w:r w:rsidR="00BB5C58">
        <w:rPr>
          <w:lang w:eastAsia="en-US"/>
        </w:rPr>
        <w:t>vous me donneriez toutes les dots du monde que je refuserais</w:t>
      </w:r>
      <w:r>
        <w:rPr>
          <w:lang w:eastAsia="en-US"/>
        </w:rPr>
        <w:t xml:space="preserve">… </w:t>
      </w:r>
      <w:r w:rsidR="00BB5C58">
        <w:rPr>
          <w:lang w:eastAsia="en-US"/>
        </w:rPr>
        <w:t>Elle est si bonne et si malheureuse</w:t>
      </w:r>
      <w:r>
        <w:rPr>
          <w:lang w:eastAsia="en-US"/>
        </w:rPr>
        <w:t> !…</w:t>
      </w:r>
    </w:p>
    <w:p w14:paraId="239DB4AC" w14:textId="3A830654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Du mal</w:t>
      </w:r>
      <w:r>
        <w:rPr>
          <w:lang w:eastAsia="en-US"/>
        </w:rPr>
        <w:t xml:space="preserve"> ! </w:t>
      </w:r>
      <w:r w:rsidR="00BB5C58">
        <w:rPr>
          <w:lang w:eastAsia="en-US"/>
        </w:rPr>
        <w:t>se récria Fargeau</w:t>
      </w:r>
      <w:r>
        <w:rPr>
          <w:lang w:eastAsia="en-US"/>
        </w:rPr>
        <w:t xml:space="preserve"> :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y pensez-vous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enfant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moi faire du mal à ma cousine Berthe</w:t>
      </w:r>
      <w:r>
        <w:rPr>
          <w:lang w:eastAsia="en-US"/>
        </w:rPr>
        <w:t> !…</w:t>
      </w:r>
    </w:p>
    <w:p w14:paraId="5FA550C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vrai</w:t>
      </w:r>
      <w:r>
        <w:rPr>
          <w:lang w:eastAsia="en-US"/>
        </w:rPr>
        <w:t xml:space="preserve">… </w:t>
      </w:r>
      <w:r w:rsidR="00BB5C58">
        <w:rPr>
          <w:lang w:eastAsia="en-US"/>
        </w:rPr>
        <w:t>vous êtes son cousin</w:t>
      </w:r>
      <w:r>
        <w:rPr>
          <w:lang w:eastAsia="en-US"/>
        </w:rPr>
        <w:t xml:space="preserve">… </w:t>
      </w:r>
      <w:r w:rsidR="00BB5C58">
        <w:rPr>
          <w:lang w:eastAsia="en-US"/>
        </w:rPr>
        <w:t>dit la jeune fille qui se reprit à marcher</w:t>
      </w:r>
      <w:r>
        <w:rPr>
          <w:lang w:eastAsia="en-US"/>
        </w:rPr>
        <w:t>.</w:t>
      </w:r>
    </w:p>
    <w:p w14:paraId="31139EF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 qu</w:t>
      </w:r>
      <w:r w:rsidR="00A23BF9">
        <w:rPr>
          <w:lang w:eastAsia="en-US"/>
        </w:rPr>
        <w:t>’</w:t>
      </w:r>
      <w:r>
        <w:rPr>
          <w:lang w:eastAsia="en-US"/>
        </w:rPr>
        <w:t>il lui fallait</w:t>
      </w:r>
      <w:r w:rsidR="00A23BF9">
        <w:rPr>
          <w:lang w:eastAsia="en-US"/>
        </w:rPr>
        <w:t xml:space="preserve">,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un prétexte contre sa conscience</w:t>
      </w:r>
      <w:r w:rsidR="00A23BF9">
        <w:rPr>
          <w:lang w:eastAsia="en-US"/>
        </w:rPr>
        <w:t xml:space="preserve">. </w:t>
      </w:r>
      <w:r>
        <w:rPr>
          <w:lang w:eastAsia="en-US"/>
        </w:rPr>
        <w:t>Fargeau et elles arrivaient à l</w:t>
      </w:r>
      <w:r w:rsidR="00A23BF9">
        <w:rPr>
          <w:lang w:eastAsia="en-US"/>
        </w:rPr>
        <w:t>’</w:t>
      </w:r>
      <w:r>
        <w:rPr>
          <w:lang w:eastAsia="en-US"/>
        </w:rPr>
        <w:t>endroit où l</w:t>
      </w:r>
      <w:r w:rsidR="00A23BF9">
        <w:rPr>
          <w:lang w:eastAsia="en-US"/>
        </w:rPr>
        <w:t>’</w:t>
      </w:r>
      <w:r>
        <w:rPr>
          <w:lang w:eastAsia="en-US"/>
        </w:rPr>
        <w:t>homme de loi les attendait</w:t>
      </w:r>
      <w:r w:rsidR="00A23BF9">
        <w:rPr>
          <w:lang w:eastAsia="en-US"/>
        </w:rPr>
        <w:t>.</w:t>
      </w:r>
    </w:p>
    <w:p w14:paraId="51D76518" w14:textId="5D3AE93E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Écoutez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Besnard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Fargeau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cette petite a le droit de savoir à fond le motif qui nous fait agir</w:t>
      </w:r>
      <w:r>
        <w:rPr>
          <w:lang w:eastAsia="en-US"/>
        </w:rPr>
        <w:t xml:space="preserve">… </w:t>
      </w:r>
      <w:r w:rsidR="00BB5C58">
        <w:rPr>
          <w:lang w:eastAsia="en-US"/>
        </w:rPr>
        <w:t>Ce motif étant tout honorable</w:t>
      </w:r>
      <w:r>
        <w:rPr>
          <w:lang w:eastAsia="en-US"/>
        </w:rPr>
        <w:t xml:space="preserve">, </w:t>
      </w:r>
      <w:r w:rsidR="00BB5C58">
        <w:rPr>
          <w:lang w:eastAsia="en-US"/>
        </w:rPr>
        <w:t>nous n</w:t>
      </w:r>
      <w:r>
        <w:rPr>
          <w:lang w:eastAsia="en-US"/>
        </w:rPr>
        <w:t>’</w:t>
      </w:r>
      <w:r w:rsidR="00BB5C58">
        <w:rPr>
          <w:lang w:eastAsia="en-US"/>
        </w:rPr>
        <w:t>avons aucune espèce de raison pour le lui cacher</w:t>
      </w:r>
      <w:r>
        <w:rPr>
          <w:lang w:eastAsia="en-US"/>
        </w:rPr>
        <w:t>.</w:t>
      </w:r>
    </w:p>
    <w:p w14:paraId="06185B3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Incontestablement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répliqua Besnard qui regardait Fargeau avec une sorte de crainte</w:t>
      </w:r>
      <w:r>
        <w:rPr>
          <w:lang w:eastAsia="en-US"/>
        </w:rPr>
        <w:t>.</w:t>
      </w:r>
    </w:p>
    <w:p w14:paraId="2C8B106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aplomb de ce digne jeune homme lui semblait dépasser les bornes</w:t>
      </w:r>
      <w:r w:rsidR="00A23BF9">
        <w:rPr>
          <w:lang w:eastAsia="en-US"/>
        </w:rPr>
        <w:t>.</w:t>
      </w:r>
    </w:p>
    <w:p w14:paraId="19B14C8F" w14:textId="4322CDB3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Voici le fait</w:t>
      </w:r>
      <w:r>
        <w:rPr>
          <w:lang w:eastAsia="en-US"/>
        </w:rPr>
        <w:t xml:space="preserve">, </w:t>
      </w:r>
      <w:r w:rsidR="00BB5C58">
        <w:rPr>
          <w:lang w:eastAsia="en-US"/>
        </w:rPr>
        <w:t>ma chère enfant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 Fargeau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malgré la préoccupation que me donne la santé de mon pauvre oncle</w:t>
      </w:r>
      <w:r>
        <w:rPr>
          <w:lang w:eastAsia="en-US"/>
        </w:rPr>
        <w:t xml:space="preserve">, </w:t>
      </w:r>
      <w:r w:rsidR="00BB5C58">
        <w:rPr>
          <w:lang w:eastAsia="en-US"/>
        </w:rPr>
        <w:t>je songe à Berthe</w:t>
      </w:r>
      <w:r>
        <w:rPr>
          <w:lang w:eastAsia="en-US"/>
        </w:rPr>
        <w:t xml:space="preserve">… </w:t>
      </w:r>
      <w:r w:rsidR="00BB5C58">
        <w:rPr>
          <w:lang w:eastAsia="en-US"/>
        </w:rPr>
        <w:t>qui est pour moi comme une sœur bien-aimée</w:t>
      </w:r>
      <w:r>
        <w:rPr>
          <w:lang w:eastAsia="en-US"/>
        </w:rPr>
        <w:t xml:space="preserve">… </w:t>
      </w:r>
      <w:r w:rsidR="00BB5C58">
        <w:rPr>
          <w:lang w:eastAsia="en-US"/>
        </w:rPr>
        <w:t>le bonheur a voulu que j</w:t>
      </w:r>
      <w:r>
        <w:rPr>
          <w:lang w:eastAsia="en-US"/>
        </w:rPr>
        <w:t>’</w:t>
      </w:r>
      <w:r w:rsidR="00BB5C58">
        <w:rPr>
          <w:lang w:eastAsia="en-US"/>
        </w:rPr>
        <w:t>aie rencontré d</w:t>
      </w:r>
      <w:r>
        <w:rPr>
          <w:lang w:eastAsia="en-US"/>
        </w:rPr>
        <w:t>’</w:t>
      </w:r>
      <w:r w:rsidR="00BB5C58">
        <w:rPr>
          <w:lang w:eastAsia="en-US"/>
        </w:rPr>
        <w:t>excellents amis qui ont bien voulu se réunir à moi dans un même sentiment de tendresse et de commisération pour cette infortunée</w:t>
      </w:r>
      <w:r>
        <w:rPr>
          <w:lang w:eastAsia="en-US"/>
        </w:rPr>
        <w:t xml:space="preserve">… </w:t>
      </w:r>
      <w:r w:rsidR="00BB5C58">
        <w:rPr>
          <w:lang w:eastAsia="en-US"/>
        </w:rPr>
        <w:t>Hélas</w:t>
      </w:r>
      <w:r>
        <w:rPr>
          <w:lang w:eastAsia="en-US"/>
        </w:rPr>
        <w:t xml:space="preserve"> ! </w:t>
      </w:r>
      <w:r w:rsidR="00BB5C58">
        <w:rPr>
          <w:lang w:eastAsia="en-US"/>
        </w:rPr>
        <w:t>elle est bien facile à tromper</w:t>
      </w:r>
      <w:r>
        <w:rPr>
          <w:lang w:eastAsia="en-US"/>
        </w:rPr>
        <w:t> !</w:t>
      </w:r>
    </w:p>
    <w:p w14:paraId="4FD32C9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Hélas</w:t>
      </w:r>
      <w:r>
        <w:rPr>
          <w:lang w:eastAsia="en-US"/>
        </w:rPr>
        <w:t xml:space="preserve"> ! </w:t>
      </w:r>
      <w:r w:rsidR="00BB5C58">
        <w:rPr>
          <w:lang w:eastAsia="en-US"/>
        </w:rPr>
        <w:t>hélas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 Besnard qui leva ses gros yeux verts au ciel</w:t>
      </w:r>
      <w:r>
        <w:rPr>
          <w:lang w:eastAsia="en-US"/>
        </w:rPr>
        <w:t>.</w:t>
      </w:r>
    </w:p>
    <w:p w14:paraId="0E658EB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Olivette était tout oreilles</w:t>
      </w:r>
      <w:r w:rsidR="00A23BF9">
        <w:rPr>
          <w:lang w:eastAsia="en-US"/>
        </w:rPr>
        <w:t>.</w:t>
      </w:r>
    </w:p>
    <w:p w14:paraId="0BE7811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Mon cousin Lucien</w:t>
      </w:r>
      <w:r>
        <w:rPr>
          <w:lang w:eastAsia="en-US"/>
        </w:rPr>
        <w:t xml:space="preserve">, </w:t>
      </w:r>
      <w:r w:rsidR="00BB5C58">
        <w:rPr>
          <w:lang w:eastAsia="en-US"/>
        </w:rPr>
        <w:t>poursuivit Fargeau</w:t>
      </w:r>
      <w:r>
        <w:rPr>
          <w:lang w:eastAsia="en-US"/>
        </w:rPr>
        <w:t xml:space="preserve">, </w:t>
      </w:r>
      <w:r w:rsidR="00BB5C58">
        <w:rPr>
          <w:lang w:eastAsia="en-US"/>
        </w:rPr>
        <w:t>à l</w:t>
      </w:r>
      <w:r>
        <w:rPr>
          <w:lang w:eastAsia="en-US"/>
        </w:rPr>
        <w:t>’</w:t>
      </w:r>
      <w:r w:rsidR="00BB5C58">
        <w:rPr>
          <w:lang w:eastAsia="en-US"/>
        </w:rPr>
        <w:t>égard de qui je professe les sentiments d</w:t>
      </w:r>
      <w:r>
        <w:rPr>
          <w:lang w:eastAsia="en-US"/>
        </w:rPr>
        <w:t>’</w:t>
      </w:r>
      <w:r w:rsidR="00BB5C58">
        <w:rPr>
          <w:lang w:eastAsia="en-US"/>
        </w:rPr>
        <w:t>amitié les plus sincères</w:t>
      </w:r>
      <w:r>
        <w:rPr>
          <w:lang w:eastAsia="en-US"/>
        </w:rPr>
        <w:t xml:space="preserve">, </w:t>
      </w:r>
      <w:r w:rsidR="00BB5C58">
        <w:rPr>
          <w:lang w:eastAsia="en-US"/>
        </w:rPr>
        <w:t>ne se conduit peut-être pas avec toute la loyauté</w:t>
      </w:r>
      <w:r>
        <w:rPr>
          <w:lang w:eastAsia="en-US"/>
        </w:rPr>
        <w:t xml:space="preserve">… </w:t>
      </w:r>
      <w:r w:rsidR="00BB5C58">
        <w:rPr>
          <w:lang w:eastAsia="en-US"/>
        </w:rPr>
        <w:t>Le mot est fort</w:t>
      </w:r>
      <w:r>
        <w:rPr>
          <w:lang w:eastAsia="en-US"/>
        </w:rPr>
        <w:t>…</w:t>
      </w:r>
    </w:p>
    <w:p w14:paraId="6114C91F" w14:textId="36D14710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Non</w:t>
      </w:r>
      <w:r>
        <w:rPr>
          <w:lang w:eastAsia="en-US"/>
        </w:rPr>
        <w:t xml:space="preserve">, </w:t>
      </w:r>
      <w:r w:rsidR="00BB5C58">
        <w:rPr>
          <w:lang w:eastAsia="en-US"/>
        </w:rPr>
        <w:t>non</w:t>
      </w:r>
      <w:r>
        <w:rPr>
          <w:lang w:eastAsia="en-US"/>
        </w:rPr>
        <w:t xml:space="preserve">, </w:t>
      </w:r>
      <w:r w:rsidR="00BB5C58">
        <w:rPr>
          <w:lang w:eastAsia="en-US"/>
        </w:rPr>
        <w:t>interrompit Besnard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le mot n</w:t>
      </w:r>
      <w:r>
        <w:rPr>
          <w:lang w:eastAsia="en-US"/>
        </w:rPr>
        <w:t>’</w:t>
      </w:r>
      <w:r w:rsidR="00BB5C58">
        <w:rPr>
          <w:lang w:eastAsia="en-US"/>
        </w:rPr>
        <w:t>est pas trop fort</w:t>
      </w:r>
      <w:r>
        <w:rPr>
          <w:lang w:eastAsia="en-US"/>
        </w:rPr>
        <w:t xml:space="preserve">…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indigne</w:t>
      </w:r>
      <w:r>
        <w:rPr>
          <w:lang w:eastAsia="en-US"/>
        </w:rPr>
        <w:t> !…</w:t>
      </w:r>
    </w:p>
    <w:p w14:paraId="15E4FE1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Mais quoi donc</w:t>
      </w:r>
      <w:r>
        <w:rPr>
          <w:lang w:eastAsia="en-US"/>
        </w:rPr>
        <w:t xml:space="preserve"> ? </w:t>
      </w:r>
      <w:r w:rsidR="00BB5C58">
        <w:rPr>
          <w:lang w:eastAsia="en-US"/>
        </w:rPr>
        <w:t>demanda Olivette</w:t>
      </w:r>
      <w:r>
        <w:rPr>
          <w:lang w:eastAsia="en-US"/>
        </w:rPr>
        <w:t>.</w:t>
      </w:r>
    </w:p>
    <w:p w14:paraId="3DD8E66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Tromper une pauvre enfant aveugle</w:t>
      </w:r>
      <w:r>
        <w:rPr>
          <w:lang w:eastAsia="en-US"/>
        </w:rPr>
        <w:t> !…</w:t>
      </w:r>
    </w:p>
    <w:p w14:paraId="0084ECE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Fargeau prononça ces dernières paroles comme s</w:t>
      </w:r>
      <w:r w:rsidR="00A23BF9">
        <w:rPr>
          <w:lang w:eastAsia="en-US"/>
        </w:rPr>
        <w:t>’</w:t>
      </w:r>
      <w:r>
        <w:rPr>
          <w:lang w:eastAsia="en-US"/>
        </w:rPr>
        <w:t>il les laissait échapper malgré lui du fond de son cœur</w:t>
      </w:r>
      <w:r w:rsidR="00A23BF9">
        <w:rPr>
          <w:lang w:eastAsia="en-US"/>
        </w:rPr>
        <w:t>.</w:t>
      </w:r>
    </w:p>
    <w:p w14:paraId="425EA09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fit Olivette avec une surprise non jouée</w:t>
      </w:r>
      <w:r>
        <w:rPr>
          <w:lang w:eastAsia="en-US"/>
        </w:rPr>
        <w:t>.</w:t>
      </w:r>
    </w:p>
    <w:p w14:paraId="17B2A2D8" w14:textId="36780958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Puisque le mot est lâché</w:t>
      </w:r>
      <w:r>
        <w:rPr>
          <w:lang w:eastAsia="en-US"/>
        </w:rPr>
        <w:t xml:space="preserve">,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 Besnard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je dis</w:t>
      </w:r>
      <w:r>
        <w:rPr>
          <w:lang w:eastAsia="en-US"/>
        </w:rPr>
        <w:t xml:space="preserve">, </w:t>
      </w:r>
      <w:r w:rsidR="00BB5C58">
        <w:rPr>
          <w:lang w:eastAsia="en-US"/>
        </w:rPr>
        <w:t>moi que c</w:t>
      </w:r>
      <w:r>
        <w:rPr>
          <w:lang w:eastAsia="en-US"/>
        </w:rPr>
        <w:t>’</w:t>
      </w:r>
      <w:r w:rsidR="00BB5C58">
        <w:rPr>
          <w:lang w:eastAsia="en-US"/>
        </w:rPr>
        <w:t>est ignoble</w:t>
      </w:r>
      <w:r>
        <w:rPr>
          <w:lang w:eastAsia="en-US"/>
        </w:rPr>
        <w:t> !…</w:t>
      </w:r>
    </w:p>
    <w:p w14:paraId="065EAFAD" w14:textId="67B0915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ma pauvre enfant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Fargeau en se tournant vers Olivette sur qui cette comédie ne laissait pas que de faire une certaine impression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vous devinez déjà quel est notre désir</w:t>
      </w:r>
      <w:r>
        <w:rPr>
          <w:lang w:eastAsia="en-US"/>
        </w:rPr>
        <w:t xml:space="preserve">… </w:t>
      </w:r>
      <w:r w:rsidR="00BB5C58">
        <w:rPr>
          <w:lang w:eastAsia="en-US"/>
        </w:rPr>
        <w:t>Nous voulons sauver ma cousine Berthe</w:t>
      </w:r>
      <w:r>
        <w:rPr>
          <w:lang w:eastAsia="en-US"/>
        </w:rPr>
        <w:t>…</w:t>
      </w:r>
    </w:p>
    <w:p w14:paraId="2BE1CF0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en suis</w:t>
      </w:r>
      <w:r>
        <w:rPr>
          <w:lang w:eastAsia="en-US"/>
        </w:rPr>
        <w:t xml:space="preserve"> ! </w:t>
      </w:r>
      <w:r w:rsidR="00BB5C58">
        <w:rPr>
          <w:lang w:eastAsia="en-US"/>
        </w:rPr>
        <w:t>interrompit vivement Olivette</w:t>
      </w:r>
      <w:r>
        <w:rPr>
          <w:lang w:eastAsia="en-US"/>
        </w:rPr>
        <w:t>.</w:t>
      </w:r>
    </w:p>
    <w:p w14:paraId="2104CA3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À la bonne heure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mais</w:t>
      </w:r>
      <w:r>
        <w:rPr>
          <w:lang w:eastAsia="en-US"/>
        </w:rPr>
        <w:t xml:space="preserve">, </w:t>
      </w:r>
      <w:r w:rsidR="00BB5C58">
        <w:rPr>
          <w:lang w:eastAsia="en-US"/>
        </w:rPr>
        <w:t>je vous en préviens</w:t>
      </w:r>
      <w:r>
        <w:rPr>
          <w:lang w:eastAsia="en-US"/>
        </w:rPr>
        <w:t xml:space="preserve">, </w:t>
      </w:r>
      <w:r w:rsidR="00BB5C58">
        <w:rPr>
          <w:lang w:eastAsia="en-US"/>
        </w:rPr>
        <w:t>ma fille</w:t>
      </w:r>
      <w:r>
        <w:rPr>
          <w:lang w:eastAsia="en-US"/>
        </w:rPr>
        <w:t xml:space="preserve">, </w:t>
      </w:r>
      <w:r w:rsidR="00BB5C58">
        <w:rPr>
          <w:lang w:eastAsia="en-US"/>
        </w:rPr>
        <w:t>il faut la sauver malgré elle</w:t>
      </w:r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Lui </w:t>
      </w:r>
      <w:proofErr w:type="gramStart"/>
      <w:r w:rsidR="00BB5C58">
        <w:rPr>
          <w:lang w:eastAsia="en-US"/>
        </w:rPr>
        <w:t>donner</w:t>
      </w:r>
      <w:proofErr w:type="gramEnd"/>
      <w:r w:rsidR="00BB5C58">
        <w:rPr>
          <w:lang w:eastAsia="en-US"/>
        </w:rPr>
        <w:t xml:space="preserve"> des conseils</w:t>
      </w:r>
      <w:r>
        <w:rPr>
          <w:lang w:eastAsia="en-US"/>
        </w:rPr>
        <w:t xml:space="preserve">, </w:t>
      </w:r>
      <w:r w:rsidR="00BB5C58">
        <w:rPr>
          <w:lang w:eastAsia="en-US"/>
        </w:rPr>
        <w:t>ce serait superflu</w:t>
      </w:r>
      <w:r>
        <w:rPr>
          <w:lang w:eastAsia="en-US"/>
        </w:rPr>
        <w:t xml:space="preserve"> : </w:t>
      </w:r>
      <w:r w:rsidR="00BB5C58">
        <w:rPr>
          <w:lang w:eastAsia="en-US"/>
        </w:rPr>
        <w:t>elle est ensorcelée</w:t>
      </w:r>
      <w:r>
        <w:rPr>
          <w:lang w:eastAsia="en-US"/>
        </w:rPr>
        <w:t xml:space="preserve">… </w:t>
      </w:r>
      <w:r w:rsidR="00BB5C58">
        <w:rPr>
          <w:lang w:eastAsia="en-US"/>
        </w:rPr>
        <w:t>Il faut la tromper</w:t>
      </w:r>
      <w:r>
        <w:rPr>
          <w:lang w:eastAsia="en-US"/>
        </w:rPr>
        <w:t xml:space="preserve">… </w:t>
      </w:r>
      <w:r w:rsidR="00BB5C58">
        <w:rPr>
          <w:lang w:eastAsia="en-US"/>
        </w:rPr>
        <w:t>la tromper pour la sauver</w:t>
      </w:r>
      <w:r>
        <w:rPr>
          <w:lang w:eastAsia="en-US"/>
        </w:rPr>
        <w:t>.</w:t>
      </w:r>
    </w:p>
    <w:p w14:paraId="552081BD" w14:textId="12C5FAC5" w:rsidR="00A23BF9" w:rsidRDefault="00BB5C58" w:rsidP="00A23BF9">
      <w:p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œil vif et mutin d</w:t>
      </w:r>
      <w:r w:rsidR="00A23BF9">
        <w:rPr>
          <w:lang w:eastAsia="en-US"/>
        </w:rPr>
        <w:t>’</w:t>
      </w:r>
      <w:r>
        <w:rPr>
          <w:lang w:eastAsia="en-US"/>
        </w:rPr>
        <w:t>Olivette glissa un regard entre ses grands cils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Elle contempla un instant </w:t>
      </w:r>
      <w:r w:rsidR="00A23BF9">
        <w:rPr>
          <w:lang w:eastAsia="en-US"/>
        </w:rPr>
        <w:t>M. </w:t>
      </w:r>
      <w:r>
        <w:rPr>
          <w:lang w:eastAsia="en-US"/>
        </w:rPr>
        <w:t>Fargeau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Était-elle complice ou abusée</w:t>
      </w:r>
      <w:r w:rsidR="00A23BF9">
        <w:rPr>
          <w:lang w:eastAsia="en-US"/>
        </w:rPr>
        <w:t> ?</w:t>
      </w:r>
    </w:p>
    <w:p w14:paraId="2E2519B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En ce moment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Olivette était plutôt abusée que complice</w:t>
      </w:r>
      <w:r w:rsidR="00A23BF9">
        <w:rPr>
          <w:lang w:eastAsia="en-US"/>
        </w:rPr>
        <w:t>.</w:t>
      </w:r>
    </w:p>
    <w:p w14:paraId="3DD8AF3B" w14:textId="66834DA8" w:rsidR="00A23BF9" w:rsidRDefault="00BB5C58" w:rsidP="00A23BF9">
      <w:pPr>
        <w:rPr>
          <w:lang w:eastAsia="en-US"/>
        </w:rPr>
      </w:pPr>
      <w:r>
        <w:rPr>
          <w:lang w:eastAsia="en-US"/>
        </w:rPr>
        <w:t>Tout ce qu</w:t>
      </w:r>
      <w:r w:rsidR="00A23BF9">
        <w:rPr>
          <w:lang w:eastAsia="en-US"/>
        </w:rPr>
        <w:t>’</w:t>
      </w:r>
      <w:r>
        <w:rPr>
          <w:lang w:eastAsia="en-US"/>
        </w:rPr>
        <w:t>on lui disait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le croyait de bonne foi</w:t>
      </w:r>
      <w:r w:rsidR="00A23BF9">
        <w:rPr>
          <w:lang w:eastAsia="en-US"/>
        </w:rPr>
        <w:t xml:space="preserve">. </w:t>
      </w:r>
      <w:r>
        <w:rPr>
          <w:lang w:eastAsia="en-US"/>
        </w:rPr>
        <w:t xml:space="preserve">Ce </w:t>
      </w:r>
      <w:r w:rsidR="00A23BF9">
        <w:rPr>
          <w:lang w:eastAsia="en-US"/>
        </w:rPr>
        <w:t>M. </w:t>
      </w:r>
      <w:r>
        <w:rPr>
          <w:lang w:eastAsia="en-US"/>
        </w:rPr>
        <w:t>Fargeau avait une si benoîte figure</w:t>
      </w:r>
      <w:r w:rsidR="00A23BF9">
        <w:rPr>
          <w:lang w:eastAsia="en-US"/>
        </w:rPr>
        <w:t xml:space="preserve"> ! </w:t>
      </w:r>
      <w:r>
        <w:rPr>
          <w:lang w:eastAsia="en-US"/>
        </w:rPr>
        <w:t>Et Besnard</w:t>
      </w:r>
      <w:r w:rsidR="00A23BF9">
        <w:rPr>
          <w:lang w:eastAsia="en-US"/>
        </w:rPr>
        <w:t xml:space="preserve">, </w:t>
      </w:r>
      <w:r>
        <w:rPr>
          <w:lang w:eastAsia="en-US"/>
        </w:rPr>
        <w:t>le rude Besnard</w:t>
      </w:r>
      <w:r w:rsidR="00A23BF9">
        <w:rPr>
          <w:lang w:eastAsia="en-US"/>
        </w:rPr>
        <w:t xml:space="preserve">, </w:t>
      </w:r>
      <w:r>
        <w:rPr>
          <w:lang w:eastAsia="en-US"/>
        </w:rPr>
        <w:t>avec son indignation qui s</w:t>
      </w:r>
      <w:r w:rsidR="00A23BF9">
        <w:rPr>
          <w:lang w:eastAsia="en-US"/>
        </w:rPr>
        <w:t>’</w:t>
      </w:r>
      <w:r>
        <w:rPr>
          <w:lang w:eastAsia="en-US"/>
        </w:rPr>
        <w:t>échappait par boutades</w:t>
      </w:r>
      <w:r w:rsidR="00A23BF9">
        <w:rPr>
          <w:lang w:eastAsia="en-US"/>
        </w:rPr>
        <w:t xml:space="preserve">, </w:t>
      </w:r>
      <w:r>
        <w:rPr>
          <w:lang w:eastAsia="en-US"/>
        </w:rPr>
        <w:t>donnait à la scène un si bon caractère de vérité</w:t>
      </w:r>
      <w:r w:rsidR="00A23BF9">
        <w:rPr>
          <w:lang w:eastAsia="en-US"/>
        </w:rPr>
        <w:t> !</w:t>
      </w:r>
    </w:p>
    <w:p w14:paraId="425C911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Pourtant</w:t>
      </w:r>
      <w:r w:rsidR="00A23BF9">
        <w:rPr>
          <w:lang w:eastAsia="en-US"/>
        </w:rPr>
        <w:t xml:space="preserve">, </w:t>
      </w:r>
      <w:r>
        <w:rPr>
          <w:lang w:eastAsia="en-US"/>
        </w:rPr>
        <w:t>Olivette doutait</w:t>
      </w:r>
      <w:r w:rsidR="00A23BF9">
        <w:rPr>
          <w:lang w:eastAsia="en-US"/>
        </w:rPr>
        <w:t xml:space="preserve">, </w:t>
      </w:r>
      <w:r>
        <w:rPr>
          <w:lang w:eastAsia="en-US"/>
        </w:rPr>
        <w:t>ne fût-ce qu</w:t>
      </w:r>
      <w:r w:rsidR="00A23BF9">
        <w:rPr>
          <w:lang w:eastAsia="en-US"/>
        </w:rPr>
        <w:t>’</w:t>
      </w:r>
      <w:r>
        <w:rPr>
          <w:lang w:eastAsia="en-US"/>
        </w:rPr>
        <w:t>un petit peu</w:t>
      </w:r>
      <w:r w:rsidR="00A23BF9">
        <w:rPr>
          <w:lang w:eastAsia="en-US"/>
        </w:rPr>
        <w:t>.</w:t>
      </w:r>
    </w:p>
    <w:p w14:paraId="5CE86B1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 le devina</w:t>
      </w:r>
      <w:r w:rsidR="00A23BF9">
        <w:rPr>
          <w:lang w:eastAsia="en-US"/>
        </w:rPr>
        <w:t xml:space="preserve">, </w:t>
      </w:r>
      <w:r>
        <w:rPr>
          <w:lang w:eastAsia="en-US"/>
        </w:rPr>
        <w:t>bien qu</w:t>
      </w:r>
      <w:r w:rsidR="00A23BF9">
        <w:rPr>
          <w:lang w:eastAsia="en-US"/>
        </w:rPr>
        <w:t>’</w:t>
      </w:r>
      <w:r>
        <w:rPr>
          <w:lang w:eastAsia="en-US"/>
        </w:rPr>
        <w:t>il ne levât point les yeux sur elle</w:t>
      </w:r>
      <w:r w:rsidR="00A23BF9">
        <w:rPr>
          <w:lang w:eastAsia="en-US"/>
        </w:rPr>
        <w:t xml:space="preserve">. </w:t>
      </w:r>
      <w:r>
        <w:rPr>
          <w:lang w:eastAsia="en-US"/>
        </w:rPr>
        <w:t>Les gens comme Fargeau voient à travers la peau de leurs paupières baissées</w:t>
      </w:r>
      <w:r w:rsidR="00A23BF9">
        <w:rPr>
          <w:lang w:eastAsia="en-US"/>
        </w:rPr>
        <w:t>.</w:t>
      </w:r>
    </w:p>
    <w:p w14:paraId="1A6957E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Pauvre Berthe</w:t>
      </w:r>
      <w:r>
        <w:rPr>
          <w:lang w:eastAsia="en-US"/>
        </w:rPr>
        <w:t xml:space="preserve"> ! </w:t>
      </w:r>
      <w:r w:rsidR="00BB5C58">
        <w:rPr>
          <w:lang w:eastAsia="en-US"/>
        </w:rPr>
        <w:t>reprit-il</w:t>
      </w:r>
      <w:r>
        <w:rPr>
          <w:lang w:eastAsia="en-US"/>
        </w:rPr>
        <w:t xml:space="preserve"> ; </w:t>
      </w:r>
      <w:r w:rsidR="00BB5C58">
        <w:rPr>
          <w:lang w:eastAsia="en-US"/>
        </w:rPr>
        <w:t>elle l</w:t>
      </w:r>
      <w:r>
        <w:rPr>
          <w:lang w:eastAsia="en-US"/>
        </w:rPr>
        <w:t>’</w:t>
      </w:r>
      <w:r w:rsidR="00BB5C58">
        <w:rPr>
          <w:lang w:eastAsia="en-US"/>
        </w:rPr>
        <w:t>aime</w:t>
      </w:r>
      <w:r>
        <w:rPr>
          <w:lang w:eastAsia="en-US"/>
        </w:rPr>
        <w:t>…</w:t>
      </w:r>
    </w:p>
    <w:p w14:paraId="02BD6D7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pour ça oui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 Olivette</w:t>
      </w:r>
      <w:r>
        <w:rPr>
          <w:lang w:eastAsia="en-US"/>
        </w:rPr>
        <w:t>.</w:t>
      </w:r>
    </w:p>
    <w:p w14:paraId="44BBF78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lui</w:t>
      </w:r>
      <w:r>
        <w:rPr>
          <w:lang w:eastAsia="en-US"/>
        </w:rPr>
        <w:t xml:space="preserve">… </w:t>
      </w:r>
      <w:r w:rsidR="00BB5C58">
        <w:rPr>
          <w:lang w:eastAsia="en-US"/>
        </w:rPr>
        <w:t>mon Dieu</w:t>
      </w:r>
      <w:r>
        <w:rPr>
          <w:lang w:eastAsia="en-US"/>
        </w:rPr>
        <w:t xml:space="preserve"> ! </w:t>
      </w:r>
      <w:r w:rsidR="00BB5C58">
        <w:rPr>
          <w:lang w:eastAsia="en-US"/>
        </w:rPr>
        <w:t>pourquoi faut-il que je l</w:t>
      </w:r>
      <w:r>
        <w:rPr>
          <w:lang w:eastAsia="en-US"/>
        </w:rPr>
        <w:t>’</w:t>
      </w:r>
      <w:r w:rsidR="00BB5C58">
        <w:rPr>
          <w:lang w:eastAsia="en-US"/>
        </w:rPr>
        <w:t>accuse</w:t>
      </w:r>
      <w:r>
        <w:rPr>
          <w:lang w:eastAsia="en-US"/>
        </w:rPr>
        <w:t xml:space="preserve">… </w:t>
      </w:r>
      <w:r w:rsidR="00BB5C58">
        <w:rPr>
          <w:lang w:eastAsia="en-US"/>
        </w:rPr>
        <w:t>lui la délaisse</w:t>
      </w:r>
      <w:r>
        <w:rPr>
          <w:lang w:eastAsia="en-US"/>
        </w:rPr>
        <w:t>…</w:t>
      </w:r>
    </w:p>
    <w:p w14:paraId="50B9AD8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Mais non</w:t>
      </w:r>
      <w:r>
        <w:rPr>
          <w:lang w:eastAsia="en-US"/>
        </w:rPr>
        <w:t xml:space="preserve"> ! </w:t>
      </w:r>
      <w:r w:rsidR="00BB5C58">
        <w:rPr>
          <w:lang w:eastAsia="en-US"/>
        </w:rPr>
        <w:t>interrompit encore Olivette</w:t>
      </w:r>
      <w:r>
        <w:rPr>
          <w:lang w:eastAsia="en-US"/>
        </w:rPr>
        <w:t>.</w:t>
      </w:r>
    </w:p>
    <w:p w14:paraId="40351AD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savait mieux que personne si Lucien manquait une occasion de voir Berthe</w:t>
      </w:r>
      <w:r w:rsidR="00A23BF9">
        <w:rPr>
          <w:lang w:eastAsia="en-US"/>
        </w:rPr>
        <w:t> !</w:t>
      </w:r>
    </w:p>
    <w:p w14:paraId="524715F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Cela s</w:t>
      </w:r>
      <w:r w:rsidR="00A23BF9">
        <w:rPr>
          <w:lang w:eastAsia="en-US"/>
        </w:rPr>
        <w:t>’</w:t>
      </w:r>
      <w:r>
        <w:rPr>
          <w:lang w:eastAsia="en-US"/>
        </w:rPr>
        <w:t>engageait mal</w:t>
      </w:r>
      <w:r w:rsidR="00A23BF9">
        <w:rPr>
          <w:lang w:eastAsia="en-US"/>
        </w:rPr>
        <w:t>.</w:t>
      </w:r>
    </w:p>
    <w:p w14:paraId="4092DCD3" w14:textId="2C03A97A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</w:t>
      </w:r>
      <w:r>
        <w:rPr>
          <w:lang w:eastAsia="en-US"/>
        </w:rPr>
        <w:t xml:space="preserve"> ! </w:t>
      </w:r>
      <w:r w:rsidR="00BB5C58">
        <w:rPr>
          <w:lang w:eastAsia="en-US"/>
        </w:rPr>
        <w:t>ma fille</w:t>
      </w:r>
      <w:r>
        <w:rPr>
          <w:lang w:eastAsia="en-US"/>
        </w:rPr>
        <w:t xml:space="preserve"> ! </w:t>
      </w:r>
      <w:r w:rsidR="00BB5C58">
        <w:rPr>
          <w:lang w:eastAsia="en-US"/>
        </w:rPr>
        <w:t>ma fille</w:t>
      </w:r>
      <w:r>
        <w:rPr>
          <w:lang w:eastAsia="en-US"/>
        </w:rPr>
        <w:t xml:space="preserve"> ! </w:t>
      </w:r>
      <w:r w:rsidR="00BB5C58">
        <w:rPr>
          <w:lang w:eastAsia="en-US"/>
        </w:rPr>
        <w:t>grommela Besnard en haussant les épaules avec un redoublement d</w:t>
      </w:r>
      <w:r>
        <w:rPr>
          <w:lang w:eastAsia="en-US"/>
        </w:rPr>
        <w:t>’</w:t>
      </w:r>
      <w:r w:rsidR="00BB5C58">
        <w:rPr>
          <w:lang w:eastAsia="en-US"/>
        </w:rPr>
        <w:t>énergie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vous ne pouvez être ici et à Vitré</w:t>
      </w:r>
      <w:r>
        <w:rPr>
          <w:lang w:eastAsia="en-US"/>
        </w:rPr>
        <w:t xml:space="preserve">… </w:t>
      </w:r>
      <w:r w:rsidR="00BB5C58">
        <w:rPr>
          <w:lang w:eastAsia="en-US"/>
        </w:rPr>
        <w:t>que diable</w:t>
      </w:r>
      <w:r>
        <w:rPr>
          <w:lang w:eastAsia="en-US"/>
        </w:rPr>
        <w:t> !</w:t>
      </w:r>
    </w:p>
    <w:p w14:paraId="57F485E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y a des mots qui ne signifient rien au fond et qui portent mieux que les plus solides arguments</w:t>
      </w:r>
      <w:r w:rsidR="00A23BF9">
        <w:rPr>
          <w:lang w:eastAsia="en-US"/>
        </w:rPr>
        <w:t>.</w:t>
      </w:r>
    </w:p>
    <w:p w14:paraId="4A05647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Olivette regarda l</w:t>
      </w:r>
      <w:r w:rsidR="00A23BF9">
        <w:rPr>
          <w:lang w:eastAsia="en-US"/>
        </w:rPr>
        <w:t>’</w:t>
      </w:r>
      <w:r>
        <w:rPr>
          <w:lang w:eastAsia="en-US"/>
        </w:rPr>
        <w:t>homme de loi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se détourna d</w:t>
      </w:r>
      <w:r w:rsidR="00A23BF9">
        <w:rPr>
          <w:lang w:eastAsia="en-US"/>
        </w:rPr>
        <w:t>’</w:t>
      </w:r>
      <w:r>
        <w:rPr>
          <w:lang w:eastAsia="en-US"/>
        </w:rPr>
        <w:t>elle avec humeur</w:t>
      </w:r>
      <w:r w:rsidR="00A23BF9">
        <w:rPr>
          <w:lang w:eastAsia="en-US"/>
        </w:rPr>
        <w:t>.</w:t>
      </w:r>
    </w:p>
    <w:p w14:paraId="638AA88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n</w:t>
      </w:r>
      <w:r w:rsidR="00A23BF9">
        <w:rPr>
          <w:lang w:eastAsia="en-US"/>
        </w:rPr>
        <w:t>’</w:t>
      </w:r>
      <w:r>
        <w:rPr>
          <w:lang w:eastAsia="en-US"/>
        </w:rPr>
        <w:t>avait plus d</w:t>
      </w:r>
      <w:r w:rsidR="00A23BF9">
        <w:rPr>
          <w:lang w:eastAsia="en-US"/>
        </w:rPr>
        <w:t>’</w:t>
      </w:r>
      <w:r>
        <w:rPr>
          <w:lang w:eastAsia="en-US"/>
        </w:rPr>
        <w:t>objections</w:t>
      </w:r>
      <w:r w:rsidR="00A23BF9">
        <w:rPr>
          <w:lang w:eastAsia="en-US"/>
        </w:rPr>
        <w:t>.</w:t>
      </w:r>
    </w:p>
    <w:p w14:paraId="417D68D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 poursuivit</w:t>
      </w:r>
      <w:r w:rsidR="00A23BF9">
        <w:rPr>
          <w:lang w:eastAsia="en-US"/>
        </w:rPr>
        <w:t> :</w:t>
      </w:r>
    </w:p>
    <w:p w14:paraId="25A7CBE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ne voulais pas vous le dire</w:t>
      </w:r>
      <w:r>
        <w:rPr>
          <w:lang w:eastAsia="en-US"/>
        </w:rPr>
        <w:t xml:space="preserve">, </w:t>
      </w:r>
      <w:r w:rsidR="00BB5C58">
        <w:rPr>
          <w:lang w:eastAsia="en-US"/>
        </w:rPr>
        <w:t>ma bonne Olivette</w:t>
      </w:r>
      <w:r>
        <w:rPr>
          <w:lang w:eastAsia="en-US"/>
        </w:rPr>
        <w:t xml:space="preserve">, </w:t>
      </w:r>
      <w:r w:rsidR="00BB5C58">
        <w:rPr>
          <w:lang w:eastAsia="en-US"/>
        </w:rPr>
        <w:t>mais il y a en effet un mariage sous jeu à Vitré</w:t>
      </w:r>
      <w:r>
        <w:rPr>
          <w:lang w:eastAsia="en-US"/>
        </w:rPr>
        <w:t>…</w:t>
      </w:r>
    </w:p>
    <w:p w14:paraId="705BBA5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s</w:t>
      </w:r>
      <w:r w:rsidR="00A23BF9">
        <w:rPr>
          <w:lang w:eastAsia="en-US"/>
        </w:rPr>
        <w:t>’</w:t>
      </w:r>
      <w:r>
        <w:rPr>
          <w:lang w:eastAsia="en-US"/>
        </w:rPr>
        <w:t>arrêta pour voir si la jeune fille avait connaissance de la promesse écrite</w:t>
      </w:r>
      <w:r w:rsidR="00A23BF9">
        <w:rPr>
          <w:lang w:eastAsia="en-US"/>
        </w:rPr>
        <w:t>.</w:t>
      </w:r>
    </w:p>
    <w:p w14:paraId="309D6A3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Olivette ignorait sans doute cette circonstance</w:t>
      </w:r>
      <w:r w:rsidR="00A23BF9">
        <w:rPr>
          <w:lang w:eastAsia="en-US"/>
        </w:rPr>
        <w:t xml:space="preserve">, </w:t>
      </w:r>
      <w:r>
        <w:rPr>
          <w:lang w:eastAsia="en-US"/>
        </w:rPr>
        <w:t>car elle laissa voir tout bonnement sa surprise</w:t>
      </w:r>
      <w:r w:rsidR="00A23BF9">
        <w:rPr>
          <w:lang w:eastAsia="en-US"/>
        </w:rPr>
        <w:t>.</w:t>
      </w:r>
    </w:p>
    <w:p w14:paraId="23F06C67" w14:textId="6E40FF7F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Si c</w:t>
      </w:r>
      <w:r>
        <w:rPr>
          <w:lang w:eastAsia="en-US"/>
        </w:rPr>
        <w:t>’</w:t>
      </w:r>
      <w:r w:rsidR="00BB5C58">
        <w:rPr>
          <w:lang w:eastAsia="en-US"/>
        </w:rPr>
        <w:t>est possible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dit-elle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les hommes</w:t>
      </w:r>
      <w:r>
        <w:rPr>
          <w:lang w:eastAsia="en-US"/>
        </w:rPr>
        <w:t xml:space="preserve"> ! </w:t>
      </w:r>
      <w:r w:rsidR="00BB5C58">
        <w:rPr>
          <w:lang w:eastAsia="en-US"/>
        </w:rPr>
        <w:t>les hommes</w:t>
      </w:r>
      <w:r>
        <w:rPr>
          <w:lang w:eastAsia="en-US"/>
        </w:rPr>
        <w:t xml:space="preserve"> ! 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monsieur Fargeau</w:t>
      </w:r>
      <w:r>
        <w:rPr>
          <w:lang w:eastAsia="en-US"/>
        </w:rPr>
        <w:t xml:space="preserve">, </w:t>
      </w:r>
      <w:r w:rsidR="00BB5C58">
        <w:rPr>
          <w:lang w:eastAsia="en-US"/>
        </w:rPr>
        <w:t>je vais joliment arranger ça</w:t>
      </w:r>
      <w:r>
        <w:rPr>
          <w:lang w:eastAsia="en-US"/>
        </w:rPr>
        <w:t xml:space="preserve">, </w:t>
      </w:r>
      <w:r w:rsidR="00BB5C58">
        <w:rPr>
          <w:lang w:eastAsia="en-US"/>
        </w:rPr>
        <w:t>par exemple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Laissez-moi faire</w:t>
      </w:r>
      <w:r>
        <w:rPr>
          <w:lang w:eastAsia="en-US"/>
        </w:rPr>
        <w:t> !</w:t>
      </w:r>
    </w:p>
    <w:p w14:paraId="724F6B2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Ce n</w:t>
      </w:r>
      <w:r w:rsidR="00A23BF9">
        <w:rPr>
          <w:lang w:eastAsia="en-US"/>
        </w:rPr>
        <w:t>’</w:t>
      </w:r>
      <w:r>
        <w:rPr>
          <w:lang w:eastAsia="en-US"/>
        </w:rPr>
        <w:t>était pas le compte des deux amis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la chose n</w:t>
      </w:r>
      <w:r w:rsidR="00A23BF9">
        <w:rPr>
          <w:lang w:eastAsia="en-US"/>
        </w:rPr>
        <w:t>’</w:t>
      </w:r>
      <w:r>
        <w:rPr>
          <w:lang w:eastAsia="en-US"/>
        </w:rPr>
        <w:t>était point si simple que cela</w:t>
      </w:r>
      <w:r w:rsidR="00A23BF9">
        <w:rPr>
          <w:lang w:eastAsia="en-US"/>
        </w:rPr>
        <w:t>.</w:t>
      </w:r>
    </w:p>
    <w:p w14:paraId="0FA96EF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 chère enfant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 Fargeau</w:t>
      </w:r>
      <w:r>
        <w:rPr>
          <w:lang w:eastAsia="en-US"/>
        </w:rPr>
        <w:t xml:space="preserve">, </w:t>
      </w:r>
      <w:r w:rsidR="00BB5C58">
        <w:rPr>
          <w:lang w:eastAsia="en-US"/>
        </w:rPr>
        <w:t>vous sentez</w:t>
      </w:r>
      <w:r>
        <w:rPr>
          <w:lang w:eastAsia="en-US"/>
        </w:rPr>
        <w:t xml:space="preserve">, </w:t>
      </w:r>
      <w:r w:rsidR="00BB5C58">
        <w:rPr>
          <w:lang w:eastAsia="en-US"/>
        </w:rPr>
        <w:t>d</w:t>
      </w:r>
      <w:r>
        <w:rPr>
          <w:lang w:eastAsia="en-US"/>
        </w:rPr>
        <w:t>’</w:t>
      </w:r>
      <w:r w:rsidR="00BB5C58">
        <w:rPr>
          <w:lang w:eastAsia="en-US"/>
        </w:rPr>
        <w:t>après la manière dont nous vous parlons</w:t>
      </w:r>
      <w:r>
        <w:rPr>
          <w:lang w:eastAsia="en-US"/>
        </w:rPr>
        <w:t xml:space="preserve">, </w:t>
      </w:r>
      <w:r w:rsidR="00BB5C58">
        <w:rPr>
          <w:lang w:eastAsia="en-US"/>
        </w:rPr>
        <w:t>que nous avons beaucoup réfléchi à tout cela</w:t>
      </w:r>
      <w:r>
        <w:rPr>
          <w:lang w:eastAsia="en-US"/>
        </w:rPr>
        <w:t xml:space="preserve">… </w:t>
      </w:r>
      <w:r w:rsidR="00BB5C58">
        <w:rPr>
          <w:lang w:eastAsia="en-US"/>
        </w:rPr>
        <w:t>Berthe est d</w:t>
      </w:r>
      <w:r>
        <w:rPr>
          <w:lang w:eastAsia="en-US"/>
        </w:rPr>
        <w:t>’</w:t>
      </w:r>
      <w:r w:rsidR="00BB5C58">
        <w:rPr>
          <w:lang w:eastAsia="en-US"/>
        </w:rPr>
        <w:t>un caractère ombrageux</w:t>
      </w:r>
      <w:r>
        <w:rPr>
          <w:lang w:eastAsia="en-US"/>
        </w:rPr>
        <w:t xml:space="preserve">… </w:t>
      </w:r>
      <w:r w:rsidR="00BB5C58">
        <w:rPr>
          <w:lang w:eastAsia="en-US"/>
        </w:rPr>
        <w:t>il faut la prendre d</w:t>
      </w:r>
      <w:r>
        <w:rPr>
          <w:lang w:eastAsia="en-US"/>
        </w:rPr>
        <w:t>’</w:t>
      </w:r>
      <w:r w:rsidR="00BB5C58">
        <w:rPr>
          <w:lang w:eastAsia="en-US"/>
        </w:rPr>
        <w:t>une certaine façon et y mettre une certain</w:t>
      </w:r>
      <w:r w:rsidR="00BB5C58">
        <w:rPr>
          <w:lang w:eastAsia="en-US"/>
        </w:rPr>
        <w:t>e</w:t>
      </w:r>
      <w:r w:rsidR="00BB5C58">
        <w:rPr>
          <w:lang w:eastAsia="en-US"/>
        </w:rPr>
        <w:t xml:space="preserve"> prudence</w:t>
      </w:r>
      <w:r>
        <w:rPr>
          <w:lang w:eastAsia="en-US"/>
        </w:rPr>
        <w:t>.</w:t>
      </w:r>
    </w:p>
    <w:p w14:paraId="36035909" w14:textId="0104EAB9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Moi</w:t>
      </w:r>
      <w:r>
        <w:rPr>
          <w:lang w:eastAsia="en-US"/>
        </w:rPr>
        <w:t xml:space="preserve">,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 Besnard rouge de colère</w:t>
      </w:r>
      <w:r>
        <w:rPr>
          <w:lang w:eastAsia="en-US"/>
        </w:rPr>
        <w:t xml:space="preserve">,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irais à elle et je dirais tout rondement</w:t>
      </w:r>
      <w:r>
        <w:rPr>
          <w:lang w:eastAsia="en-US"/>
        </w:rPr>
        <w:t xml:space="preserve"> : </w:t>
      </w:r>
      <w:r w:rsidR="00BB5C58">
        <w:rPr>
          <w:lang w:eastAsia="en-US"/>
        </w:rPr>
        <w:t>Ma bonne amie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votre </w:t>
      </w:r>
      <w:r>
        <w:rPr>
          <w:lang w:eastAsia="en-US"/>
        </w:rPr>
        <w:t>M. </w:t>
      </w:r>
      <w:r w:rsidR="00BB5C58">
        <w:rPr>
          <w:lang w:eastAsia="en-US"/>
        </w:rPr>
        <w:t>Lucien est un paltoquet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voilà</w:t>
      </w:r>
      <w:r>
        <w:rPr>
          <w:lang w:eastAsia="en-US"/>
        </w:rPr>
        <w:t> !</w:t>
      </w:r>
    </w:p>
    <w:p w14:paraId="4FA0943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Ceci était une invite à l</w:t>
      </w:r>
      <w:r w:rsidR="00A23BF9">
        <w:rPr>
          <w:lang w:eastAsia="en-US"/>
        </w:rPr>
        <w:t>’</w:t>
      </w:r>
      <w:r>
        <w:rPr>
          <w:lang w:eastAsia="en-US"/>
        </w:rPr>
        <w:t>esprit de contradiction qui est chez toute femme</w:t>
      </w:r>
      <w:r w:rsidR="00A23BF9">
        <w:rPr>
          <w:lang w:eastAsia="en-US"/>
        </w:rPr>
        <w:t>.</w:t>
      </w:r>
    </w:p>
    <w:p w14:paraId="71FF04E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Olivette en avait autant qu</w:t>
      </w:r>
      <w:r w:rsidR="00A23BF9">
        <w:rPr>
          <w:lang w:eastAsia="en-US"/>
        </w:rPr>
        <w:t>’</w:t>
      </w:r>
      <w:r>
        <w:rPr>
          <w:lang w:eastAsia="en-US"/>
        </w:rPr>
        <w:t>une autre</w:t>
      </w:r>
      <w:r w:rsidR="00A23BF9">
        <w:rPr>
          <w:lang w:eastAsia="en-US"/>
        </w:rPr>
        <w:t xml:space="preserve">, </w:t>
      </w:r>
      <w:r>
        <w:rPr>
          <w:lang w:eastAsia="en-US"/>
        </w:rPr>
        <w:t>la bonne fille</w:t>
      </w:r>
      <w:r w:rsidR="00A23BF9">
        <w:rPr>
          <w:lang w:eastAsia="en-US"/>
        </w:rPr>
        <w:t>.</w:t>
      </w:r>
    </w:p>
    <w:p w14:paraId="2F13FC31" w14:textId="7E78CA5A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Là</w:t>
      </w:r>
      <w:r>
        <w:rPr>
          <w:lang w:eastAsia="en-US"/>
        </w:rPr>
        <w:t xml:space="preserve">, </w:t>
      </w:r>
      <w:r w:rsidR="00BB5C58">
        <w:rPr>
          <w:lang w:eastAsia="en-US"/>
        </w:rPr>
        <w:t>là</w:t>
      </w:r>
      <w:r>
        <w:rPr>
          <w:lang w:eastAsia="en-US"/>
        </w:rPr>
        <w:t xml:space="preserve"> ! </w:t>
      </w:r>
      <w:r w:rsidR="00BB5C58">
        <w:rPr>
          <w:lang w:eastAsia="en-US"/>
        </w:rPr>
        <w:t>monsieur Besnard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dit-elle en souriant avec finesse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vous feriez de belle besogne</w:t>
      </w:r>
      <w:r>
        <w:rPr>
          <w:lang w:eastAsia="en-US"/>
        </w:rPr>
        <w:t xml:space="preserve">, </w:t>
      </w:r>
      <w:r w:rsidR="00BB5C58">
        <w:rPr>
          <w:lang w:eastAsia="en-US"/>
        </w:rPr>
        <w:t>vous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Toujours en colère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Ce n</w:t>
      </w:r>
      <w:r>
        <w:rPr>
          <w:lang w:eastAsia="en-US"/>
        </w:rPr>
        <w:t>’</w:t>
      </w:r>
      <w:r w:rsidR="00BB5C58">
        <w:rPr>
          <w:lang w:eastAsia="en-US"/>
        </w:rPr>
        <w:t>est pas avec du vinaigre qu</w:t>
      </w:r>
      <w:r>
        <w:rPr>
          <w:lang w:eastAsia="en-US"/>
        </w:rPr>
        <w:t>’</w:t>
      </w:r>
      <w:r w:rsidR="00BB5C58">
        <w:rPr>
          <w:lang w:eastAsia="en-US"/>
        </w:rPr>
        <w:t>on prend les mouches</w:t>
      </w:r>
      <w:r>
        <w:rPr>
          <w:lang w:eastAsia="en-US"/>
        </w:rPr>
        <w:t xml:space="preserve">, </w:t>
      </w:r>
      <w:proofErr w:type="spellStart"/>
      <w:r w:rsidR="00BB5C58">
        <w:rPr>
          <w:lang w:eastAsia="en-US"/>
        </w:rPr>
        <w:t>dà</w:t>
      </w:r>
      <w:proofErr w:type="spellEnd"/>
      <w:r>
        <w:rPr>
          <w:lang w:eastAsia="en-US"/>
        </w:rPr>
        <w:t> !…</w:t>
      </w:r>
    </w:p>
    <w:p w14:paraId="2D3EA59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Puis</w:t>
      </w:r>
      <w:r w:rsidR="00A23BF9">
        <w:rPr>
          <w:lang w:eastAsia="en-US"/>
        </w:rPr>
        <w:t xml:space="preserve">, </w:t>
      </w:r>
      <w:r>
        <w:rPr>
          <w:lang w:eastAsia="en-US"/>
        </w:rPr>
        <w:t>revenant à Fargeau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ajouta</w:t>
      </w:r>
      <w:r w:rsidR="00A23BF9">
        <w:rPr>
          <w:lang w:eastAsia="en-US"/>
        </w:rPr>
        <w:t> :</w:t>
      </w:r>
    </w:p>
    <w:p w14:paraId="15340D6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Vous</w:t>
      </w:r>
      <w:r>
        <w:rPr>
          <w:lang w:eastAsia="en-US"/>
        </w:rPr>
        <w:t xml:space="preserve">, </w:t>
      </w:r>
      <w:r w:rsidR="00BB5C58">
        <w:rPr>
          <w:lang w:eastAsia="en-US"/>
        </w:rPr>
        <w:t>on vous écoute</w:t>
      </w:r>
      <w:r>
        <w:rPr>
          <w:lang w:eastAsia="en-US"/>
        </w:rPr>
        <w:t>.</w:t>
      </w:r>
    </w:p>
    <w:p w14:paraId="5971789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affaire était désormais conclue</w:t>
      </w:r>
      <w:r w:rsidR="00A23BF9">
        <w:rPr>
          <w:lang w:eastAsia="en-US"/>
        </w:rPr>
        <w:t>.</w:t>
      </w:r>
    </w:p>
    <w:p w14:paraId="1D3599B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Dieu sait qu</w:t>
      </w:r>
      <w:r w:rsidR="00A23BF9">
        <w:rPr>
          <w:lang w:eastAsia="en-US"/>
        </w:rPr>
        <w:t>’</w:t>
      </w:r>
      <w:r>
        <w:rPr>
          <w:lang w:eastAsia="en-US"/>
        </w:rPr>
        <w:t xml:space="preserve">une fois cette base admise </w:t>
      </w:r>
      <w:r>
        <w:rPr>
          <w:i/>
          <w:iCs/>
        </w:rPr>
        <w:t>qu</w:t>
      </w:r>
      <w:r w:rsidR="00A23BF9">
        <w:rPr>
          <w:i/>
          <w:iCs/>
        </w:rPr>
        <w:t>’</w:t>
      </w:r>
      <w:r>
        <w:rPr>
          <w:i/>
          <w:iCs/>
        </w:rPr>
        <w:t>il fallait tromper Berthe pour la sauver</w:t>
      </w:r>
      <w:r w:rsidR="00A23BF9">
        <w:rPr>
          <w:i/>
          <w:iCs/>
        </w:rPr>
        <w:t xml:space="preserve">, </w:t>
      </w:r>
      <w:r>
        <w:rPr>
          <w:lang w:eastAsia="en-US"/>
        </w:rPr>
        <w:t>on pouvait faire du chemin</w:t>
      </w:r>
      <w:r w:rsidR="00A23BF9">
        <w:rPr>
          <w:lang w:eastAsia="en-US"/>
        </w:rPr>
        <w:t> !</w:t>
      </w:r>
    </w:p>
    <w:p w14:paraId="0F6FB17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conférence se poursuivit amicalement</w:t>
      </w:r>
      <w:r w:rsidR="00A23BF9">
        <w:rPr>
          <w:lang w:eastAsia="en-US"/>
        </w:rPr>
        <w:t>.</w:t>
      </w:r>
    </w:p>
    <w:p w14:paraId="1FF4B716" w14:textId="2C568D19" w:rsidR="00BB5C58" w:rsidRPr="00A23BF9" w:rsidRDefault="00BB5C58" w:rsidP="00A23BF9">
      <w:pPr>
        <w:keepNext/>
        <w:ind w:firstLine="0"/>
        <w:jc w:val="center"/>
        <w:rPr>
          <w:lang w:eastAsia="en-US"/>
        </w:rPr>
      </w:pPr>
      <w:r w:rsidRPr="00A23BF9">
        <w:rPr>
          <w:lang w:eastAsia="en-US"/>
        </w:rPr>
        <w:t>*</w:t>
      </w:r>
    </w:p>
    <w:p w14:paraId="28D70AFA" w14:textId="77777777" w:rsidR="00A23BF9" w:rsidRDefault="00BB5C58" w:rsidP="00A23BF9">
      <w:pPr>
        <w:ind w:firstLine="0"/>
        <w:jc w:val="center"/>
        <w:rPr>
          <w:lang w:eastAsia="en-US"/>
        </w:rPr>
      </w:pPr>
      <w:r w:rsidRPr="00A23BF9">
        <w:rPr>
          <w:lang w:eastAsia="en-US"/>
        </w:rPr>
        <w:t>* *</w:t>
      </w:r>
    </w:p>
    <w:p w14:paraId="3896808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après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dit le doc</w:t>
      </w:r>
      <w:r w:rsidR="00BB5C58">
        <w:t>teur Morin en tournant la roche contre laquell</w:t>
      </w:r>
      <w:r w:rsidR="00BB5C58">
        <w:rPr>
          <w:lang w:eastAsia="en-US"/>
        </w:rPr>
        <w:t>e s</w:t>
      </w:r>
      <w:r>
        <w:rPr>
          <w:lang w:eastAsia="en-US"/>
        </w:rPr>
        <w:t>’</w:t>
      </w:r>
      <w:r w:rsidR="00BB5C58">
        <w:rPr>
          <w:lang w:eastAsia="en-US"/>
        </w:rPr>
        <w:t xml:space="preserve">adossaient naguère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</w:t>
      </w:r>
      <w:proofErr w:type="spellStart"/>
      <w:r w:rsidR="00BB5C58">
        <w:rPr>
          <w:lang w:eastAsia="en-US"/>
        </w:rPr>
        <w:t>Blône</w:t>
      </w:r>
      <w:proofErr w:type="spellEnd"/>
      <w:r w:rsidR="00BB5C58">
        <w:rPr>
          <w:lang w:eastAsia="en-US"/>
        </w:rPr>
        <w:t xml:space="preserve"> et </w:t>
      </w:r>
      <w:proofErr w:type="spellStart"/>
      <w:r w:rsidR="00BB5C58">
        <w:rPr>
          <w:lang w:eastAsia="en-US"/>
        </w:rPr>
        <w:t>Yaume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le pâtour</w:t>
      </w:r>
      <w:r>
        <w:rPr>
          <w:lang w:eastAsia="en-US"/>
        </w:rPr>
        <w:t>.</w:t>
      </w:r>
    </w:p>
    <w:p w14:paraId="55885D98" w14:textId="2308A61D" w:rsidR="00A23BF9" w:rsidRDefault="00BB5C58" w:rsidP="00A23BF9">
      <w:p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 xml:space="preserve">interlocuteur de </w:t>
      </w:r>
      <w:r w:rsidR="00A23BF9">
        <w:rPr>
          <w:lang w:eastAsia="en-US"/>
        </w:rPr>
        <w:t>M. </w:t>
      </w:r>
      <w:r>
        <w:rPr>
          <w:lang w:eastAsia="en-US"/>
        </w:rPr>
        <w:t>Morin était Menand jeune</w:t>
      </w:r>
      <w:r w:rsidR="00A23BF9">
        <w:rPr>
          <w:lang w:eastAsia="en-US"/>
        </w:rPr>
        <w:t xml:space="preserve">, </w:t>
      </w:r>
      <w:r>
        <w:rPr>
          <w:lang w:eastAsia="en-US"/>
        </w:rPr>
        <w:t>le notaire de campagne</w:t>
      </w:r>
      <w:r w:rsidR="00A23BF9">
        <w:rPr>
          <w:lang w:eastAsia="en-US"/>
        </w:rPr>
        <w:t>.</w:t>
      </w:r>
    </w:p>
    <w:p w14:paraId="79D150E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Ils débouchaient sur le tertre au moment où Fargeau et Besnard achevaient d</w:t>
      </w:r>
      <w:r w:rsidR="00A23BF9">
        <w:rPr>
          <w:lang w:eastAsia="en-US"/>
        </w:rPr>
        <w:t>’</w:t>
      </w:r>
      <w:r>
        <w:rPr>
          <w:lang w:eastAsia="en-US"/>
        </w:rPr>
        <w:t>en</w:t>
      </w:r>
      <w:r>
        <w:t>doctriner Olivette</w:t>
      </w:r>
      <w:r w:rsidR="00A23BF9">
        <w:rPr>
          <w:lang w:eastAsia="en-US"/>
        </w:rPr>
        <w:t>.</w:t>
      </w:r>
    </w:p>
    <w:p w14:paraId="3E80649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De la discrétion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 Fargeau</w:t>
      </w:r>
      <w:r>
        <w:rPr>
          <w:lang w:eastAsia="en-US"/>
        </w:rPr>
        <w:t>.</w:t>
      </w:r>
    </w:p>
    <w:p w14:paraId="47C02E6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Tout ça est </w:t>
      </w:r>
      <w:proofErr w:type="spellStart"/>
      <w:r w:rsidR="00BB5C58">
        <w:rPr>
          <w:lang w:eastAsia="en-US"/>
        </w:rPr>
        <w:t>archi-convenu</w:t>
      </w:r>
      <w:proofErr w:type="spellEnd"/>
      <w:r>
        <w:rPr>
          <w:lang w:eastAsia="en-US"/>
        </w:rPr>
        <w:t xml:space="preserve"> ! </w:t>
      </w:r>
      <w:r w:rsidR="00BB5C58">
        <w:rPr>
          <w:lang w:eastAsia="en-US"/>
        </w:rPr>
        <w:t>répliqua la jeune fille</w:t>
      </w:r>
      <w:r>
        <w:rPr>
          <w:lang w:eastAsia="en-US"/>
        </w:rPr>
        <w:t>.</w:t>
      </w:r>
    </w:p>
    <w:p w14:paraId="25825D9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Si elle ne vient pas ici après-midi</w:t>
      </w:r>
      <w:r>
        <w:rPr>
          <w:lang w:eastAsia="en-US"/>
        </w:rPr>
        <w:t xml:space="preserve">, </w:t>
      </w:r>
      <w:r w:rsidR="00BB5C58">
        <w:rPr>
          <w:lang w:eastAsia="en-US"/>
        </w:rPr>
        <w:t>ça se fera dans le jardin du château</w:t>
      </w:r>
      <w:r>
        <w:rPr>
          <w:lang w:eastAsia="en-US"/>
        </w:rPr>
        <w:t>.</w:t>
      </w:r>
    </w:p>
    <w:p w14:paraId="5851B77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vous dis qu</w:t>
      </w:r>
      <w:r>
        <w:rPr>
          <w:lang w:eastAsia="en-US"/>
        </w:rPr>
        <w:t>’</w:t>
      </w:r>
      <w:r w:rsidR="00BB5C58">
        <w:rPr>
          <w:lang w:eastAsia="en-US"/>
        </w:rPr>
        <w:t>elle viendra</w:t>
      </w:r>
      <w:r>
        <w:rPr>
          <w:lang w:eastAsia="en-US"/>
        </w:rPr>
        <w:t>…</w:t>
      </w:r>
    </w:p>
    <w:p w14:paraId="1BB4114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Tant mieux</w:t>
      </w:r>
      <w:r>
        <w:rPr>
          <w:lang w:eastAsia="en-US"/>
        </w:rPr>
        <w:t> !</w:t>
      </w:r>
    </w:p>
    <w:p w14:paraId="5A9816D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notaire campagn</w:t>
      </w:r>
      <w:r>
        <w:t>ard fit claquer son fouet en l</w:t>
      </w:r>
      <w:r w:rsidR="00A23BF9">
        <w:rPr>
          <w:lang w:eastAsia="en-US"/>
        </w:rPr>
        <w:t>’</w:t>
      </w:r>
      <w:r>
        <w:rPr>
          <w:lang w:eastAsia="en-US"/>
        </w:rPr>
        <w:t>honneur d</w:t>
      </w:r>
      <w:r w:rsidR="00A23BF9">
        <w:rPr>
          <w:lang w:eastAsia="en-US"/>
        </w:rPr>
        <w:t>’</w:t>
      </w:r>
      <w:r>
        <w:rPr>
          <w:lang w:eastAsia="en-US"/>
        </w:rPr>
        <w:t>Olivette et la regarda d</w:t>
      </w:r>
      <w:r w:rsidR="00A23BF9">
        <w:rPr>
          <w:lang w:eastAsia="en-US"/>
        </w:rPr>
        <w:t>’</w:t>
      </w:r>
      <w:r>
        <w:rPr>
          <w:lang w:eastAsia="en-US"/>
        </w:rPr>
        <w:t>un air tout réjoui</w:t>
      </w:r>
      <w:r w:rsidR="00A23BF9">
        <w:rPr>
          <w:lang w:eastAsia="en-US"/>
        </w:rPr>
        <w:t>.</w:t>
      </w:r>
    </w:p>
    <w:p w14:paraId="2A9F0F2F" w14:textId="13C2CD19" w:rsidR="00A23BF9" w:rsidRDefault="00BB5C58" w:rsidP="00A23BF9">
      <w:pPr>
        <w:rPr>
          <w:lang w:eastAsia="en-US"/>
        </w:rPr>
      </w:pPr>
      <w:r>
        <w:rPr>
          <w:lang w:eastAsia="en-US"/>
        </w:rPr>
        <w:t>Olivette lui éclata de rire au nez</w:t>
      </w:r>
      <w:r w:rsidR="00A23BF9"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il parut enchanté</w:t>
      </w:r>
      <w:r w:rsidR="00A23BF9">
        <w:rPr>
          <w:lang w:eastAsia="en-US"/>
        </w:rPr>
        <w:t>.</w:t>
      </w:r>
    </w:p>
    <w:p w14:paraId="7685F3B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disais à Menand</w:t>
      </w:r>
      <w:r>
        <w:rPr>
          <w:lang w:eastAsia="en-US"/>
        </w:rPr>
        <w:t xml:space="preserve">…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 le docteur du plus loin qu</w:t>
      </w:r>
      <w:r>
        <w:rPr>
          <w:lang w:eastAsia="en-US"/>
        </w:rPr>
        <w:t>’</w:t>
      </w:r>
      <w:r w:rsidR="00BB5C58">
        <w:rPr>
          <w:lang w:eastAsia="en-US"/>
        </w:rPr>
        <w:t>il put se faire entendre</w:t>
      </w:r>
      <w:r>
        <w:rPr>
          <w:lang w:eastAsia="en-US"/>
        </w:rPr>
        <w:t>.</w:t>
      </w:r>
    </w:p>
    <w:p w14:paraId="558ECE7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Comment est mon oncle</w:t>
      </w:r>
      <w:r>
        <w:rPr>
          <w:lang w:eastAsia="en-US"/>
        </w:rPr>
        <w:t xml:space="preserve"> ? </w:t>
      </w:r>
      <w:r w:rsidR="00BB5C58">
        <w:rPr>
          <w:lang w:eastAsia="en-US"/>
        </w:rPr>
        <w:t>interrompit Fargeau</w:t>
      </w:r>
      <w:r>
        <w:rPr>
          <w:lang w:eastAsia="en-US"/>
        </w:rPr>
        <w:t>.</w:t>
      </w:r>
    </w:p>
    <w:p w14:paraId="73F45BA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Mieux que nous</w:t>
      </w:r>
      <w:r>
        <w:rPr>
          <w:lang w:eastAsia="en-US"/>
        </w:rPr>
        <w:t xml:space="preserve">, </w:t>
      </w:r>
      <w:r w:rsidR="00BB5C58">
        <w:rPr>
          <w:lang w:eastAsia="en-US"/>
        </w:rPr>
        <w:t>mieux que notre malheureuse France</w:t>
      </w:r>
      <w:r>
        <w:rPr>
          <w:lang w:eastAsia="en-US"/>
        </w:rPr>
        <w:t xml:space="preserve"> ! </w:t>
      </w:r>
      <w:r w:rsidR="00BB5C58">
        <w:rPr>
          <w:lang w:eastAsia="en-US"/>
        </w:rPr>
        <w:t>répliqua le docteur avec tristesse</w:t>
      </w:r>
      <w:r>
        <w:rPr>
          <w:lang w:eastAsia="en-US"/>
        </w:rPr>
        <w:t>.</w:t>
      </w:r>
    </w:p>
    <w:p w14:paraId="55EF171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Besnard lui tourna le dos</w:t>
      </w:r>
      <w:r w:rsidR="00A23BF9">
        <w:rPr>
          <w:lang w:eastAsia="en-US"/>
        </w:rPr>
        <w:t>.</w:t>
      </w:r>
    </w:p>
    <w:p w14:paraId="22F91ED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Menand</w:t>
      </w:r>
      <w:r w:rsidR="00A23BF9">
        <w:rPr>
          <w:lang w:eastAsia="en-US"/>
        </w:rPr>
        <w:t xml:space="preserve">, </w:t>
      </w:r>
      <w:r>
        <w:rPr>
          <w:lang w:eastAsia="en-US"/>
        </w:rPr>
        <w:t>le fouet au port d</w:t>
      </w:r>
      <w:r w:rsidR="00A23BF9">
        <w:rPr>
          <w:lang w:eastAsia="en-US"/>
        </w:rPr>
        <w:t>’</w:t>
      </w:r>
      <w:r>
        <w:rPr>
          <w:lang w:eastAsia="en-US"/>
        </w:rPr>
        <w:t>armes</w:t>
      </w:r>
      <w:r w:rsidR="00A23BF9">
        <w:rPr>
          <w:lang w:eastAsia="en-US"/>
        </w:rPr>
        <w:t xml:space="preserve">, </w:t>
      </w:r>
      <w:r>
        <w:rPr>
          <w:lang w:eastAsia="en-US"/>
        </w:rPr>
        <w:t>était en extase devant Olivette qui cherchait sur la pelouse les rares marguerites épargnées par l</w:t>
      </w:r>
      <w:r w:rsidR="00A23BF9">
        <w:rPr>
          <w:lang w:eastAsia="en-US"/>
        </w:rPr>
        <w:t>’</w:t>
      </w:r>
      <w:r>
        <w:rPr>
          <w:lang w:eastAsia="en-US"/>
        </w:rPr>
        <w:t>automne</w:t>
      </w:r>
      <w:r w:rsidR="00A23BF9">
        <w:rPr>
          <w:lang w:eastAsia="en-US"/>
        </w:rPr>
        <w:t>.</w:t>
      </w:r>
    </w:p>
    <w:p w14:paraId="601C2E9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Oh</w:t>
      </w:r>
      <w:r w:rsidR="00A23BF9">
        <w:rPr>
          <w:lang w:eastAsia="en-US"/>
        </w:rPr>
        <w:t xml:space="preserve"> ! </w:t>
      </w:r>
      <w:r>
        <w:rPr>
          <w:lang w:eastAsia="en-US"/>
        </w:rPr>
        <w:t>Les notaires</w:t>
      </w:r>
      <w:r w:rsidR="00A23BF9">
        <w:rPr>
          <w:lang w:eastAsia="en-US"/>
        </w:rPr>
        <w:t> !</w:t>
      </w:r>
    </w:p>
    <w:p w14:paraId="00B64B8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 s</w:t>
      </w:r>
      <w:r w:rsidR="00A23BF9">
        <w:rPr>
          <w:lang w:eastAsia="en-US"/>
        </w:rPr>
        <w:t>’</w:t>
      </w:r>
      <w:r>
        <w:rPr>
          <w:lang w:eastAsia="en-US"/>
        </w:rPr>
        <w:t>était approché du docteur</w:t>
      </w:r>
      <w:r w:rsidR="00A23BF9">
        <w:rPr>
          <w:lang w:eastAsia="en-US"/>
        </w:rPr>
        <w:t xml:space="preserve">, </w:t>
      </w:r>
      <w:r>
        <w:rPr>
          <w:lang w:eastAsia="en-US"/>
        </w:rPr>
        <w:t>et ils avaient échangé quelques mots à voix basse</w:t>
      </w:r>
      <w:r w:rsidR="00A23BF9">
        <w:rPr>
          <w:lang w:eastAsia="en-US"/>
        </w:rPr>
        <w:t>.</w:t>
      </w:r>
    </w:p>
    <w:p w14:paraId="144FD86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Depuis l</w:t>
      </w:r>
      <w:r w:rsidR="00A23BF9">
        <w:rPr>
          <w:lang w:eastAsia="en-US"/>
        </w:rPr>
        <w:t>’</w:t>
      </w:r>
      <w:r>
        <w:rPr>
          <w:lang w:eastAsia="en-US"/>
        </w:rPr>
        <w:t>arrivée des deux nouveaux venus</w:t>
      </w:r>
      <w:r w:rsidR="00A23BF9">
        <w:rPr>
          <w:lang w:eastAsia="en-US"/>
        </w:rPr>
        <w:t xml:space="preserve">, </w:t>
      </w:r>
      <w:r>
        <w:rPr>
          <w:lang w:eastAsia="en-US"/>
        </w:rPr>
        <w:t>Olivette s</w:t>
      </w:r>
      <w:r w:rsidR="00A23BF9">
        <w:rPr>
          <w:lang w:eastAsia="en-US"/>
        </w:rPr>
        <w:t>’</w:t>
      </w:r>
      <w:r>
        <w:rPr>
          <w:lang w:eastAsia="en-US"/>
        </w:rPr>
        <w:t>apercevait parfaitement qu</w:t>
      </w:r>
      <w:r w:rsidR="00A23BF9">
        <w:rPr>
          <w:lang w:eastAsia="en-US"/>
        </w:rPr>
        <w:t>’</w:t>
      </w:r>
      <w:r>
        <w:rPr>
          <w:lang w:eastAsia="en-US"/>
        </w:rPr>
        <w:t>elle était une gêne et qu</w:t>
      </w:r>
      <w:r w:rsidR="00A23BF9">
        <w:rPr>
          <w:lang w:eastAsia="en-US"/>
        </w:rPr>
        <w:t>’</w:t>
      </w:r>
      <w:r>
        <w:rPr>
          <w:lang w:eastAsia="en-US"/>
        </w:rPr>
        <w:t>elle faisait obstacle à quelque confidence</w:t>
      </w:r>
      <w:r w:rsidR="00A23BF9">
        <w:rPr>
          <w:lang w:eastAsia="en-US"/>
        </w:rPr>
        <w:t xml:space="preserve">. </w:t>
      </w:r>
      <w:r>
        <w:rPr>
          <w:lang w:eastAsia="en-US"/>
        </w:rPr>
        <w:t>Mais à mesure que le temps passait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impression produite par les paroles de Fargeau s</w:t>
      </w:r>
      <w:r w:rsidR="00A23BF9">
        <w:rPr>
          <w:lang w:eastAsia="en-US"/>
        </w:rPr>
        <w:t>’</w:t>
      </w:r>
      <w:r>
        <w:rPr>
          <w:lang w:eastAsia="en-US"/>
        </w:rPr>
        <w:t>effaçait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doutait</w:t>
      </w:r>
      <w:r w:rsidR="00A23BF9">
        <w:rPr>
          <w:lang w:eastAsia="en-US"/>
        </w:rPr>
        <w:t xml:space="preserve">. </w:t>
      </w:r>
      <w:r>
        <w:rPr>
          <w:lang w:eastAsia="en-US"/>
        </w:rPr>
        <w:t>Son instinct de femme flairait un complot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eût voulu savoir</w:t>
      </w:r>
      <w:r w:rsidR="00A23BF9">
        <w:rPr>
          <w:lang w:eastAsia="en-US"/>
        </w:rPr>
        <w:t>.</w:t>
      </w:r>
    </w:p>
    <w:p w14:paraId="0B0F6E5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restait</w:t>
      </w:r>
      <w:r w:rsidR="00A23BF9">
        <w:rPr>
          <w:lang w:eastAsia="en-US"/>
        </w:rPr>
        <w:t xml:space="preserve">, </w:t>
      </w:r>
      <w:r>
        <w:rPr>
          <w:lang w:eastAsia="en-US"/>
        </w:rPr>
        <w:t>sentant bien qu</w:t>
      </w:r>
      <w:r w:rsidR="00A23BF9">
        <w:rPr>
          <w:lang w:eastAsia="en-US"/>
        </w:rPr>
        <w:t>’</w:t>
      </w:r>
      <w:r>
        <w:rPr>
          <w:lang w:eastAsia="en-US"/>
        </w:rPr>
        <w:t>on n</w:t>
      </w:r>
      <w:r w:rsidR="00A23BF9">
        <w:rPr>
          <w:lang w:eastAsia="en-US"/>
        </w:rPr>
        <w:t>’</w:t>
      </w:r>
      <w:r>
        <w:rPr>
          <w:lang w:eastAsia="en-US"/>
        </w:rPr>
        <w:t>avait plus le droit de lui dire</w:t>
      </w:r>
      <w:r w:rsidR="00A23BF9">
        <w:rPr>
          <w:lang w:eastAsia="en-US"/>
        </w:rPr>
        <w:t xml:space="preserve"> : </w:t>
      </w:r>
      <w:r>
        <w:rPr>
          <w:lang w:eastAsia="en-US"/>
        </w:rPr>
        <w:t>Va-t</w:t>
      </w:r>
      <w:r w:rsidR="00A23BF9">
        <w:rPr>
          <w:lang w:eastAsia="en-US"/>
        </w:rPr>
        <w:t>’</w:t>
      </w:r>
      <w:r>
        <w:rPr>
          <w:lang w:eastAsia="en-US"/>
        </w:rPr>
        <w:t>en</w:t>
      </w:r>
      <w:r w:rsidR="00A23BF9">
        <w:rPr>
          <w:lang w:eastAsia="en-US"/>
        </w:rPr>
        <w:t> !</w:t>
      </w:r>
    </w:p>
    <w:p w14:paraId="430B481D" w14:textId="29425F66" w:rsidR="00A23BF9" w:rsidRDefault="00BB5C58" w:rsidP="00A23BF9">
      <w:pPr>
        <w:rPr>
          <w:lang w:eastAsia="en-US"/>
        </w:rPr>
      </w:pPr>
      <w:r>
        <w:rPr>
          <w:lang w:eastAsia="en-US"/>
        </w:rPr>
        <w:t>Elle ne paraissait pas songer beaucoup à rejoindre sa maîtresse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l</w:t>
      </w:r>
      <w:r w:rsidR="00A23BF9">
        <w:rPr>
          <w:lang w:eastAsia="en-US"/>
        </w:rPr>
        <w:t>’</w:t>
      </w:r>
      <w:r>
        <w:rPr>
          <w:lang w:eastAsia="en-US"/>
        </w:rPr>
        <w:t>attendait cependant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elle l</w:t>
      </w:r>
      <w:r w:rsidR="00A23BF9">
        <w:rPr>
          <w:lang w:eastAsia="en-US"/>
        </w:rPr>
        <w:t>’</w:t>
      </w:r>
      <w:r>
        <w:rPr>
          <w:lang w:eastAsia="en-US"/>
        </w:rPr>
        <w:t>avait dit elle-même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qui l</w:t>
      </w:r>
      <w:r w:rsidR="00A23BF9">
        <w:rPr>
          <w:lang w:eastAsia="en-US"/>
        </w:rPr>
        <w:t>’</w:t>
      </w:r>
      <w:r>
        <w:rPr>
          <w:lang w:eastAsia="en-US"/>
        </w:rPr>
        <w:t>attendait depuis longtemps</w:t>
      </w:r>
      <w:r w:rsidR="00A23BF9">
        <w:rPr>
          <w:lang w:eastAsia="en-US"/>
        </w:rPr>
        <w:t>.</w:t>
      </w:r>
    </w:p>
    <w:p w14:paraId="2F4B153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Quelqu</w:t>
      </w:r>
      <w:r w:rsidR="00A23BF9">
        <w:rPr>
          <w:lang w:eastAsia="en-US"/>
        </w:rPr>
        <w:t>’</w:t>
      </w:r>
      <w:r>
        <w:rPr>
          <w:lang w:eastAsia="en-US"/>
        </w:rPr>
        <w:t>un se chargea de l</w:t>
      </w:r>
      <w:r w:rsidR="00A23BF9">
        <w:rPr>
          <w:lang w:eastAsia="en-US"/>
        </w:rPr>
        <w:t>’</w:t>
      </w:r>
      <w:r>
        <w:rPr>
          <w:lang w:eastAsia="en-US"/>
        </w:rPr>
        <w:t>en faire souvenir</w:t>
      </w:r>
      <w:r w:rsidR="00A23BF9">
        <w:rPr>
          <w:lang w:eastAsia="en-US"/>
        </w:rPr>
        <w:t>.</w:t>
      </w:r>
    </w:p>
    <w:p w14:paraId="521DFAA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Au moment où l</w:t>
      </w:r>
      <w:r w:rsidR="00A23BF9">
        <w:rPr>
          <w:lang w:eastAsia="en-US"/>
        </w:rPr>
        <w:t>’</w:t>
      </w:r>
      <w:r>
        <w:rPr>
          <w:lang w:eastAsia="en-US"/>
        </w:rPr>
        <w:t>entretien languissait déjà</w:t>
      </w:r>
      <w:r w:rsidR="00A23BF9">
        <w:rPr>
          <w:lang w:eastAsia="en-US"/>
        </w:rPr>
        <w:t xml:space="preserve">, </w:t>
      </w:r>
      <w:r>
        <w:rPr>
          <w:lang w:eastAsia="en-US"/>
        </w:rPr>
        <w:t>quoiqu</w:t>
      </w:r>
      <w:r w:rsidR="00A23BF9">
        <w:rPr>
          <w:lang w:eastAsia="en-US"/>
        </w:rPr>
        <w:t>’</w:t>
      </w:r>
      <w:r>
        <w:rPr>
          <w:lang w:eastAsia="en-US"/>
        </w:rPr>
        <w:t>on e</w:t>
      </w:r>
      <w:r>
        <w:rPr>
          <w:lang w:eastAsia="en-US"/>
        </w:rPr>
        <w:t>û</w:t>
      </w:r>
      <w:r>
        <w:rPr>
          <w:lang w:eastAsia="en-US"/>
        </w:rPr>
        <w:t>t bien des choses à se dire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branches du fourré se prirent à remuer derrière le chêne creux</w:t>
      </w:r>
      <w:r w:rsidR="00A23BF9">
        <w:rPr>
          <w:lang w:eastAsia="en-US"/>
        </w:rPr>
        <w:t xml:space="preserve">, </w:t>
      </w:r>
      <w:r>
        <w:rPr>
          <w:lang w:eastAsia="en-US"/>
        </w:rPr>
        <w:t>un pas se fit entendre sur la mousse</w:t>
      </w:r>
      <w:r w:rsidR="00A23BF9">
        <w:rPr>
          <w:lang w:eastAsia="en-US"/>
        </w:rPr>
        <w:t xml:space="preserve">, </w:t>
      </w:r>
      <w:r>
        <w:rPr>
          <w:lang w:eastAsia="en-US"/>
        </w:rPr>
        <w:t>et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instant d</w:t>
      </w:r>
      <w:r w:rsidR="00A23BF9">
        <w:rPr>
          <w:lang w:eastAsia="en-US"/>
        </w:rPr>
        <w:t>’</w:t>
      </w:r>
      <w:r>
        <w:rPr>
          <w:lang w:eastAsia="en-US"/>
        </w:rPr>
        <w:t>après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Lucien </w:t>
      </w:r>
      <w:proofErr w:type="spellStart"/>
      <w:r>
        <w:rPr>
          <w:lang w:eastAsia="en-US"/>
        </w:rPr>
        <w:t>Crébu</w:t>
      </w:r>
      <w:proofErr w:type="spellEnd"/>
      <w:r>
        <w:rPr>
          <w:lang w:eastAsia="en-US"/>
        </w:rPr>
        <w:t xml:space="preserve"> de la </w:t>
      </w:r>
      <w:proofErr w:type="spellStart"/>
      <w:r>
        <w:rPr>
          <w:lang w:eastAsia="en-US"/>
        </w:rPr>
        <w:t>Saulays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franchissant d</w:t>
      </w:r>
      <w:r w:rsidR="00A23BF9">
        <w:rPr>
          <w:lang w:eastAsia="en-US"/>
        </w:rPr>
        <w:t>’</w:t>
      </w:r>
      <w:r>
        <w:rPr>
          <w:lang w:eastAsia="en-US"/>
        </w:rPr>
        <w:t>un bond la ligne de broussailles qui séparait la plate-forme de la forêt</w:t>
      </w:r>
      <w:r w:rsidR="00A23BF9">
        <w:rPr>
          <w:lang w:eastAsia="en-US"/>
        </w:rPr>
        <w:t xml:space="preserve">, </w:t>
      </w:r>
      <w:r>
        <w:rPr>
          <w:lang w:eastAsia="en-US"/>
        </w:rPr>
        <w:t>sauta au milieu des quatre amis</w:t>
      </w:r>
      <w:r w:rsidR="00A23BF9">
        <w:rPr>
          <w:lang w:eastAsia="en-US"/>
        </w:rPr>
        <w:t>.</w:t>
      </w:r>
    </w:p>
    <w:p w14:paraId="2EACE51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avait son fusil double à la main comme toujours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portait son costume de chasseur</w:t>
      </w:r>
      <w:r w:rsidR="00A23BF9">
        <w:rPr>
          <w:lang w:eastAsia="en-US"/>
        </w:rPr>
        <w:t>.</w:t>
      </w:r>
    </w:p>
    <w:p w14:paraId="788A5B6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Au milieu de ces quatre figures diversement marquées du sceau de la réprobation</w:t>
      </w:r>
      <w:r w:rsidR="00A23BF9">
        <w:rPr>
          <w:lang w:eastAsia="en-US"/>
        </w:rPr>
        <w:t xml:space="preserve">, </w:t>
      </w:r>
      <w:r>
        <w:rPr>
          <w:lang w:eastAsia="en-US"/>
        </w:rPr>
        <w:t>car Menand n</w:t>
      </w:r>
      <w:r w:rsidR="00A23BF9">
        <w:rPr>
          <w:lang w:eastAsia="en-US"/>
        </w:rPr>
        <w:t>’</w:t>
      </w:r>
      <w:r>
        <w:rPr>
          <w:lang w:eastAsia="en-US"/>
        </w:rPr>
        <w:t>était pas un bon légume</w:t>
      </w:r>
      <w:r w:rsidR="00A23BF9">
        <w:rPr>
          <w:lang w:eastAsia="en-US"/>
        </w:rPr>
        <w:t xml:space="preserve">, </w:t>
      </w:r>
      <w:r>
        <w:rPr>
          <w:lang w:eastAsia="en-US"/>
        </w:rPr>
        <w:t>le visage du jeune homme rayonnait en quelque sorte de franchise et d</w:t>
      </w:r>
      <w:r w:rsidR="00A23BF9">
        <w:rPr>
          <w:lang w:eastAsia="en-US"/>
        </w:rPr>
        <w:t>’</w:t>
      </w:r>
      <w:r>
        <w:rPr>
          <w:lang w:eastAsia="en-US"/>
        </w:rPr>
        <w:t>honnêteté</w:t>
      </w:r>
      <w:r w:rsidR="00A23BF9">
        <w:rPr>
          <w:lang w:eastAsia="en-US"/>
        </w:rPr>
        <w:t>.</w:t>
      </w:r>
    </w:p>
    <w:p w14:paraId="385F032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Il avait couru dans le bois</w:t>
      </w:r>
      <w:r w:rsidR="00A23BF9">
        <w:rPr>
          <w:lang w:eastAsia="en-US"/>
        </w:rPr>
        <w:t xml:space="preserve">. </w:t>
      </w:r>
      <w:r>
        <w:rPr>
          <w:lang w:eastAsia="en-US"/>
        </w:rPr>
        <w:t>Ses joues étaient animées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ses cheveux blonds bouclés s</w:t>
      </w:r>
      <w:r w:rsidR="00A23BF9">
        <w:rPr>
          <w:lang w:eastAsia="en-US"/>
        </w:rPr>
        <w:t>’</w:t>
      </w:r>
      <w:r>
        <w:rPr>
          <w:lang w:eastAsia="en-US"/>
        </w:rPr>
        <w:t>échappaient en désordre de sa petite casquette de cuir</w:t>
      </w:r>
      <w:r w:rsidR="00A23BF9">
        <w:rPr>
          <w:lang w:eastAsia="en-US"/>
        </w:rPr>
        <w:t xml:space="preserve"> : </w:t>
      </w:r>
      <w:r>
        <w:rPr>
          <w:lang w:eastAsia="en-US"/>
        </w:rPr>
        <w:t>il était charmant de gaîté</w:t>
      </w:r>
      <w:r w:rsidR="00A23BF9">
        <w:rPr>
          <w:lang w:eastAsia="en-US"/>
        </w:rPr>
        <w:t xml:space="preserve">, </w:t>
      </w:r>
      <w:r>
        <w:rPr>
          <w:lang w:eastAsia="en-US"/>
        </w:rPr>
        <w:t>de sève et de jeunesse</w:t>
      </w:r>
      <w:r w:rsidR="00A23BF9">
        <w:rPr>
          <w:lang w:eastAsia="en-US"/>
        </w:rPr>
        <w:t>.</w:t>
      </w:r>
    </w:p>
    <w:p w14:paraId="4F3BB75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On ne l</w:t>
      </w:r>
      <w:r w:rsidR="00A23BF9">
        <w:rPr>
          <w:lang w:eastAsia="en-US"/>
        </w:rPr>
        <w:t>’</w:t>
      </w:r>
      <w:r>
        <w:rPr>
          <w:lang w:eastAsia="en-US"/>
        </w:rPr>
        <w:t>attendait point</w:t>
      </w:r>
      <w:r w:rsidR="00A23BF9">
        <w:rPr>
          <w:lang w:eastAsia="en-US"/>
        </w:rPr>
        <w:t xml:space="preserve">. </w:t>
      </w:r>
      <w:r>
        <w:rPr>
          <w:lang w:eastAsia="en-US"/>
        </w:rPr>
        <w:t>Toutes les physionomies se composèrent à sa vue</w:t>
      </w:r>
      <w:r w:rsidR="00A23BF9">
        <w:rPr>
          <w:lang w:eastAsia="en-US"/>
        </w:rPr>
        <w:t>.</w:t>
      </w:r>
    </w:p>
    <w:p w14:paraId="2B0250A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Olivette pâlit un peu et tâcha de se cacher derrière le notaire</w:t>
      </w:r>
      <w:r w:rsidR="00A23BF9">
        <w:rPr>
          <w:lang w:eastAsia="en-US"/>
        </w:rPr>
        <w:t>.</w:t>
      </w:r>
    </w:p>
    <w:p w14:paraId="617C86E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Lucien</w:t>
      </w:r>
      <w:r w:rsidR="00A23BF9">
        <w:rPr>
          <w:lang w:eastAsia="en-US"/>
        </w:rPr>
        <w:t xml:space="preserve">, </w:t>
      </w:r>
      <w:r>
        <w:rPr>
          <w:lang w:eastAsia="en-US"/>
        </w:rPr>
        <w:t>de son côté</w:t>
      </w:r>
      <w:r w:rsidR="00A23BF9">
        <w:rPr>
          <w:lang w:eastAsia="en-US"/>
        </w:rPr>
        <w:t xml:space="preserve">, </w:t>
      </w:r>
      <w:r>
        <w:rPr>
          <w:lang w:eastAsia="en-US"/>
        </w:rPr>
        <w:t>parut surpris de trouver là si nombreuse compagnie</w:t>
      </w:r>
      <w:r w:rsidR="00A23BF9">
        <w:rPr>
          <w:lang w:eastAsia="en-US"/>
        </w:rPr>
        <w:t xml:space="preserve"> ; </w:t>
      </w:r>
      <w:r>
        <w:rPr>
          <w:lang w:eastAsia="en-US"/>
        </w:rPr>
        <w:t>mais il n</w:t>
      </w:r>
      <w:r w:rsidR="00A23BF9">
        <w:rPr>
          <w:lang w:eastAsia="en-US"/>
        </w:rPr>
        <w:t>’</w:t>
      </w:r>
      <w:r>
        <w:rPr>
          <w:lang w:eastAsia="en-US"/>
        </w:rPr>
        <w:t>eut pas le temps de manifester son étonnement</w:t>
      </w:r>
      <w:r w:rsidR="00A23BF9">
        <w:rPr>
          <w:lang w:eastAsia="en-US"/>
        </w:rPr>
        <w:t xml:space="preserve"> ; </w:t>
      </w:r>
      <w:r>
        <w:rPr>
          <w:lang w:eastAsia="en-US"/>
        </w:rPr>
        <w:t>car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si on se fût donné le mot</w:t>
      </w:r>
      <w:r w:rsidR="00A23BF9">
        <w:rPr>
          <w:lang w:eastAsia="en-US"/>
        </w:rPr>
        <w:t xml:space="preserve">, </w:t>
      </w:r>
      <w:r>
        <w:rPr>
          <w:lang w:eastAsia="en-US"/>
        </w:rPr>
        <w:t>tout le monde s</w:t>
      </w:r>
      <w:r w:rsidR="00A23BF9">
        <w:rPr>
          <w:lang w:eastAsia="en-US"/>
        </w:rPr>
        <w:t>’</w:t>
      </w:r>
      <w:r>
        <w:rPr>
          <w:lang w:eastAsia="en-US"/>
        </w:rPr>
        <w:t>empressa de l</w:t>
      </w:r>
      <w:r w:rsidR="00A23BF9">
        <w:rPr>
          <w:lang w:eastAsia="en-US"/>
        </w:rPr>
        <w:t>’</w:t>
      </w:r>
      <w:r>
        <w:rPr>
          <w:lang w:eastAsia="en-US"/>
        </w:rPr>
        <w:t>entourer avec de grandes démonstrations d</w:t>
      </w:r>
      <w:r w:rsidR="00A23BF9">
        <w:rPr>
          <w:lang w:eastAsia="en-US"/>
        </w:rPr>
        <w:t>’</w:t>
      </w:r>
      <w:r>
        <w:rPr>
          <w:lang w:eastAsia="en-US"/>
        </w:rPr>
        <w:t>amitié</w:t>
      </w:r>
      <w:r w:rsidR="00A23BF9">
        <w:rPr>
          <w:lang w:eastAsia="en-US"/>
        </w:rPr>
        <w:t xml:space="preserve">. </w:t>
      </w:r>
      <w:r>
        <w:rPr>
          <w:lang w:eastAsia="en-US"/>
        </w:rPr>
        <w:t>Fargeau lui sauta au cou comme s</w:t>
      </w:r>
      <w:r w:rsidR="00A23BF9">
        <w:rPr>
          <w:lang w:eastAsia="en-US"/>
        </w:rPr>
        <w:t>’</w:t>
      </w:r>
      <w:r>
        <w:rPr>
          <w:lang w:eastAsia="en-US"/>
        </w:rPr>
        <w:t>il ne l</w:t>
      </w:r>
      <w:r w:rsidR="00A23BF9">
        <w:rPr>
          <w:lang w:eastAsia="en-US"/>
        </w:rPr>
        <w:t>’</w:t>
      </w:r>
      <w:r>
        <w:rPr>
          <w:lang w:eastAsia="en-US"/>
        </w:rPr>
        <w:t>avait pas vu depuis dix ans</w:t>
      </w:r>
      <w:r w:rsidR="00A23BF9">
        <w:rPr>
          <w:lang w:eastAsia="en-US"/>
        </w:rPr>
        <w:t xml:space="preserve"> ; </w:t>
      </w:r>
      <w:r>
        <w:rPr>
          <w:lang w:eastAsia="en-US"/>
        </w:rPr>
        <w:t>Besnard et Morin lui secouèrent la main de tout cœur</w:t>
      </w:r>
      <w:r w:rsidR="00A23BF9">
        <w:rPr>
          <w:lang w:eastAsia="en-US"/>
        </w:rPr>
        <w:t xml:space="preserve">, </w:t>
      </w:r>
      <w:r>
        <w:rPr>
          <w:lang w:eastAsia="en-US"/>
        </w:rPr>
        <w:t>et Menand jeune lui-même lui fit un signe de tête idiot qui dépassait les bornes de sa politesse ordinaire</w:t>
      </w:r>
      <w:r w:rsidR="00A23BF9">
        <w:rPr>
          <w:lang w:eastAsia="en-US"/>
        </w:rPr>
        <w:t>.</w:t>
      </w:r>
    </w:p>
    <w:p w14:paraId="65A3888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Bonjour</w:t>
      </w:r>
      <w:r>
        <w:rPr>
          <w:lang w:eastAsia="en-US"/>
        </w:rPr>
        <w:t xml:space="preserve">, </w:t>
      </w:r>
      <w:r w:rsidR="00BB5C58">
        <w:rPr>
          <w:lang w:eastAsia="en-US"/>
        </w:rPr>
        <w:t>Fargeau</w:t>
      </w:r>
      <w:r>
        <w:rPr>
          <w:lang w:eastAsia="en-US"/>
        </w:rPr>
        <w:t xml:space="preserve">… </w:t>
      </w:r>
      <w:r w:rsidR="00BB5C58">
        <w:rPr>
          <w:lang w:eastAsia="en-US"/>
        </w:rPr>
        <w:t>bonjour</w:t>
      </w:r>
      <w:r>
        <w:rPr>
          <w:lang w:eastAsia="en-US"/>
        </w:rPr>
        <w:t xml:space="preserve">, </w:t>
      </w:r>
      <w:r w:rsidR="00BB5C58">
        <w:rPr>
          <w:lang w:eastAsia="en-US"/>
        </w:rPr>
        <w:t>mes bons amis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disait Lucien</w:t>
      </w:r>
      <w:r>
        <w:rPr>
          <w:lang w:eastAsia="en-US"/>
        </w:rPr>
        <w:t xml:space="preserve"> ; </w:t>
      </w:r>
      <w:r w:rsidR="00BB5C58">
        <w:rPr>
          <w:lang w:eastAsia="en-US"/>
        </w:rPr>
        <w:t xml:space="preserve">je vous annonce que Jean </w:t>
      </w:r>
      <w:proofErr w:type="spellStart"/>
      <w:r w:rsidR="00BB5C58">
        <w:rPr>
          <w:lang w:eastAsia="en-US"/>
        </w:rPr>
        <w:t>Crébu</w:t>
      </w:r>
      <w:proofErr w:type="spellEnd"/>
      <w:r w:rsidR="00BB5C58">
        <w:rPr>
          <w:lang w:eastAsia="en-US"/>
        </w:rPr>
        <w:t xml:space="preserve"> se promène à l</w:t>
      </w:r>
      <w:r>
        <w:rPr>
          <w:lang w:eastAsia="en-US"/>
        </w:rPr>
        <w:t>’</w:t>
      </w:r>
      <w:r w:rsidR="00BB5C58">
        <w:rPr>
          <w:lang w:eastAsia="en-US"/>
        </w:rPr>
        <w:t>heure qu</w:t>
      </w:r>
      <w:r>
        <w:rPr>
          <w:lang w:eastAsia="en-US"/>
        </w:rPr>
        <w:t>’</w:t>
      </w:r>
      <w:r w:rsidR="00BB5C58">
        <w:rPr>
          <w:lang w:eastAsia="en-US"/>
        </w:rPr>
        <w:t>il est dans son parterre</w:t>
      </w:r>
      <w:r>
        <w:rPr>
          <w:lang w:eastAsia="en-US"/>
        </w:rPr>
        <w:t>.</w:t>
      </w:r>
    </w:p>
    <w:p w14:paraId="721DF63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Bravo</w:t>
      </w:r>
      <w:r>
        <w:rPr>
          <w:lang w:eastAsia="en-US"/>
        </w:rPr>
        <w:t xml:space="preserve"> ! </w:t>
      </w:r>
      <w:r w:rsidR="00BB5C58">
        <w:rPr>
          <w:lang w:eastAsia="en-US"/>
        </w:rPr>
        <w:t>bravo</w:t>
      </w:r>
      <w:r>
        <w:rPr>
          <w:lang w:eastAsia="en-US"/>
        </w:rPr>
        <w:t xml:space="preserve"> ! </w:t>
      </w:r>
      <w:r w:rsidR="00BB5C58">
        <w:rPr>
          <w:lang w:eastAsia="en-US"/>
        </w:rPr>
        <w:t>cria-t-on à la ronde</w:t>
      </w:r>
      <w:r>
        <w:rPr>
          <w:lang w:eastAsia="en-US"/>
        </w:rPr>
        <w:t>.</w:t>
      </w:r>
    </w:p>
    <w:p w14:paraId="0472CD1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Nous aurons compagnie ce soir à souper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 Lucien</w:t>
      </w:r>
      <w:r>
        <w:rPr>
          <w:lang w:eastAsia="en-US"/>
        </w:rPr>
        <w:t>.</w:t>
      </w:r>
    </w:p>
    <w:p w14:paraId="259A8546" w14:textId="6596AC2D" w:rsidR="00A23BF9" w:rsidRDefault="00A23BF9" w:rsidP="00A23BF9">
      <w:pPr>
        <w:rPr>
          <w:lang w:eastAsia="en-US"/>
        </w:rPr>
      </w:pPr>
      <w:r>
        <w:rPr>
          <w:lang w:eastAsia="en-US"/>
        </w:rPr>
        <w:t>— M. de </w:t>
      </w:r>
      <w:proofErr w:type="spellStart"/>
      <w:r w:rsidR="00BB5C58">
        <w:rPr>
          <w:lang w:eastAsia="en-US"/>
        </w:rPr>
        <w:t>Guérineul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 xml:space="preserve">notre cousin de </w:t>
      </w:r>
      <w:proofErr w:type="spellStart"/>
      <w:r w:rsidR="00BB5C58">
        <w:rPr>
          <w:lang w:eastAsia="en-US"/>
        </w:rPr>
        <w:t>Maudreuil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 xml:space="preserve">notre cousin </w:t>
      </w:r>
      <w:proofErr w:type="spellStart"/>
      <w:r w:rsidR="00BB5C58">
        <w:rPr>
          <w:lang w:eastAsia="en-US"/>
        </w:rPr>
        <w:t>Houël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et d</w:t>
      </w:r>
      <w:r>
        <w:rPr>
          <w:lang w:eastAsia="en-US"/>
        </w:rPr>
        <w:t>’</w:t>
      </w:r>
      <w:r w:rsidR="00BB5C58">
        <w:rPr>
          <w:lang w:eastAsia="en-US"/>
        </w:rPr>
        <w:t>autres encore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dites-moi</w:t>
      </w:r>
      <w:r>
        <w:rPr>
          <w:lang w:eastAsia="en-US"/>
        </w:rPr>
        <w:t xml:space="preserve">, </w:t>
      </w:r>
      <w:r w:rsidR="00BB5C58">
        <w:rPr>
          <w:lang w:eastAsia="en-US"/>
        </w:rPr>
        <w:t>ajouta-t-il vivement et comme s</w:t>
      </w:r>
      <w:r>
        <w:rPr>
          <w:lang w:eastAsia="en-US"/>
        </w:rPr>
        <w:t>’</w:t>
      </w:r>
      <w:r w:rsidR="00BB5C58">
        <w:rPr>
          <w:lang w:eastAsia="en-US"/>
        </w:rPr>
        <w:t>il se fût débarrassé en toute hâte de ce sujet de conversation pour arriver au plus intéressant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personne de vous n</w:t>
      </w:r>
      <w:r>
        <w:rPr>
          <w:lang w:eastAsia="en-US"/>
        </w:rPr>
        <w:t>’</w:t>
      </w:r>
      <w:r w:rsidR="00BB5C58">
        <w:rPr>
          <w:lang w:eastAsia="en-US"/>
        </w:rPr>
        <w:t>a-t-il vu ma cousine Berthe</w:t>
      </w:r>
      <w:r>
        <w:rPr>
          <w:lang w:eastAsia="en-US"/>
        </w:rPr>
        <w:t> ?</w:t>
      </w:r>
    </w:p>
    <w:p w14:paraId="3AF45F4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Non</w:t>
      </w:r>
      <w:r>
        <w:rPr>
          <w:lang w:eastAsia="en-US"/>
        </w:rPr>
        <w:t xml:space="preserve">, </w:t>
      </w:r>
      <w:r w:rsidR="00BB5C58">
        <w:rPr>
          <w:lang w:eastAsia="en-US"/>
        </w:rPr>
        <w:t>moi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répondit Besnard</w:t>
      </w:r>
      <w:r>
        <w:rPr>
          <w:lang w:eastAsia="en-US"/>
        </w:rPr>
        <w:t>.</w:t>
      </w:r>
    </w:p>
    <w:p w14:paraId="1F07A3F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Ni moi</w:t>
      </w:r>
      <w:r>
        <w:rPr>
          <w:lang w:eastAsia="en-US"/>
        </w:rPr>
        <w:t xml:space="preserve">… </w:t>
      </w:r>
      <w:r w:rsidR="00BB5C58">
        <w:rPr>
          <w:lang w:eastAsia="en-US"/>
        </w:rPr>
        <w:t>ni moi</w:t>
      </w:r>
      <w:r>
        <w:rPr>
          <w:lang w:eastAsia="en-US"/>
        </w:rPr>
        <w:t>.</w:t>
      </w:r>
    </w:p>
    <w:p w14:paraId="6D4D5290" w14:textId="2F1F3AB2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croyais la trouver ici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Lucien avec désappointement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et ce qui me contrarie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que je ne puis l</w:t>
      </w:r>
      <w:r>
        <w:rPr>
          <w:lang w:eastAsia="en-US"/>
        </w:rPr>
        <w:t>’</w:t>
      </w:r>
      <w:r w:rsidR="00BB5C58">
        <w:rPr>
          <w:lang w:eastAsia="en-US"/>
        </w:rPr>
        <w:t>attendre</w:t>
      </w:r>
      <w:r>
        <w:rPr>
          <w:lang w:eastAsia="en-US"/>
        </w:rPr>
        <w:t xml:space="preserve">, </w:t>
      </w:r>
      <w:r w:rsidR="00BB5C58">
        <w:rPr>
          <w:lang w:eastAsia="en-US"/>
        </w:rPr>
        <w:t>ayant une commission de mon oncle pour Vitré</w:t>
      </w:r>
      <w:r>
        <w:rPr>
          <w:lang w:eastAsia="en-US"/>
        </w:rPr>
        <w:t>.</w:t>
      </w:r>
    </w:p>
    <w:p w14:paraId="2BA330C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Olivette se cachait</w:t>
      </w:r>
      <w:r w:rsidR="00A23BF9">
        <w:rPr>
          <w:lang w:eastAsia="en-US"/>
        </w:rPr>
        <w:t xml:space="preserve">, </w:t>
      </w:r>
      <w:r>
        <w:rPr>
          <w:lang w:eastAsia="en-US"/>
        </w:rPr>
        <w:t>car elle se sentait en faute</w:t>
      </w:r>
      <w:r w:rsidR="00A23BF9">
        <w:rPr>
          <w:lang w:eastAsia="en-US"/>
        </w:rPr>
        <w:t xml:space="preserve">. </w:t>
      </w:r>
      <w:r>
        <w:rPr>
          <w:lang w:eastAsia="en-US"/>
        </w:rPr>
        <w:t>Lucien l</w:t>
      </w:r>
      <w:r w:rsidR="00A23BF9">
        <w:rPr>
          <w:lang w:eastAsia="en-US"/>
        </w:rPr>
        <w:t>’</w:t>
      </w:r>
      <w:r>
        <w:rPr>
          <w:lang w:eastAsia="en-US"/>
        </w:rPr>
        <w:t>aperçut par hasard</w:t>
      </w:r>
      <w:r w:rsidR="00A23BF9">
        <w:rPr>
          <w:lang w:eastAsia="en-US"/>
        </w:rPr>
        <w:t>.</w:t>
      </w:r>
    </w:p>
    <w:p w14:paraId="3704E7A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comment serait-elle ici</w:t>
      </w:r>
      <w:r>
        <w:rPr>
          <w:lang w:eastAsia="en-US"/>
        </w:rPr>
        <w:t xml:space="preserve">, </w:t>
      </w:r>
      <w:r w:rsidR="00BB5C58">
        <w:rPr>
          <w:lang w:eastAsia="en-US"/>
        </w:rPr>
        <w:t>la pauvre Berthe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écria-t-il</w:t>
      </w:r>
      <w:r>
        <w:rPr>
          <w:lang w:eastAsia="en-US"/>
        </w:rPr>
        <w:t xml:space="preserve">, </w:t>
      </w:r>
      <w:r w:rsidR="00BB5C58">
        <w:rPr>
          <w:lang w:eastAsia="en-US"/>
        </w:rPr>
        <w:t>puisque celle qui doit la conduire et veiller sur elle l</w:t>
      </w:r>
      <w:r>
        <w:rPr>
          <w:lang w:eastAsia="en-US"/>
        </w:rPr>
        <w:t>’</w:t>
      </w:r>
      <w:r w:rsidR="00BB5C58">
        <w:rPr>
          <w:lang w:eastAsia="en-US"/>
        </w:rPr>
        <w:t>abandonne</w:t>
      </w:r>
      <w:r>
        <w:rPr>
          <w:lang w:eastAsia="en-US"/>
        </w:rPr>
        <w:t> !…</w:t>
      </w:r>
    </w:p>
    <w:p w14:paraId="4286E06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Grâce pour Olivette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 gaîment Besnard</w:t>
      </w:r>
      <w:r>
        <w:rPr>
          <w:lang w:eastAsia="en-US"/>
        </w:rPr>
        <w:t>.</w:t>
      </w:r>
    </w:p>
    <w:p w14:paraId="01EFA73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Lucien avait une tristesse grave dans la voix et sur le front</w:t>
      </w:r>
      <w:r w:rsidR="00A23BF9">
        <w:rPr>
          <w:lang w:eastAsia="en-US"/>
        </w:rPr>
        <w:t>.</w:t>
      </w:r>
    </w:p>
    <w:p w14:paraId="74601707" w14:textId="27D93401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Grâce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répéta-t-il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n</w:t>
      </w:r>
      <w:r>
        <w:rPr>
          <w:lang w:eastAsia="en-US"/>
        </w:rPr>
        <w:t>’</w:t>
      </w:r>
      <w:r w:rsidR="00BB5C58">
        <w:rPr>
          <w:lang w:eastAsia="en-US"/>
        </w:rPr>
        <w:t>a-t-on point pitié d</w:t>
      </w:r>
      <w:r>
        <w:rPr>
          <w:lang w:eastAsia="en-US"/>
        </w:rPr>
        <w:t>’</w:t>
      </w:r>
      <w:r w:rsidR="00BB5C58">
        <w:rPr>
          <w:lang w:eastAsia="en-US"/>
        </w:rPr>
        <w:t>elle aussi</w:t>
      </w:r>
      <w:r>
        <w:rPr>
          <w:lang w:eastAsia="en-US"/>
        </w:rPr>
        <w:t xml:space="preserve">, </w:t>
      </w:r>
      <w:r w:rsidR="00BB5C58">
        <w:rPr>
          <w:lang w:eastAsia="en-US"/>
        </w:rPr>
        <w:t>la pauvre douce enfant qui est seule et qui est aveugle</w:t>
      </w:r>
      <w:r>
        <w:rPr>
          <w:lang w:eastAsia="en-US"/>
        </w:rPr>
        <w:t> !…</w:t>
      </w:r>
    </w:p>
    <w:p w14:paraId="7F369398" w14:textId="4CB2FC76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Bon</w:t>
      </w:r>
      <w:r>
        <w:rPr>
          <w:lang w:eastAsia="en-US"/>
        </w:rPr>
        <w:t xml:space="preserve"> ! </w:t>
      </w:r>
      <w:r w:rsidR="00BB5C58">
        <w:rPr>
          <w:lang w:eastAsia="en-US"/>
        </w:rPr>
        <w:t>se disait Olivette</w:t>
      </w:r>
      <w:r>
        <w:rPr>
          <w:lang w:eastAsia="en-US"/>
        </w:rPr>
        <w:t xml:space="preserve">, </w:t>
      </w:r>
      <w:r w:rsidR="00BB5C58">
        <w:rPr>
          <w:lang w:eastAsia="en-US"/>
        </w:rPr>
        <w:t>tout en baissant le nez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mais je ne veux pourtant pas épouser une demoiselle de Vitré</w:t>
      </w:r>
      <w:r>
        <w:rPr>
          <w:lang w:eastAsia="en-US"/>
        </w:rPr>
        <w:t xml:space="preserve">, </w:t>
      </w:r>
      <w:r w:rsidR="00BB5C58">
        <w:rPr>
          <w:lang w:eastAsia="en-US"/>
        </w:rPr>
        <w:t>moi</w:t>
      </w:r>
      <w:r>
        <w:rPr>
          <w:lang w:eastAsia="en-US"/>
        </w:rPr>
        <w:t> !</w:t>
      </w:r>
    </w:p>
    <w:p w14:paraId="207C919B" w14:textId="5D457DF6" w:rsidR="00A23BF9" w:rsidRDefault="00BB5C58" w:rsidP="00A23BF9">
      <w:pPr>
        <w:rPr>
          <w:lang w:eastAsia="en-US"/>
        </w:rPr>
      </w:pPr>
      <w:r>
        <w:rPr>
          <w:lang w:eastAsia="en-US"/>
        </w:rPr>
        <w:t>Lucien la prit par le bras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Il avait le regard sévère et la voix rude</w:t>
      </w:r>
      <w:r w:rsidR="00A23BF9">
        <w:rPr>
          <w:lang w:eastAsia="en-US"/>
        </w:rPr>
        <w:t>.</w:t>
      </w:r>
    </w:p>
    <w:p w14:paraId="779F3BE4" w14:textId="29995DC1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 fille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reprit-il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tu peux être coquette</w:t>
      </w:r>
      <w:r>
        <w:rPr>
          <w:lang w:eastAsia="en-US"/>
        </w:rPr>
        <w:t xml:space="preserve">, </w:t>
      </w:r>
      <w:r w:rsidR="00BB5C58">
        <w:rPr>
          <w:lang w:eastAsia="en-US"/>
        </w:rPr>
        <w:t>paresseuse</w:t>
      </w:r>
      <w:r>
        <w:rPr>
          <w:lang w:eastAsia="en-US"/>
        </w:rPr>
        <w:t xml:space="preserve">, </w:t>
      </w:r>
      <w:r w:rsidR="00BB5C58">
        <w:rPr>
          <w:lang w:eastAsia="en-US"/>
        </w:rPr>
        <w:t>menteuse et méchante comme on le dit</w:t>
      </w:r>
      <w:r>
        <w:rPr>
          <w:lang w:eastAsia="en-US"/>
        </w:rPr>
        <w:t>…</w:t>
      </w:r>
    </w:p>
    <w:p w14:paraId="79C8466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qui dit cela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Lucien</w:t>
      </w:r>
      <w:r>
        <w:rPr>
          <w:lang w:eastAsia="en-US"/>
        </w:rPr>
        <w:t xml:space="preserve"> ? </w:t>
      </w:r>
      <w:r w:rsidR="00BB5C58">
        <w:rPr>
          <w:lang w:eastAsia="en-US"/>
        </w:rPr>
        <w:t>demanda Olivette en relevant la tête</w:t>
      </w:r>
      <w:r>
        <w:rPr>
          <w:lang w:eastAsia="en-US"/>
        </w:rPr>
        <w:t>.</w:t>
      </w:r>
    </w:p>
    <w:p w14:paraId="04F3AEE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Ses sourcils délicats étaient froncés</w:t>
      </w:r>
      <w:r w:rsidR="00A23BF9">
        <w:rPr>
          <w:lang w:eastAsia="en-US"/>
        </w:rPr>
        <w:t xml:space="preserve">. </w:t>
      </w:r>
      <w:r>
        <w:rPr>
          <w:lang w:eastAsia="en-US"/>
        </w:rPr>
        <w:t>En ce moment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on eût pu deviner ce qu</w:t>
      </w:r>
      <w:r w:rsidR="00A23BF9">
        <w:rPr>
          <w:lang w:eastAsia="en-US"/>
        </w:rPr>
        <w:t>’</w:t>
      </w:r>
      <w:r>
        <w:rPr>
          <w:lang w:eastAsia="en-US"/>
        </w:rPr>
        <w:t>il y avait derrière cette espiègle figure qui riait et provoquait toujours</w:t>
      </w:r>
      <w:r w:rsidR="00A23BF9">
        <w:rPr>
          <w:lang w:eastAsia="en-US"/>
        </w:rPr>
        <w:t>.</w:t>
      </w:r>
    </w:p>
    <w:p w14:paraId="2E726332" w14:textId="70E8CCBE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Tais-toi</w:t>
      </w:r>
      <w:r>
        <w:rPr>
          <w:lang w:eastAsia="en-US"/>
        </w:rPr>
        <w:t xml:space="preserve"> ! </w:t>
      </w:r>
      <w:r w:rsidR="00BB5C58">
        <w:rPr>
          <w:lang w:eastAsia="en-US"/>
        </w:rPr>
        <w:t>répliqua Lucien avec autorité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tu peux être tout cela</w:t>
      </w:r>
      <w:r>
        <w:rPr>
          <w:lang w:eastAsia="en-US"/>
        </w:rPr>
        <w:t xml:space="preserve">… </w:t>
      </w:r>
      <w:r w:rsidR="00BB5C58">
        <w:rPr>
          <w:lang w:eastAsia="en-US"/>
        </w:rPr>
        <w:t>peu m</w:t>
      </w:r>
      <w:r>
        <w:rPr>
          <w:lang w:eastAsia="en-US"/>
        </w:rPr>
        <w:t>’</w:t>
      </w:r>
      <w:r w:rsidR="00BB5C58">
        <w:rPr>
          <w:lang w:eastAsia="en-US"/>
        </w:rPr>
        <w:t>importe</w:t>
      </w:r>
      <w:r>
        <w:rPr>
          <w:lang w:eastAsia="en-US"/>
        </w:rPr>
        <w:t xml:space="preserve"> ! </w:t>
      </w:r>
      <w:r w:rsidR="00BB5C58">
        <w:rPr>
          <w:lang w:eastAsia="en-US"/>
        </w:rPr>
        <w:t>mais quand il s</w:t>
      </w:r>
      <w:r>
        <w:rPr>
          <w:lang w:eastAsia="en-US"/>
        </w:rPr>
        <w:t>’</w:t>
      </w:r>
      <w:r w:rsidR="00BB5C58">
        <w:rPr>
          <w:lang w:eastAsia="en-US"/>
        </w:rPr>
        <w:t>agit de ma cousine Berthe</w:t>
      </w:r>
      <w:r>
        <w:rPr>
          <w:lang w:eastAsia="en-US"/>
        </w:rPr>
        <w:t xml:space="preserve">, </w:t>
      </w:r>
      <w:r w:rsidR="00BB5C58">
        <w:rPr>
          <w:lang w:eastAsia="en-US"/>
        </w:rPr>
        <w:t>marche droit</w:t>
      </w:r>
      <w:r>
        <w:rPr>
          <w:lang w:eastAsia="en-US"/>
        </w:rPr>
        <w:t xml:space="preserve">, </w:t>
      </w:r>
      <w:r w:rsidR="00BB5C58">
        <w:rPr>
          <w:lang w:eastAsia="en-US"/>
        </w:rPr>
        <w:t>entends-tu bien</w:t>
      </w:r>
      <w:r>
        <w:rPr>
          <w:lang w:eastAsia="en-US"/>
        </w:rPr>
        <w:t xml:space="preserve">… </w:t>
      </w:r>
      <w:r w:rsidR="00BB5C58">
        <w:rPr>
          <w:lang w:eastAsia="en-US"/>
        </w:rPr>
        <w:t>car à la première faute</w:t>
      </w:r>
      <w:r>
        <w:rPr>
          <w:lang w:eastAsia="en-US"/>
        </w:rPr>
        <w:t xml:space="preserve">, </w:t>
      </w:r>
      <w:r w:rsidR="00BB5C58">
        <w:rPr>
          <w:lang w:eastAsia="en-US"/>
        </w:rPr>
        <w:t>elle aura beau te pardonner</w:t>
      </w:r>
      <w:r>
        <w:rPr>
          <w:lang w:eastAsia="en-US"/>
        </w:rPr>
        <w:t xml:space="preserve">, </w:t>
      </w:r>
      <w:r w:rsidR="00BB5C58">
        <w:rPr>
          <w:lang w:eastAsia="en-US"/>
        </w:rPr>
        <w:t>moi</w:t>
      </w:r>
      <w:r>
        <w:rPr>
          <w:lang w:eastAsia="en-US"/>
        </w:rPr>
        <w:t xml:space="preserve">, </w:t>
      </w:r>
      <w:r w:rsidR="00BB5C58">
        <w:rPr>
          <w:lang w:eastAsia="en-US"/>
        </w:rPr>
        <w:t>je te chasserai</w:t>
      </w:r>
      <w:r>
        <w:rPr>
          <w:lang w:eastAsia="en-US"/>
        </w:rPr>
        <w:t>.</w:t>
      </w:r>
    </w:p>
    <w:p w14:paraId="3C9E9F99" w14:textId="5A472667" w:rsidR="00A23BF9" w:rsidRDefault="00BB5C58" w:rsidP="00A23BF9">
      <w:pPr>
        <w:rPr>
          <w:lang w:eastAsia="en-US"/>
        </w:rPr>
      </w:pPr>
      <w:r>
        <w:rPr>
          <w:lang w:eastAsia="en-US"/>
        </w:rPr>
        <w:t>Deux larmes jaillirent des paupières d</w:t>
      </w:r>
      <w:r w:rsidR="00A23BF9">
        <w:rPr>
          <w:lang w:eastAsia="en-US"/>
        </w:rPr>
        <w:t>’</w:t>
      </w:r>
      <w:r>
        <w:rPr>
          <w:lang w:eastAsia="en-US"/>
        </w:rPr>
        <w:t>Olivette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deux larmes de bonté et de colère</w:t>
      </w:r>
      <w:r w:rsidR="00A23BF9">
        <w:rPr>
          <w:lang w:eastAsia="en-US"/>
        </w:rPr>
        <w:t>.</w:t>
      </w:r>
    </w:p>
    <w:p w14:paraId="1BFB9E4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Ils étaient là quatre hommes à voir comme on l</w:t>
      </w:r>
      <w:r w:rsidR="00A23BF9">
        <w:rPr>
          <w:lang w:eastAsia="en-US"/>
        </w:rPr>
        <w:t>’</w:t>
      </w:r>
      <w:r>
        <w:rPr>
          <w:lang w:eastAsia="en-US"/>
        </w:rPr>
        <w:t>humiliait</w:t>
      </w:r>
      <w:r w:rsidR="00A23BF9">
        <w:rPr>
          <w:lang w:eastAsia="en-US"/>
        </w:rPr>
        <w:t xml:space="preserve"> ! </w:t>
      </w:r>
      <w:r>
        <w:rPr>
          <w:lang w:eastAsia="en-US"/>
        </w:rPr>
        <w:t>Elle qui avait la tête pleine encore de son rêve brillant</w:t>
      </w:r>
      <w:r w:rsidR="00A23BF9">
        <w:rPr>
          <w:lang w:eastAsia="en-US"/>
        </w:rPr>
        <w:t xml:space="preserve"> ! </w:t>
      </w:r>
      <w:r>
        <w:rPr>
          <w:lang w:eastAsia="en-US"/>
        </w:rPr>
        <w:t>Oh</w:t>
      </w:r>
      <w:r w:rsidR="00A23BF9">
        <w:rPr>
          <w:lang w:eastAsia="en-US"/>
        </w:rPr>
        <w:t xml:space="preserve"> ! </w:t>
      </w:r>
      <w:r>
        <w:rPr>
          <w:lang w:eastAsia="en-US"/>
        </w:rPr>
        <w:t>elle jura en ce moment de se venger</w:t>
      </w:r>
      <w:r w:rsidR="00A23BF9">
        <w:rPr>
          <w:lang w:eastAsia="en-US"/>
        </w:rPr>
        <w:t>…</w:t>
      </w:r>
    </w:p>
    <w:p w14:paraId="65E4970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Lucien lui lâcha le bras</w:t>
      </w:r>
      <w:r w:rsidR="00A23BF9">
        <w:rPr>
          <w:lang w:eastAsia="en-US"/>
        </w:rPr>
        <w:t>.</w:t>
      </w:r>
    </w:p>
    <w:p w14:paraId="5165D39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Me chasser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répéta-t-elle</w:t>
      </w:r>
      <w:r>
        <w:rPr>
          <w:lang w:eastAsia="en-US"/>
        </w:rPr>
        <w:t>.</w:t>
      </w:r>
    </w:p>
    <w:p w14:paraId="6B882D7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 était à sa droite</w:t>
      </w:r>
      <w:r w:rsidR="00A23BF9">
        <w:rPr>
          <w:lang w:eastAsia="en-US"/>
        </w:rPr>
        <w:t>.</w:t>
      </w:r>
    </w:p>
    <w:p w14:paraId="3C87CC9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Il n</w:t>
      </w:r>
      <w:r>
        <w:rPr>
          <w:lang w:eastAsia="en-US"/>
        </w:rPr>
        <w:t>’</w:t>
      </w:r>
      <w:r w:rsidR="00BB5C58">
        <w:rPr>
          <w:lang w:eastAsia="en-US"/>
        </w:rPr>
        <w:t>est pas le maître tout seul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murmura-t-il bien bas</w:t>
      </w:r>
      <w:r>
        <w:rPr>
          <w:lang w:eastAsia="en-US"/>
        </w:rPr>
        <w:t>.</w:t>
      </w:r>
    </w:p>
    <w:p w14:paraId="4625F246" w14:textId="6BF29B91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qu</w:t>
      </w:r>
      <w:r>
        <w:rPr>
          <w:lang w:eastAsia="en-US"/>
        </w:rPr>
        <w:t>’</w:t>
      </w:r>
      <w:r w:rsidR="00BB5C58">
        <w:rPr>
          <w:lang w:eastAsia="en-US"/>
        </w:rPr>
        <w:t>importe d</w:t>
      </w:r>
      <w:r>
        <w:rPr>
          <w:lang w:eastAsia="en-US"/>
        </w:rPr>
        <w:t>’</w:t>
      </w:r>
      <w:r w:rsidR="00BB5C58">
        <w:rPr>
          <w:lang w:eastAsia="en-US"/>
        </w:rPr>
        <w:t>être chassée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Besnard à son autre oreille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quand on est riche</w:t>
      </w:r>
      <w:r>
        <w:rPr>
          <w:lang w:eastAsia="en-US"/>
        </w:rPr>
        <w:t> !…</w:t>
      </w:r>
    </w:p>
    <w:p w14:paraId="0D6137B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Parmi ses larmes</w:t>
      </w:r>
      <w:r w:rsidR="00A23BF9">
        <w:rPr>
          <w:lang w:eastAsia="en-US"/>
        </w:rPr>
        <w:t xml:space="preserve">, </w:t>
      </w:r>
      <w:r>
        <w:rPr>
          <w:lang w:eastAsia="en-US"/>
        </w:rPr>
        <w:t>un sourire d</w:t>
      </w:r>
      <w:r w:rsidR="00A23BF9">
        <w:rPr>
          <w:lang w:eastAsia="en-US"/>
        </w:rPr>
        <w:t>’</w:t>
      </w:r>
      <w:r>
        <w:rPr>
          <w:lang w:eastAsia="en-US"/>
        </w:rPr>
        <w:t>orgueil éclaira la figure d</w:t>
      </w:r>
      <w:r w:rsidR="00A23BF9">
        <w:rPr>
          <w:lang w:eastAsia="en-US"/>
        </w:rPr>
        <w:t>’</w:t>
      </w:r>
      <w:r>
        <w:rPr>
          <w:lang w:eastAsia="en-US"/>
        </w:rPr>
        <w:t>Olivette</w:t>
      </w:r>
      <w:r w:rsidR="00A23BF9">
        <w:rPr>
          <w:lang w:eastAsia="en-US"/>
        </w:rPr>
        <w:t>.</w:t>
      </w:r>
    </w:p>
    <w:p w14:paraId="4297DDC3" w14:textId="1E5630E3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Tenez</w:t>
      </w:r>
      <w:r>
        <w:rPr>
          <w:lang w:eastAsia="en-US"/>
        </w:rPr>
        <w:t xml:space="preserve"> ! </w:t>
      </w:r>
      <w:r w:rsidR="00BB5C58">
        <w:rPr>
          <w:lang w:eastAsia="en-US"/>
        </w:rPr>
        <w:t>tenez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 Morin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ne nous fâchons pas</w:t>
      </w:r>
      <w:r>
        <w:rPr>
          <w:lang w:eastAsia="en-US"/>
        </w:rPr>
        <w:t xml:space="preserve">… </w:t>
      </w:r>
      <w:r w:rsidR="00BB5C58">
        <w:rPr>
          <w:lang w:eastAsia="en-US"/>
        </w:rPr>
        <w:t>la voilà</w:t>
      </w:r>
      <w:r>
        <w:rPr>
          <w:lang w:eastAsia="en-US"/>
        </w:rPr>
        <w:t> !</w:t>
      </w:r>
    </w:p>
    <w:p w14:paraId="04C2B9E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Tout le monde se tourna vers lui</w:t>
      </w:r>
      <w:r w:rsidR="00A23BF9">
        <w:rPr>
          <w:lang w:eastAsia="en-US"/>
        </w:rPr>
        <w:t xml:space="preserve">. </w:t>
      </w:r>
      <w:r>
        <w:rPr>
          <w:lang w:eastAsia="en-US"/>
        </w:rPr>
        <w:t>Son bras tendu désignait le sentier qui montait au château</w:t>
      </w:r>
      <w:r w:rsidR="00A23BF9">
        <w:rPr>
          <w:lang w:eastAsia="en-US"/>
        </w:rPr>
        <w:t>.</w:t>
      </w:r>
    </w:p>
    <w:p w14:paraId="78D2EEC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Tout en haut de la route</w:t>
      </w:r>
      <w:r w:rsidR="00A23BF9">
        <w:rPr>
          <w:lang w:eastAsia="en-US"/>
        </w:rPr>
        <w:t xml:space="preserve">, </w:t>
      </w:r>
      <w:r>
        <w:rPr>
          <w:lang w:eastAsia="en-US"/>
        </w:rPr>
        <w:t>aux rayons obliques du soleil d</w:t>
      </w:r>
      <w:r w:rsidR="00A23BF9">
        <w:rPr>
          <w:lang w:eastAsia="en-US"/>
        </w:rPr>
        <w:t>’</w:t>
      </w:r>
      <w:r>
        <w:rPr>
          <w:lang w:eastAsia="en-US"/>
        </w:rPr>
        <w:t>hiver</w:t>
      </w:r>
      <w:r w:rsidR="00A23BF9">
        <w:rPr>
          <w:lang w:eastAsia="en-US"/>
        </w:rPr>
        <w:t xml:space="preserve">, </w:t>
      </w:r>
      <w:r>
        <w:rPr>
          <w:lang w:eastAsia="en-US"/>
        </w:rPr>
        <w:t>une jeune fille apparaissait</w:t>
      </w:r>
      <w:r w:rsidR="00A23BF9">
        <w:rPr>
          <w:lang w:eastAsia="en-US"/>
        </w:rPr>
        <w:t xml:space="preserve">, </w:t>
      </w:r>
      <w:r>
        <w:rPr>
          <w:lang w:eastAsia="en-US"/>
        </w:rPr>
        <w:t>blanche et gracieuse</w:t>
      </w:r>
      <w:r w:rsidR="00A23BF9">
        <w:rPr>
          <w:lang w:eastAsia="en-US"/>
        </w:rPr>
        <w:t>.</w:t>
      </w:r>
    </w:p>
    <w:p w14:paraId="56FA2549" w14:textId="31B648F3" w:rsidR="00A23BF9" w:rsidRDefault="00BB5C58" w:rsidP="00A23BF9">
      <w:pPr>
        <w:rPr>
          <w:lang w:eastAsia="en-US"/>
        </w:rPr>
      </w:pPr>
      <w:r>
        <w:rPr>
          <w:lang w:eastAsia="en-US"/>
        </w:rPr>
        <w:t>Sa robe flottait au vent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sa robe et ses grands cheveux noirs qui s</w:t>
      </w:r>
      <w:r w:rsidR="00A23BF9">
        <w:rPr>
          <w:lang w:eastAsia="en-US"/>
        </w:rPr>
        <w:t>’</w:t>
      </w:r>
      <w:r>
        <w:rPr>
          <w:lang w:eastAsia="en-US"/>
        </w:rPr>
        <w:t>échappaient de son chapeau de paille</w:t>
      </w:r>
      <w:r w:rsidR="00A23BF9">
        <w:rPr>
          <w:lang w:eastAsia="en-US"/>
        </w:rPr>
        <w:t>.</w:t>
      </w:r>
    </w:p>
    <w:p w14:paraId="0D702A3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Elle tenait à la main un ruban rose qui se rattachait au collier d</w:t>
      </w:r>
      <w:r w:rsidR="00A23BF9">
        <w:rPr>
          <w:lang w:eastAsia="en-US"/>
        </w:rPr>
        <w:t>’</w:t>
      </w:r>
      <w:r>
        <w:rPr>
          <w:lang w:eastAsia="en-US"/>
        </w:rPr>
        <w:t>argent d</w:t>
      </w:r>
      <w:r w:rsidR="00A23BF9">
        <w:rPr>
          <w:lang w:eastAsia="en-US"/>
        </w:rPr>
        <w:t>’</w:t>
      </w:r>
      <w:r>
        <w:rPr>
          <w:lang w:eastAsia="en-US"/>
        </w:rPr>
        <w:t>un petit chien blanc</w:t>
      </w:r>
      <w:r w:rsidR="00A23BF9">
        <w:rPr>
          <w:lang w:eastAsia="en-US"/>
        </w:rPr>
        <w:t xml:space="preserve">, </w:t>
      </w:r>
      <w:r>
        <w:rPr>
          <w:lang w:eastAsia="en-US"/>
        </w:rPr>
        <w:t>mignon et fin</w:t>
      </w:r>
      <w:r w:rsidR="00A23BF9">
        <w:rPr>
          <w:lang w:eastAsia="en-US"/>
        </w:rPr>
        <w:t>.</w:t>
      </w:r>
    </w:p>
    <w:p w14:paraId="515EF432" w14:textId="3E67CEAD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Berthe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aveugle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avait attendu en vain Olivette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qui venait toute seule au rendez-vous donné par Lucien</w:t>
      </w:r>
      <w:r w:rsidR="00A23BF9">
        <w:rPr>
          <w:lang w:eastAsia="en-US"/>
        </w:rPr>
        <w:t xml:space="preserve">, </w:t>
      </w:r>
      <w:r>
        <w:rPr>
          <w:lang w:eastAsia="en-US"/>
        </w:rPr>
        <w:t>par le sentier ardu de la montagne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toute seule</w:t>
      </w:r>
      <w:r w:rsidR="00A23BF9">
        <w:rPr>
          <w:lang w:eastAsia="en-US"/>
        </w:rPr>
        <w:t xml:space="preserve">, </w:t>
      </w:r>
      <w:r>
        <w:rPr>
          <w:lang w:eastAsia="en-US"/>
        </w:rPr>
        <w:t>malgré les fondrières de la route et les cailloux</w:t>
      </w:r>
      <w:r w:rsidR="00A23BF9">
        <w:rPr>
          <w:lang w:eastAsia="en-US"/>
        </w:rPr>
        <w:t xml:space="preserve">, </w:t>
      </w:r>
      <w:r>
        <w:rPr>
          <w:lang w:eastAsia="en-US"/>
        </w:rPr>
        <w:t>et les buissons</w:t>
      </w:r>
      <w:r w:rsidR="00A23BF9">
        <w:rPr>
          <w:lang w:eastAsia="en-US"/>
        </w:rPr>
        <w:t xml:space="preserve"> ; </w:t>
      </w:r>
      <w:r>
        <w:rPr>
          <w:lang w:eastAsia="en-US"/>
        </w:rPr>
        <w:t>toute seule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qu</w:t>
      </w:r>
      <w:r w:rsidR="00A23BF9">
        <w:rPr>
          <w:lang w:eastAsia="en-US"/>
        </w:rPr>
        <w:t>’</w:t>
      </w:r>
      <w:r>
        <w:rPr>
          <w:lang w:eastAsia="en-US"/>
        </w:rPr>
        <w:t>on voyait sourire de loin aux rayons du soleil</w:t>
      </w:r>
      <w:r w:rsidR="00A23BF9">
        <w:rPr>
          <w:lang w:eastAsia="en-US"/>
        </w:rPr>
        <w:t xml:space="preserve">, </w:t>
      </w:r>
      <w:r>
        <w:rPr>
          <w:lang w:eastAsia="en-US"/>
        </w:rPr>
        <w:t>la sainte et la belle</w:t>
      </w:r>
      <w:r w:rsidR="00A23BF9">
        <w:rPr>
          <w:lang w:eastAsia="en-US"/>
        </w:rPr>
        <w:t xml:space="preserve">, </w:t>
      </w:r>
      <w:r>
        <w:rPr>
          <w:lang w:eastAsia="en-US"/>
        </w:rPr>
        <w:t>sourire confiante à Dieu</w:t>
      </w:r>
      <w:r w:rsidR="00A23BF9">
        <w:rPr>
          <w:lang w:eastAsia="en-US"/>
        </w:rPr>
        <w:t xml:space="preserve">, </w:t>
      </w:r>
      <w:r>
        <w:rPr>
          <w:lang w:eastAsia="en-US"/>
        </w:rPr>
        <w:t>sourire à ses pensées d</w:t>
      </w:r>
      <w:r w:rsidR="00A23BF9">
        <w:rPr>
          <w:lang w:eastAsia="en-US"/>
        </w:rPr>
        <w:t>’</w:t>
      </w:r>
      <w:r>
        <w:rPr>
          <w:lang w:eastAsia="en-US"/>
        </w:rPr>
        <w:t>amour</w:t>
      </w:r>
      <w:r w:rsidR="00A23BF9">
        <w:rPr>
          <w:lang w:eastAsia="en-US"/>
        </w:rPr>
        <w:t>…</w:t>
      </w:r>
    </w:p>
    <w:p w14:paraId="5A4828C8" w14:textId="2310AA38" w:rsidR="00BB5C58" w:rsidRDefault="00BB5C58" w:rsidP="007700B9">
      <w:pPr>
        <w:pStyle w:val="Titre2"/>
        <w:rPr>
          <w:lang w:eastAsia="en-US"/>
        </w:rPr>
      </w:pPr>
      <w:bookmarkStart w:id="74" w:name="_Toc231743405"/>
      <w:bookmarkStart w:id="75" w:name="_Toc237577473"/>
      <w:bookmarkStart w:id="76" w:name="_Toc202192421"/>
      <w:r>
        <w:rPr>
          <w:lang w:eastAsia="en-US"/>
        </w:rPr>
        <w:lastRenderedPageBreak/>
        <w:t>PAUVRES AMOURS</w:t>
      </w:r>
      <w:bookmarkEnd w:id="74"/>
      <w:bookmarkEnd w:id="75"/>
      <w:bookmarkEnd w:id="76"/>
      <w:r>
        <w:rPr>
          <w:lang w:eastAsia="en-US"/>
        </w:rPr>
        <w:br/>
      </w:r>
    </w:p>
    <w:p w14:paraId="3D5DCFA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Lucien n</w:t>
      </w:r>
      <w:r w:rsidR="00A23BF9">
        <w:rPr>
          <w:lang w:eastAsia="en-US"/>
        </w:rPr>
        <w:t>’</w:t>
      </w:r>
      <w:r>
        <w:rPr>
          <w:lang w:eastAsia="en-US"/>
        </w:rPr>
        <w:t>eut pas plus tôt aperçu Berthe qu</w:t>
      </w:r>
      <w:r w:rsidR="00A23BF9">
        <w:rPr>
          <w:lang w:eastAsia="en-US"/>
        </w:rPr>
        <w:t>’</w:t>
      </w:r>
      <w:r>
        <w:rPr>
          <w:lang w:eastAsia="en-US"/>
        </w:rPr>
        <w:t>il s</w:t>
      </w:r>
      <w:r w:rsidR="00A23BF9">
        <w:rPr>
          <w:lang w:eastAsia="en-US"/>
        </w:rPr>
        <w:t>’</w:t>
      </w:r>
      <w:r>
        <w:rPr>
          <w:lang w:eastAsia="en-US"/>
        </w:rPr>
        <w:t>élança vers elle</w:t>
      </w:r>
      <w:r w:rsidR="00A23BF9">
        <w:rPr>
          <w:lang w:eastAsia="en-US"/>
        </w:rPr>
        <w:t xml:space="preserve">, </w:t>
      </w:r>
      <w:r>
        <w:rPr>
          <w:lang w:eastAsia="en-US"/>
        </w:rPr>
        <w:t>montant le sentier à toutes jambes</w:t>
      </w:r>
      <w:r w:rsidR="00A23BF9">
        <w:rPr>
          <w:lang w:eastAsia="en-US"/>
        </w:rPr>
        <w:t>.</w:t>
      </w:r>
    </w:p>
    <w:p w14:paraId="095DF2F3" w14:textId="0C7771CA" w:rsidR="00A23BF9" w:rsidRDefault="00BB5C58" w:rsidP="00A23BF9">
      <w:pPr>
        <w:rPr>
          <w:lang w:eastAsia="en-US"/>
        </w:rPr>
      </w:pPr>
      <w:r>
        <w:rPr>
          <w:lang w:eastAsia="en-US"/>
        </w:rPr>
        <w:t>Ce fut à qui le suivrait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car pouvait-on montrer trop de tendresse et trop d</w:t>
      </w:r>
      <w:r w:rsidR="00A23BF9">
        <w:rPr>
          <w:lang w:eastAsia="en-US"/>
        </w:rPr>
        <w:t>’</w:t>
      </w:r>
      <w:r>
        <w:rPr>
          <w:lang w:eastAsia="en-US"/>
        </w:rPr>
        <w:t>empressement à cette chère petite demoiselle Berthe</w:t>
      </w:r>
      <w:r w:rsidR="00A23BF9">
        <w:rPr>
          <w:lang w:eastAsia="en-US"/>
        </w:rPr>
        <w:t> ?</w:t>
      </w:r>
    </w:p>
    <w:p w14:paraId="09189BA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Olivette restait seule sur la plate-forme</w:t>
      </w:r>
      <w:r w:rsidR="00A23BF9">
        <w:rPr>
          <w:lang w:eastAsia="en-US"/>
        </w:rPr>
        <w:t xml:space="preserve"> ; </w:t>
      </w:r>
      <w:r>
        <w:rPr>
          <w:lang w:eastAsia="en-US"/>
        </w:rPr>
        <w:t>elle s</w:t>
      </w:r>
      <w:r w:rsidR="00A23BF9">
        <w:rPr>
          <w:lang w:eastAsia="en-US"/>
        </w:rPr>
        <w:t>’</w:t>
      </w:r>
      <w:r>
        <w:rPr>
          <w:lang w:eastAsia="en-US"/>
        </w:rPr>
        <w:t>appuyait contre la roche</w:t>
      </w:r>
      <w:r w:rsidR="00A23BF9">
        <w:rPr>
          <w:lang w:eastAsia="en-US"/>
        </w:rPr>
        <w:t xml:space="preserve">. </w:t>
      </w:r>
      <w:r>
        <w:rPr>
          <w:lang w:eastAsia="en-US"/>
        </w:rPr>
        <w:t>Sa tête était inclinée sur son sein qui battait et soulevait l</w:t>
      </w:r>
      <w:r w:rsidR="00A23BF9">
        <w:rPr>
          <w:lang w:eastAsia="en-US"/>
        </w:rPr>
        <w:t>’</w:t>
      </w:r>
      <w:r>
        <w:rPr>
          <w:lang w:eastAsia="en-US"/>
        </w:rPr>
        <w:t>étoffe épaisse de sa robe</w:t>
      </w:r>
      <w:r w:rsidR="00A23BF9">
        <w:rPr>
          <w:lang w:eastAsia="en-US"/>
        </w:rPr>
        <w:t xml:space="preserve">. </w:t>
      </w:r>
      <w:r>
        <w:rPr>
          <w:lang w:eastAsia="en-US"/>
        </w:rPr>
        <w:t>Les larmes s</w:t>
      </w:r>
      <w:r w:rsidR="00A23BF9">
        <w:rPr>
          <w:lang w:eastAsia="en-US"/>
        </w:rPr>
        <w:t>’</w:t>
      </w:r>
      <w:r>
        <w:rPr>
          <w:lang w:eastAsia="en-US"/>
        </w:rPr>
        <w:t>étaient séchées dans ses yeux</w:t>
      </w:r>
      <w:r w:rsidR="00A23BF9">
        <w:rPr>
          <w:lang w:eastAsia="en-US"/>
        </w:rPr>
        <w:t>.</w:t>
      </w:r>
    </w:p>
    <w:p w14:paraId="1FFF6CC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jetait un regard de côté vers le ha</w:t>
      </w:r>
      <w:r>
        <w:t>ut de la route où Be</w:t>
      </w:r>
      <w:r>
        <w:rPr>
          <w:lang w:eastAsia="en-US"/>
        </w:rPr>
        <w:t>rthe</w:t>
      </w:r>
      <w:r w:rsidR="00A23BF9">
        <w:rPr>
          <w:lang w:eastAsia="en-US"/>
        </w:rPr>
        <w:t xml:space="preserve">, </w:t>
      </w:r>
      <w:r>
        <w:rPr>
          <w:lang w:eastAsia="en-US"/>
        </w:rPr>
        <w:t>entourée et fêtée</w:t>
      </w:r>
      <w:r w:rsidR="00A23BF9">
        <w:rPr>
          <w:lang w:eastAsia="en-US"/>
        </w:rPr>
        <w:t xml:space="preserve">, </w:t>
      </w:r>
      <w:r>
        <w:rPr>
          <w:lang w:eastAsia="en-US"/>
        </w:rPr>
        <w:t>venait de s</w:t>
      </w:r>
      <w:r w:rsidR="00A23BF9">
        <w:rPr>
          <w:lang w:eastAsia="en-US"/>
        </w:rPr>
        <w:t>’</w:t>
      </w:r>
      <w:r>
        <w:rPr>
          <w:lang w:eastAsia="en-US"/>
        </w:rPr>
        <w:t>arrêter</w:t>
      </w:r>
      <w:r w:rsidR="00A23BF9">
        <w:rPr>
          <w:lang w:eastAsia="en-US"/>
        </w:rPr>
        <w:t>.</w:t>
      </w:r>
    </w:p>
    <w:p w14:paraId="0456B65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souriait</w:t>
      </w:r>
      <w:r w:rsidR="00A23BF9">
        <w:rPr>
          <w:lang w:eastAsia="en-US"/>
        </w:rPr>
        <w:t xml:space="preserve">, </w:t>
      </w:r>
      <w:r>
        <w:rPr>
          <w:lang w:eastAsia="en-US"/>
        </w:rPr>
        <w:t>heureuse</w:t>
      </w:r>
      <w:r w:rsidR="00A23BF9">
        <w:rPr>
          <w:lang w:eastAsia="en-US"/>
        </w:rPr>
        <w:t xml:space="preserve">, </w:t>
      </w:r>
      <w:r>
        <w:rPr>
          <w:lang w:eastAsia="en-US"/>
        </w:rPr>
        <w:t>car Lucien était arrivé le premier auprès d</w:t>
      </w:r>
      <w:r w:rsidR="00A23BF9">
        <w:rPr>
          <w:lang w:eastAsia="en-US"/>
        </w:rPr>
        <w:t>’</w:t>
      </w:r>
      <w:r>
        <w:rPr>
          <w:lang w:eastAsia="en-US"/>
        </w:rPr>
        <w:t>elle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avait la main dans la main de Lucien</w:t>
      </w:r>
      <w:r w:rsidR="00A23BF9">
        <w:rPr>
          <w:lang w:eastAsia="en-US"/>
        </w:rPr>
        <w:t xml:space="preserve">. </w:t>
      </w:r>
      <w:r>
        <w:rPr>
          <w:lang w:eastAsia="en-US"/>
        </w:rPr>
        <w:t>Il y avait sur ce front calme et pur comme un doux rayonnement</w:t>
      </w:r>
      <w:r w:rsidR="00A23BF9">
        <w:rPr>
          <w:lang w:eastAsia="en-US"/>
        </w:rPr>
        <w:t>.</w:t>
      </w:r>
    </w:p>
    <w:p w14:paraId="01FAC07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</w:t>
      </w:r>
      <w:r>
        <w:t xml:space="preserve"> était belle de la suave et tranquille beauté qu</w:t>
      </w:r>
      <w:r w:rsidR="00A23BF9">
        <w:rPr>
          <w:lang w:eastAsia="en-US"/>
        </w:rPr>
        <w:t>’</w:t>
      </w:r>
      <w:r>
        <w:rPr>
          <w:lang w:eastAsia="en-US"/>
        </w:rPr>
        <w:t>on donne aux anges</w:t>
      </w:r>
      <w:r w:rsidR="00A23BF9">
        <w:rPr>
          <w:lang w:eastAsia="en-US"/>
        </w:rPr>
        <w:t>.</w:t>
      </w:r>
    </w:p>
    <w:p w14:paraId="70B31881" w14:textId="0CFD7E8A" w:rsidR="00A23BF9" w:rsidRDefault="00BB5C58" w:rsidP="00A23BF9">
      <w:pPr>
        <w:rPr>
          <w:lang w:eastAsia="en-US"/>
        </w:rPr>
      </w:pPr>
      <w:r>
        <w:rPr>
          <w:lang w:eastAsia="en-US"/>
        </w:rPr>
        <w:t>Mais ses yeux grands ouverts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ses yeux bleus si tendres et si bons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regardaient en face le soleil qu</w:t>
      </w:r>
      <w:r w:rsidR="00A23BF9">
        <w:rPr>
          <w:lang w:eastAsia="en-US"/>
        </w:rPr>
        <w:t>’</w:t>
      </w:r>
      <w:r>
        <w:rPr>
          <w:lang w:eastAsia="en-US"/>
        </w:rPr>
        <w:t>elle ne voyait pas</w:t>
      </w:r>
      <w:r w:rsidR="00A23BF9">
        <w:rPr>
          <w:lang w:eastAsia="en-US"/>
        </w:rPr>
        <w:t>.</w:t>
      </w:r>
    </w:p>
    <w:p w14:paraId="5DD0715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Pauvre Berthe</w:t>
      </w:r>
      <w:r w:rsidR="00A23BF9">
        <w:rPr>
          <w:lang w:eastAsia="en-US"/>
        </w:rPr>
        <w:t> !</w:t>
      </w:r>
    </w:p>
    <w:p w14:paraId="425C73E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Olivette pensait</w:t>
      </w:r>
      <w:r w:rsidR="00A23BF9">
        <w:rPr>
          <w:lang w:eastAsia="en-US"/>
        </w:rPr>
        <w:t> :</w:t>
      </w:r>
    </w:p>
    <w:p w14:paraId="2CEBE88B" w14:textId="494B780A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 bien moi</w:t>
      </w:r>
      <w:r>
        <w:rPr>
          <w:lang w:eastAsia="en-US"/>
        </w:rPr>
        <w:t xml:space="preserve">,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 xml:space="preserve">y </w:t>
      </w:r>
      <w:r w:rsidR="00BB5C58">
        <w:rPr>
          <w:lang w:eastAsia="en-US"/>
        </w:rPr>
        <w:t>vois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ne changerais pas avec elle</w:t>
      </w:r>
      <w:r>
        <w:rPr>
          <w:lang w:eastAsia="en-US"/>
        </w:rPr>
        <w:t>.</w:t>
      </w:r>
    </w:p>
    <w:p w14:paraId="7944459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Un sourire malicieux et jaloux était autour de ses lèvres</w:t>
      </w:r>
      <w:r w:rsidR="00A23BF9">
        <w:rPr>
          <w:lang w:eastAsia="en-US"/>
        </w:rPr>
        <w:t>.</w:t>
      </w:r>
    </w:p>
    <w:p w14:paraId="71062B9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Quelle imprudence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disait Lucien</w:t>
      </w:r>
      <w:r>
        <w:rPr>
          <w:lang w:eastAsia="en-US"/>
        </w:rPr>
        <w:t xml:space="preserve">. </w:t>
      </w:r>
      <w:r w:rsidR="00BB5C58">
        <w:rPr>
          <w:lang w:eastAsia="en-US"/>
        </w:rPr>
        <w:t>Berthe</w:t>
      </w:r>
      <w:r>
        <w:rPr>
          <w:lang w:eastAsia="en-US"/>
        </w:rPr>
        <w:t xml:space="preserve">, </w:t>
      </w:r>
      <w:r w:rsidR="00BB5C58">
        <w:rPr>
          <w:lang w:eastAsia="en-US"/>
        </w:rPr>
        <w:t>je vous en prie</w:t>
      </w:r>
      <w:r>
        <w:rPr>
          <w:lang w:eastAsia="en-US"/>
        </w:rPr>
        <w:t xml:space="preserve">, </w:t>
      </w:r>
      <w:r w:rsidR="00BB5C58">
        <w:rPr>
          <w:lang w:eastAsia="en-US"/>
        </w:rPr>
        <w:t>ne vous exposez pas comme cela</w:t>
      </w:r>
      <w:r>
        <w:rPr>
          <w:lang w:eastAsia="en-US"/>
        </w:rPr>
        <w:t> !…</w:t>
      </w:r>
    </w:p>
    <w:p w14:paraId="3BD7C1B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les quatre bons hommes</w:t>
      </w:r>
      <w:r w:rsidR="00A23BF9">
        <w:rPr>
          <w:lang w:eastAsia="en-US"/>
        </w:rPr>
        <w:t xml:space="preserve">, </w:t>
      </w:r>
      <w:r>
        <w:rPr>
          <w:lang w:eastAsia="en-US"/>
        </w:rPr>
        <w:t>Fargeau</w:t>
      </w:r>
      <w:r w:rsidR="00A23BF9">
        <w:rPr>
          <w:lang w:eastAsia="en-US"/>
        </w:rPr>
        <w:t xml:space="preserve">, </w:t>
      </w:r>
      <w:r>
        <w:rPr>
          <w:lang w:eastAsia="en-US"/>
        </w:rPr>
        <w:t>Morin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Besnard et Menand de </w:t>
      </w:r>
      <w:r>
        <w:t>répéter en ch</w:t>
      </w:r>
      <w:r>
        <w:rPr>
          <w:lang w:eastAsia="en-US"/>
        </w:rPr>
        <w:t>œur</w:t>
      </w:r>
      <w:r w:rsidR="00A23BF9">
        <w:rPr>
          <w:lang w:eastAsia="en-US"/>
        </w:rPr>
        <w:t> :</w:t>
      </w:r>
    </w:p>
    <w:p w14:paraId="6196539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Quelle imprudence</w:t>
      </w:r>
      <w:r>
        <w:rPr>
          <w:lang w:eastAsia="en-US"/>
        </w:rPr>
        <w:t> !…</w:t>
      </w:r>
    </w:p>
    <w:p w14:paraId="21245B0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avais Chéri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Berthe en souriant et en se baissant pour caresser le joli petit chien blanc</w:t>
      </w:r>
      <w:r>
        <w:rPr>
          <w:lang w:eastAsia="en-US"/>
        </w:rPr>
        <w:t>.</w:t>
      </w:r>
    </w:p>
    <w:p w14:paraId="5C18EA7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Lucien l</w:t>
      </w:r>
      <w:r w:rsidR="00A23BF9">
        <w:rPr>
          <w:lang w:eastAsia="en-US"/>
        </w:rPr>
        <w:t>’</w:t>
      </w:r>
      <w:r>
        <w:rPr>
          <w:lang w:eastAsia="en-US"/>
        </w:rPr>
        <w:t>avait prévenue</w:t>
      </w:r>
      <w:r w:rsidR="00A23BF9">
        <w:rPr>
          <w:lang w:eastAsia="en-US"/>
        </w:rPr>
        <w:t xml:space="preserve">. </w:t>
      </w:r>
      <w:r>
        <w:rPr>
          <w:lang w:eastAsia="en-US"/>
        </w:rPr>
        <w:t>Il tenait déjà Chéri dans ses bras et le couvrait de baisers</w:t>
      </w:r>
      <w:r w:rsidR="00A23BF9">
        <w:rPr>
          <w:lang w:eastAsia="en-US"/>
        </w:rPr>
        <w:t>.</w:t>
      </w:r>
    </w:p>
    <w:p w14:paraId="5337EF6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Touchant tableau</w:t>
      </w:r>
      <w:r>
        <w:rPr>
          <w:lang w:eastAsia="en-US"/>
        </w:rPr>
        <w:t> !</w:t>
      </w:r>
      <w:r>
        <w:t xml:space="preserve"> </w:t>
      </w:r>
      <w:r w:rsidR="00BB5C58">
        <w:rPr>
          <w:lang w:eastAsia="en-US"/>
        </w:rPr>
        <w:t>dit Besnard à l</w:t>
      </w:r>
      <w:r>
        <w:rPr>
          <w:lang w:eastAsia="en-US"/>
        </w:rPr>
        <w:t>’</w:t>
      </w:r>
      <w:r w:rsidR="00BB5C58">
        <w:rPr>
          <w:lang w:eastAsia="en-US"/>
        </w:rPr>
        <w:t>oreille de Fargeau</w:t>
      </w:r>
      <w:r>
        <w:rPr>
          <w:lang w:eastAsia="en-US"/>
        </w:rPr>
        <w:t>.</w:t>
      </w:r>
    </w:p>
    <w:p w14:paraId="7F9B382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Chut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fit le jeune monsieur</w:t>
      </w:r>
      <w:r>
        <w:rPr>
          <w:lang w:eastAsia="en-US"/>
        </w:rPr>
        <w:t>.</w:t>
      </w:r>
    </w:p>
    <w:p w14:paraId="5373220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Lucien avait donné le bras à Berthe</w:t>
      </w:r>
      <w:r w:rsidR="00A23BF9">
        <w:rPr>
          <w:lang w:eastAsia="en-US"/>
        </w:rPr>
        <w:t xml:space="preserve">. </w:t>
      </w:r>
      <w:r>
        <w:rPr>
          <w:lang w:eastAsia="en-US"/>
        </w:rPr>
        <w:t xml:space="preserve">Tout le monde se prit </w:t>
      </w:r>
      <w:r>
        <w:rPr>
          <w:lang w:eastAsia="en-US"/>
        </w:rPr>
        <w:t xml:space="preserve">à </w:t>
      </w:r>
      <w:r>
        <w:rPr>
          <w:lang w:eastAsia="en-US"/>
        </w:rPr>
        <w:t>redescendre la montée</w:t>
      </w:r>
      <w:r w:rsidR="00A23BF9">
        <w:rPr>
          <w:lang w:eastAsia="en-US"/>
        </w:rPr>
        <w:t>.</w:t>
      </w:r>
    </w:p>
    <w:p w14:paraId="7FC11F3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 et Besnard ouvraient la marche</w:t>
      </w:r>
      <w:r w:rsidR="00A23BF9">
        <w:rPr>
          <w:lang w:eastAsia="en-US"/>
        </w:rPr>
        <w:t xml:space="preserve">. </w:t>
      </w:r>
      <w:r>
        <w:rPr>
          <w:lang w:eastAsia="en-US"/>
        </w:rPr>
        <w:t>Morin cheminait seul ensuite</w:t>
      </w:r>
      <w:r w:rsidR="00A23BF9">
        <w:rPr>
          <w:lang w:eastAsia="en-US"/>
        </w:rPr>
        <w:t xml:space="preserve">, </w:t>
      </w:r>
      <w:r>
        <w:rPr>
          <w:lang w:eastAsia="en-US"/>
        </w:rPr>
        <w:t>le chapeau sur la nuque</w:t>
      </w:r>
      <w:r w:rsidR="00A23BF9">
        <w:rPr>
          <w:lang w:eastAsia="en-US"/>
        </w:rPr>
        <w:t xml:space="preserve">. </w:t>
      </w:r>
      <w:r>
        <w:rPr>
          <w:lang w:eastAsia="en-US"/>
        </w:rPr>
        <w:t>Berthe et Lucien causaient tout bas derrière lui</w:t>
      </w:r>
      <w:r w:rsidR="00A23BF9">
        <w:rPr>
          <w:lang w:eastAsia="en-US"/>
        </w:rPr>
        <w:t>.</w:t>
      </w:r>
    </w:p>
    <w:p w14:paraId="09C368B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Qui venait le dernier</w:t>
      </w:r>
      <w:r w:rsidR="00A23BF9">
        <w:rPr>
          <w:lang w:eastAsia="en-US"/>
        </w:rPr>
        <w:t xml:space="preserve"> ?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Menand</w:t>
      </w:r>
      <w:r w:rsidR="00A23BF9">
        <w:rPr>
          <w:lang w:eastAsia="en-US"/>
        </w:rPr>
        <w:t xml:space="preserve">, </w:t>
      </w:r>
      <w:r>
        <w:rPr>
          <w:lang w:eastAsia="en-US"/>
        </w:rPr>
        <w:t>Menand l</w:t>
      </w:r>
      <w:r w:rsidR="00A23BF9">
        <w:rPr>
          <w:lang w:eastAsia="en-US"/>
        </w:rPr>
        <w:t>’</w:t>
      </w:r>
      <w:r>
        <w:rPr>
          <w:lang w:eastAsia="en-US"/>
        </w:rPr>
        <w:t>Artichaut</w:t>
      </w:r>
      <w:r w:rsidR="00A23BF9">
        <w:rPr>
          <w:lang w:eastAsia="en-US"/>
        </w:rPr>
        <w:t xml:space="preserve">, </w:t>
      </w:r>
      <w:r>
        <w:rPr>
          <w:lang w:eastAsia="en-US"/>
        </w:rPr>
        <w:t>Menand le notaire</w:t>
      </w:r>
      <w:r w:rsidR="00A23BF9">
        <w:rPr>
          <w:lang w:eastAsia="en-US"/>
        </w:rPr>
        <w:t>.</w:t>
      </w:r>
    </w:p>
    <w:p w14:paraId="05AA4356" w14:textId="48F9F7D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Il ne fallait pas la gronder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dit Berthe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répondant sans doute à quelque parole de Lucien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pauvre Olivette</w:t>
      </w:r>
      <w:r>
        <w:rPr>
          <w:lang w:eastAsia="en-US"/>
        </w:rPr>
        <w:t xml:space="preserve"> ! </w:t>
      </w:r>
      <w:r w:rsidR="00BB5C58">
        <w:rPr>
          <w:lang w:eastAsia="en-US"/>
        </w:rPr>
        <w:t>où est-elle</w:t>
      </w:r>
      <w:r>
        <w:rPr>
          <w:lang w:eastAsia="en-US"/>
        </w:rPr>
        <w:t> ?</w:t>
      </w:r>
    </w:p>
    <w:p w14:paraId="6278E20A" w14:textId="4AC2BC73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Allez</w:t>
      </w:r>
      <w:r>
        <w:rPr>
          <w:lang w:eastAsia="en-US"/>
        </w:rPr>
        <w:t xml:space="preserve">, </w:t>
      </w:r>
      <w:r w:rsidR="00BB5C58">
        <w:rPr>
          <w:lang w:eastAsia="en-US"/>
        </w:rPr>
        <w:t>Olivette</w:t>
      </w:r>
      <w:r>
        <w:rPr>
          <w:lang w:eastAsia="en-US"/>
        </w:rPr>
        <w:t xml:space="preserve">, </w:t>
      </w:r>
      <w:r w:rsidR="00BB5C58">
        <w:rPr>
          <w:lang w:eastAsia="en-US"/>
        </w:rPr>
        <w:t>allez</w:t>
      </w:r>
      <w:r>
        <w:rPr>
          <w:lang w:eastAsia="en-US"/>
        </w:rPr>
        <w:t xml:space="preserve">, </w:t>
      </w:r>
      <w:r w:rsidR="00BB5C58">
        <w:rPr>
          <w:lang w:eastAsia="en-US"/>
        </w:rPr>
        <w:t>ma fille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prononça onctueusement le jeune </w:t>
      </w:r>
      <w:r>
        <w:rPr>
          <w:lang w:eastAsia="en-US"/>
        </w:rPr>
        <w:t>M. </w:t>
      </w:r>
      <w:r w:rsidR="00BB5C58">
        <w:rPr>
          <w:lang w:eastAsia="en-US"/>
        </w:rPr>
        <w:t>Fargeau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allez remercier cet ange qui intercède pour vous</w:t>
      </w:r>
      <w:r>
        <w:rPr>
          <w:lang w:eastAsia="en-US"/>
        </w:rPr>
        <w:t>.</w:t>
      </w:r>
    </w:p>
    <w:p w14:paraId="429E88F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Olivette ne bougeait pas</w:t>
      </w:r>
      <w:r w:rsidR="00A23BF9">
        <w:rPr>
          <w:lang w:eastAsia="en-US"/>
        </w:rPr>
        <w:t>.</w:t>
      </w:r>
    </w:p>
    <w:p w14:paraId="382D52D4" w14:textId="27F2FB4C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viens donc</w:t>
      </w:r>
      <w:r>
        <w:rPr>
          <w:lang w:eastAsia="en-US"/>
        </w:rPr>
        <w:t xml:space="preserve">, </w:t>
      </w:r>
      <w:r w:rsidR="00BB5C58">
        <w:rPr>
          <w:lang w:eastAsia="en-US"/>
        </w:rPr>
        <w:t>Olivette s</w:t>
      </w:r>
      <w:r>
        <w:rPr>
          <w:lang w:eastAsia="en-US"/>
        </w:rPr>
        <w:t>’</w:t>
      </w:r>
      <w:r w:rsidR="00BB5C58">
        <w:rPr>
          <w:lang w:eastAsia="en-US"/>
        </w:rPr>
        <w:t>écria Berthe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croyez-vous</w:t>
      </w:r>
      <w:r>
        <w:rPr>
          <w:lang w:eastAsia="en-US"/>
        </w:rPr>
        <w:t xml:space="preserve">, </w:t>
      </w:r>
      <w:r w:rsidR="00BB5C58">
        <w:rPr>
          <w:lang w:eastAsia="en-US"/>
        </w:rPr>
        <w:t>Lucien</w:t>
      </w:r>
      <w:r>
        <w:rPr>
          <w:lang w:eastAsia="en-US"/>
        </w:rPr>
        <w:t xml:space="preserve">, </w:t>
      </w:r>
      <w:r w:rsidR="00BB5C58">
        <w:rPr>
          <w:lang w:eastAsia="en-US"/>
        </w:rPr>
        <w:t>qu</w:t>
      </w:r>
      <w:r>
        <w:rPr>
          <w:lang w:eastAsia="en-US"/>
        </w:rPr>
        <w:t>’</w:t>
      </w:r>
      <w:r w:rsidR="00BB5C58">
        <w:rPr>
          <w:lang w:eastAsia="en-US"/>
        </w:rPr>
        <w:t>il soit bien gai de conduire toujours une aveugle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Je ne veux pas qu</w:t>
      </w:r>
      <w:r>
        <w:rPr>
          <w:lang w:eastAsia="en-US"/>
        </w:rPr>
        <w:t>’</w:t>
      </w:r>
      <w:r w:rsidR="00BB5C58">
        <w:rPr>
          <w:lang w:eastAsia="en-US"/>
        </w:rPr>
        <w:t>on la gronde</w:t>
      </w:r>
      <w:r>
        <w:rPr>
          <w:lang w:eastAsia="en-US"/>
        </w:rPr>
        <w:t xml:space="preserve">… </w:t>
      </w:r>
      <w:r w:rsidR="00BB5C58">
        <w:rPr>
          <w:lang w:eastAsia="en-US"/>
        </w:rPr>
        <w:t>Viens m</w:t>
      </w:r>
      <w:r>
        <w:rPr>
          <w:lang w:eastAsia="en-US"/>
        </w:rPr>
        <w:t>’</w:t>
      </w:r>
      <w:r w:rsidR="00BB5C58">
        <w:rPr>
          <w:lang w:eastAsia="en-US"/>
        </w:rPr>
        <w:t>embrasser</w:t>
      </w:r>
      <w:r>
        <w:rPr>
          <w:lang w:eastAsia="en-US"/>
        </w:rPr>
        <w:t xml:space="preserve">, </w:t>
      </w:r>
      <w:r w:rsidR="00BB5C58">
        <w:rPr>
          <w:lang w:eastAsia="en-US"/>
        </w:rPr>
        <w:t>ma pauvre Olivette</w:t>
      </w:r>
      <w:r>
        <w:rPr>
          <w:lang w:eastAsia="en-US"/>
        </w:rPr>
        <w:t>.</w:t>
      </w:r>
    </w:p>
    <w:p w14:paraId="556A141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Celle-ci s</w:t>
      </w:r>
      <w:r w:rsidR="00A23BF9">
        <w:rPr>
          <w:lang w:eastAsia="en-US"/>
        </w:rPr>
        <w:t>’</w:t>
      </w:r>
      <w:r>
        <w:rPr>
          <w:lang w:eastAsia="en-US"/>
        </w:rPr>
        <w:t>ébranla enfin</w:t>
      </w:r>
      <w:r w:rsidR="00A23BF9">
        <w:rPr>
          <w:lang w:eastAsia="en-US"/>
        </w:rPr>
        <w:t xml:space="preserve">. </w:t>
      </w:r>
      <w:r>
        <w:rPr>
          <w:lang w:eastAsia="en-US"/>
        </w:rPr>
        <w:t>Berthe la baisa au front</w:t>
      </w:r>
      <w:r w:rsidR="00A23BF9">
        <w:rPr>
          <w:lang w:eastAsia="en-US"/>
        </w:rPr>
        <w:t>.</w:t>
      </w:r>
    </w:p>
    <w:p w14:paraId="33735FCE" w14:textId="0E4A74E8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Tu m</w:t>
      </w:r>
      <w:r>
        <w:rPr>
          <w:lang w:eastAsia="en-US"/>
        </w:rPr>
        <w:t>’</w:t>
      </w:r>
      <w:r w:rsidR="00BB5C58">
        <w:rPr>
          <w:lang w:eastAsia="en-US"/>
        </w:rPr>
        <w:t>aimes</w:t>
      </w:r>
      <w:r>
        <w:rPr>
          <w:lang w:eastAsia="en-US"/>
        </w:rPr>
        <w:t xml:space="preserve">, </w:t>
      </w:r>
      <w:r w:rsidR="00BB5C58">
        <w:rPr>
          <w:lang w:eastAsia="en-US"/>
        </w:rPr>
        <w:t>toi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reprit-elle</w:t>
      </w:r>
      <w:r>
        <w:rPr>
          <w:lang w:eastAsia="en-US"/>
        </w:rPr>
        <w:t xml:space="preserve"> ; </w:t>
      </w:r>
      <w:r w:rsidR="00BB5C58">
        <w:rPr>
          <w:lang w:eastAsia="en-US"/>
        </w:rPr>
        <w:t>je le sais bien</w:t>
      </w:r>
      <w:r>
        <w:rPr>
          <w:lang w:eastAsia="en-US"/>
        </w:rPr>
        <w:t xml:space="preserve">…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ajouta-t-elle en passant ses doigts sur les joues de la jeune paysanne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elle a pleuré</w:t>
      </w:r>
      <w:r>
        <w:rPr>
          <w:lang w:eastAsia="en-US"/>
        </w:rPr>
        <w:t>…</w:t>
      </w:r>
    </w:p>
    <w:p w14:paraId="6900455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la baisa de nouveau et plus tendrement</w:t>
      </w:r>
      <w:r w:rsidR="00A23BF9">
        <w:rPr>
          <w:lang w:eastAsia="en-US"/>
        </w:rPr>
        <w:t>.</w:t>
      </w:r>
    </w:p>
    <w:p w14:paraId="467BA86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Sous ces caresses</w:t>
      </w:r>
      <w:r w:rsidR="00A23BF9">
        <w:rPr>
          <w:lang w:eastAsia="en-US"/>
        </w:rPr>
        <w:t xml:space="preserve">, </w:t>
      </w:r>
      <w:r>
        <w:rPr>
          <w:lang w:eastAsia="en-US"/>
        </w:rPr>
        <w:t>Olivette changeait de couleur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balbutiait et ne savait point répondre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</w:t>
      </w:r>
      <w:r w:rsidR="00A23BF9">
        <w:rPr>
          <w:lang w:eastAsia="en-US"/>
        </w:rPr>
        <w:t xml:space="preserve">, </w:t>
      </w:r>
      <w:r>
        <w:rPr>
          <w:lang w:eastAsia="en-US"/>
        </w:rPr>
        <w:t>la fine langue qui d</w:t>
      </w:r>
      <w:r w:rsidR="00A23BF9">
        <w:rPr>
          <w:lang w:eastAsia="en-US"/>
        </w:rPr>
        <w:t>’</w:t>
      </w:r>
      <w:r>
        <w:rPr>
          <w:lang w:eastAsia="en-US"/>
        </w:rPr>
        <w:t>ordinaire ne restait jamais à court</w:t>
      </w:r>
      <w:r w:rsidR="00A23BF9">
        <w:rPr>
          <w:lang w:eastAsia="en-US"/>
        </w:rPr>
        <w:t>.</w:t>
      </w:r>
    </w:p>
    <w:p w14:paraId="2E97C9C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Au bout de quelques secondes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s</w:t>
      </w:r>
      <w:r w:rsidR="00A23BF9">
        <w:rPr>
          <w:lang w:eastAsia="en-US"/>
        </w:rPr>
        <w:t>’</w:t>
      </w:r>
      <w:r>
        <w:rPr>
          <w:lang w:eastAsia="en-US"/>
        </w:rPr>
        <w:t>éloigna</w:t>
      </w:r>
      <w:r w:rsidR="00A23BF9">
        <w:rPr>
          <w:lang w:eastAsia="en-US"/>
        </w:rPr>
        <w:t>.</w:t>
      </w:r>
    </w:p>
    <w:p w14:paraId="7642B18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tout en s</w:t>
      </w:r>
      <w:r w:rsidR="00A23BF9">
        <w:rPr>
          <w:lang w:eastAsia="en-US"/>
        </w:rPr>
        <w:t>’</w:t>
      </w:r>
      <w:r>
        <w:rPr>
          <w:lang w:eastAsia="en-US"/>
        </w:rPr>
        <w:t>éloignant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se disait</w:t>
      </w:r>
      <w:r w:rsidR="00A23BF9">
        <w:rPr>
          <w:lang w:eastAsia="en-US"/>
        </w:rPr>
        <w:t> :</w:t>
      </w:r>
    </w:p>
    <w:p w14:paraId="33F0929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je l</w:t>
      </w:r>
      <w:r>
        <w:rPr>
          <w:lang w:eastAsia="en-US"/>
        </w:rPr>
        <w:t>’</w:t>
      </w:r>
      <w:r w:rsidR="00BB5C58">
        <w:rPr>
          <w:lang w:eastAsia="en-US"/>
        </w:rPr>
        <w:t>aime bien</w:t>
      </w:r>
      <w:r>
        <w:rPr>
          <w:lang w:eastAsia="en-US"/>
        </w:rPr>
        <w:t xml:space="preserve">, </w:t>
      </w:r>
      <w:r w:rsidR="00BB5C58">
        <w:rPr>
          <w:lang w:eastAsia="en-US"/>
        </w:rPr>
        <w:t>la pauvre petite demoiselle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Le plus souvent que je la laisserai tromper par ce blondasse de Lucien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Ah non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mais non</w:t>
      </w:r>
      <w:r>
        <w:rPr>
          <w:lang w:eastAsia="en-US"/>
        </w:rPr>
        <w:t> !…</w:t>
      </w:r>
    </w:p>
    <w:p w14:paraId="52395335" w14:textId="77A299BB" w:rsidR="00BB5C58" w:rsidRPr="00A23BF9" w:rsidRDefault="00BB5C58" w:rsidP="00A23BF9">
      <w:pPr>
        <w:keepNext/>
        <w:ind w:firstLine="0"/>
        <w:jc w:val="center"/>
        <w:rPr>
          <w:lang w:eastAsia="en-US"/>
        </w:rPr>
      </w:pPr>
      <w:r w:rsidRPr="00A23BF9">
        <w:rPr>
          <w:lang w:eastAsia="en-US"/>
        </w:rPr>
        <w:t>*</w:t>
      </w:r>
    </w:p>
    <w:p w14:paraId="738EE018" w14:textId="77777777" w:rsidR="00A23BF9" w:rsidRDefault="00BB5C58" w:rsidP="00A23BF9">
      <w:pPr>
        <w:ind w:firstLine="0"/>
        <w:jc w:val="center"/>
        <w:rPr>
          <w:lang w:eastAsia="en-US"/>
        </w:rPr>
      </w:pPr>
      <w:r w:rsidRPr="00A23BF9">
        <w:rPr>
          <w:lang w:eastAsia="en-US"/>
        </w:rPr>
        <w:t>* *</w:t>
      </w:r>
    </w:p>
    <w:p w14:paraId="130BEAB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Dans le creux du grand chêne de la </w:t>
      </w:r>
      <w:proofErr w:type="spellStart"/>
      <w:r>
        <w:rPr>
          <w:lang w:eastAsia="en-US"/>
        </w:rPr>
        <w:t>Mestivière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à la place même où s</w:t>
      </w:r>
      <w:r w:rsidR="00A23BF9">
        <w:rPr>
          <w:lang w:eastAsia="en-US"/>
        </w:rPr>
        <w:t>’</w:t>
      </w:r>
      <w:r>
        <w:rPr>
          <w:lang w:eastAsia="en-US"/>
        </w:rPr>
        <w:t xml:space="preserve">asseyait naguère </w:t>
      </w: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le pâtour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pour guetter </w:t>
      </w:r>
      <w:r>
        <w:rPr>
          <w:i/>
          <w:iCs/>
        </w:rPr>
        <w:t>censément</w:t>
      </w:r>
      <w:r>
        <w:rPr>
          <w:lang w:eastAsia="en-US"/>
        </w:rPr>
        <w:t xml:space="preserve"> l</w:t>
      </w:r>
      <w:r w:rsidR="00A23BF9">
        <w:rPr>
          <w:lang w:eastAsia="en-US"/>
        </w:rPr>
        <w:t>’</w:t>
      </w:r>
      <w:r>
        <w:rPr>
          <w:lang w:eastAsia="en-US"/>
        </w:rPr>
        <w:t xml:space="preserve">arrivée de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Lucien et Berthe étaient blottis l</w:t>
      </w:r>
      <w:r w:rsidR="00A23BF9">
        <w:rPr>
          <w:lang w:eastAsia="en-US"/>
        </w:rPr>
        <w:t>’</w:t>
      </w:r>
      <w:r>
        <w:rPr>
          <w:lang w:eastAsia="en-US"/>
        </w:rPr>
        <w:t>un près de l</w:t>
      </w:r>
      <w:r w:rsidR="00A23BF9">
        <w:rPr>
          <w:lang w:eastAsia="en-US"/>
        </w:rPr>
        <w:t>’</w:t>
      </w:r>
      <w:r>
        <w:rPr>
          <w:lang w:eastAsia="en-US"/>
        </w:rPr>
        <w:t>autre comme deux oiseaux dans un nid</w:t>
      </w:r>
      <w:r w:rsidR="00A23BF9">
        <w:rPr>
          <w:lang w:eastAsia="en-US"/>
        </w:rPr>
        <w:t>.</w:t>
      </w:r>
    </w:p>
    <w:p w14:paraId="23BA736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Chéri</w:t>
      </w:r>
      <w:r w:rsidR="00A23BF9">
        <w:rPr>
          <w:lang w:eastAsia="en-US"/>
        </w:rPr>
        <w:t xml:space="preserve">, </w:t>
      </w:r>
      <w:r>
        <w:rPr>
          <w:lang w:eastAsia="en-US"/>
        </w:rPr>
        <w:t>le petit chien</w:t>
      </w:r>
      <w:r w:rsidR="00A23BF9">
        <w:rPr>
          <w:lang w:eastAsia="en-US"/>
        </w:rPr>
        <w:t xml:space="preserve">, </w:t>
      </w:r>
      <w:r>
        <w:rPr>
          <w:lang w:eastAsia="en-US"/>
        </w:rPr>
        <w:t>blanc comme un manchon de cygne</w:t>
      </w:r>
      <w:r w:rsidR="00A23BF9">
        <w:rPr>
          <w:lang w:eastAsia="en-US"/>
        </w:rPr>
        <w:t xml:space="preserve">, </w:t>
      </w:r>
      <w:r>
        <w:rPr>
          <w:lang w:eastAsia="en-US"/>
        </w:rPr>
        <w:t>jouait dans l</w:t>
      </w:r>
      <w:r w:rsidR="00A23BF9">
        <w:rPr>
          <w:lang w:eastAsia="en-US"/>
        </w:rPr>
        <w:t>’</w:t>
      </w:r>
      <w:r>
        <w:rPr>
          <w:lang w:eastAsia="en-US"/>
        </w:rPr>
        <w:t>herbe</w:t>
      </w:r>
      <w:r w:rsidR="00A23BF9">
        <w:rPr>
          <w:lang w:eastAsia="en-US"/>
        </w:rPr>
        <w:t xml:space="preserve">, </w:t>
      </w:r>
      <w:r>
        <w:rPr>
          <w:lang w:eastAsia="en-US"/>
        </w:rPr>
        <w:t>attaché à une branche par son ruban rose</w:t>
      </w:r>
      <w:r w:rsidR="00A23BF9">
        <w:rPr>
          <w:lang w:eastAsia="en-US"/>
        </w:rPr>
        <w:t xml:space="preserve">. </w:t>
      </w:r>
      <w:r>
        <w:rPr>
          <w:lang w:eastAsia="en-US"/>
        </w:rPr>
        <w:t>Il n</w:t>
      </w:r>
      <w:r w:rsidR="00A23BF9">
        <w:rPr>
          <w:lang w:eastAsia="en-US"/>
        </w:rPr>
        <w:t>’</w:t>
      </w:r>
      <w:r>
        <w:rPr>
          <w:lang w:eastAsia="en-US"/>
        </w:rPr>
        <w:t>y avait plus personne sur le tertre</w:t>
      </w:r>
      <w:r w:rsidR="00A23BF9">
        <w:rPr>
          <w:lang w:eastAsia="en-US"/>
        </w:rPr>
        <w:t>.</w:t>
      </w:r>
    </w:p>
    <w:p w14:paraId="32B64FF7" w14:textId="55067D51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Fargeau</w:t>
      </w:r>
      <w:r w:rsidR="00A23BF9">
        <w:rPr>
          <w:lang w:eastAsia="en-US"/>
        </w:rPr>
        <w:t xml:space="preserve">, </w:t>
      </w:r>
      <w:r>
        <w:rPr>
          <w:lang w:eastAsia="en-US"/>
        </w:rPr>
        <w:t>Morin</w:t>
      </w:r>
      <w:r w:rsidR="00A23BF9">
        <w:rPr>
          <w:lang w:eastAsia="en-US"/>
        </w:rPr>
        <w:t xml:space="preserve">, </w:t>
      </w:r>
      <w:r>
        <w:rPr>
          <w:lang w:eastAsia="en-US"/>
        </w:rPr>
        <w:t>Besnard</w:t>
      </w:r>
      <w:r w:rsidR="00A23BF9">
        <w:rPr>
          <w:lang w:eastAsia="en-US"/>
        </w:rPr>
        <w:t xml:space="preserve">, </w:t>
      </w:r>
      <w:r>
        <w:rPr>
          <w:lang w:eastAsia="en-US"/>
        </w:rPr>
        <w:t>Menand et Olivette s</w:t>
      </w:r>
      <w:r w:rsidR="00A23BF9">
        <w:rPr>
          <w:lang w:eastAsia="en-US"/>
        </w:rPr>
        <w:t>’</w:t>
      </w:r>
      <w:r>
        <w:rPr>
          <w:lang w:eastAsia="en-US"/>
        </w:rPr>
        <w:t>étaient éloignés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parce que le jeune </w:t>
      </w:r>
      <w:r w:rsidR="00A23BF9">
        <w:rPr>
          <w:lang w:eastAsia="en-US"/>
        </w:rPr>
        <w:t>M. </w:t>
      </w:r>
      <w:r>
        <w:rPr>
          <w:lang w:eastAsia="en-US"/>
        </w:rPr>
        <w:t>Fargeau avait fait observer ave</w:t>
      </w:r>
      <w:r>
        <w:t>c beaucoup de discrétion que so</w:t>
      </w:r>
      <w:r>
        <w:rPr>
          <w:lang w:eastAsia="en-US"/>
        </w:rPr>
        <w:t>n cousin et sa cousine avaient peut-être quelque chose à se dire</w:t>
      </w:r>
      <w:r w:rsidR="00A23BF9">
        <w:rPr>
          <w:lang w:eastAsia="en-US"/>
        </w:rPr>
        <w:t>.</w:t>
      </w:r>
    </w:p>
    <w:p w14:paraId="391E356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Olivette avait reçu l</w:t>
      </w:r>
      <w:r w:rsidR="00A23BF9">
        <w:rPr>
          <w:lang w:eastAsia="en-US"/>
        </w:rPr>
        <w:t>’</w:t>
      </w:r>
      <w:r>
        <w:rPr>
          <w:lang w:eastAsia="en-US"/>
        </w:rPr>
        <w:t>ordre de se tenir prête pour reconduire Berthe au château dans une demi-heure</w:t>
      </w:r>
      <w:r w:rsidR="00A23BF9">
        <w:rPr>
          <w:lang w:eastAsia="en-US"/>
        </w:rPr>
        <w:t>.</w:t>
      </w:r>
    </w:p>
    <w:p w14:paraId="5E5B4EF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Les quatre amis</w:t>
      </w:r>
      <w:r w:rsidR="00A23BF9">
        <w:rPr>
          <w:lang w:eastAsia="en-US"/>
        </w:rPr>
        <w:t xml:space="preserve">, </w:t>
      </w:r>
      <w:r>
        <w:rPr>
          <w:lang w:eastAsia="en-US"/>
        </w:rPr>
        <w:t>descendant le sentier occidental</w:t>
      </w:r>
      <w:r w:rsidR="00A23BF9">
        <w:rPr>
          <w:lang w:eastAsia="en-US"/>
        </w:rPr>
        <w:t xml:space="preserve">, </w:t>
      </w:r>
      <w:r>
        <w:rPr>
          <w:lang w:eastAsia="en-US"/>
        </w:rPr>
        <w:t>étaie</w:t>
      </w:r>
      <w:r>
        <w:t>nt allés constater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sur les bords de la </w:t>
      </w:r>
      <w:proofErr w:type="spellStart"/>
      <w:r>
        <w:rPr>
          <w:lang w:eastAsia="en-US"/>
        </w:rPr>
        <w:t>Vesvre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que l</w:t>
      </w:r>
      <w:r w:rsidR="00A23BF9">
        <w:rPr>
          <w:lang w:eastAsia="en-US"/>
        </w:rPr>
        <w:t>’</w:t>
      </w:r>
      <w:r>
        <w:rPr>
          <w:lang w:eastAsia="en-US"/>
        </w:rPr>
        <w:t>inondation était bien finie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causer un peu de leurs affaires</w:t>
      </w:r>
      <w:r w:rsidR="00A23BF9">
        <w:rPr>
          <w:lang w:eastAsia="en-US"/>
        </w:rPr>
        <w:t>.</w:t>
      </w:r>
    </w:p>
    <w:p w14:paraId="16E090D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et Lucien restaient seuls</w:t>
      </w:r>
      <w:r w:rsidR="00A23BF9">
        <w:rPr>
          <w:lang w:eastAsia="en-US"/>
        </w:rPr>
        <w:t>.</w:t>
      </w:r>
    </w:p>
    <w:p w14:paraId="61BC0D4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Lucien regardait Berthe de tous ses yeux et de toute son âme</w:t>
      </w:r>
      <w:r w:rsidR="00A23BF9">
        <w:rPr>
          <w:lang w:eastAsia="en-US"/>
        </w:rPr>
        <w:t xml:space="preserve">. </w:t>
      </w:r>
      <w:r>
        <w:rPr>
          <w:lang w:eastAsia="en-US"/>
        </w:rPr>
        <w:t>Berthe écoutait battre le cœur de Lucie</w:t>
      </w:r>
      <w:r>
        <w:t>n et respirait son souffle</w:t>
      </w:r>
      <w:r w:rsidR="00A23BF9">
        <w:rPr>
          <w:lang w:eastAsia="en-US"/>
        </w:rPr>
        <w:t>.</w:t>
      </w:r>
    </w:p>
    <w:p w14:paraId="2597220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Ils s</w:t>
      </w:r>
      <w:r w:rsidR="00A23BF9">
        <w:rPr>
          <w:lang w:eastAsia="en-US"/>
        </w:rPr>
        <w:t>’</w:t>
      </w:r>
      <w:r>
        <w:rPr>
          <w:lang w:eastAsia="en-US"/>
        </w:rPr>
        <w:t>aimaient comme on s</w:t>
      </w:r>
      <w:r w:rsidR="00A23BF9">
        <w:rPr>
          <w:lang w:eastAsia="en-US"/>
        </w:rPr>
        <w:t>’</w:t>
      </w:r>
      <w:r>
        <w:rPr>
          <w:lang w:eastAsia="en-US"/>
        </w:rPr>
        <w:t>aime à vingt ans</w:t>
      </w:r>
      <w:r w:rsidR="00A23BF9">
        <w:rPr>
          <w:lang w:eastAsia="en-US"/>
        </w:rPr>
        <w:t xml:space="preserve">, </w:t>
      </w:r>
      <w:r>
        <w:rPr>
          <w:lang w:eastAsia="en-US"/>
        </w:rPr>
        <w:t>quand on est simple et bon</w:t>
      </w:r>
      <w:r w:rsidR="00A23BF9">
        <w:rPr>
          <w:lang w:eastAsia="en-US"/>
        </w:rPr>
        <w:t xml:space="preserve">, </w:t>
      </w:r>
      <w:r>
        <w:rPr>
          <w:lang w:eastAsia="en-US"/>
        </w:rPr>
        <w:t>quand on a le cœur vierge</w:t>
      </w:r>
      <w:r w:rsidR="00A23BF9">
        <w:rPr>
          <w:lang w:eastAsia="en-US"/>
        </w:rPr>
        <w:t>.</w:t>
      </w:r>
    </w:p>
    <w:p w14:paraId="5AC96FE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Pour Lucien</w:t>
      </w:r>
      <w:r w:rsidR="00A23BF9">
        <w:rPr>
          <w:lang w:eastAsia="en-US"/>
        </w:rPr>
        <w:t xml:space="preserve">, </w:t>
      </w:r>
      <w:r>
        <w:rPr>
          <w:lang w:eastAsia="en-US"/>
        </w:rPr>
        <w:t>Berthe était tout</w:t>
      </w:r>
      <w:r w:rsidR="00A23BF9">
        <w:rPr>
          <w:lang w:eastAsia="en-US"/>
        </w:rPr>
        <w:t xml:space="preserve">. </w:t>
      </w:r>
      <w:r>
        <w:rPr>
          <w:lang w:eastAsia="en-US"/>
        </w:rPr>
        <w:t>Pour Berthe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n</w:t>
      </w:r>
      <w:r w:rsidR="00A23BF9">
        <w:rPr>
          <w:lang w:eastAsia="en-US"/>
        </w:rPr>
        <w:t>’</w:t>
      </w:r>
      <w:r>
        <w:rPr>
          <w:lang w:eastAsia="en-US"/>
        </w:rPr>
        <w:t>y avait au monde que Lucien</w:t>
      </w:r>
      <w:r w:rsidR="00A23BF9">
        <w:rPr>
          <w:lang w:eastAsia="en-US"/>
        </w:rPr>
        <w:t>.</w:t>
      </w:r>
    </w:p>
    <w:p w14:paraId="4DB8F30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Ils furent longtemps sans parler</w:t>
      </w:r>
      <w:r w:rsidR="00A23BF9">
        <w:rPr>
          <w:lang w:eastAsia="en-US"/>
        </w:rPr>
        <w:t xml:space="preserve">, </w:t>
      </w:r>
      <w:r>
        <w:rPr>
          <w:lang w:eastAsia="en-US"/>
        </w:rPr>
        <w:t>puis Lucien dit tout bas</w:t>
      </w:r>
      <w:r w:rsidR="00A23BF9">
        <w:rPr>
          <w:lang w:eastAsia="en-US"/>
        </w:rPr>
        <w:t> :</w:t>
      </w:r>
    </w:p>
    <w:p w14:paraId="71ACF6A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Berthe</w:t>
      </w:r>
      <w:r>
        <w:rPr>
          <w:lang w:eastAsia="en-US"/>
        </w:rPr>
        <w:t xml:space="preserve"> ! </w:t>
      </w:r>
      <w:r w:rsidR="00BB5C58">
        <w:rPr>
          <w:lang w:eastAsia="en-US"/>
        </w:rPr>
        <w:t>que tu es belle</w:t>
      </w:r>
      <w:r>
        <w:rPr>
          <w:lang w:eastAsia="en-US"/>
        </w:rPr>
        <w:t> !…</w:t>
      </w:r>
    </w:p>
    <w:p w14:paraId="1EA0137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jeune fille tressaillit doucement au premier son de cette voix</w:t>
      </w:r>
      <w:r w:rsidR="00A23BF9">
        <w:rPr>
          <w:lang w:eastAsia="en-US"/>
        </w:rPr>
        <w:t>.</w:t>
      </w:r>
    </w:p>
    <w:p w14:paraId="5FD855F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ne suis heureux</w:t>
      </w:r>
      <w:r>
        <w:rPr>
          <w:lang w:eastAsia="en-US"/>
        </w:rPr>
        <w:t xml:space="preserve">, </w:t>
      </w:r>
      <w:r w:rsidR="00BB5C58">
        <w:rPr>
          <w:lang w:eastAsia="en-US"/>
        </w:rPr>
        <w:t>moi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 Lucien</w:t>
      </w:r>
      <w:r>
        <w:rPr>
          <w:lang w:eastAsia="en-US"/>
        </w:rPr>
        <w:t xml:space="preserve">, </w:t>
      </w:r>
      <w:r w:rsidR="00BB5C58">
        <w:rPr>
          <w:lang w:eastAsia="en-US"/>
        </w:rPr>
        <w:t>que quand je suis ainsi près de toi</w:t>
      </w:r>
      <w:r>
        <w:rPr>
          <w:lang w:eastAsia="en-US"/>
        </w:rPr>
        <w:t xml:space="preserve">… </w:t>
      </w:r>
      <w:r w:rsidR="00BB5C58">
        <w:rPr>
          <w:lang w:eastAsia="en-US"/>
        </w:rPr>
        <w:t>tout seul avec toi</w:t>
      </w:r>
      <w:r>
        <w:rPr>
          <w:lang w:eastAsia="en-US"/>
        </w:rPr>
        <w:t xml:space="preserve">… </w:t>
      </w:r>
      <w:r w:rsidR="00BB5C58">
        <w:rPr>
          <w:lang w:eastAsia="en-US"/>
        </w:rPr>
        <w:t>quand je puis te dire dix fois</w:t>
      </w:r>
      <w:r>
        <w:rPr>
          <w:lang w:eastAsia="en-US"/>
        </w:rPr>
        <w:t xml:space="preserve">, </w:t>
      </w:r>
      <w:r w:rsidR="00BB5C58">
        <w:rPr>
          <w:lang w:eastAsia="en-US"/>
        </w:rPr>
        <w:t>vingt fois</w:t>
      </w:r>
      <w:r>
        <w:rPr>
          <w:lang w:eastAsia="en-US"/>
        </w:rPr>
        <w:t xml:space="preserve"> : </w:t>
      </w:r>
      <w:r w:rsidR="00BB5C58">
        <w:rPr>
          <w:lang w:eastAsia="en-US"/>
        </w:rPr>
        <w:t>je t</w:t>
      </w:r>
      <w:r>
        <w:rPr>
          <w:lang w:eastAsia="en-US"/>
        </w:rPr>
        <w:t>’</w:t>
      </w:r>
      <w:r w:rsidR="00BB5C58">
        <w:rPr>
          <w:lang w:eastAsia="en-US"/>
        </w:rPr>
        <w:t>aime</w:t>
      </w:r>
      <w:r>
        <w:rPr>
          <w:lang w:eastAsia="en-US"/>
        </w:rPr>
        <w:t xml:space="preserve">, </w:t>
      </w:r>
      <w:r w:rsidR="00BB5C58">
        <w:rPr>
          <w:lang w:eastAsia="en-US"/>
        </w:rPr>
        <w:t>je t</w:t>
      </w:r>
      <w:r>
        <w:rPr>
          <w:lang w:eastAsia="en-US"/>
        </w:rPr>
        <w:t>’</w:t>
      </w:r>
      <w:r w:rsidR="00BB5C58">
        <w:rPr>
          <w:lang w:eastAsia="en-US"/>
        </w:rPr>
        <w:t>aime</w:t>
      </w:r>
      <w:r>
        <w:rPr>
          <w:lang w:eastAsia="en-US"/>
        </w:rPr>
        <w:t xml:space="preserve">, </w:t>
      </w:r>
      <w:r w:rsidR="00BB5C58">
        <w:rPr>
          <w:lang w:eastAsia="en-US"/>
        </w:rPr>
        <w:t>je t</w:t>
      </w:r>
      <w:r>
        <w:rPr>
          <w:lang w:eastAsia="en-US"/>
        </w:rPr>
        <w:t>’</w:t>
      </w:r>
      <w:r w:rsidR="00BB5C58">
        <w:rPr>
          <w:lang w:eastAsia="en-US"/>
        </w:rPr>
        <w:t>aime</w:t>
      </w:r>
      <w:r>
        <w:rPr>
          <w:lang w:eastAsia="en-US"/>
        </w:rPr>
        <w:t> !</w:t>
      </w:r>
    </w:p>
    <w:p w14:paraId="3AEDB45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eut un sourire plus radieux</w:t>
      </w:r>
      <w:r w:rsidR="00A23BF9">
        <w:rPr>
          <w:lang w:eastAsia="en-US"/>
        </w:rPr>
        <w:t>.</w:t>
      </w:r>
    </w:p>
    <w:p w14:paraId="636B829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Tu m</w:t>
      </w:r>
      <w:r>
        <w:rPr>
          <w:lang w:eastAsia="en-US"/>
        </w:rPr>
        <w:t>’</w:t>
      </w:r>
      <w:r w:rsidR="00BB5C58">
        <w:rPr>
          <w:lang w:eastAsia="en-US"/>
        </w:rPr>
        <w:t>aimes</w:t>
      </w:r>
      <w:r>
        <w:rPr>
          <w:lang w:eastAsia="en-US"/>
        </w:rPr>
        <w:t xml:space="preserve">, </w:t>
      </w:r>
      <w:r w:rsidR="00BB5C58">
        <w:rPr>
          <w:lang w:eastAsia="en-US"/>
        </w:rPr>
        <w:t>Lucien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répondit-elle</w:t>
      </w:r>
      <w:r>
        <w:rPr>
          <w:lang w:eastAsia="en-US"/>
        </w:rPr>
        <w:t xml:space="preserve">, </w:t>
      </w:r>
      <w:r w:rsidR="00BB5C58">
        <w:rPr>
          <w:lang w:eastAsia="en-US"/>
        </w:rPr>
        <w:t>tu m</w:t>
      </w:r>
      <w:r>
        <w:rPr>
          <w:lang w:eastAsia="en-US"/>
        </w:rPr>
        <w:t>’</w:t>
      </w:r>
      <w:r w:rsidR="00BB5C58">
        <w:rPr>
          <w:lang w:eastAsia="en-US"/>
        </w:rPr>
        <w:t>aimes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tu ne me le diras jamais assez</w:t>
      </w:r>
      <w:r>
        <w:rPr>
          <w:lang w:eastAsia="en-US"/>
        </w:rPr>
        <w:t xml:space="preserve">, </w:t>
      </w:r>
      <w:r w:rsidR="00BB5C58">
        <w:rPr>
          <w:lang w:eastAsia="en-US"/>
        </w:rPr>
        <w:t>va</w:t>
      </w:r>
      <w:r>
        <w:rPr>
          <w:lang w:eastAsia="en-US"/>
        </w:rPr>
        <w:t> !…</w:t>
      </w:r>
    </w:p>
    <w:p w14:paraId="40C7BF9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Si tu savais combien tu es belle</w:t>
      </w:r>
      <w:r>
        <w:rPr>
          <w:lang w:eastAsia="en-US"/>
        </w:rPr>
        <w:t xml:space="preserve">, </w:t>
      </w:r>
      <w:r w:rsidR="00BB5C58">
        <w:rPr>
          <w:lang w:eastAsia="en-US"/>
        </w:rPr>
        <w:t>ma Berthe chérie</w:t>
      </w:r>
      <w:r>
        <w:rPr>
          <w:lang w:eastAsia="en-US"/>
        </w:rPr>
        <w:t> !…</w:t>
      </w:r>
    </w:p>
    <w:p w14:paraId="30A31AE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sourit avec tristesse</w:t>
      </w:r>
      <w:r w:rsidR="00A23BF9">
        <w:rPr>
          <w:lang w:eastAsia="en-US"/>
        </w:rPr>
        <w:t>.</w:t>
      </w:r>
    </w:p>
    <w:p w14:paraId="7D667B78" w14:textId="43A3EDB8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vrai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dit-elle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je ne sais pas</w:t>
      </w:r>
      <w:r>
        <w:rPr>
          <w:lang w:eastAsia="en-US"/>
        </w:rPr>
        <w:t xml:space="preserve">… </w:t>
      </w:r>
      <w:r w:rsidR="00BB5C58">
        <w:rPr>
          <w:lang w:eastAsia="en-US"/>
        </w:rPr>
        <w:t>Mon Dieu</w:t>
      </w:r>
      <w:r>
        <w:rPr>
          <w:lang w:eastAsia="en-US"/>
        </w:rPr>
        <w:t xml:space="preserve"> ! </w:t>
      </w:r>
      <w:r w:rsidR="00BB5C58">
        <w:rPr>
          <w:lang w:eastAsia="en-US"/>
        </w:rPr>
        <w:t>ce que je voudrais voir</w:t>
      </w:r>
      <w:r>
        <w:rPr>
          <w:lang w:eastAsia="en-US"/>
        </w:rPr>
        <w:t xml:space="preserve">, </w:t>
      </w:r>
      <w:r w:rsidR="00BB5C58">
        <w:rPr>
          <w:lang w:eastAsia="en-US"/>
        </w:rPr>
        <w:t>ce n</w:t>
      </w:r>
      <w:r>
        <w:rPr>
          <w:lang w:eastAsia="en-US"/>
        </w:rPr>
        <w:t>’</w:t>
      </w:r>
      <w:r w:rsidR="00BB5C58">
        <w:rPr>
          <w:lang w:eastAsia="en-US"/>
        </w:rPr>
        <w:t>est pas moi</w:t>
      </w:r>
      <w:r>
        <w:rPr>
          <w:lang w:eastAsia="en-US"/>
        </w:rPr>
        <w:t xml:space="preserve">, </w:t>
      </w:r>
      <w:r w:rsidR="00BB5C58">
        <w:rPr>
          <w:lang w:eastAsia="en-US"/>
        </w:rPr>
        <w:t>Lucien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toi</w:t>
      </w:r>
      <w:r>
        <w:rPr>
          <w:lang w:eastAsia="en-US"/>
        </w:rPr>
        <w:t xml:space="preserve">… </w:t>
      </w:r>
      <w:r w:rsidR="00BB5C58">
        <w:rPr>
          <w:lang w:eastAsia="en-US"/>
        </w:rPr>
        <w:t>Il me semble que je te devine et que je te reconnaîtrais entre tous</w:t>
      </w:r>
      <w:r>
        <w:rPr>
          <w:lang w:eastAsia="en-US"/>
        </w:rPr>
        <w:t xml:space="preserve">… </w:t>
      </w:r>
      <w:r w:rsidR="00BB5C58">
        <w:rPr>
          <w:lang w:eastAsia="en-US"/>
        </w:rPr>
        <w:t>Tu dois être si beau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si beau</w:t>
      </w:r>
      <w:r>
        <w:rPr>
          <w:lang w:eastAsia="en-US"/>
        </w:rPr>
        <w:t> !…</w:t>
      </w:r>
    </w:p>
    <w:p w14:paraId="71AF28F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Folle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folle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murmura Lucien en baisant ses cheveux</w:t>
      </w:r>
      <w:r>
        <w:rPr>
          <w:lang w:eastAsia="en-US"/>
        </w:rPr>
        <w:t>.</w:t>
      </w:r>
    </w:p>
    <w:p w14:paraId="46E9D6C2" w14:textId="6A89FEE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Quand tu me dis</w:t>
      </w:r>
      <w:r>
        <w:rPr>
          <w:lang w:eastAsia="en-US"/>
        </w:rPr>
        <w:t xml:space="preserve"> : </w:t>
      </w:r>
      <w:r w:rsidR="00BB5C58">
        <w:rPr>
          <w:lang w:eastAsia="en-US"/>
        </w:rPr>
        <w:t>je t</w:t>
      </w:r>
      <w:r>
        <w:rPr>
          <w:lang w:eastAsia="en-US"/>
        </w:rPr>
        <w:t>’</w:t>
      </w:r>
      <w:r w:rsidR="00BB5C58">
        <w:rPr>
          <w:lang w:eastAsia="en-US"/>
        </w:rPr>
        <w:t>aime</w:t>
      </w:r>
      <w:r>
        <w:rPr>
          <w:lang w:eastAsia="en-US"/>
        </w:rPr>
        <w:t xml:space="preserve">, </w:t>
      </w:r>
      <w:r w:rsidR="00BB5C58">
        <w:rPr>
          <w:lang w:eastAsia="en-US"/>
        </w:rPr>
        <w:t>poursuivait Berthe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il me semble que je suis dans le ciel</w:t>
      </w:r>
      <w:r>
        <w:rPr>
          <w:lang w:eastAsia="en-US"/>
        </w:rPr>
        <w:t xml:space="preserve">…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trop de bonheur</w:t>
      </w:r>
      <w:r>
        <w:rPr>
          <w:lang w:eastAsia="en-US"/>
        </w:rPr>
        <w:t xml:space="preserve">, </w:t>
      </w:r>
      <w:r w:rsidR="00BB5C58">
        <w:rPr>
          <w:lang w:eastAsia="en-US"/>
        </w:rPr>
        <w:t>vois-tu</w:t>
      </w:r>
      <w:r>
        <w:rPr>
          <w:lang w:eastAsia="en-US"/>
        </w:rPr>
        <w:t xml:space="preserve">…,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peur</w:t>
      </w:r>
      <w:r>
        <w:rPr>
          <w:lang w:eastAsia="en-US"/>
        </w:rPr>
        <w:t> !</w:t>
      </w:r>
    </w:p>
    <w:p w14:paraId="2E264943" w14:textId="1468B0AF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Peur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répéta Lucien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pourquoi peur</w:t>
      </w:r>
      <w:r>
        <w:rPr>
          <w:lang w:eastAsia="en-US"/>
        </w:rPr>
        <w:t> ?</w:t>
      </w:r>
    </w:p>
    <w:p w14:paraId="4C485CE1" w14:textId="5F802D86" w:rsidR="00A23BF9" w:rsidRDefault="00BB5C58" w:rsidP="00A23BF9">
      <w:pPr>
        <w:rPr>
          <w:lang w:eastAsia="en-US"/>
        </w:rPr>
      </w:pPr>
      <w:r>
        <w:rPr>
          <w:lang w:eastAsia="en-US"/>
        </w:rPr>
        <w:t>Berthe hésitait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Elle mit sa tête sur l</w:t>
      </w:r>
      <w:r w:rsidR="00A23BF9">
        <w:rPr>
          <w:lang w:eastAsia="en-US"/>
        </w:rPr>
        <w:t>’</w:t>
      </w:r>
      <w:r>
        <w:rPr>
          <w:lang w:eastAsia="en-US"/>
        </w:rPr>
        <w:t>épaule de Lucien</w:t>
      </w:r>
      <w:r w:rsidR="00A23BF9">
        <w:rPr>
          <w:lang w:eastAsia="en-US"/>
        </w:rPr>
        <w:t>.</w:t>
      </w:r>
    </w:p>
    <w:p w14:paraId="583914FB" w14:textId="3723E322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Le sais-je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prononça-t-elle tout bas</w:t>
      </w:r>
      <w:r>
        <w:rPr>
          <w:lang w:eastAsia="en-US"/>
        </w:rPr>
        <w:t xml:space="preserve"> ; </w:t>
      </w:r>
      <w:r w:rsidR="00BB5C58">
        <w:rPr>
          <w:lang w:eastAsia="en-US"/>
        </w:rPr>
        <w:t>comment te dire cela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ce n</w:t>
      </w:r>
      <w:r>
        <w:rPr>
          <w:lang w:eastAsia="en-US"/>
        </w:rPr>
        <w:t>’</w:t>
      </w:r>
      <w:r w:rsidR="00BB5C58">
        <w:rPr>
          <w:lang w:eastAsia="en-US"/>
        </w:rPr>
        <w:t>est pas quand tu es près de moi que j</w:t>
      </w:r>
      <w:r>
        <w:rPr>
          <w:lang w:eastAsia="en-US"/>
        </w:rPr>
        <w:t>’</w:t>
      </w:r>
      <w:r w:rsidR="00BB5C58">
        <w:rPr>
          <w:lang w:eastAsia="en-US"/>
        </w:rPr>
        <w:t>ai peur</w:t>
      </w:r>
      <w:r>
        <w:rPr>
          <w:lang w:eastAsia="en-US"/>
        </w:rPr>
        <w:t xml:space="preserve">…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non</w:t>
      </w:r>
      <w:r>
        <w:rPr>
          <w:lang w:eastAsia="en-US"/>
        </w:rPr>
        <w:t xml:space="preserve"> !…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quand tu es là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quand j</w:t>
      </w:r>
      <w:r>
        <w:rPr>
          <w:lang w:eastAsia="en-US"/>
        </w:rPr>
        <w:t>’</w:t>
      </w:r>
      <w:r w:rsidR="00BB5C58">
        <w:rPr>
          <w:lang w:eastAsia="en-US"/>
        </w:rPr>
        <w:t xml:space="preserve">écoute ta voix chère qui me fait battre le </w:t>
      </w:r>
      <w:hyperlink r:id="rId12" w:history="1">
        <w:r w:rsidR="00BB5C58">
          <w:t>cœur</w:t>
        </w:r>
        <w:r>
          <w:t xml:space="preserve">… </w:t>
        </w:r>
        <w:r w:rsidR="00BB5C58">
          <w:t>eh</w:t>
        </w:r>
      </w:hyperlink>
      <w:r w:rsidR="00BB5C58">
        <w:rPr>
          <w:lang w:eastAsia="en-US"/>
        </w:rPr>
        <w:t xml:space="preserve">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étrange</w:t>
      </w:r>
      <w:r>
        <w:rPr>
          <w:lang w:eastAsia="en-US"/>
        </w:rPr>
        <w:t xml:space="preserve">, </w:t>
      </w:r>
      <w:r w:rsidR="00BB5C58">
        <w:rPr>
          <w:lang w:eastAsia="en-US"/>
        </w:rPr>
        <w:t>Lucien</w:t>
      </w:r>
      <w:r>
        <w:rPr>
          <w:lang w:eastAsia="en-US"/>
        </w:rPr>
        <w:t xml:space="preserve">, </w:t>
      </w:r>
      <w:r w:rsidR="00BB5C58">
        <w:rPr>
          <w:lang w:eastAsia="en-US"/>
        </w:rPr>
        <w:t>il me semble que ma nuit s</w:t>
      </w:r>
      <w:r>
        <w:rPr>
          <w:lang w:eastAsia="en-US"/>
        </w:rPr>
        <w:t>’</w:t>
      </w:r>
      <w:r w:rsidR="00BB5C58">
        <w:rPr>
          <w:lang w:eastAsia="en-US"/>
        </w:rPr>
        <w:t>éclaire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quelque chose de brillant est autour de moi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devine les rayons d</w:t>
      </w:r>
      <w:r>
        <w:rPr>
          <w:lang w:eastAsia="en-US"/>
        </w:rPr>
        <w:t>’</w:t>
      </w:r>
      <w:r w:rsidR="00BB5C58">
        <w:rPr>
          <w:lang w:eastAsia="en-US"/>
        </w:rPr>
        <w:t>or de votre soleil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ce beau ciel bleu dont on parle tant</w:t>
      </w:r>
      <w:r>
        <w:rPr>
          <w:lang w:eastAsia="en-US"/>
        </w:rPr>
        <w:t xml:space="preserve">, </w:t>
      </w:r>
      <w:r w:rsidR="00BB5C58">
        <w:rPr>
          <w:lang w:eastAsia="en-US"/>
        </w:rPr>
        <w:t>ce ciel que mes pauvres yeux ne verront jamais</w:t>
      </w:r>
      <w:r>
        <w:rPr>
          <w:lang w:eastAsia="en-US"/>
        </w:rPr>
        <w:t xml:space="preserve">…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</w:t>
      </w:r>
      <w:r w:rsidR="00BB5C58">
        <w:t xml:space="preserve"> comme un rêve qui m</w:t>
      </w:r>
      <w:r>
        <w:rPr>
          <w:lang w:eastAsia="en-US"/>
        </w:rPr>
        <w:t>’</w:t>
      </w:r>
      <w:r w:rsidR="00BB5C58">
        <w:rPr>
          <w:lang w:eastAsia="en-US"/>
        </w:rPr>
        <w:t>éblouit et qui me charme</w:t>
      </w:r>
      <w:r>
        <w:rPr>
          <w:lang w:eastAsia="en-US"/>
        </w:rPr>
        <w:t>…</w:t>
      </w:r>
    </w:p>
    <w:p w14:paraId="50FA6BD2" w14:textId="05560F6C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Mais quand tu t</w:t>
      </w:r>
      <w:r>
        <w:rPr>
          <w:lang w:eastAsia="en-US"/>
        </w:rPr>
        <w:t>’</w:t>
      </w:r>
      <w:r w:rsidR="00BB5C58">
        <w:rPr>
          <w:lang w:eastAsia="en-US"/>
        </w:rPr>
        <w:t>éloignes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reprit-elle avec une soudaine tristesse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alors</w:t>
      </w:r>
      <w:r>
        <w:rPr>
          <w:lang w:eastAsia="en-US"/>
        </w:rPr>
        <w:t xml:space="preserve">, </w:t>
      </w:r>
      <w:r w:rsidR="00BB5C58">
        <w:rPr>
          <w:lang w:eastAsia="en-US"/>
        </w:rPr>
        <w:t>les ténèbres reviennent</w:t>
      </w:r>
      <w:r>
        <w:rPr>
          <w:lang w:eastAsia="en-US"/>
        </w:rPr>
        <w:t xml:space="preserve">… </w:t>
      </w:r>
      <w:r w:rsidR="00BB5C58">
        <w:rPr>
          <w:lang w:eastAsia="en-US"/>
        </w:rPr>
        <w:t>ce jour qui venait de mon cœur</w:t>
      </w:r>
      <w:r>
        <w:rPr>
          <w:lang w:eastAsia="en-US"/>
        </w:rPr>
        <w:t xml:space="preserve">, </w:t>
      </w:r>
      <w:r w:rsidR="00BB5C58">
        <w:rPr>
          <w:lang w:eastAsia="en-US"/>
        </w:rPr>
        <w:t>ce jour s</w:t>
      </w:r>
      <w:r>
        <w:rPr>
          <w:lang w:eastAsia="en-US"/>
        </w:rPr>
        <w:t>’</w:t>
      </w:r>
      <w:r w:rsidR="00BB5C58">
        <w:rPr>
          <w:lang w:eastAsia="en-US"/>
        </w:rPr>
        <w:t>éteint</w:t>
      </w:r>
      <w:r>
        <w:rPr>
          <w:lang w:eastAsia="en-US"/>
        </w:rPr>
        <w:t xml:space="preserve">… </w:t>
      </w:r>
      <w:r w:rsidR="00BB5C58">
        <w:rPr>
          <w:lang w:eastAsia="en-US"/>
        </w:rPr>
        <w:t>au dedans et au dehors de moi tout est froid</w:t>
      </w:r>
      <w:r>
        <w:rPr>
          <w:lang w:eastAsia="en-US"/>
        </w:rPr>
        <w:t xml:space="preserve">, </w:t>
      </w:r>
      <w:r w:rsidR="00BB5C58">
        <w:rPr>
          <w:lang w:eastAsia="en-US"/>
        </w:rPr>
        <w:t>muet</w:t>
      </w:r>
      <w:r>
        <w:rPr>
          <w:lang w:eastAsia="en-US"/>
        </w:rPr>
        <w:t xml:space="preserve">, </w:t>
      </w:r>
      <w:r w:rsidR="00BB5C58">
        <w:rPr>
          <w:lang w:eastAsia="en-US"/>
        </w:rPr>
        <w:t>triste</w:t>
      </w:r>
      <w:r>
        <w:rPr>
          <w:lang w:eastAsia="en-US"/>
        </w:rPr>
        <w:t xml:space="preserve">… </w:t>
      </w:r>
      <w:r w:rsidR="00BB5C58">
        <w:rPr>
          <w:lang w:eastAsia="en-US"/>
        </w:rPr>
        <w:t>l</w:t>
      </w:r>
      <w:r>
        <w:rPr>
          <w:lang w:eastAsia="en-US"/>
        </w:rPr>
        <w:t>’</w:t>
      </w:r>
      <w:r w:rsidR="00BB5C58">
        <w:rPr>
          <w:lang w:eastAsia="en-US"/>
        </w:rPr>
        <w:t>espoir s</w:t>
      </w:r>
      <w:r>
        <w:rPr>
          <w:lang w:eastAsia="en-US"/>
        </w:rPr>
        <w:t>’</w:t>
      </w:r>
      <w:r w:rsidR="00BB5C58">
        <w:rPr>
          <w:lang w:eastAsia="en-US"/>
        </w:rPr>
        <w:t>enfuit</w:t>
      </w:r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je </w:t>
      </w:r>
      <w:r w:rsidR="00BB5C58">
        <w:rPr>
          <w:lang w:eastAsia="en-US"/>
        </w:rPr>
        <w:lastRenderedPageBreak/>
        <w:t>retombe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Et c</w:t>
      </w:r>
      <w:r>
        <w:rPr>
          <w:lang w:eastAsia="en-US"/>
        </w:rPr>
        <w:t>’</w:t>
      </w:r>
      <w:r w:rsidR="00BB5C58">
        <w:rPr>
          <w:lang w:eastAsia="en-US"/>
        </w:rPr>
        <w:t>est bien vrai</w:t>
      </w:r>
      <w:r>
        <w:rPr>
          <w:lang w:eastAsia="en-US"/>
        </w:rPr>
        <w:t xml:space="preserve">, </w:t>
      </w:r>
      <w:r w:rsidR="00BB5C58">
        <w:rPr>
          <w:lang w:eastAsia="en-US"/>
        </w:rPr>
        <w:t>Lucien</w:t>
      </w:r>
      <w:r>
        <w:rPr>
          <w:lang w:eastAsia="en-US"/>
        </w:rPr>
        <w:t xml:space="preserve">, </w:t>
      </w:r>
      <w:r w:rsidR="00BB5C58">
        <w:rPr>
          <w:lang w:eastAsia="en-US"/>
        </w:rPr>
        <w:t>alors</w:t>
      </w:r>
      <w:r>
        <w:rPr>
          <w:lang w:eastAsia="en-US"/>
        </w:rPr>
        <w:t xml:space="preserve">,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peur</w:t>
      </w:r>
      <w:r>
        <w:rPr>
          <w:lang w:eastAsia="en-US"/>
        </w:rPr>
        <w:t xml:space="preserve"> !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 xml:space="preserve">ai </w:t>
      </w:r>
      <w:proofErr w:type="spellStart"/>
      <w:r w:rsidR="00BB5C58">
        <w:rPr>
          <w:lang w:eastAsia="en-US"/>
        </w:rPr>
        <w:t>grand</w:t>
      </w:r>
      <w:r>
        <w:rPr>
          <w:lang w:eastAsia="en-US"/>
        </w:rPr>
        <w:t>’</w:t>
      </w:r>
      <w:r w:rsidR="00BB5C58">
        <w:rPr>
          <w:lang w:eastAsia="en-US"/>
        </w:rPr>
        <w:t>peur</w:t>
      </w:r>
      <w:proofErr w:type="spellEnd"/>
      <w:r>
        <w:rPr>
          <w:lang w:eastAsia="en-US"/>
        </w:rPr>
        <w:t> !</w:t>
      </w:r>
    </w:p>
    <w:p w14:paraId="5C0B0D1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Sa tête glissa contre l</w:t>
      </w:r>
      <w:r w:rsidR="00A23BF9">
        <w:rPr>
          <w:lang w:eastAsia="en-US"/>
        </w:rPr>
        <w:t>’</w:t>
      </w:r>
      <w:r>
        <w:rPr>
          <w:lang w:eastAsia="en-US"/>
        </w:rPr>
        <w:t>épaule de Lucien comme pour chercher un abri meilleur dans son sein</w:t>
      </w:r>
      <w:r w:rsidR="00A23BF9">
        <w:rPr>
          <w:lang w:eastAsia="en-US"/>
        </w:rPr>
        <w:t xml:space="preserve">. </w:t>
      </w:r>
      <w:r>
        <w:rPr>
          <w:lang w:eastAsia="en-US"/>
        </w:rPr>
        <w:t>Lucien la regardait</w:t>
      </w:r>
      <w:r w:rsidR="00A23BF9">
        <w:rPr>
          <w:lang w:eastAsia="en-US"/>
        </w:rPr>
        <w:t>.</w:t>
      </w:r>
    </w:p>
    <w:p w14:paraId="03E0210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répétait sans savoir</w:t>
      </w:r>
      <w:r w:rsidR="00A23BF9">
        <w:rPr>
          <w:lang w:eastAsia="en-US"/>
        </w:rPr>
        <w:t> :</w:t>
      </w:r>
    </w:p>
    <w:p w14:paraId="01608BD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Folle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chère petite folle</w:t>
      </w:r>
      <w:r>
        <w:rPr>
          <w:lang w:eastAsia="en-US"/>
        </w:rPr>
        <w:t>.</w:t>
      </w:r>
    </w:p>
    <w:p w14:paraId="280725F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Non</w:t>
      </w:r>
      <w:r>
        <w:rPr>
          <w:lang w:eastAsia="en-US"/>
        </w:rPr>
        <w:t xml:space="preserve">, </w:t>
      </w:r>
      <w:r w:rsidR="00BB5C58">
        <w:rPr>
          <w:lang w:eastAsia="en-US"/>
        </w:rPr>
        <w:t>non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Berthe</w:t>
      </w:r>
      <w:r>
        <w:rPr>
          <w:lang w:eastAsia="en-US"/>
        </w:rPr>
        <w:t xml:space="preserve">, </w:t>
      </w:r>
      <w:r w:rsidR="00BB5C58">
        <w:rPr>
          <w:lang w:eastAsia="en-US"/>
        </w:rPr>
        <w:t>je ne suis pas folle</w:t>
      </w:r>
      <w:r>
        <w:rPr>
          <w:lang w:eastAsia="en-US"/>
        </w:rPr>
        <w:t xml:space="preserve">… </w:t>
      </w:r>
      <w:r w:rsidR="00BB5C58">
        <w:rPr>
          <w:lang w:eastAsia="en-US"/>
        </w:rPr>
        <w:t>Écoute</w:t>
      </w:r>
      <w:r>
        <w:rPr>
          <w:lang w:eastAsia="en-US"/>
        </w:rPr>
        <w:t xml:space="preserve">… </w:t>
      </w:r>
      <w:r w:rsidR="00BB5C58">
        <w:rPr>
          <w:lang w:eastAsia="en-US"/>
        </w:rPr>
        <w:t>si tu venais à m</w:t>
      </w:r>
      <w:r>
        <w:rPr>
          <w:lang w:eastAsia="en-US"/>
        </w:rPr>
        <w:t>’</w:t>
      </w:r>
      <w:r w:rsidR="00BB5C58">
        <w:rPr>
          <w:lang w:eastAsia="en-US"/>
        </w:rPr>
        <w:t>oublier</w:t>
      </w:r>
      <w:r>
        <w:rPr>
          <w:lang w:eastAsia="en-US"/>
        </w:rPr>
        <w:t>…</w:t>
      </w:r>
    </w:p>
    <w:p w14:paraId="35D21C7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Lucien lui ferma la bouche en se jouant</w:t>
      </w:r>
      <w:r w:rsidR="00A23BF9">
        <w:rPr>
          <w:lang w:eastAsia="en-US"/>
        </w:rPr>
        <w:t>.</w:t>
      </w:r>
    </w:p>
    <w:p w14:paraId="6041F9C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Puis prenant un ton sérieux</w:t>
      </w:r>
      <w:r w:rsidR="00A23BF9">
        <w:rPr>
          <w:lang w:eastAsia="en-US"/>
        </w:rPr>
        <w:t>.</w:t>
      </w:r>
    </w:p>
    <w:p w14:paraId="7CD94C2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mal</w:t>
      </w:r>
      <w:r>
        <w:rPr>
          <w:lang w:eastAsia="en-US"/>
        </w:rPr>
        <w:t xml:space="preserve">, </w:t>
      </w:r>
      <w:r w:rsidR="00BB5C58">
        <w:rPr>
          <w:lang w:eastAsia="en-US"/>
        </w:rPr>
        <w:t>cela</w:t>
      </w:r>
      <w:r>
        <w:rPr>
          <w:lang w:eastAsia="en-US"/>
        </w:rPr>
        <w:t xml:space="preserve">, </w:t>
      </w:r>
      <w:r w:rsidR="00BB5C58">
        <w:rPr>
          <w:lang w:eastAsia="en-US"/>
        </w:rPr>
        <w:t>Berthe répondit-il</w:t>
      </w:r>
      <w:r>
        <w:rPr>
          <w:lang w:eastAsia="en-US"/>
        </w:rPr>
        <w:t xml:space="preserve"> ; </w:t>
      </w:r>
      <w:r w:rsidR="00BB5C58">
        <w:rPr>
          <w:lang w:eastAsia="en-US"/>
        </w:rPr>
        <w:t>t</w:t>
      </w:r>
      <w:r>
        <w:rPr>
          <w:lang w:eastAsia="en-US"/>
        </w:rPr>
        <w:t>’</w:t>
      </w:r>
      <w:r w:rsidR="00BB5C58">
        <w:rPr>
          <w:lang w:eastAsia="en-US"/>
        </w:rPr>
        <w:t>oublier</w:t>
      </w:r>
      <w:r>
        <w:rPr>
          <w:lang w:eastAsia="en-US"/>
        </w:rPr>
        <w:t xml:space="preserve">, </w:t>
      </w:r>
      <w:r w:rsidR="00BB5C58">
        <w:rPr>
          <w:lang w:eastAsia="en-US"/>
        </w:rPr>
        <w:t>moi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Tu crois donc que je n</w:t>
      </w:r>
      <w:r>
        <w:rPr>
          <w:lang w:eastAsia="en-US"/>
        </w:rPr>
        <w:t>’</w:t>
      </w:r>
      <w:r w:rsidR="00BB5C58">
        <w:rPr>
          <w:lang w:eastAsia="en-US"/>
        </w:rPr>
        <w:t>ai ni cœur ni âme</w:t>
      </w:r>
      <w:r>
        <w:rPr>
          <w:lang w:eastAsia="en-US"/>
        </w:rPr>
        <w:t> !…</w:t>
      </w:r>
    </w:p>
    <w:p w14:paraId="7B0EB12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Pardon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pardon</w:t>
      </w:r>
      <w:r>
        <w:rPr>
          <w:lang w:eastAsia="en-US"/>
        </w:rPr>
        <w:t xml:space="preserve"> ! </w:t>
      </w:r>
      <w:r w:rsidR="00BB5C58">
        <w:rPr>
          <w:lang w:eastAsia="en-US"/>
        </w:rPr>
        <w:t>voulut dire la jeune fille</w:t>
      </w:r>
      <w:r>
        <w:rPr>
          <w:lang w:eastAsia="en-US"/>
        </w:rPr>
        <w:t>.</w:t>
      </w:r>
    </w:p>
    <w:p w14:paraId="46C2F69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Lucien s</w:t>
      </w:r>
      <w:r w:rsidR="00A23BF9">
        <w:rPr>
          <w:lang w:eastAsia="en-US"/>
        </w:rPr>
        <w:t>’</w:t>
      </w:r>
      <w:r>
        <w:rPr>
          <w:lang w:eastAsia="en-US"/>
        </w:rPr>
        <w:t>animait</w:t>
      </w:r>
      <w:r w:rsidR="00A23BF9">
        <w:rPr>
          <w:lang w:eastAsia="en-US"/>
        </w:rPr>
        <w:t>.</w:t>
      </w:r>
    </w:p>
    <w:p w14:paraId="4C8E91F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mal</w:t>
      </w:r>
      <w:r>
        <w:rPr>
          <w:lang w:eastAsia="en-US"/>
        </w:rPr>
        <w:t xml:space="preserve">, </w:t>
      </w:r>
      <w:r w:rsidR="00BB5C58">
        <w:rPr>
          <w:lang w:eastAsia="en-US"/>
        </w:rPr>
        <w:t>poursuivait-il</w:t>
      </w:r>
      <w:r>
        <w:rPr>
          <w:lang w:eastAsia="en-US"/>
        </w:rPr>
        <w:t xml:space="preserve">, </w:t>
      </w:r>
      <w:r w:rsidR="00BB5C58">
        <w:rPr>
          <w:lang w:eastAsia="en-US"/>
        </w:rPr>
        <w:t>car enfin</w:t>
      </w:r>
      <w:r>
        <w:rPr>
          <w:lang w:eastAsia="en-US"/>
        </w:rPr>
        <w:t xml:space="preserve">, </w:t>
      </w:r>
      <w:r w:rsidR="00BB5C58">
        <w:rPr>
          <w:lang w:eastAsia="en-US"/>
        </w:rPr>
        <w:t>Berthe</w:t>
      </w:r>
      <w:r>
        <w:rPr>
          <w:lang w:eastAsia="en-US"/>
        </w:rPr>
        <w:t xml:space="preserve">, </w:t>
      </w:r>
      <w:r w:rsidR="00BB5C58">
        <w:rPr>
          <w:lang w:eastAsia="en-US"/>
        </w:rPr>
        <w:t>ai-je une pensée au monde qui ne soit pour toi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Tu m</w:t>
      </w:r>
      <w:r>
        <w:rPr>
          <w:lang w:eastAsia="en-US"/>
        </w:rPr>
        <w:t>’</w:t>
      </w:r>
      <w:r w:rsidR="00BB5C58">
        <w:rPr>
          <w:lang w:eastAsia="en-US"/>
        </w:rPr>
        <w:t>as donné ton cœur</w:t>
      </w:r>
      <w:r>
        <w:rPr>
          <w:lang w:eastAsia="en-US"/>
        </w:rPr>
        <w:t xml:space="preserve">, </w:t>
      </w:r>
      <w:r w:rsidR="00BB5C58">
        <w:rPr>
          <w:lang w:eastAsia="en-US"/>
        </w:rPr>
        <w:t>moi je t</w:t>
      </w:r>
      <w:r>
        <w:rPr>
          <w:lang w:eastAsia="en-US"/>
        </w:rPr>
        <w:t>’</w:t>
      </w:r>
      <w:r w:rsidR="00BB5C58">
        <w:rPr>
          <w:lang w:eastAsia="en-US"/>
        </w:rPr>
        <w:t>ai donné ma vie</w:t>
      </w:r>
      <w:r>
        <w:rPr>
          <w:lang w:eastAsia="en-US"/>
        </w:rPr>
        <w:t xml:space="preserve">… </w:t>
      </w:r>
      <w:r w:rsidR="00BB5C58">
        <w:rPr>
          <w:lang w:eastAsia="en-US"/>
        </w:rPr>
        <w:t>Tu as fait plus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vrai</w:t>
      </w:r>
      <w:r>
        <w:rPr>
          <w:lang w:eastAsia="en-US"/>
        </w:rPr>
        <w:t xml:space="preserve">, </w:t>
      </w:r>
      <w:r w:rsidR="00BB5C58">
        <w:rPr>
          <w:lang w:eastAsia="en-US"/>
        </w:rPr>
        <w:t>toi</w:t>
      </w:r>
      <w:r>
        <w:rPr>
          <w:lang w:eastAsia="en-US"/>
        </w:rPr>
        <w:t xml:space="preserve">, </w:t>
      </w:r>
      <w:r w:rsidR="00BB5C58">
        <w:rPr>
          <w:lang w:eastAsia="en-US"/>
        </w:rPr>
        <w:t>pauvre chérie</w:t>
      </w:r>
      <w:r>
        <w:rPr>
          <w:lang w:eastAsia="en-US"/>
        </w:rPr>
        <w:t xml:space="preserve">, </w:t>
      </w:r>
      <w:r w:rsidR="00BB5C58">
        <w:rPr>
          <w:lang w:eastAsia="en-US"/>
        </w:rPr>
        <w:t>car les femmes ont cet avantage sur nous de pouvoir se jeter dans nos bras et nous dire</w:t>
      </w:r>
      <w:r>
        <w:rPr>
          <w:lang w:eastAsia="en-US"/>
        </w:rPr>
        <w:t xml:space="preserve"> : </w:t>
      </w:r>
      <w:r w:rsidR="00BB5C58">
        <w:rPr>
          <w:lang w:eastAsia="en-US"/>
        </w:rPr>
        <w:t>Tiens</w:t>
      </w:r>
      <w:r>
        <w:rPr>
          <w:lang w:eastAsia="en-US"/>
        </w:rPr>
        <w:t xml:space="preserve"> ! </w:t>
      </w:r>
      <w:r w:rsidR="00BB5C58">
        <w:rPr>
          <w:lang w:eastAsia="en-US"/>
        </w:rPr>
        <w:t>voilà mon âme tout entière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honneur en ce monde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salut aux pieds de Dieu</w:t>
      </w:r>
      <w:r>
        <w:rPr>
          <w:lang w:eastAsia="en-US"/>
        </w:rPr>
        <w:t xml:space="preserve">… </w:t>
      </w:r>
      <w:r w:rsidR="00BB5C58">
        <w:rPr>
          <w:lang w:eastAsia="en-US"/>
        </w:rPr>
        <w:t>Tiens</w:t>
      </w:r>
      <w:r>
        <w:rPr>
          <w:lang w:eastAsia="en-US"/>
        </w:rPr>
        <w:t xml:space="preserve"> ! </w:t>
      </w:r>
      <w:r w:rsidR="00BB5C58">
        <w:rPr>
          <w:lang w:eastAsia="en-US"/>
        </w:rPr>
        <w:t>tiens</w:t>
      </w:r>
      <w:r>
        <w:rPr>
          <w:lang w:eastAsia="en-US"/>
        </w:rPr>
        <w:t xml:space="preserve"> ! </w:t>
      </w:r>
      <w:r w:rsidR="00BB5C58">
        <w:rPr>
          <w:lang w:eastAsia="en-US"/>
        </w:rPr>
        <w:t>je suis à toi</w:t>
      </w:r>
      <w:r>
        <w:rPr>
          <w:lang w:eastAsia="en-US"/>
        </w:rPr>
        <w:t xml:space="preserve">, </w:t>
      </w:r>
      <w:r w:rsidR="00BB5C58">
        <w:rPr>
          <w:lang w:eastAsia="en-US"/>
        </w:rPr>
        <w:t>toute à toi</w:t>
      </w:r>
      <w:r>
        <w:rPr>
          <w:lang w:eastAsia="en-US"/>
        </w:rPr>
        <w:t xml:space="preserve">…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Berthe</w:t>
      </w:r>
      <w:r>
        <w:rPr>
          <w:lang w:eastAsia="en-US"/>
        </w:rPr>
        <w:t xml:space="preserve"> ! </w:t>
      </w:r>
      <w:r w:rsidR="00BB5C58">
        <w:rPr>
          <w:lang w:eastAsia="en-US"/>
        </w:rPr>
        <w:t>Berthe</w:t>
      </w:r>
      <w:r>
        <w:rPr>
          <w:lang w:eastAsia="en-US"/>
        </w:rPr>
        <w:t xml:space="preserve"> ! </w:t>
      </w:r>
      <w:r w:rsidR="00BB5C58">
        <w:rPr>
          <w:lang w:eastAsia="en-US"/>
        </w:rPr>
        <w:t>je te le jure sur la mémoire de ma sainte mère</w:t>
      </w:r>
      <w:r>
        <w:rPr>
          <w:lang w:eastAsia="en-US"/>
        </w:rPr>
        <w:t xml:space="preserve">, </w:t>
      </w:r>
      <w:r w:rsidR="00BB5C58">
        <w:rPr>
          <w:lang w:eastAsia="en-US"/>
        </w:rPr>
        <w:t>qui t</w:t>
      </w:r>
      <w:r>
        <w:rPr>
          <w:lang w:eastAsia="en-US"/>
        </w:rPr>
        <w:t>’</w:t>
      </w:r>
      <w:r w:rsidR="00BB5C58">
        <w:rPr>
          <w:lang w:eastAsia="en-US"/>
        </w:rPr>
        <w:t>eût si bien aimée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tu t</w:t>
      </w:r>
      <w:r>
        <w:rPr>
          <w:lang w:eastAsia="en-US"/>
        </w:rPr>
        <w:t>’</w:t>
      </w:r>
      <w:r w:rsidR="00BB5C58">
        <w:rPr>
          <w:lang w:eastAsia="en-US"/>
        </w:rPr>
        <w:t>es livrée à un honnête homme</w:t>
      </w:r>
      <w:r>
        <w:rPr>
          <w:lang w:eastAsia="en-US"/>
        </w:rPr>
        <w:t xml:space="preserve">… </w:t>
      </w:r>
      <w:r w:rsidR="00BB5C58">
        <w:rPr>
          <w:lang w:eastAsia="en-US"/>
        </w:rPr>
        <w:t>Ne m</w:t>
      </w:r>
      <w:r>
        <w:rPr>
          <w:lang w:eastAsia="en-US"/>
        </w:rPr>
        <w:t>’</w:t>
      </w:r>
      <w:r w:rsidR="00BB5C58">
        <w:rPr>
          <w:lang w:eastAsia="en-US"/>
        </w:rPr>
        <w:t>interromps pas pour me dire</w:t>
      </w:r>
      <w:r>
        <w:rPr>
          <w:lang w:eastAsia="en-US"/>
        </w:rPr>
        <w:t xml:space="preserve"> : </w:t>
      </w:r>
      <w:r w:rsidR="00BB5C58">
        <w:rPr>
          <w:lang w:eastAsia="en-US"/>
        </w:rPr>
        <w:t>je le sais</w:t>
      </w:r>
      <w:r>
        <w:rPr>
          <w:lang w:eastAsia="en-US"/>
        </w:rPr>
        <w:t xml:space="preserve">, </w:t>
      </w:r>
      <w:r w:rsidR="00BB5C58">
        <w:rPr>
          <w:lang w:eastAsia="en-US"/>
        </w:rPr>
        <w:t>car je n</w:t>
      </w:r>
      <w:r>
        <w:rPr>
          <w:lang w:eastAsia="en-US"/>
        </w:rPr>
        <w:t>’</w:t>
      </w:r>
      <w:r w:rsidR="00BB5C58">
        <w:rPr>
          <w:lang w:eastAsia="en-US"/>
        </w:rPr>
        <w:t>ai pas exprimé le quart de ma pensée</w:t>
      </w:r>
      <w:r>
        <w:rPr>
          <w:lang w:eastAsia="en-US"/>
        </w:rPr>
        <w:t xml:space="preserve">… </w:t>
      </w:r>
      <w:r w:rsidR="00BB5C58">
        <w:rPr>
          <w:lang w:eastAsia="en-US"/>
        </w:rPr>
        <w:t>Berthe</w:t>
      </w:r>
      <w:r>
        <w:rPr>
          <w:lang w:eastAsia="en-US"/>
        </w:rPr>
        <w:t xml:space="preserve">, </w:t>
      </w:r>
      <w:r w:rsidR="00BB5C58">
        <w:rPr>
          <w:lang w:eastAsia="en-US"/>
        </w:rPr>
        <w:t>Berthe</w:t>
      </w:r>
      <w:r>
        <w:rPr>
          <w:lang w:eastAsia="en-US"/>
        </w:rPr>
        <w:t xml:space="preserve"> ! </w:t>
      </w:r>
      <w:r w:rsidR="00BB5C58">
        <w:rPr>
          <w:lang w:eastAsia="en-US"/>
        </w:rPr>
        <w:t>tu es ma femme devant Dieu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vois tes douces lèvres remuer et je les sens qui répètent</w:t>
      </w:r>
      <w:r>
        <w:rPr>
          <w:lang w:eastAsia="en-US"/>
        </w:rPr>
        <w:t xml:space="preserve"> : </w:t>
      </w:r>
      <w:r w:rsidR="00BB5C58">
        <w:rPr>
          <w:lang w:eastAsia="en-US"/>
        </w:rPr>
        <w:t>aveugle</w:t>
      </w:r>
      <w:r>
        <w:rPr>
          <w:lang w:eastAsia="en-US"/>
        </w:rPr>
        <w:t xml:space="preserve">… </w:t>
      </w:r>
      <w:r w:rsidR="00BB5C58">
        <w:rPr>
          <w:lang w:eastAsia="en-US"/>
        </w:rPr>
        <w:t>aveugle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lastRenderedPageBreak/>
        <w:t>pauvre adorée</w:t>
      </w:r>
      <w:r>
        <w:rPr>
          <w:lang w:eastAsia="en-US"/>
        </w:rPr>
        <w:t xml:space="preserve"> ! </w:t>
      </w:r>
      <w:r w:rsidR="00BB5C58">
        <w:rPr>
          <w:lang w:eastAsia="en-US"/>
        </w:rPr>
        <w:t>mais je t</w:t>
      </w:r>
      <w:r>
        <w:rPr>
          <w:lang w:eastAsia="en-US"/>
        </w:rPr>
        <w:t>’</w:t>
      </w:r>
      <w:r w:rsidR="00BB5C58">
        <w:rPr>
          <w:lang w:eastAsia="en-US"/>
        </w:rPr>
        <w:t>aime cent fois mieux à cause de cela même</w:t>
      </w:r>
      <w:r>
        <w:rPr>
          <w:lang w:eastAsia="en-US"/>
        </w:rPr>
        <w:t>…</w:t>
      </w:r>
    </w:p>
    <w:p w14:paraId="03E7A46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Que tu es bon et noble</w:t>
      </w:r>
      <w:r>
        <w:rPr>
          <w:lang w:eastAsia="en-US"/>
        </w:rPr>
        <w:t xml:space="preserve"> ! </w:t>
      </w:r>
      <w:r w:rsidR="00BB5C58">
        <w:rPr>
          <w:lang w:eastAsia="en-US"/>
        </w:rPr>
        <w:t>murmura Berthe</w:t>
      </w:r>
      <w:r>
        <w:rPr>
          <w:lang w:eastAsia="en-US"/>
        </w:rPr>
        <w:t>.</w:t>
      </w:r>
    </w:p>
    <w:p w14:paraId="3730193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Tais-toi</w:t>
      </w:r>
      <w:r>
        <w:rPr>
          <w:lang w:eastAsia="en-US"/>
        </w:rPr>
        <w:t xml:space="preserve"> ! </w:t>
      </w:r>
      <w:r w:rsidR="00BB5C58">
        <w:rPr>
          <w:lang w:eastAsia="en-US"/>
        </w:rPr>
        <w:t>Je t</w:t>
      </w:r>
      <w:r>
        <w:rPr>
          <w:lang w:eastAsia="en-US"/>
        </w:rPr>
        <w:t>’</w:t>
      </w:r>
      <w:r w:rsidR="00BB5C58">
        <w:rPr>
          <w:lang w:eastAsia="en-US"/>
        </w:rPr>
        <w:t>aime</w:t>
      </w:r>
      <w:r>
        <w:rPr>
          <w:lang w:eastAsia="en-US"/>
        </w:rPr>
        <w:t xml:space="preserve">…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tout</w:t>
      </w:r>
      <w:r>
        <w:rPr>
          <w:lang w:eastAsia="en-US"/>
        </w:rPr>
        <w:t xml:space="preserve">… </w:t>
      </w:r>
      <w:r w:rsidR="00BB5C58">
        <w:rPr>
          <w:lang w:eastAsia="en-US"/>
        </w:rPr>
        <w:t>Moi aussi</w:t>
      </w:r>
      <w:r>
        <w:rPr>
          <w:lang w:eastAsia="en-US"/>
        </w:rPr>
        <w:t xml:space="preserve">, </w:t>
      </w:r>
      <w:r w:rsidR="00BB5C58">
        <w:rPr>
          <w:lang w:eastAsia="en-US"/>
        </w:rPr>
        <w:t>quand tu n</w:t>
      </w:r>
      <w:r>
        <w:rPr>
          <w:lang w:eastAsia="en-US"/>
        </w:rPr>
        <w:t>’</w:t>
      </w:r>
      <w:r w:rsidR="00BB5C58">
        <w:rPr>
          <w:lang w:eastAsia="en-US"/>
        </w:rPr>
        <w:t>es pas là</w:t>
      </w:r>
      <w:r>
        <w:rPr>
          <w:lang w:eastAsia="en-US"/>
        </w:rPr>
        <w:t xml:space="preserve">, </w:t>
      </w:r>
      <w:r w:rsidR="00BB5C58">
        <w:rPr>
          <w:lang w:eastAsia="en-US"/>
        </w:rPr>
        <w:t>je suis triste</w:t>
      </w:r>
      <w:r>
        <w:rPr>
          <w:lang w:eastAsia="en-US"/>
        </w:rPr>
        <w:t xml:space="preserve">… </w:t>
      </w:r>
      <w:r w:rsidR="00BB5C58">
        <w:rPr>
          <w:lang w:eastAsia="en-US"/>
        </w:rPr>
        <w:t>moi aussi</w:t>
      </w:r>
      <w:r>
        <w:rPr>
          <w:lang w:eastAsia="en-US"/>
        </w:rPr>
        <w:t xml:space="preserve">, </w:t>
      </w:r>
      <w:r w:rsidR="00BB5C58">
        <w:rPr>
          <w:lang w:eastAsia="en-US"/>
        </w:rPr>
        <w:t>je te cherche</w:t>
      </w:r>
      <w:r>
        <w:rPr>
          <w:lang w:eastAsia="en-US"/>
        </w:rPr>
        <w:t xml:space="preserve">, </w:t>
      </w:r>
      <w:r w:rsidR="00BB5C58">
        <w:rPr>
          <w:lang w:eastAsia="en-US"/>
        </w:rPr>
        <w:t>je te veux</w:t>
      </w:r>
      <w:r>
        <w:rPr>
          <w:lang w:eastAsia="en-US"/>
        </w:rPr>
        <w:t xml:space="preserve">, </w:t>
      </w:r>
      <w:r w:rsidR="00BB5C58">
        <w:rPr>
          <w:lang w:eastAsia="en-US"/>
        </w:rPr>
        <w:t>je t</w:t>
      </w:r>
      <w:r>
        <w:rPr>
          <w:lang w:eastAsia="en-US"/>
        </w:rPr>
        <w:t>’</w:t>
      </w:r>
      <w:r w:rsidR="00BB5C58">
        <w:rPr>
          <w:lang w:eastAsia="en-US"/>
        </w:rPr>
        <w:t>appelle</w:t>
      </w:r>
      <w:r>
        <w:rPr>
          <w:lang w:eastAsia="en-US"/>
        </w:rPr>
        <w:t xml:space="preserve"> ! </w:t>
      </w:r>
      <w:r w:rsidR="00BB5C58">
        <w:rPr>
          <w:lang w:eastAsia="en-US"/>
        </w:rPr>
        <w:t>Berthe</w:t>
      </w:r>
      <w:r>
        <w:rPr>
          <w:lang w:eastAsia="en-US"/>
        </w:rPr>
        <w:t xml:space="preserve"> ! </w:t>
      </w:r>
      <w:r w:rsidR="00BB5C58">
        <w:rPr>
          <w:lang w:eastAsia="en-US"/>
        </w:rPr>
        <w:t>ma Berthe aimée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Il me semble que quand notre enfant sera là</w:t>
      </w:r>
      <w:r>
        <w:rPr>
          <w:lang w:eastAsia="en-US"/>
        </w:rPr>
        <w:t xml:space="preserve">, </w:t>
      </w:r>
      <w:r w:rsidR="00BB5C58">
        <w:rPr>
          <w:lang w:eastAsia="en-US"/>
        </w:rPr>
        <w:t>sur toi et sur moi</w:t>
      </w:r>
      <w:r>
        <w:rPr>
          <w:lang w:eastAsia="en-US"/>
        </w:rPr>
        <w:t xml:space="preserve">, </w:t>
      </w:r>
      <w:r w:rsidR="00BB5C58">
        <w:rPr>
          <w:lang w:eastAsia="en-US"/>
        </w:rPr>
        <w:t>souriant à tous deux</w:t>
      </w:r>
      <w:r>
        <w:rPr>
          <w:lang w:eastAsia="en-US"/>
        </w:rPr>
        <w:t xml:space="preserve">… </w:t>
      </w:r>
      <w:r w:rsidR="00BB5C58">
        <w:rPr>
          <w:lang w:eastAsia="en-US"/>
        </w:rPr>
        <w:t>beau comme un ange</w:t>
      </w:r>
      <w:r>
        <w:rPr>
          <w:lang w:eastAsia="en-US"/>
        </w:rPr>
        <w:t xml:space="preserve">, </w:t>
      </w:r>
      <w:r w:rsidR="00BB5C58">
        <w:rPr>
          <w:lang w:eastAsia="en-US"/>
        </w:rPr>
        <w:t>car il te ressemblera</w:t>
      </w:r>
      <w:r>
        <w:rPr>
          <w:lang w:eastAsia="en-US"/>
        </w:rPr>
        <w:t xml:space="preserve">… </w:t>
      </w:r>
      <w:r w:rsidR="00BB5C58">
        <w:rPr>
          <w:lang w:eastAsia="en-US"/>
        </w:rPr>
        <w:t>il me semble que je deviendrai fou</w:t>
      </w:r>
      <w:r>
        <w:rPr>
          <w:lang w:eastAsia="en-US"/>
        </w:rPr>
        <w:t> !</w:t>
      </w:r>
    </w:p>
    <w:p w14:paraId="6F670E5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avait baissé les yeux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si sa prunelle eût eu besoin</w:t>
      </w:r>
      <w:r w:rsidR="00A23BF9">
        <w:rPr>
          <w:lang w:eastAsia="en-US"/>
        </w:rPr>
        <w:t xml:space="preserve">, </w:t>
      </w:r>
      <w:r>
        <w:rPr>
          <w:lang w:eastAsia="en-US"/>
        </w:rPr>
        <w:t>hélas</w:t>
      </w:r>
      <w:r w:rsidR="00A23BF9">
        <w:rPr>
          <w:lang w:eastAsia="en-US"/>
        </w:rPr>
        <w:t xml:space="preserve"> ! </w:t>
      </w:r>
      <w:r>
        <w:rPr>
          <w:lang w:eastAsia="en-US"/>
        </w:rPr>
        <w:t>du voile de ses paupières</w:t>
      </w:r>
      <w:r w:rsidR="00A23BF9">
        <w:rPr>
          <w:lang w:eastAsia="en-US"/>
        </w:rPr>
        <w:t>…</w:t>
      </w:r>
    </w:p>
    <w:p w14:paraId="442DA49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Écoute</w:t>
      </w:r>
      <w:r>
        <w:rPr>
          <w:lang w:eastAsia="en-US"/>
        </w:rPr>
        <w:t xml:space="preserve">, </w:t>
      </w:r>
      <w:r w:rsidR="00BB5C58">
        <w:rPr>
          <w:lang w:eastAsia="en-US"/>
        </w:rPr>
        <w:t>poursuivait Lucien qui la soutenait renversée entre ses bras</w:t>
      </w:r>
      <w:r>
        <w:rPr>
          <w:lang w:eastAsia="en-US"/>
        </w:rPr>
        <w:t xml:space="preserve">, </w:t>
      </w:r>
      <w:r w:rsidR="00BB5C58">
        <w:rPr>
          <w:lang w:eastAsia="en-US"/>
        </w:rPr>
        <w:t>écoute</w:t>
      </w:r>
      <w:r>
        <w:rPr>
          <w:lang w:eastAsia="en-US"/>
        </w:rPr>
        <w:t xml:space="preserve">… </w:t>
      </w:r>
      <w:r w:rsidR="00BB5C58">
        <w:rPr>
          <w:lang w:eastAsia="en-US"/>
        </w:rPr>
        <w:t>Tu le verras</w:t>
      </w:r>
      <w:r>
        <w:rPr>
          <w:lang w:eastAsia="en-US"/>
        </w:rPr>
        <w:t xml:space="preserve">, </w:t>
      </w:r>
      <w:r w:rsidR="00BB5C58">
        <w:rPr>
          <w:lang w:eastAsia="en-US"/>
        </w:rPr>
        <w:t>notre enfant</w:t>
      </w:r>
      <w:r>
        <w:rPr>
          <w:lang w:eastAsia="en-US"/>
        </w:rPr>
        <w:t xml:space="preserve">…, </w:t>
      </w:r>
      <w:r w:rsidR="00BB5C58">
        <w:rPr>
          <w:lang w:eastAsia="en-US"/>
        </w:rPr>
        <w:t>oui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ne sais pas si nous serons riches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quand je vais être ton mari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cela ne tardera guère</w:t>
      </w:r>
      <w:r>
        <w:rPr>
          <w:lang w:eastAsia="en-US"/>
        </w:rPr>
        <w:t xml:space="preserve">, </w:t>
      </w:r>
      <w:r w:rsidR="00BB5C58">
        <w:rPr>
          <w:lang w:eastAsia="en-US"/>
        </w:rPr>
        <w:t>va</w:t>
      </w:r>
      <w:r>
        <w:rPr>
          <w:lang w:eastAsia="en-US"/>
        </w:rPr>
        <w:t xml:space="preserve">, </w:t>
      </w:r>
      <w:r w:rsidR="00BB5C58">
        <w:rPr>
          <w:lang w:eastAsia="en-US"/>
        </w:rPr>
        <w:t>ma petite Berthe</w:t>
      </w:r>
      <w:r>
        <w:rPr>
          <w:lang w:eastAsia="en-US"/>
        </w:rPr>
        <w:t xml:space="preserve">… </w:t>
      </w:r>
      <w:r w:rsidR="00BB5C58">
        <w:rPr>
          <w:lang w:eastAsia="en-US"/>
        </w:rPr>
        <w:t>nous irons à Paris</w:t>
      </w:r>
      <w:r>
        <w:rPr>
          <w:lang w:eastAsia="en-US"/>
        </w:rPr>
        <w:t>…</w:t>
      </w:r>
    </w:p>
    <w:p w14:paraId="4771232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Sa voix prenait un accent de gravité naïve</w:t>
      </w:r>
      <w:r w:rsidR="00A23BF9">
        <w:rPr>
          <w:lang w:eastAsia="en-US"/>
        </w:rPr>
        <w:t>.</w:t>
      </w:r>
    </w:p>
    <w:p w14:paraId="0A36174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À Paris</w:t>
      </w:r>
      <w:r>
        <w:rPr>
          <w:lang w:eastAsia="en-US"/>
        </w:rPr>
        <w:t xml:space="preserve">, </w:t>
      </w:r>
      <w:r w:rsidR="00BB5C58">
        <w:rPr>
          <w:lang w:eastAsia="en-US"/>
        </w:rPr>
        <w:t>ajouta-t-il</w:t>
      </w:r>
      <w:r>
        <w:rPr>
          <w:lang w:eastAsia="en-US"/>
        </w:rPr>
        <w:t xml:space="preserve">, </w:t>
      </w:r>
      <w:r w:rsidR="00BB5C58">
        <w:rPr>
          <w:lang w:eastAsia="en-US"/>
        </w:rPr>
        <w:t>les médecins font des miracles pour de l</w:t>
      </w:r>
      <w:r>
        <w:rPr>
          <w:lang w:eastAsia="en-US"/>
        </w:rPr>
        <w:t>’</w:t>
      </w:r>
      <w:r w:rsidR="00BB5C58">
        <w:rPr>
          <w:lang w:eastAsia="en-US"/>
        </w:rPr>
        <w:t>argent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donnerai tout ce que j</w:t>
      </w:r>
      <w:r>
        <w:rPr>
          <w:lang w:eastAsia="en-US"/>
        </w:rPr>
        <w:t>’</w:t>
      </w:r>
      <w:r w:rsidR="00BB5C58">
        <w:rPr>
          <w:lang w:eastAsia="en-US"/>
        </w:rPr>
        <w:t>aurai d</w:t>
      </w:r>
      <w:r>
        <w:rPr>
          <w:lang w:eastAsia="en-US"/>
        </w:rPr>
        <w:t>’</w:t>
      </w:r>
      <w:r w:rsidR="00BB5C58">
        <w:rPr>
          <w:lang w:eastAsia="en-US"/>
        </w:rPr>
        <w:t>argent à un médecin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tu seras guérie</w:t>
      </w:r>
      <w:r>
        <w:rPr>
          <w:lang w:eastAsia="en-US"/>
        </w:rPr>
        <w:t>.</w:t>
      </w:r>
    </w:p>
    <w:p w14:paraId="35AA4CF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secoua la tête lentement</w:t>
      </w:r>
      <w:r w:rsidR="00A23BF9">
        <w:rPr>
          <w:lang w:eastAsia="en-US"/>
        </w:rPr>
        <w:t>.</w:t>
      </w:r>
    </w:p>
    <w:p w14:paraId="01506CE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dans ce temps-là</w:t>
      </w:r>
      <w:r>
        <w:rPr>
          <w:lang w:eastAsia="en-US"/>
        </w:rPr>
        <w:t xml:space="preserve">, </w:t>
      </w:r>
      <w:r w:rsidR="00BB5C58">
        <w:rPr>
          <w:lang w:eastAsia="en-US"/>
        </w:rPr>
        <w:t>Berthe</w:t>
      </w:r>
      <w:r>
        <w:rPr>
          <w:lang w:eastAsia="en-US"/>
        </w:rPr>
        <w:t xml:space="preserve">, </w:t>
      </w:r>
      <w:r w:rsidR="00BB5C58">
        <w:rPr>
          <w:lang w:eastAsia="en-US"/>
        </w:rPr>
        <w:t>poursuivit le jeune homme d</w:t>
      </w:r>
      <w:r>
        <w:rPr>
          <w:lang w:eastAsia="en-US"/>
        </w:rPr>
        <w:t>’</w:t>
      </w:r>
      <w:r w:rsidR="00BB5C58">
        <w:rPr>
          <w:lang w:eastAsia="en-US"/>
        </w:rPr>
        <w:t>un accent de triomphe</w:t>
      </w:r>
      <w:r>
        <w:rPr>
          <w:lang w:eastAsia="en-US"/>
        </w:rPr>
        <w:t xml:space="preserve">, </w:t>
      </w:r>
      <w:r w:rsidR="00BB5C58">
        <w:rPr>
          <w:lang w:eastAsia="en-US"/>
        </w:rPr>
        <w:t>tu ne diras plus</w:t>
      </w:r>
      <w:r>
        <w:rPr>
          <w:lang w:eastAsia="en-US"/>
        </w:rPr>
        <w:t xml:space="preserve"> :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peur</w:t>
      </w:r>
      <w:r>
        <w:rPr>
          <w:lang w:eastAsia="en-US"/>
        </w:rPr>
        <w:t>…</w:t>
      </w:r>
    </w:p>
    <w:p w14:paraId="0B05AE2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que n</w:t>
      </w:r>
      <w:r>
        <w:rPr>
          <w:lang w:eastAsia="en-US"/>
        </w:rPr>
        <w:t>’</w:t>
      </w:r>
      <w:r w:rsidR="00BB5C58">
        <w:rPr>
          <w:lang w:eastAsia="en-US"/>
        </w:rPr>
        <w:t>est-il venu</w:t>
      </w:r>
      <w:r>
        <w:rPr>
          <w:lang w:eastAsia="en-US"/>
        </w:rPr>
        <w:t xml:space="preserve">, </w:t>
      </w:r>
      <w:r w:rsidR="00BB5C58">
        <w:rPr>
          <w:lang w:eastAsia="en-US"/>
        </w:rPr>
        <w:t>ce temps-là</w:t>
      </w:r>
      <w:r>
        <w:rPr>
          <w:lang w:eastAsia="en-US"/>
        </w:rPr>
        <w:t xml:space="preserve"> ! </w:t>
      </w:r>
      <w:r w:rsidR="00BB5C58">
        <w:rPr>
          <w:lang w:eastAsia="en-US"/>
        </w:rPr>
        <w:t>prononça Berthe avec un gros soupir</w:t>
      </w:r>
      <w:r>
        <w:rPr>
          <w:lang w:eastAsia="en-US"/>
        </w:rPr>
        <w:t>.</w:t>
      </w:r>
    </w:p>
    <w:p w14:paraId="73BA9E5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Lucien se pencha sur elle pour l</w:t>
      </w:r>
      <w:r w:rsidR="00A23BF9">
        <w:rPr>
          <w:lang w:eastAsia="en-US"/>
        </w:rPr>
        <w:t>’</w:t>
      </w:r>
      <w:r>
        <w:rPr>
          <w:lang w:eastAsia="en-US"/>
        </w:rPr>
        <w:t>examiner plus attentivement</w:t>
      </w:r>
      <w:r w:rsidR="00A23BF9">
        <w:rPr>
          <w:lang w:eastAsia="en-US"/>
        </w:rPr>
        <w:t>.</w:t>
      </w:r>
    </w:p>
    <w:p w14:paraId="50DF321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Il ne souriait plus</w:t>
      </w:r>
      <w:r w:rsidR="00A23BF9">
        <w:rPr>
          <w:lang w:eastAsia="en-US"/>
        </w:rPr>
        <w:t>.</w:t>
      </w:r>
    </w:p>
    <w:p w14:paraId="0DD2BB65" w14:textId="29F66BDC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Tu as quelque chose</w:t>
      </w:r>
      <w:r>
        <w:rPr>
          <w:lang w:eastAsia="en-US"/>
        </w:rPr>
        <w:t xml:space="preserve">, </w:t>
      </w:r>
      <w:r w:rsidR="00BB5C58">
        <w:rPr>
          <w:lang w:eastAsia="en-US"/>
        </w:rPr>
        <w:t>Berthe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dit-il d</w:t>
      </w:r>
      <w:r>
        <w:rPr>
          <w:lang w:eastAsia="en-US"/>
        </w:rPr>
        <w:t>’</w:t>
      </w:r>
      <w:r w:rsidR="00BB5C58">
        <w:rPr>
          <w:lang w:eastAsia="en-US"/>
        </w:rPr>
        <w:t>une voix changée</w:t>
      </w:r>
      <w:r>
        <w:rPr>
          <w:lang w:eastAsia="en-US"/>
        </w:rPr>
        <w:t xml:space="preserve">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quelque chose que tu me caches</w:t>
      </w:r>
      <w:r>
        <w:rPr>
          <w:lang w:eastAsia="en-US"/>
        </w:rPr>
        <w:t> !…</w:t>
      </w:r>
    </w:p>
    <w:p w14:paraId="08B17D3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leva les deux bras en l</w:t>
      </w:r>
      <w:r w:rsidR="00A23BF9">
        <w:rPr>
          <w:lang w:eastAsia="en-US"/>
        </w:rPr>
        <w:t>’</w:t>
      </w:r>
      <w:r>
        <w:rPr>
          <w:lang w:eastAsia="en-US"/>
        </w:rPr>
        <w:t>air et joignit ses mains derrière la tête de Lucien qu</w:t>
      </w:r>
      <w:r w:rsidR="00A23BF9">
        <w:rPr>
          <w:lang w:eastAsia="en-US"/>
        </w:rPr>
        <w:t>’</w:t>
      </w:r>
      <w:r>
        <w:rPr>
          <w:lang w:eastAsia="en-US"/>
        </w:rPr>
        <w:t>elle attira vers elle</w:t>
      </w:r>
      <w:r w:rsidR="00A23BF9">
        <w:rPr>
          <w:lang w:eastAsia="en-US"/>
        </w:rPr>
        <w:t>.</w:t>
      </w:r>
    </w:p>
    <w:p w14:paraId="35310F7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Tu ne te fâcheras pas</w:t>
      </w:r>
      <w:r>
        <w:rPr>
          <w:lang w:eastAsia="en-US"/>
        </w:rPr>
        <w:t xml:space="preserve"> ? </w:t>
      </w:r>
      <w:r w:rsidR="00BB5C58">
        <w:rPr>
          <w:lang w:eastAsia="en-US"/>
        </w:rPr>
        <w:t>murmura-t-elle</w:t>
      </w:r>
      <w:r>
        <w:rPr>
          <w:lang w:eastAsia="en-US"/>
        </w:rPr>
        <w:t>.</w:t>
      </w:r>
    </w:p>
    <w:p w14:paraId="1897094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Me fâcher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pourquoi</w:t>
      </w:r>
      <w:r>
        <w:rPr>
          <w:lang w:eastAsia="en-US"/>
        </w:rPr>
        <w:t> ?</w:t>
      </w:r>
    </w:p>
    <w:p w14:paraId="69E6033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se tut en un long baiser</w:t>
      </w:r>
      <w:r w:rsidR="00A23BF9">
        <w:rPr>
          <w:lang w:eastAsia="en-US"/>
        </w:rPr>
        <w:t xml:space="preserve">, </w:t>
      </w:r>
      <w:r>
        <w:rPr>
          <w:lang w:eastAsia="en-US"/>
        </w:rPr>
        <w:t>puis elle reprit d</w:t>
      </w:r>
      <w:r w:rsidR="00A23BF9">
        <w:rPr>
          <w:lang w:eastAsia="en-US"/>
        </w:rPr>
        <w:t>’</w:t>
      </w:r>
      <w:r>
        <w:rPr>
          <w:lang w:eastAsia="en-US"/>
        </w:rPr>
        <w:t>une voix lente et plus triste</w:t>
      </w:r>
      <w:r w:rsidR="00A23BF9">
        <w:rPr>
          <w:lang w:eastAsia="en-US"/>
        </w:rPr>
        <w:t> :</w:t>
      </w:r>
    </w:p>
    <w:p w14:paraId="69ACE5BD" w14:textId="77F86C6E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Ceux à qui Dieu refuse le don de voir</w:t>
      </w:r>
      <w:r>
        <w:rPr>
          <w:lang w:eastAsia="en-US"/>
        </w:rPr>
        <w:t xml:space="preserve">, </w:t>
      </w:r>
      <w:r w:rsidR="00BB5C58">
        <w:rPr>
          <w:lang w:eastAsia="en-US"/>
        </w:rPr>
        <w:t>Dieu les dédommage par un sens subtil</w:t>
      </w:r>
      <w:r>
        <w:rPr>
          <w:lang w:eastAsia="en-US"/>
        </w:rPr>
        <w:t xml:space="preserve">, </w:t>
      </w:r>
      <w:r w:rsidR="00BB5C58">
        <w:rPr>
          <w:lang w:eastAsia="en-US"/>
        </w:rPr>
        <w:t>inquiet</w:t>
      </w:r>
      <w:r>
        <w:rPr>
          <w:lang w:eastAsia="en-US"/>
        </w:rPr>
        <w:t xml:space="preserve">, </w:t>
      </w:r>
      <w:r w:rsidR="00BB5C58">
        <w:rPr>
          <w:lang w:eastAsia="en-US"/>
        </w:rPr>
        <w:t>qui n</w:t>
      </w:r>
      <w:r>
        <w:rPr>
          <w:lang w:eastAsia="en-US"/>
        </w:rPr>
        <w:t>’</w:t>
      </w:r>
      <w:r w:rsidR="00BB5C58">
        <w:rPr>
          <w:lang w:eastAsia="en-US"/>
        </w:rPr>
        <w:t>a pas de nom</w:t>
      </w:r>
      <w:r>
        <w:rPr>
          <w:lang w:eastAsia="en-US"/>
        </w:rPr>
        <w:t xml:space="preserve">, </w:t>
      </w:r>
      <w:r w:rsidR="00BB5C58">
        <w:rPr>
          <w:lang w:eastAsia="en-US"/>
        </w:rPr>
        <w:t>mais que tout aveugle possède</w:t>
      </w:r>
      <w:r>
        <w:rPr>
          <w:lang w:eastAsia="en-US"/>
        </w:rPr>
        <w:t xml:space="preserve">… </w:t>
      </w:r>
      <w:r w:rsidR="00BB5C58">
        <w:rPr>
          <w:lang w:eastAsia="en-US"/>
        </w:rPr>
        <w:t>On devine</w:t>
      </w:r>
      <w:r>
        <w:rPr>
          <w:lang w:eastAsia="en-US"/>
        </w:rPr>
        <w:t xml:space="preserve">, </w:t>
      </w:r>
      <w:r w:rsidR="00BB5C58">
        <w:rPr>
          <w:lang w:eastAsia="en-US"/>
        </w:rPr>
        <w:t>on sent</w:t>
      </w:r>
      <w:r>
        <w:rPr>
          <w:lang w:eastAsia="en-US"/>
        </w:rPr>
        <w:t xml:space="preserve">… </w:t>
      </w:r>
      <w:r w:rsidR="00BB5C58">
        <w:rPr>
          <w:lang w:eastAsia="en-US"/>
        </w:rPr>
        <w:t>on sait</w:t>
      </w:r>
      <w:r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moi</w:t>
      </w:r>
      <w:r>
        <w:rPr>
          <w:lang w:eastAsia="en-US"/>
        </w:rPr>
        <w:t xml:space="preserve">,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deviné qu</w:t>
      </w:r>
      <w:r>
        <w:rPr>
          <w:lang w:eastAsia="en-US"/>
        </w:rPr>
        <w:t>’</w:t>
      </w:r>
      <w:r w:rsidR="00BB5C58">
        <w:rPr>
          <w:lang w:eastAsia="en-US"/>
        </w:rPr>
        <w:t>ils ne m</w:t>
      </w:r>
      <w:r>
        <w:rPr>
          <w:lang w:eastAsia="en-US"/>
        </w:rPr>
        <w:t>’</w:t>
      </w:r>
      <w:r w:rsidR="00BB5C58">
        <w:rPr>
          <w:lang w:eastAsia="en-US"/>
        </w:rPr>
        <w:t>aiment pas</w:t>
      </w:r>
      <w:r>
        <w:rPr>
          <w:lang w:eastAsia="en-US"/>
        </w:rPr>
        <w:t> !…</w:t>
      </w:r>
    </w:p>
    <w:p w14:paraId="0FD7F8E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Qui</w:t>
      </w:r>
      <w:r>
        <w:rPr>
          <w:lang w:eastAsia="en-US"/>
        </w:rPr>
        <w:t> ?…</w:t>
      </w:r>
    </w:p>
    <w:p w14:paraId="4C1888A6" w14:textId="7FD51936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Tous ceux qui nous entourent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Peut-être que tu ne me croiras pas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je parle à coup sûr</w:t>
      </w:r>
      <w:r>
        <w:rPr>
          <w:lang w:eastAsia="en-US"/>
        </w:rPr>
        <w:t xml:space="preserve">… </w:t>
      </w:r>
      <w:r w:rsidR="00BB5C58">
        <w:rPr>
          <w:lang w:eastAsia="en-US"/>
        </w:rPr>
        <w:t>Il y a comme une ligue mystérieuse contre ton amour qui est ma vie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</w:t>
      </w:r>
      <w:r>
        <w:rPr>
          <w:lang w:eastAsia="en-US"/>
        </w:rPr>
        <w:t>…</w:t>
      </w:r>
    </w:p>
    <w:p w14:paraId="65753275" w14:textId="6D7255AF" w:rsidR="00A23BF9" w:rsidRDefault="00BB5C58" w:rsidP="00A23BF9">
      <w:pPr>
        <w:rPr>
          <w:lang w:eastAsia="en-US"/>
        </w:rPr>
      </w:pPr>
      <w:r>
        <w:rPr>
          <w:lang w:eastAsia="en-US"/>
        </w:rPr>
        <w:t>Elle s</w:t>
      </w:r>
      <w:r w:rsidR="00A23BF9">
        <w:rPr>
          <w:lang w:eastAsia="en-US"/>
        </w:rPr>
        <w:t>’</w:t>
      </w:r>
      <w:r>
        <w:rPr>
          <w:lang w:eastAsia="en-US"/>
        </w:rPr>
        <w:t>arrêta comme indécise</w:t>
      </w:r>
      <w:r w:rsidR="00A23BF9"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puis elle reprit</w:t>
      </w:r>
      <w:r w:rsidR="00A23BF9">
        <w:rPr>
          <w:lang w:eastAsia="en-US"/>
        </w:rPr>
        <w:t> :</w:t>
      </w:r>
    </w:p>
    <w:p w14:paraId="7550159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tu es si bon</w:t>
      </w:r>
      <w:r>
        <w:rPr>
          <w:lang w:eastAsia="en-US"/>
        </w:rPr>
        <w:t xml:space="preserve">, </w:t>
      </w:r>
      <w:r w:rsidR="00BB5C58">
        <w:rPr>
          <w:lang w:eastAsia="en-US"/>
        </w:rPr>
        <w:t>Lucien</w:t>
      </w:r>
      <w:r>
        <w:rPr>
          <w:lang w:eastAsia="en-US"/>
        </w:rPr>
        <w:t> !…</w:t>
      </w:r>
    </w:p>
    <w:p w14:paraId="516925F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front de celui-ci se rembrunit</w:t>
      </w:r>
      <w:r w:rsidR="00A23BF9">
        <w:rPr>
          <w:lang w:eastAsia="en-US"/>
        </w:rPr>
        <w:t>.</w:t>
      </w:r>
    </w:p>
    <w:p w14:paraId="0AA2209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Tu veux dire si faible</w:t>
      </w:r>
      <w:r>
        <w:rPr>
          <w:lang w:eastAsia="en-US"/>
        </w:rPr>
        <w:t xml:space="preserve">, </w:t>
      </w:r>
      <w:r w:rsidR="00BB5C58">
        <w:rPr>
          <w:lang w:eastAsia="en-US"/>
        </w:rPr>
        <w:t>n</w:t>
      </w:r>
      <w:r>
        <w:rPr>
          <w:lang w:eastAsia="en-US"/>
        </w:rPr>
        <w:t>’</w:t>
      </w:r>
      <w:r w:rsidR="00BB5C58">
        <w:rPr>
          <w:lang w:eastAsia="en-US"/>
        </w:rPr>
        <w:t>est-ce pas</w:t>
      </w:r>
      <w:r>
        <w:rPr>
          <w:lang w:eastAsia="en-US"/>
        </w:rPr>
        <w:t xml:space="preserve"> ? </w:t>
      </w:r>
      <w:r w:rsidR="00BB5C58">
        <w:rPr>
          <w:lang w:eastAsia="en-US"/>
        </w:rPr>
        <w:t>prononça-t-il amèrement</w:t>
      </w:r>
      <w:r>
        <w:rPr>
          <w:lang w:eastAsia="en-US"/>
        </w:rPr>
        <w:t>.</w:t>
      </w:r>
    </w:p>
    <w:p w14:paraId="7F18913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Peut-être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répliqua Berthe dont la voix baissa jusqu</w:t>
      </w:r>
      <w:r>
        <w:rPr>
          <w:lang w:eastAsia="en-US"/>
        </w:rPr>
        <w:t>’</w:t>
      </w:r>
      <w:r w:rsidR="00BB5C58">
        <w:rPr>
          <w:lang w:eastAsia="en-US"/>
        </w:rPr>
        <w:t>au murmure</w:t>
      </w:r>
      <w:r>
        <w:rPr>
          <w:lang w:eastAsia="en-US"/>
        </w:rPr>
        <w:t>.</w:t>
      </w:r>
    </w:p>
    <w:p w14:paraId="3FF8616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Lucien se redressa</w:t>
      </w:r>
      <w:r w:rsidR="00A23BF9">
        <w:rPr>
          <w:lang w:eastAsia="en-US"/>
        </w:rPr>
        <w:t xml:space="preserve">. </w:t>
      </w:r>
      <w:r>
        <w:rPr>
          <w:lang w:eastAsia="en-US"/>
        </w:rPr>
        <w:t>Un éclair brilla dans son œil</w:t>
      </w:r>
      <w:r w:rsidR="00A23BF9">
        <w:rPr>
          <w:lang w:eastAsia="en-US"/>
        </w:rPr>
        <w:t xml:space="preserve">. </w:t>
      </w:r>
      <w:r>
        <w:rPr>
          <w:lang w:eastAsia="en-US"/>
        </w:rPr>
        <w:t>Mais ce fut l</w:t>
      </w:r>
      <w:r w:rsidR="00A23BF9">
        <w:rPr>
          <w:lang w:eastAsia="en-US"/>
        </w:rPr>
        <w:t>’</w:t>
      </w:r>
      <w:r>
        <w:rPr>
          <w:lang w:eastAsia="en-US"/>
        </w:rPr>
        <w:t>affaire d</w:t>
      </w:r>
      <w:r w:rsidR="00A23BF9">
        <w:rPr>
          <w:lang w:eastAsia="en-US"/>
        </w:rPr>
        <w:t>’</w:t>
      </w:r>
      <w:r>
        <w:rPr>
          <w:lang w:eastAsia="en-US"/>
        </w:rPr>
        <w:t>un instant</w:t>
      </w:r>
      <w:r w:rsidR="00A23BF9">
        <w:rPr>
          <w:lang w:eastAsia="en-US"/>
        </w:rPr>
        <w:t>.</w:t>
      </w:r>
    </w:p>
    <w:p w14:paraId="402AEF31" w14:textId="0BB9C963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vrai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dit-il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vrai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suis faible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je le sais bien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Mais si l</w:t>
      </w:r>
      <w:r>
        <w:rPr>
          <w:lang w:eastAsia="en-US"/>
        </w:rPr>
        <w:t>’</w:t>
      </w:r>
      <w:r w:rsidR="00BB5C58">
        <w:rPr>
          <w:lang w:eastAsia="en-US"/>
        </w:rPr>
        <w:t>on s</w:t>
      </w:r>
      <w:r>
        <w:rPr>
          <w:lang w:eastAsia="en-US"/>
        </w:rPr>
        <w:t>’</w:t>
      </w:r>
      <w:r w:rsidR="00BB5C58">
        <w:rPr>
          <w:lang w:eastAsia="en-US"/>
        </w:rPr>
        <w:t>attaquait jamais à toi</w:t>
      </w:r>
      <w:r>
        <w:rPr>
          <w:lang w:eastAsia="en-US"/>
        </w:rPr>
        <w:t xml:space="preserve">, </w:t>
      </w:r>
      <w:r w:rsidR="00BB5C58">
        <w:rPr>
          <w:lang w:eastAsia="en-US"/>
        </w:rPr>
        <w:t>Berthe</w:t>
      </w:r>
      <w:r>
        <w:rPr>
          <w:lang w:eastAsia="en-US"/>
        </w:rPr>
        <w:t xml:space="preserve">,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je deviendrais fort</w:t>
      </w:r>
      <w:r>
        <w:rPr>
          <w:lang w:eastAsia="en-US"/>
        </w:rPr>
        <w:t xml:space="preserve">… </w:t>
      </w:r>
      <w:r w:rsidR="00BB5C58">
        <w:rPr>
          <w:lang w:eastAsia="en-US"/>
        </w:rPr>
        <w:t>Ne crains rien</w:t>
      </w:r>
      <w:r>
        <w:rPr>
          <w:lang w:eastAsia="en-US"/>
        </w:rPr>
        <w:t xml:space="preserve">, </w:t>
      </w:r>
      <w:r w:rsidR="00BB5C58">
        <w:rPr>
          <w:lang w:eastAsia="en-US"/>
        </w:rPr>
        <w:t>ma petite Berthe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 femme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Que j</w:t>
      </w:r>
      <w:r>
        <w:rPr>
          <w:lang w:eastAsia="en-US"/>
        </w:rPr>
        <w:t>’</w:t>
      </w:r>
      <w:r w:rsidR="00BB5C58">
        <w:rPr>
          <w:lang w:eastAsia="en-US"/>
        </w:rPr>
        <w:t>aime à t</w:t>
      </w:r>
      <w:r>
        <w:rPr>
          <w:lang w:eastAsia="en-US"/>
        </w:rPr>
        <w:t>’</w:t>
      </w:r>
      <w:r w:rsidR="00BB5C58">
        <w:rPr>
          <w:lang w:eastAsia="en-US"/>
        </w:rPr>
        <w:t>appeler ainsi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Ne crains rien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 faiblesse n</w:t>
      </w:r>
      <w:r>
        <w:rPr>
          <w:lang w:eastAsia="en-US"/>
        </w:rPr>
        <w:t>’</w:t>
      </w:r>
      <w:r w:rsidR="00BB5C58">
        <w:rPr>
          <w:lang w:eastAsia="en-US"/>
        </w:rPr>
        <w:t>est pas de la lâcheté</w:t>
      </w:r>
      <w:r>
        <w:rPr>
          <w:lang w:eastAsia="en-US"/>
        </w:rPr>
        <w:t>.</w:t>
      </w:r>
    </w:p>
    <w:p w14:paraId="53B0B2DB" w14:textId="61C65F0E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De la lâcheté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 Berthe qui</w:t>
      </w:r>
      <w:r>
        <w:rPr>
          <w:lang w:eastAsia="en-US"/>
        </w:rPr>
        <w:t xml:space="preserve">, </w:t>
      </w:r>
      <w:r w:rsidR="00BB5C58">
        <w:rPr>
          <w:lang w:eastAsia="en-US"/>
        </w:rPr>
        <w:t>à son tour</w:t>
      </w:r>
      <w:r>
        <w:rPr>
          <w:lang w:eastAsia="en-US"/>
        </w:rPr>
        <w:t xml:space="preserve">, </w:t>
      </w:r>
      <w:r w:rsidR="00BB5C58">
        <w:rPr>
          <w:lang w:eastAsia="en-US"/>
        </w:rPr>
        <w:t>se redressa orgueilleuse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toi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Lucien</w:t>
      </w:r>
      <w:r>
        <w:rPr>
          <w:lang w:eastAsia="en-US"/>
        </w:rPr>
        <w:t xml:space="preserve">, </w:t>
      </w:r>
      <w:r w:rsidR="00BB5C58">
        <w:rPr>
          <w:lang w:eastAsia="en-US"/>
        </w:rPr>
        <w:t>de la lâcheté</w:t>
      </w:r>
      <w:r>
        <w:rPr>
          <w:lang w:eastAsia="en-US"/>
        </w:rPr>
        <w:t xml:space="preserve">…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je sais bien que tu es brave comme un lion</w:t>
      </w:r>
      <w:r>
        <w:rPr>
          <w:lang w:eastAsia="en-US"/>
        </w:rPr>
        <w:t> !…</w:t>
      </w:r>
    </w:p>
    <w:p w14:paraId="3AB66AA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Lucien la ramena</w:t>
      </w:r>
      <w:r w:rsidR="00A23BF9">
        <w:rPr>
          <w:lang w:eastAsia="en-US"/>
        </w:rPr>
        <w:t xml:space="preserve">, </w:t>
      </w:r>
      <w:r>
        <w:rPr>
          <w:lang w:eastAsia="en-US"/>
        </w:rPr>
        <w:t>docile</w:t>
      </w:r>
      <w:r w:rsidR="00A23BF9">
        <w:rPr>
          <w:lang w:eastAsia="en-US"/>
        </w:rPr>
        <w:t xml:space="preserve">, </w:t>
      </w:r>
      <w:r>
        <w:rPr>
          <w:lang w:eastAsia="en-US"/>
        </w:rPr>
        <w:t>contre son cœur</w:t>
      </w:r>
      <w:r w:rsidR="00A23BF9">
        <w:rPr>
          <w:lang w:eastAsia="en-US"/>
        </w:rPr>
        <w:t>.</w:t>
      </w:r>
    </w:p>
    <w:p w14:paraId="7743F15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Merci</w:t>
      </w:r>
      <w:r>
        <w:rPr>
          <w:lang w:eastAsia="en-US"/>
        </w:rPr>
        <w:t xml:space="preserve">, </w:t>
      </w:r>
      <w:r w:rsidR="00BB5C58">
        <w:rPr>
          <w:lang w:eastAsia="en-US"/>
        </w:rPr>
        <w:t>murmura-t-il</w:t>
      </w:r>
      <w:r>
        <w:rPr>
          <w:lang w:eastAsia="en-US"/>
        </w:rPr>
        <w:t xml:space="preserve"> ; </w:t>
      </w:r>
      <w:r w:rsidR="00BB5C58">
        <w:rPr>
          <w:lang w:eastAsia="en-US"/>
        </w:rPr>
        <w:t>je crois que tu as raison</w:t>
      </w:r>
      <w:r>
        <w:rPr>
          <w:lang w:eastAsia="en-US"/>
        </w:rPr>
        <w:t xml:space="preserve">, </w:t>
      </w:r>
      <w:r w:rsidR="00BB5C58">
        <w:rPr>
          <w:lang w:eastAsia="en-US"/>
        </w:rPr>
        <w:t>Berthe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suis brave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cette faiblesse qui te fait peur</w:t>
      </w:r>
      <w:r>
        <w:rPr>
          <w:lang w:eastAsia="en-US"/>
        </w:rPr>
        <w:t xml:space="preserve">…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elle que je crains aussi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Dieu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elle qui m</w:t>
      </w:r>
      <w:r>
        <w:rPr>
          <w:lang w:eastAsia="en-US"/>
        </w:rPr>
        <w:t>’</w:t>
      </w:r>
      <w:r w:rsidR="00BB5C58">
        <w:rPr>
          <w:lang w:eastAsia="en-US"/>
        </w:rPr>
        <w:t>a fait te signer cette promesse de mariage</w:t>
      </w:r>
      <w:r>
        <w:rPr>
          <w:lang w:eastAsia="en-US"/>
        </w:rPr>
        <w:t>.</w:t>
      </w:r>
    </w:p>
    <w:p w14:paraId="0172831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Son regard glissa tout au fond du chêne creux et se reposa sur l</w:t>
      </w:r>
      <w:r w:rsidR="00A23BF9">
        <w:rPr>
          <w:lang w:eastAsia="en-US"/>
        </w:rPr>
        <w:t>’</w:t>
      </w:r>
      <w:r>
        <w:rPr>
          <w:lang w:eastAsia="en-US"/>
        </w:rPr>
        <w:t>une de ces cavités moussues dont nous avons parlé</w:t>
      </w:r>
      <w:r w:rsidR="00A23BF9">
        <w:rPr>
          <w:lang w:eastAsia="en-US"/>
        </w:rPr>
        <w:t>.</w:t>
      </w:r>
    </w:p>
    <w:p w14:paraId="4269CF0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Bien qu</w:t>
      </w:r>
      <w:r w:rsidR="00A23BF9">
        <w:rPr>
          <w:lang w:eastAsia="en-US"/>
        </w:rPr>
        <w:t>’</w:t>
      </w:r>
      <w:r>
        <w:rPr>
          <w:lang w:eastAsia="en-US"/>
        </w:rPr>
        <w:t>il se fût arrêté</w:t>
      </w:r>
      <w:r w:rsidR="00A23BF9">
        <w:rPr>
          <w:lang w:eastAsia="en-US"/>
        </w:rPr>
        <w:t xml:space="preserve">, </w:t>
      </w:r>
      <w:r>
        <w:rPr>
          <w:lang w:eastAsia="en-US"/>
        </w:rPr>
        <w:t>Berthe ne répondait point</w:t>
      </w:r>
      <w:r w:rsidR="00A23BF9">
        <w:rPr>
          <w:lang w:eastAsia="en-US"/>
        </w:rPr>
        <w:t>.</w:t>
      </w:r>
    </w:p>
    <w:p w14:paraId="5F7188A0" w14:textId="435680C9" w:rsidR="00A23BF9" w:rsidRDefault="00BB5C58" w:rsidP="00A23BF9">
      <w:pPr>
        <w:rPr>
          <w:lang w:eastAsia="en-US"/>
        </w:rPr>
      </w:pPr>
      <w:r>
        <w:rPr>
          <w:lang w:eastAsia="en-US"/>
        </w:rPr>
        <w:t>Mais sa figure parlait pour elle</w:t>
      </w:r>
      <w:r w:rsidR="00A23BF9">
        <w:rPr>
          <w:lang w:eastAsia="en-US"/>
        </w:rPr>
        <w:t xml:space="preserve">, </w:t>
      </w:r>
      <w:r>
        <w:rPr>
          <w:lang w:eastAsia="en-US"/>
        </w:rPr>
        <w:t>sa figure d</w:t>
      </w:r>
      <w:r w:rsidR="00A23BF9">
        <w:rPr>
          <w:lang w:eastAsia="en-US"/>
        </w:rPr>
        <w:t>’</w:t>
      </w:r>
      <w:r>
        <w:rPr>
          <w:lang w:eastAsia="en-US"/>
        </w:rPr>
        <w:t>aveugle</w:t>
      </w:r>
      <w:r w:rsidR="00A23BF9">
        <w:rPr>
          <w:lang w:eastAsia="en-US"/>
        </w:rPr>
        <w:t xml:space="preserve">, </w:t>
      </w:r>
      <w:r>
        <w:rPr>
          <w:lang w:eastAsia="en-US"/>
        </w:rPr>
        <w:t>que Dieu semblait avoir modelée selon toutes les délicatesses d</w:t>
      </w:r>
      <w:r w:rsidR="00A23BF9">
        <w:rPr>
          <w:lang w:eastAsia="en-US"/>
        </w:rPr>
        <w:t>’</w:t>
      </w:r>
      <w:r>
        <w:rPr>
          <w:lang w:eastAsia="en-US"/>
        </w:rPr>
        <w:t>expression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pour remplacer l</w:t>
      </w:r>
      <w:r w:rsidR="00A23BF9">
        <w:rPr>
          <w:lang w:eastAsia="en-US"/>
        </w:rPr>
        <w:t>’</w:t>
      </w:r>
      <w:r>
        <w:rPr>
          <w:lang w:eastAsia="en-US"/>
        </w:rPr>
        <w:t>expression absente du regard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cette âme visible</w:t>
      </w:r>
      <w:r w:rsidR="00A23BF9">
        <w:rPr>
          <w:lang w:eastAsia="en-US"/>
        </w:rPr>
        <w:t>.</w:t>
      </w:r>
    </w:p>
    <w:p w14:paraId="2BE59C9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Sa figure semblait dire</w:t>
      </w:r>
      <w:r w:rsidR="00A23BF9">
        <w:rPr>
          <w:lang w:eastAsia="en-US"/>
        </w:rPr>
        <w:t> :</w:t>
      </w:r>
    </w:p>
    <w:p w14:paraId="7D4BDDD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Mon pauvre Lucien</w:t>
      </w:r>
      <w:r>
        <w:rPr>
          <w:lang w:eastAsia="en-US"/>
        </w:rPr>
        <w:t xml:space="preserve">, </w:t>
      </w:r>
      <w:r w:rsidR="00BB5C58">
        <w:rPr>
          <w:lang w:eastAsia="en-US"/>
        </w:rPr>
        <w:t>tu m</w:t>
      </w:r>
      <w:r>
        <w:rPr>
          <w:lang w:eastAsia="en-US"/>
        </w:rPr>
        <w:t>’</w:t>
      </w:r>
      <w:r w:rsidR="00BB5C58">
        <w:rPr>
          <w:lang w:eastAsia="en-US"/>
        </w:rPr>
        <w:t>as fait toucher une fois un papier et tu m</w:t>
      </w:r>
      <w:r>
        <w:rPr>
          <w:lang w:eastAsia="en-US"/>
        </w:rPr>
        <w:t>’</w:t>
      </w:r>
      <w:r w:rsidR="00BB5C58">
        <w:rPr>
          <w:lang w:eastAsia="en-US"/>
        </w:rPr>
        <w:t>as dit</w:t>
      </w:r>
      <w:r>
        <w:rPr>
          <w:lang w:eastAsia="en-US"/>
        </w:rPr>
        <w:t xml:space="preserve"> : </w:t>
      </w:r>
      <w:r w:rsidR="00BB5C58">
        <w:rPr>
          <w:lang w:eastAsia="en-US"/>
        </w:rPr>
        <w:t>Ceci est une promesse de mariage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t</w:t>
      </w:r>
      <w:r>
        <w:rPr>
          <w:lang w:eastAsia="en-US"/>
        </w:rPr>
        <w:t>’</w:t>
      </w:r>
      <w:r w:rsidR="00BB5C58">
        <w:rPr>
          <w:lang w:eastAsia="en-US"/>
        </w:rPr>
        <w:t>ai cru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Lucien</w:t>
      </w:r>
      <w:r>
        <w:rPr>
          <w:lang w:eastAsia="en-US"/>
        </w:rPr>
        <w:t xml:space="preserve">, </w:t>
      </w:r>
      <w:r w:rsidR="00BB5C58">
        <w:rPr>
          <w:lang w:eastAsia="en-US"/>
        </w:rPr>
        <w:t>comme je te crois toujours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je t</w:t>
      </w:r>
      <w:r>
        <w:rPr>
          <w:lang w:eastAsia="en-US"/>
        </w:rPr>
        <w:t>’</w:t>
      </w:r>
      <w:r w:rsidR="00BB5C58">
        <w:rPr>
          <w:lang w:eastAsia="en-US"/>
        </w:rPr>
        <w:t>ai remercié du fond du cœur avec des la</w:t>
      </w:r>
      <w:r w:rsidR="00BB5C58">
        <w:rPr>
          <w:lang w:eastAsia="en-US"/>
        </w:rPr>
        <w:t>r</w:t>
      </w:r>
      <w:r w:rsidR="00BB5C58">
        <w:rPr>
          <w:lang w:eastAsia="en-US"/>
        </w:rPr>
        <w:t>mes dans les yeux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pour moi tous les papiers se ressemblent</w:t>
      </w:r>
      <w:r>
        <w:rPr>
          <w:lang w:eastAsia="en-US"/>
        </w:rPr>
        <w:t>…</w:t>
      </w:r>
    </w:p>
    <w:p w14:paraId="269E5BE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Tu gardes le silence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dit Lucien qui lisait sur les beaux traits de Berthe comme en un livre ouvert</w:t>
      </w:r>
      <w:r>
        <w:rPr>
          <w:lang w:eastAsia="en-US"/>
        </w:rPr>
        <w:t xml:space="preserve">, </w:t>
      </w:r>
      <w:r w:rsidR="00BB5C58">
        <w:rPr>
          <w:lang w:eastAsia="en-US"/>
        </w:rPr>
        <w:t>la pensée que nous venons de transcrire</w:t>
      </w:r>
      <w:r>
        <w:rPr>
          <w:lang w:eastAsia="en-US"/>
        </w:rPr>
        <w:t>.</w:t>
      </w:r>
    </w:p>
    <w:p w14:paraId="5227C7E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Ta parole</w:t>
      </w:r>
      <w:r>
        <w:rPr>
          <w:lang w:eastAsia="en-US"/>
        </w:rPr>
        <w:t xml:space="preserve">, </w:t>
      </w:r>
      <w:r w:rsidR="00BB5C58">
        <w:rPr>
          <w:lang w:eastAsia="en-US"/>
        </w:rPr>
        <w:t>Lucien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répliqua Berthe</w:t>
      </w:r>
      <w:r>
        <w:rPr>
          <w:lang w:eastAsia="en-US"/>
        </w:rPr>
        <w:t xml:space="preserve">, </w:t>
      </w:r>
      <w:r w:rsidR="00BB5C58">
        <w:rPr>
          <w:lang w:eastAsia="en-US"/>
        </w:rPr>
        <w:t>voilà ma vraie garantie</w:t>
      </w:r>
      <w:r>
        <w:rPr>
          <w:lang w:eastAsia="en-US"/>
        </w:rPr>
        <w:t>…</w:t>
      </w:r>
    </w:p>
    <w:p w14:paraId="358D1E1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cette réponse complétait si réellement la série des idées sous-entendues</w:t>
      </w:r>
      <w:r w:rsidR="00A23BF9">
        <w:rPr>
          <w:lang w:eastAsia="en-US"/>
        </w:rPr>
        <w:t xml:space="preserve">, </w:t>
      </w:r>
      <w:r>
        <w:rPr>
          <w:lang w:eastAsia="en-US"/>
        </w:rPr>
        <w:t>que Lucien ne put s</w:t>
      </w:r>
      <w:r w:rsidR="00A23BF9">
        <w:rPr>
          <w:lang w:eastAsia="en-US"/>
        </w:rPr>
        <w:t>’</w:t>
      </w:r>
      <w:r>
        <w:rPr>
          <w:lang w:eastAsia="en-US"/>
        </w:rPr>
        <w:t>empêcher de s</w:t>
      </w:r>
      <w:r w:rsidR="00A23BF9">
        <w:rPr>
          <w:lang w:eastAsia="en-US"/>
        </w:rPr>
        <w:t>’</w:t>
      </w:r>
      <w:r>
        <w:rPr>
          <w:lang w:eastAsia="en-US"/>
        </w:rPr>
        <w:t>écrier avec reproche</w:t>
      </w:r>
      <w:r w:rsidR="00A23BF9">
        <w:rPr>
          <w:lang w:eastAsia="en-US"/>
        </w:rPr>
        <w:t> :</w:t>
      </w:r>
    </w:p>
    <w:p w14:paraId="64DBF8E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Douterais-tu donc de la valeur de cette promesse</w:t>
      </w:r>
      <w:r>
        <w:rPr>
          <w:lang w:eastAsia="en-US"/>
        </w:rPr>
        <w:t> ?</w:t>
      </w:r>
    </w:p>
    <w:p w14:paraId="444AEFCF" w14:textId="57269B82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Moi dit Berthe étonnée</w:t>
      </w:r>
      <w:r>
        <w:rPr>
          <w:lang w:eastAsia="en-US"/>
        </w:rPr>
        <w:t xml:space="preserve"> ; </w:t>
      </w:r>
      <w:r w:rsidR="00BB5C58">
        <w:rPr>
          <w:lang w:eastAsia="en-US"/>
        </w:rPr>
        <w:t>Dieu m</w:t>
      </w:r>
      <w:r>
        <w:rPr>
          <w:lang w:eastAsia="en-US"/>
        </w:rPr>
        <w:t>’</w:t>
      </w:r>
      <w:r w:rsidR="00BB5C58">
        <w:rPr>
          <w:lang w:eastAsia="en-US"/>
        </w:rPr>
        <w:t>en préserve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ce serait douter de toi</w:t>
      </w:r>
      <w:r>
        <w:rPr>
          <w:lang w:eastAsia="en-US"/>
        </w:rPr>
        <w:t xml:space="preserve">, </w:t>
      </w:r>
      <w:r w:rsidR="00BB5C58">
        <w:rPr>
          <w:lang w:eastAsia="en-US"/>
        </w:rPr>
        <w:t>Lucien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la garde</w:t>
      </w:r>
      <w:r>
        <w:rPr>
          <w:lang w:eastAsia="en-US"/>
        </w:rPr>
        <w:t xml:space="preserve">, </w:t>
      </w:r>
      <w:r w:rsidR="00BB5C58">
        <w:rPr>
          <w:lang w:eastAsia="en-US"/>
        </w:rPr>
        <w:t>tu sais bien</w:t>
      </w:r>
      <w:r>
        <w:rPr>
          <w:lang w:eastAsia="en-US"/>
        </w:rPr>
        <w:t xml:space="preserve">, </w:t>
      </w:r>
      <w:r w:rsidR="00BB5C58">
        <w:rPr>
          <w:lang w:eastAsia="en-US"/>
        </w:rPr>
        <w:t>cette promesse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l</w:t>
      </w:r>
      <w:r>
        <w:rPr>
          <w:lang w:eastAsia="en-US"/>
        </w:rPr>
        <w:t>’</w:t>
      </w:r>
      <w:r w:rsidR="00BB5C58">
        <w:rPr>
          <w:lang w:eastAsia="en-US"/>
        </w:rPr>
        <w:t>aime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viens la toucher quelquefois quand personne ne m</w:t>
      </w:r>
      <w:r>
        <w:rPr>
          <w:lang w:eastAsia="en-US"/>
        </w:rPr>
        <w:t>’</w:t>
      </w:r>
      <w:r w:rsidR="00BB5C58">
        <w:rPr>
          <w:lang w:eastAsia="en-US"/>
        </w:rPr>
        <w:t>épie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la baise</w:t>
      </w:r>
      <w:r>
        <w:rPr>
          <w:lang w:eastAsia="en-US"/>
        </w:rPr>
        <w:t xml:space="preserve">…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mon trésor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l</w:t>
      </w:r>
      <w:r>
        <w:rPr>
          <w:lang w:eastAsia="en-US"/>
        </w:rPr>
        <w:t>’</w:t>
      </w:r>
      <w:r w:rsidR="00BB5C58">
        <w:rPr>
          <w:lang w:eastAsia="en-US"/>
        </w:rPr>
        <w:t>avenir de notre pauvre enfant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ajouta-t-elle en cachant sa belle tête brune jusque sous le bras de Lucien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mais elle est toujours là</w:t>
      </w:r>
      <w:r>
        <w:rPr>
          <w:lang w:eastAsia="en-US"/>
        </w:rPr>
        <w:t xml:space="preserve">, </w:t>
      </w:r>
      <w:r w:rsidR="00BB5C58">
        <w:rPr>
          <w:lang w:eastAsia="en-US"/>
        </w:rPr>
        <w:t>cette promesse</w:t>
      </w:r>
      <w:r>
        <w:rPr>
          <w:lang w:eastAsia="en-US"/>
        </w:rPr>
        <w:t xml:space="preserve">… </w:t>
      </w:r>
      <w:r w:rsidR="00BB5C58">
        <w:rPr>
          <w:lang w:eastAsia="en-US"/>
        </w:rPr>
        <w:t>Le jour où tu ne voudrais plus</w:t>
      </w:r>
      <w:r>
        <w:rPr>
          <w:lang w:eastAsia="en-US"/>
        </w:rPr>
        <w:t xml:space="preserve">, </w:t>
      </w:r>
      <w:r w:rsidR="00BB5C58">
        <w:rPr>
          <w:lang w:eastAsia="en-US"/>
        </w:rPr>
        <w:t>tu saurais où la reprendre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qu</w:t>
      </w:r>
      <w:r>
        <w:rPr>
          <w:lang w:eastAsia="en-US"/>
        </w:rPr>
        <w:t>’</w:t>
      </w:r>
      <w:r w:rsidR="00BB5C58">
        <w:rPr>
          <w:lang w:eastAsia="en-US"/>
        </w:rPr>
        <w:t>en aurais-je besoin</w:t>
      </w:r>
      <w:r>
        <w:rPr>
          <w:lang w:eastAsia="en-US"/>
        </w:rPr>
        <w:t xml:space="preserve">, </w:t>
      </w:r>
      <w:r w:rsidR="00BB5C58">
        <w:rPr>
          <w:lang w:eastAsia="en-US"/>
        </w:rPr>
        <w:t>moi</w:t>
      </w:r>
      <w:r>
        <w:rPr>
          <w:lang w:eastAsia="en-US"/>
        </w:rPr>
        <w:t xml:space="preserve">, </w:t>
      </w:r>
      <w:r w:rsidR="00BB5C58">
        <w:rPr>
          <w:lang w:eastAsia="en-US"/>
        </w:rPr>
        <w:t>pour mourir</w:t>
      </w:r>
      <w:r>
        <w:rPr>
          <w:lang w:eastAsia="en-US"/>
        </w:rPr>
        <w:t> ?…</w:t>
      </w:r>
    </w:p>
    <w:p w14:paraId="3DEB4C1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Sa voix se perdait en un murmure doux et comme plaintif</w:t>
      </w:r>
      <w:r w:rsidR="00A23BF9">
        <w:rPr>
          <w:lang w:eastAsia="en-US"/>
        </w:rPr>
        <w:t xml:space="preserve">. </w:t>
      </w:r>
      <w:r>
        <w:rPr>
          <w:lang w:eastAsia="en-US"/>
        </w:rPr>
        <w:t>Lucien frappa du pied</w:t>
      </w:r>
      <w:r w:rsidR="00A23BF9">
        <w:rPr>
          <w:lang w:eastAsia="en-US"/>
        </w:rPr>
        <w:t>.</w:t>
      </w:r>
    </w:p>
    <w:p w14:paraId="0C1BCB70" w14:textId="4A1C29F6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voilà bien les femmes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écria-t-il en colère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mourir</w:t>
      </w:r>
      <w:r>
        <w:rPr>
          <w:lang w:eastAsia="en-US"/>
        </w:rPr>
        <w:t xml:space="preserve">… </w:t>
      </w:r>
      <w:r w:rsidR="00BB5C58">
        <w:rPr>
          <w:lang w:eastAsia="en-US"/>
        </w:rPr>
        <w:t>mourir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Pourquoi parler de cela</w:t>
      </w:r>
      <w:r>
        <w:rPr>
          <w:lang w:eastAsia="en-US"/>
        </w:rPr>
        <w:t xml:space="preserve"> ?…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mourir</w:t>
      </w:r>
      <w:r>
        <w:rPr>
          <w:lang w:eastAsia="en-US"/>
        </w:rPr>
        <w:t xml:space="preserve"> ! </w:t>
      </w:r>
      <w:r w:rsidR="00BB5C58">
        <w:rPr>
          <w:lang w:eastAsia="en-US"/>
        </w:rPr>
        <w:t>il s</w:t>
      </w:r>
      <w:r>
        <w:rPr>
          <w:lang w:eastAsia="en-US"/>
        </w:rPr>
        <w:t>’</w:t>
      </w:r>
      <w:r w:rsidR="00BB5C58">
        <w:rPr>
          <w:lang w:eastAsia="en-US"/>
        </w:rPr>
        <w:t>agit bien de mourir</w:t>
      </w:r>
      <w:r>
        <w:rPr>
          <w:lang w:eastAsia="en-US"/>
        </w:rPr>
        <w:t xml:space="preserve"> ! </w:t>
      </w:r>
      <w:r w:rsidR="00BB5C58">
        <w:rPr>
          <w:lang w:eastAsia="en-US"/>
        </w:rPr>
        <w:t>Je te dis</w:t>
      </w:r>
      <w:r>
        <w:rPr>
          <w:lang w:eastAsia="en-US"/>
        </w:rPr>
        <w:t xml:space="preserve">, </w:t>
      </w:r>
      <w:r w:rsidR="00BB5C58">
        <w:rPr>
          <w:lang w:eastAsia="en-US"/>
        </w:rPr>
        <w:t>moi</w:t>
      </w:r>
      <w:r>
        <w:rPr>
          <w:lang w:eastAsia="en-US"/>
        </w:rPr>
        <w:t xml:space="preserve">, </w:t>
      </w:r>
      <w:r w:rsidR="00BB5C58">
        <w:rPr>
          <w:lang w:eastAsia="en-US"/>
        </w:rPr>
        <w:t>que tu seras heureuse autant que tu es aimée</w:t>
      </w:r>
      <w:r>
        <w:rPr>
          <w:lang w:eastAsia="en-US"/>
        </w:rPr>
        <w:t xml:space="preserve">… </w:t>
      </w:r>
      <w:r w:rsidR="00BB5C58">
        <w:rPr>
          <w:lang w:eastAsia="en-US"/>
        </w:rPr>
        <w:t>Voyons</w:t>
      </w:r>
      <w:r>
        <w:rPr>
          <w:lang w:eastAsia="en-US"/>
        </w:rPr>
        <w:t xml:space="preserve"> ! </w:t>
      </w:r>
      <w:r w:rsidR="00BB5C58">
        <w:rPr>
          <w:lang w:eastAsia="en-US"/>
        </w:rPr>
        <w:t>vite un sourire</w:t>
      </w:r>
      <w:r>
        <w:rPr>
          <w:lang w:eastAsia="en-US"/>
        </w:rPr>
        <w:t xml:space="preserve">, </w:t>
      </w:r>
      <w:r w:rsidR="00BB5C58">
        <w:rPr>
          <w:lang w:eastAsia="en-US"/>
        </w:rPr>
        <w:t>ou je me fâche tout de bon</w:t>
      </w:r>
      <w:r>
        <w:rPr>
          <w:lang w:eastAsia="en-US"/>
        </w:rPr>
        <w:t> !</w:t>
      </w:r>
    </w:p>
    <w:p w14:paraId="5424266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sourire vint</w:t>
      </w:r>
      <w:r w:rsidR="00A23BF9">
        <w:rPr>
          <w:lang w:eastAsia="en-US"/>
        </w:rPr>
        <w:t xml:space="preserve">, </w:t>
      </w:r>
      <w:r>
        <w:rPr>
          <w:lang w:eastAsia="en-US"/>
        </w:rPr>
        <w:t>obéissant</w:t>
      </w:r>
      <w:r w:rsidR="00A23BF9">
        <w:rPr>
          <w:lang w:eastAsia="en-US"/>
        </w:rPr>
        <w:t xml:space="preserve">, </w:t>
      </w:r>
      <w:r>
        <w:rPr>
          <w:lang w:eastAsia="en-US"/>
        </w:rPr>
        <w:t>sur les lèvres de Berthe</w:t>
      </w:r>
      <w:r w:rsidR="00A23BF9">
        <w:rPr>
          <w:lang w:eastAsia="en-US"/>
        </w:rPr>
        <w:t xml:space="preserve">. </w:t>
      </w:r>
      <w:r>
        <w:rPr>
          <w:lang w:eastAsia="en-US"/>
        </w:rPr>
        <w:t>Mais Lucien restait triste</w:t>
      </w:r>
      <w:r w:rsidR="00A23BF9">
        <w:rPr>
          <w:lang w:eastAsia="en-US"/>
        </w:rPr>
        <w:t>.</w:t>
      </w:r>
    </w:p>
    <w:p w14:paraId="63300E39" w14:textId="5C62EC9E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Allons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dit-il en se levant brusquement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en ai pour toute la journée</w:t>
      </w:r>
      <w:r>
        <w:rPr>
          <w:lang w:eastAsia="en-US"/>
        </w:rPr>
        <w:t xml:space="preserve">… </w:t>
      </w:r>
      <w:r w:rsidR="00BB5C58">
        <w:rPr>
          <w:lang w:eastAsia="en-US"/>
        </w:rPr>
        <w:t>D</w:t>
      </w:r>
      <w:r>
        <w:rPr>
          <w:lang w:eastAsia="en-US"/>
        </w:rPr>
        <w:t>’</w:t>
      </w:r>
      <w:r w:rsidR="00BB5C58">
        <w:rPr>
          <w:lang w:eastAsia="en-US"/>
        </w:rPr>
        <w:t>ici jusqu</w:t>
      </w:r>
      <w:r>
        <w:rPr>
          <w:lang w:eastAsia="en-US"/>
        </w:rPr>
        <w:t>’</w:t>
      </w:r>
      <w:r w:rsidR="00BB5C58">
        <w:rPr>
          <w:lang w:eastAsia="en-US"/>
        </w:rPr>
        <w:t>à Vitré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je vais te voir pleurer et </w:t>
      </w:r>
      <w:r w:rsidR="00BB5C58">
        <w:rPr>
          <w:lang w:eastAsia="en-US"/>
        </w:rPr>
        <w:lastRenderedPageBreak/>
        <w:t>t</w:t>
      </w:r>
      <w:r>
        <w:rPr>
          <w:lang w:eastAsia="en-US"/>
        </w:rPr>
        <w:t>’</w:t>
      </w:r>
      <w:r w:rsidR="00BB5C58">
        <w:rPr>
          <w:lang w:eastAsia="en-US"/>
        </w:rPr>
        <w:t>entendre me dire</w:t>
      </w:r>
      <w:r>
        <w:rPr>
          <w:lang w:eastAsia="en-US"/>
        </w:rPr>
        <w:t xml:space="preserve"> : </w:t>
      </w:r>
      <w:r w:rsidR="00BB5C58">
        <w:rPr>
          <w:lang w:eastAsia="en-US"/>
        </w:rPr>
        <w:t>Ai-je besoin de cela pour mourir</w:t>
      </w:r>
      <w:r>
        <w:rPr>
          <w:lang w:eastAsia="en-US"/>
        </w:rPr>
        <w:t xml:space="preserve"> ?…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Mourir</w:t>
      </w:r>
      <w:r>
        <w:rPr>
          <w:lang w:eastAsia="en-US"/>
        </w:rPr>
        <w:t xml:space="preserve"> !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Berthe</w:t>
      </w:r>
      <w:r>
        <w:rPr>
          <w:lang w:eastAsia="en-US"/>
        </w:rPr>
        <w:t xml:space="preserve"> ! </w:t>
      </w:r>
      <w:r w:rsidR="00BB5C58">
        <w:rPr>
          <w:lang w:eastAsia="en-US"/>
        </w:rPr>
        <w:t>toi</w:t>
      </w:r>
      <w:r>
        <w:rPr>
          <w:lang w:eastAsia="en-US"/>
        </w:rPr>
        <w:t xml:space="preserve">, </w:t>
      </w:r>
      <w:r w:rsidR="00BB5C58">
        <w:rPr>
          <w:lang w:eastAsia="en-US"/>
        </w:rPr>
        <w:t>mourir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Va</w:t>
      </w:r>
      <w:r>
        <w:rPr>
          <w:lang w:eastAsia="en-US"/>
        </w:rPr>
        <w:t xml:space="preserve"> ! </w:t>
      </w:r>
      <w:r w:rsidR="00BB5C58">
        <w:rPr>
          <w:lang w:eastAsia="en-US"/>
        </w:rPr>
        <w:t>si tu m</w:t>
      </w:r>
      <w:r>
        <w:rPr>
          <w:lang w:eastAsia="en-US"/>
        </w:rPr>
        <w:t>’</w:t>
      </w:r>
      <w:r w:rsidR="00BB5C58">
        <w:rPr>
          <w:lang w:eastAsia="en-US"/>
        </w:rPr>
        <w:t>aimais</w:t>
      </w:r>
      <w:r>
        <w:rPr>
          <w:lang w:eastAsia="en-US"/>
        </w:rPr>
        <w:t xml:space="preserve">, </w:t>
      </w:r>
      <w:r w:rsidR="00BB5C58">
        <w:rPr>
          <w:lang w:eastAsia="en-US"/>
        </w:rPr>
        <w:t>tu laisserais mon pauvre cœur en paix</w:t>
      </w:r>
      <w:r>
        <w:rPr>
          <w:lang w:eastAsia="en-US"/>
        </w:rPr>
        <w:t>…</w:t>
      </w:r>
    </w:p>
    <w:p w14:paraId="6BE15DC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Si je t</w:t>
      </w:r>
      <w:r>
        <w:rPr>
          <w:lang w:eastAsia="en-US"/>
        </w:rPr>
        <w:t>’</w:t>
      </w:r>
      <w:r w:rsidR="00BB5C58">
        <w:rPr>
          <w:lang w:eastAsia="en-US"/>
        </w:rPr>
        <w:t>aimais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balbutia Berthe de cette voix basse et passionnée qui frémit et vibre tout au fond de l</w:t>
      </w:r>
      <w:r>
        <w:rPr>
          <w:lang w:eastAsia="en-US"/>
        </w:rPr>
        <w:t>’</w:t>
      </w:r>
      <w:r w:rsidR="00BB5C58">
        <w:rPr>
          <w:lang w:eastAsia="en-US"/>
        </w:rPr>
        <w:t>âme</w:t>
      </w:r>
      <w:r>
        <w:rPr>
          <w:lang w:eastAsia="en-US"/>
        </w:rPr>
        <w:t>.</w:t>
      </w:r>
    </w:p>
    <w:p w14:paraId="2730E1A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se pendait à son cou</w:t>
      </w:r>
      <w:r w:rsidR="00A23BF9">
        <w:rPr>
          <w:lang w:eastAsia="en-US"/>
        </w:rPr>
        <w:t>.</w:t>
      </w:r>
    </w:p>
    <w:p w14:paraId="2AE633F2" w14:textId="0A2F629E" w:rsidR="00A23BF9" w:rsidRDefault="00BB5C58" w:rsidP="00A23BF9">
      <w:pPr>
        <w:rPr>
          <w:lang w:eastAsia="en-US"/>
        </w:rPr>
      </w:pPr>
      <w:r>
        <w:rPr>
          <w:lang w:eastAsia="en-US"/>
        </w:rPr>
        <w:t>Elle était belle d</w:t>
      </w:r>
      <w:r w:rsidR="00A23BF9">
        <w:rPr>
          <w:lang w:eastAsia="en-US"/>
        </w:rPr>
        <w:t>’</w:t>
      </w:r>
      <w:r>
        <w:rPr>
          <w:lang w:eastAsia="en-US"/>
        </w:rPr>
        <w:t>amour chaste et à la fois ardent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Belle</w:t>
      </w:r>
      <w:r w:rsidR="00A23BF9">
        <w:rPr>
          <w:lang w:eastAsia="en-US"/>
        </w:rPr>
        <w:t xml:space="preserve">, </w:t>
      </w:r>
      <w:r>
        <w:rPr>
          <w:lang w:eastAsia="en-US"/>
        </w:rPr>
        <w:t>belle</w:t>
      </w:r>
      <w:r w:rsidR="00A23BF9">
        <w:rPr>
          <w:lang w:eastAsia="en-US"/>
        </w:rPr>
        <w:t> !</w:t>
      </w:r>
    </w:p>
    <w:p w14:paraId="72C053C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Lucien la soutenait à bras le corps</w:t>
      </w:r>
      <w:r w:rsidR="00A23BF9">
        <w:rPr>
          <w:lang w:eastAsia="en-US"/>
        </w:rPr>
        <w:t xml:space="preserve">. </w:t>
      </w:r>
      <w:r>
        <w:rPr>
          <w:lang w:eastAsia="en-US"/>
        </w:rPr>
        <w:t>Leurs lèvres se touchaient</w:t>
      </w:r>
      <w:r w:rsidR="00A23BF9">
        <w:rPr>
          <w:lang w:eastAsia="en-US"/>
        </w:rPr>
        <w:t xml:space="preserve">. </w:t>
      </w:r>
      <w:r>
        <w:rPr>
          <w:lang w:eastAsia="en-US"/>
        </w:rPr>
        <w:t>Berthe tressaillit et se rejeta violemment en arrière</w:t>
      </w:r>
      <w:r w:rsidR="00A23BF9">
        <w:rPr>
          <w:lang w:eastAsia="en-US"/>
        </w:rPr>
        <w:t>.</w:t>
      </w:r>
    </w:p>
    <w:p w14:paraId="7082D630" w14:textId="7915F3CF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Il y a quelqu</w:t>
      </w:r>
      <w:r>
        <w:rPr>
          <w:lang w:eastAsia="en-US"/>
        </w:rPr>
        <w:t>’</w:t>
      </w:r>
      <w:r w:rsidR="00BB5C58">
        <w:rPr>
          <w:lang w:eastAsia="en-US"/>
        </w:rPr>
        <w:t>un là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dit-elle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là</w:t>
      </w:r>
      <w:r>
        <w:rPr>
          <w:lang w:eastAsia="en-US"/>
        </w:rPr>
        <w:t xml:space="preserve"> ! </w:t>
      </w:r>
      <w:r w:rsidR="00BB5C58">
        <w:rPr>
          <w:lang w:eastAsia="en-US"/>
        </w:rPr>
        <w:t>Son doigt tendu désignait la partie du chêne creux qui s</w:t>
      </w:r>
      <w:r>
        <w:rPr>
          <w:lang w:eastAsia="en-US"/>
        </w:rPr>
        <w:t>’</w:t>
      </w:r>
      <w:r w:rsidR="00BB5C58">
        <w:rPr>
          <w:lang w:eastAsia="en-US"/>
        </w:rPr>
        <w:t>appuyait à la forêt</w:t>
      </w:r>
      <w:r>
        <w:rPr>
          <w:lang w:eastAsia="en-US"/>
        </w:rPr>
        <w:t>.</w:t>
      </w:r>
    </w:p>
    <w:p w14:paraId="0A454F39" w14:textId="12EBA63D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ce quelqu</w:t>
      </w:r>
      <w:r>
        <w:rPr>
          <w:lang w:eastAsia="en-US"/>
        </w:rPr>
        <w:t>’</w:t>
      </w:r>
      <w:r w:rsidR="00BB5C58">
        <w:rPr>
          <w:lang w:eastAsia="en-US"/>
        </w:rPr>
        <w:t>un-là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Lucien à voix haute et en riant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je l</w:t>
      </w:r>
      <w:r>
        <w:rPr>
          <w:lang w:eastAsia="en-US"/>
        </w:rPr>
        <w:t>’</w:t>
      </w:r>
      <w:r w:rsidR="00BB5C58">
        <w:rPr>
          <w:lang w:eastAsia="en-US"/>
        </w:rPr>
        <w:t>invite à nos noces</w:t>
      </w:r>
      <w:r>
        <w:rPr>
          <w:lang w:eastAsia="en-US"/>
        </w:rPr>
        <w:t xml:space="preserve">… </w:t>
      </w:r>
      <w:r w:rsidR="00BB5C58">
        <w:rPr>
          <w:lang w:eastAsia="en-US"/>
        </w:rPr>
        <w:t>Ce quelqu</w:t>
      </w:r>
      <w:r>
        <w:rPr>
          <w:lang w:eastAsia="en-US"/>
        </w:rPr>
        <w:t>’</w:t>
      </w:r>
      <w:r w:rsidR="00BB5C58">
        <w:rPr>
          <w:lang w:eastAsia="en-US"/>
        </w:rPr>
        <w:t>un entend-il</w:t>
      </w:r>
      <w:r>
        <w:rPr>
          <w:lang w:eastAsia="en-US"/>
        </w:rPr>
        <w:t> ?</w:t>
      </w:r>
    </w:p>
    <w:p w14:paraId="44281BF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Point de réponse</w:t>
      </w:r>
      <w:r w:rsidR="00A23BF9">
        <w:rPr>
          <w:lang w:eastAsia="en-US"/>
        </w:rPr>
        <w:t>.</w:t>
      </w:r>
    </w:p>
    <w:p w14:paraId="3F3F7CEE" w14:textId="60E4B51D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Tu te seras trompée</w:t>
      </w:r>
      <w:r>
        <w:rPr>
          <w:lang w:eastAsia="en-US"/>
        </w:rPr>
        <w:t xml:space="preserve">, </w:t>
      </w:r>
      <w:r w:rsidR="00BB5C58">
        <w:rPr>
          <w:lang w:eastAsia="en-US"/>
        </w:rPr>
        <w:t>Berthe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 Lucien sérieusement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mais ce que j</w:t>
      </w:r>
      <w:r>
        <w:rPr>
          <w:lang w:eastAsia="en-US"/>
        </w:rPr>
        <w:t>’</w:t>
      </w:r>
      <w:r w:rsidR="00BB5C58">
        <w:rPr>
          <w:lang w:eastAsia="en-US"/>
        </w:rPr>
        <w:t>ai dit est dit</w:t>
      </w:r>
      <w:r>
        <w:rPr>
          <w:lang w:eastAsia="en-US"/>
        </w:rPr>
        <w:t xml:space="preserve">… </w:t>
      </w:r>
      <w:r w:rsidR="00BB5C58">
        <w:rPr>
          <w:lang w:eastAsia="en-US"/>
        </w:rPr>
        <w:t>nous avons trop attendu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vais à Vitré porter une lettre de mon oncle</w:t>
      </w:r>
      <w:r>
        <w:rPr>
          <w:lang w:eastAsia="en-US"/>
        </w:rPr>
        <w:t xml:space="preserve">, </w:t>
      </w:r>
      <w:r w:rsidR="00BB5C58">
        <w:rPr>
          <w:lang w:eastAsia="en-US"/>
        </w:rPr>
        <w:t>et au retour</w:t>
      </w:r>
      <w:r>
        <w:rPr>
          <w:lang w:eastAsia="en-US"/>
        </w:rPr>
        <w:t xml:space="preserve">, </w:t>
      </w:r>
      <w:r w:rsidR="00BB5C58">
        <w:rPr>
          <w:lang w:eastAsia="en-US"/>
        </w:rPr>
        <w:t>je lui conterai nos affaires</w:t>
      </w:r>
      <w:r>
        <w:rPr>
          <w:lang w:eastAsia="en-US"/>
        </w:rPr>
        <w:t>.</w:t>
      </w:r>
    </w:p>
    <w:p w14:paraId="3844E7B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fit Berthe effrayée</w:t>
      </w:r>
      <w:r>
        <w:rPr>
          <w:lang w:eastAsia="en-US"/>
        </w:rPr>
        <w:t>.</w:t>
      </w:r>
    </w:p>
    <w:p w14:paraId="4EFB449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Sois tranquille</w:t>
      </w:r>
      <w:r>
        <w:rPr>
          <w:lang w:eastAsia="en-US"/>
        </w:rPr>
        <w:t xml:space="preserve">… 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je suis faible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Je te dis</w:t>
      </w:r>
      <w:r>
        <w:rPr>
          <w:lang w:eastAsia="en-US"/>
        </w:rPr>
        <w:t xml:space="preserve">, </w:t>
      </w:r>
      <w:r w:rsidR="00BB5C58">
        <w:rPr>
          <w:lang w:eastAsia="en-US"/>
        </w:rPr>
        <w:t>moi</w:t>
      </w:r>
      <w:r>
        <w:rPr>
          <w:lang w:eastAsia="en-US"/>
        </w:rPr>
        <w:t xml:space="preserve">, </w:t>
      </w:r>
      <w:r w:rsidR="00BB5C58">
        <w:rPr>
          <w:lang w:eastAsia="en-US"/>
        </w:rPr>
        <w:t>que dans quinze jours tu seras ma femme devant le maire et le recteur</w:t>
      </w:r>
      <w:r>
        <w:rPr>
          <w:lang w:eastAsia="en-US"/>
        </w:rPr>
        <w:t xml:space="preserve">… </w:t>
      </w:r>
      <w:r w:rsidR="00BB5C58">
        <w:rPr>
          <w:lang w:eastAsia="en-US"/>
        </w:rPr>
        <w:t>Ah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je suis faible</w:t>
      </w:r>
      <w:r>
        <w:rPr>
          <w:lang w:eastAsia="en-US"/>
        </w:rPr>
        <w:t> !…</w:t>
      </w:r>
    </w:p>
    <w:p w14:paraId="5B1EAAD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saisit son fusil adossé contre l</w:t>
      </w:r>
      <w:r w:rsidR="00A23BF9">
        <w:rPr>
          <w:lang w:eastAsia="en-US"/>
        </w:rPr>
        <w:t>’</w:t>
      </w:r>
      <w:r>
        <w:rPr>
          <w:lang w:eastAsia="en-US"/>
        </w:rPr>
        <w:t>arbre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revint à Berthe qu</w:t>
      </w:r>
      <w:r w:rsidR="00A23BF9">
        <w:rPr>
          <w:lang w:eastAsia="en-US"/>
        </w:rPr>
        <w:t>’</w:t>
      </w:r>
      <w:r>
        <w:rPr>
          <w:lang w:eastAsia="en-US"/>
        </w:rPr>
        <w:t>il embrassa encore</w:t>
      </w:r>
      <w:r w:rsidR="00A23BF9">
        <w:rPr>
          <w:lang w:eastAsia="en-US"/>
        </w:rPr>
        <w:t>.</w:t>
      </w:r>
    </w:p>
    <w:p w14:paraId="52A2E9DD" w14:textId="7A4F09A0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Au revoir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dit-il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as-tu jamais entendu parler de ça toi</w:t>
      </w:r>
      <w:r>
        <w:rPr>
          <w:lang w:eastAsia="en-US"/>
        </w:rPr>
        <w:t>, M. </w:t>
      </w:r>
      <w:r w:rsidR="00BB5C58">
        <w:rPr>
          <w:lang w:eastAsia="en-US"/>
        </w:rPr>
        <w:t xml:space="preserve">Honoré </w:t>
      </w:r>
      <w:proofErr w:type="spellStart"/>
      <w:r w:rsidR="00BB5C58">
        <w:rPr>
          <w:lang w:eastAsia="en-US"/>
        </w:rPr>
        <w:t>Crébu</w:t>
      </w:r>
      <w:proofErr w:type="spellEnd"/>
      <w:r w:rsidR="00BB5C58">
        <w:rPr>
          <w:lang w:eastAsia="en-US"/>
        </w:rPr>
        <w:t xml:space="preserve"> de </w:t>
      </w:r>
      <w:proofErr w:type="spellStart"/>
      <w:r w:rsidR="00BB5C58">
        <w:rPr>
          <w:lang w:eastAsia="en-US"/>
        </w:rPr>
        <w:t>Pélihou</w:t>
      </w:r>
      <w:proofErr w:type="spellEnd"/>
      <w:r>
        <w:rPr>
          <w:lang w:eastAsia="en-US"/>
        </w:rPr>
        <w:t> ?</w:t>
      </w:r>
    </w:p>
    <w:p w14:paraId="4F4006B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Non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répliqua Berthe</w:t>
      </w:r>
      <w:r>
        <w:rPr>
          <w:lang w:eastAsia="en-US"/>
        </w:rPr>
        <w:t>.</w:t>
      </w:r>
    </w:p>
    <w:p w14:paraId="11C7BEB4" w14:textId="0A99EAD2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À Vitré</w:t>
      </w:r>
      <w:r>
        <w:rPr>
          <w:lang w:eastAsia="en-US"/>
        </w:rPr>
        <w:t xml:space="preserve">… </w:t>
      </w:r>
      <w:r w:rsidR="00BB5C58">
        <w:rPr>
          <w:lang w:eastAsia="en-US"/>
        </w:rPr>
        <w:t>acheva Lucien qui lisait la suscription d</w:t>
      </w:r>
      <w:r>
        <w:rPr>
          <w:lang w:eastAsia="en-US"/>
        </w:rPr>
        <w:t>’</w:t>
      </w:r>
      <w:r w:rsidR="00BB5C58">
        <w:rPr>
          <w:lang w:eastAsia="en-US"/>
        </w:rPr>
        <w:t>une lettre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je croyais connaître tout le monde à Vitré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surtout ceux qui portent notre nom</w:t>
      </w:r>
      <w:r>
        <w:rPr>
          <w:lang w:eastAsia="en-US"/>
        </w:rPr>
        <w:t xml:space="preserve">… </w:t>
      </w:r>
      <w:r w:rsidR="00BB5C58">
        <w:rPr>
          <w:lang w:eastAsia="en-US"/>
        </w:rPr>
        <w:t>Enfin</w:t>
      </w:r>
      <w:r>
        <w:rPr>
          <w:lang w:eastAsia="en-US"/>
        </w:rPr>
        <w:t xml:space="preserve">, </w:t>
      </w:r>
      <w:r w:rsidR="00BB5C58">
        <w:rPr>
          <w:lang w:eastAsia="en-US"/>
        </w:rPr>
        <w:t>n</w:t>
      </w:r>
      <w:r>
        <w:rPr>
          <w:lang w:eastAsia="en-US"/>
        </w:rPr>
        <w:t>’</w:t>
      </w:r>
      <w:r w:rsidR="00BB5C58">
        <w:rPr>
          <w:lang w:eastAsia="en-US"/>
        </w:rPr>
        <w:t>importe</w:t>
      </w:r>
      <w:r>
        <w:rPr>
          <w:lang w:eastAsia="en-US"/>
        </w:rPr>
        <w:t xml:space="preserve">… </w:t>
      </w:r>
      <w:r w:rsidR="00BB5C58">
        <w:rPr>
          <w:lang w:eastAsia="en-US"/>
        </w:rPr>
        <w:t>au revoir</w:t>
      </w:r>
      <w:r>
        <w:rPr>
          <w:lang w:eastAsia="en-US"/>
        </w:rPr>
        <w:t> !</w:t>
      </w:r>
    </w:p>
    <w:p w14:paraId="0C92B0C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sortit du creux de l</w:t>
      </w:r>
      <w:r w:rsidR="00A23BF9">
        <w:rPr>
          <w:lang w:eastAsia="en-US"/>
        </w:rPr>
        <w:t>’</w:t>
      </w:r>
      <w:r>
        <w:rPr>
          <w:lang w:eastAsia="en-US"/>
        </w:rPr>
        <w:t>arbre et appela Olivette d</w:t>
      </w:r>
      <w:r w:rsidR="00A23BF9">
        <w:rPr>
          <w:lang w:eastAsia="en-US"/>
        </w:rPr>
        <w:t>’</w:t>
      </w:r>
      <w:r>
        <w:rPr>
          <w:lang w:eastAsia="en-US"/>
        </w:rPr>
        <w:t>une voix retentissante</w:t>
      </w:r>
      <w:r w:rsidR="00A23BF9">
        <w:rPr>
          <w:lang w:eastAsia="en-US"/>
        </w:rPr>
        <w:t>.</w:t>
      </w:r>
    </w:p>
    <w:p w14:paraId="6D44C24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Olivette parut presque aussitôt</w:t>
      </w:r>
      <w:r w:rsidR="00A23BF9">
        <w:rPr>
          <w:lang w:eastAsia="en-US"/>
        </w:rPr>
        <w:t xml:space="preserve">, </w:t>
      </w:r>
      <w:r>
        <w:rPr>
          <w:lang w:eastAsia="en-US"/>
        </w:rPr>
        <w:t>raide</w:t>
      </w:r>
      <w:r w:rsidR="00A23BF9">
        <w:rPr>
          <w:lang w:eastAsia="en-US"/>
        </w:rPr>
        <w:t xml:space="preserve">, </w:t>
      </w:r>
      <w:r>
        <w:rPr>
          <w:lang w:eastAsia="en-US"/>
        </w:rPr>
        <w:t>digne</w:t>
      </w:r>
      <w:r w:rsidR="00A23BF9">
        <w:rPr>
          <w:lang w:eastAsia="en-US"/>
        </w:rPr>
        <w:t xml:space="preserve">, </w:t>
      </w:r>
      <w:r>
        <w:rPr>
          <w:lang w:eastAsia="en-US"/>
        </w:rPr>
        <w:t>guindée</w:t>
      </w:r>
      <w:r w:rsidR="00A23BF9">
        <w:rPr>
          <w:lang w:eastAsia="en-US"/>
        </w:rPr>
        <w:t>.</w:t>
      </w:r>
    </w:p>
    <w:p w14:paraId="2DBEF161" w14:textId="156310A9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Tu vas ramener Berthe au château</w:t>
      </w:r>
      <w:r>
        <w:rPr>
          <w:lang w:eastAsia="en-US"/>
        </w:rPr>
        <w:t xml:space="preserve">, </w:t>
      </w:r>
      <w:r w:rsidR="00BB5C58">
        <w:rPr>
          <w:lang w:eastAsia="en-US"/>
        </w:rPr>
        <w:t>Olivette</w:t>
      </w:r>
      <w:r>
        <w:rPr>
          <w:lang w:eastAsia="en-US"/>
        </w:rPr>
        <w:t xml:space="preserve">, </w:t>
      </w:r>
      <w:r w:rsidR="00BB5C58">
        <w:rPr>
          <w:lang w:eastAsia="en-US"/>
        </w:rPr>
        <w:t>lui dit Lucien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y pense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t</w:t>
      </w:r>
      <w:r>
        <w:rPr>
          <w:lang w:eastAsia="en-US"/>
        </w:rPr>
        <w:t>’</w:t>
      </w:r>
      <w:r w:rsidR="00BB5C58">
        <w:rPr>
          <w:lang w:eastAsia="en-US"/>
        </w:rPr>
        <w:t>ai grondée tout à l</w:t>
      </w:r>
      <w:r>
        <w:rPr>
          <w:lang w:eastAsia="en-US"/>
        </w:rPr>
        <w:t>’</w:t>
      </w:r>
      <w:r w:rsidR="00BB5C58">
        <w:rPr>
          <w:lang w:eastAsia="en-US"/>
        </w:rPr>
        <w:t>heure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te donnerai un mouchoir de cou pour ta peine</w:t>
      </w:r>
      <w:r>
        <w:rPr>
          <w:lang w:eastAsia="en-US"/>
        </w:rPr>
        <w:t>.</w:t>
      </w:r>
    </w:p>
    <w:p w14:paraId="3217EB4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n</w:t>
      </w:r>
      <w:r>
        <w:rPr>
          <w:lang w:eastAsia="en-US"/>
        </w:rPr>
        <w:t>’</w:t>
      </w:r>
      <w:r w:rsidR="00BB5C58">
        <w:rPr>
          <w:lang w:eastAsia="en-US"/>
        </w:rPr>
        <w:t>ai pas besoin de votre mouchoir de cou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Lucien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répondit sèchement Olivette</w:t>
      </w:r>
      <w:r>
        <w:rPr>
          <w:lang w:eastAsia="en-US"/>
        </w:rPr>
        <w:t>.</w:t>
      </w:r>
    </w:p>
    <w:p w14:paraId="498C27E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Hein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fit le jeune homme qui crut avoir mal entendu</w:t>
      </w:r>
      <w:r>
        <w:rPr>
          <w:lang w:eastAsia="en-US"/>
        </w:rPr>
        <w:t>.</w:t>
      </w:r>
    </w:p>
    <w:p w14:paraId="7AD36BF1" w14:textId="7AB657F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reçois mes gages pour faire mon devoir</w:t>
      </w:r>
      <w:r>
        <w:rPr>
          <w:lang w:eastAsia="en-US"/>
        </w:rPr>
        <w:t xml:space="preserve">, </w:t>
      </w:r>
      <w:r w:rsidR="00BB5C58">
        <w:rPr>
          <w:lang w:eastAsia="en-US"/>
        </w:rPr>
        <w:t>poursuivit Olivette qui avait pris la pose d</w:t>
      </w:r>
      <w:r>
        <w:rPr>
          <w:lang w:eastAsia="en-US"/>
        </w:rPr>
        <w:t>’</w:t>
      </w:r>
      <w:r w:rsidR="00BB5C58">
        <w:rPr>
          <w:lang w:eastAsia="en-US"/>
        </w:rPr>
        <w:t>une reine de théâtre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gardez vos cadeaux pour les demoiselles de Vitré</w:t>
      </w:r>
      <w:r>
        <w:rPr>
          <w:lang w:eastAsia="en-US"/>
        </w:rPr>
        <w:t> !</w:t>
      </w:r>
    </w:p>
    <w:p w14:paraId="20C3501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Ceci fut dit avec cette juste mesure que la belle moitié du genre humain possède toute seule</w:t>
      </w:r>
      <w:r w:rsidR="00A23BF9">
        <w:rPr>
          <w:lang w:eastAsia="en-US"/>
        </w:rPr>
        <w:t xml:space="preserve"> : </w:t>
      </w:r>
      <w:r>
        <w:rPr>
          <w:lang w:eastAsia="en-US"/>
        </w:rPr>
        <w:t>assez haut pour que Berthe l</w:t>
      </w:r>
      <w:r w:rsidR="00A23BF9">
        <w:rPr>
          <w:lang w:eastAsia="en-US"/>
        </w:rPr>
        <w:t>’</w:t>
      </w:r>
      <w:r>
        <w:rPr>
          <w:lang w:eastAsia="en-US"/>
        </w:rPr>
        <w:t>entendit</w:t>
      </w:r>
      <w:r w:rsidR="00A23BF9">
        <w:rPr>
          <w:lang w:eastAsia="en-US"/>
        </w:rPr>
        <w:t xml:space="preserve">, </w:t>
      </w:r>
      <w:r>
        <w:rPr>
          <w:lang w:eastAsia="en-US"/>
        </w:rPr>
        <w:t>assez bas pour que Lucien ouvrit l</w:t>
      </w:r>
      <w:r w:rsidR="00A23BF9">
        <w:rPr>
          <w:lang w:eastAsia="en-US"/>
        </w:rPr>
        <w:t>’</w:t>
      </w:r>
      <w:r>
        <w:rPr>
          <w:lang w:eastAsia="en-US"/>
        </w:rPr>
        <w:t>oreille et répétât</w:t>
      </w:r>
      <w:r w:rsidR="00A23BF9">
        <w:rPr>
          <w:lang w:eastAsia="en-US"/>
        </w:rPr>
        <w:t xml:space="preserve"> : </w:t>
      </w:r>
      <w:r>
        <w:rPr>
          <w:lang w:eastAsia="en-US"/>
        </w:rPr>
        <w:t>Hein</w:t>
      </w:r>
      <w:r w:rsidR="00A23BF9">
        <w:rPr>
          <w:lang w:eastAsia="en-US"/>
        </w:rPr>
        <w:t> ?…</w:t>
      </w:r>
    </w:p>
    <w:p w14:paraId="5613538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Olivette manqua cependant son effet</w:t>
      </w:r>
      <w:r w:rsidR="00A23BF9">
        <w:rPr>
          <w:lang w:eastAsia="en-US"/>
        </w:rPr>
        <w:t xml:space="preserve">, </w:t>
      </w:r>
      <w:r>
        <w:rPr>
          <w:lang w:eastAsia="en-US"/>
        </w:rPr>
        <w:t>en ce sens que Berthe ne fit nulle attention à cela</w:t>
      </w:r>
      <w:r w:rsidR="00A23BF9">
        <w:rPr>
          <w:lang w:eastAsia="en-US"/>
        </w:rPr>
        <w:t>.</w:t>
      </w:r>
    </w:p>
    <w:p w14:paraId="25E8DB6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Lucien tourna le dos à la soubrette</w:t>
      </w:r>
      <w:r w:rsidR="00A23BF9">
        <w:rPr>
          <w:lang w:eastAsia="en-US"/>
        </w:rPr>
        <w:t xml:space="preserve">, </w:t>
      </w:r>
      <w:r>
        <w:rPr>
          <w:lang w:eastAsia="en-US"/>
        </w:rPr>
        <w:t>embrassa Chéri à l</w:t>
      </w:r>
      <w:r w:rsidR="00A23BF9">
        <w:rPr>
          <w:lang w:eastAsia="en-US"/>
        </w:rPr>
        <w:t>’</w:t>
      </w:r>
      <w:r>
        <w:rPr>
          <w:lang w:eastAsia="en-US"/>
        </w:rPr>
        <w:t xml:space="preserve">intention de sa maîtresse et descendit le sentier qui conduisait à la </w:t>
      </w:r>
      <w:proofErr w:type="spellStart"/>
      <w:r>
        <w:rPr>
          <w:lang w:eastAsia="en-US"/>
        </w:rPr>
        <w:t>Vesvre</w:t>
      </w:r>
      <w:proofErr w:type="spellEnd"/>
      <w:r w:rsidR="00A23BF9">
        <w:rPr>
          <w:lang w:eastAsia="en-US"/>
        </w:rPr>
        <w:t>.</w:t>
      </w:r>
    </w:p>
    <w:p w14:paraId="46551C49" w14:textId="47A93A5D" w:rsidR="00A23BF9" w:rsidRDefault="00BB5C58" w:rsidP="00A23BF9">
      <w:pPr>
        <w:rPr>
          <w:lang w:eastAsia="en-US"/>
        </w:rPr>
      </w:pPr>
      <w:r>
        <w:rPr>
          <w:lang w:eastAsia="en-US"/>
        </w:rPr>
        <w:t>Tandis que Lucien descendait vers la plaine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ne pouvait le suivre des yeux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Mais elle écouta</w:t>
      </w:r>
      <w:r w:rsidR="00A23BF9">
        <w:rPr>
          <w:lang w:eastAsia="en-US"/>
        </w:rPr>
        <w:t xml:space="preserve">, </w:t>
      </w:r>
      <w:r>
        <w:rPr>
          <w:lang w:eastAsia="en-US"/>
        </w:rPr>
        <w:t>longtemps aussi</w:t>
      </w:r>
      <w:r w:rsidR="00A23BF9">
        <w:rPr>
          <w:lang w:eastAsia="en-US"/>
        </w:rPr>
        <w:t xml:space="preserve">, </w:t>
      </w:r>
      <w:r>
        <w:rPr>
          <w:lang w:eastAsia="en-US"/>
        </w:rPr>
        <w:t>jusqu</w:t>
      </w:r>
      <w:r w:rsidR="00A23BF9">
        <w:rPr>
          <w:lang w:eastAsia="en-US"/>
        </w:rPr>
        <w:t>’</w:t>
      </w:r>
      <w:r>
        <w:rPr>
          <w:lang w:eastAsia="en-US"/>
        </w:rPr>
        <w:t>à ce que le bruit de ses pas se fît insensiblement à son ouïe exercée</w:t>
      </w:r>
      <w:r w:rsidR="00A23BF9">
        <w:rPr>
          <w:lang w:eastAsia="en-US"/>
        </w:rPr>
        <w:t>.</w:t>
      </w:r>
    </w:p>
    <w:p w14:paraId="6EA9E88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Alors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croisa les bras sur sa poitrine et demeura pensive</w:t>
      </w:r>
      <w:r w:rsidR="00A23BF9">
        <w:rPr>
          <w:lang w:eastAsia="en-US"/>
        </w:rPr>
        <w:t>.</w:t>
      </w:r>
    </w:p>
    <w:p w14:paraId="5D78056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y avait en ce moment sur le tertre Berthe</w:t>
      </w:r>
      <w:r w:rsidR="00A23BF9">
        <w:rPr>
          <w:lang w:eastAsia="en-US"/>
        </w:rPr>
        <w:t xml:space="preserve">, </w:t>
      </w:r>
      <w:r>
        <w:rPr>
          <w:lang w:eastAsia="en-US"/>
        </w:rPr>
        <w:t>Olivette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et Fargeau </w:t>
      </w:r>
      <w:proofErr w:type="spellStart"/>
      <w:r>
        <w:rPr>
          <w:lang w:eastAsia="en-US"/>
        </w:rPr>
        <w:t>Crébu</w:t>
      </w:r>
      <w:proofErr w:type="spellEnd"/>
      <w:r>
        <w:rPr>
          <w:lang w:eastAsia="en-US"/>
        </w:rPr>
        <w:t xml:space="preserve"> de la </w:t>
      </w:r>
      <w:proofErr w:type="spellStart"/>
      <w:r>
        <w:rPr>
          <w:lang w:eastAsia="en-US"/>
        </w:rPr>
        <w:t>Saulays</w:t>
      </w:r>
      <w:proofErr w:type="spellEnd"/>
      <w:r w:rsidR="00A23BF9">
        <w:rPr>
          <w:lang w:eastAsia="en-US"/>
        </w:rPr>
        <w:t>.</w:t>
      </w:r>
    </w:p>
    <w:p w14:paraId="03FD761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Est-il bien tard</w:t>
      </w:r>
      <w:r>
        <w:rPr>
          <w:lang w:eastAsia="en-US"/>
        </w:rPr>
        <w:t xml:space="preserve"> ? </w:t>
      </w:r>
      <w:r w:rsidR="00BB5C58">
        <w:rPr>
          <w:lang w:eastAsia="en-US"/>
        </w:rPr>
        <w:t>dit Berthe au bout d</w:t>
      </w:r>
      <w:r>
        <w:rPr>
          <w:lang w:eastAsia="en-US"/>
        </w:rPr>
        <w:t>’</w:t>
      </w:r>
      <w:r w:rsidR="00BB5C58">
        <w:rPr>
          <w:lang w:eastAsia="en-US"/>
        </w:rPr>
        <w:t>une minute</w:t>
      </w:r>
      <w:r>
        <w:rPr>
          <w:lang w:eastAsia="en-US"/>
        </w:rPr>
        <w:t>.</w:t>
      </w:r>
    </w:p>
    <w:p w14:paraId="29F4147B" w14:textId="77777777" w:rsidR="00A23BF9" w:rsidRDefault="00BB5C58" w:rsidP="00A23BF9">
      <w:pPr>
        <w:numPr>
          <w:ins w:id="77" w:author="Alain" w:date="2009-11-18T21:35:00Z"/>
        </w:numPr>
        <w:rPr>
          <w:lang w:eastAsia="en-US"/>
        </w:rPr>
      </w:pPr>
      <w:r>
        <w:rPr>
          <w:lang w:eastAsia="en-US"/>
        </w:rPr>
        <w:t>Olivette regarda Fargeau qui fit un signe</w:t>
      </w:r>
      <w:r w:rsidR="00A23BF9">
        <w:rPr>
          <w:lang w:eastAsia="en-US"/>
        </w:rPr>
        <w:t>.</w:t>
      </w:r>
    </w:p>
    <w:p w14:paraId="274E3C9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Non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répondit-elle</w:t>
      </w:r>
      <w:r>
        <w:rPr>
          <w:lang w:eastAsia="en-US"/>
        </w:rPr>
        <w:t>.</w:t>
      </w:r>
    </w:p>
    <w:p w14:paraId="33B1110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Le soleil est-il couché</w:t>
      </w:r>
      <w:r>
        <w:rPr>
          <w:lang w:eastAsia="en-US"/>
        </w:rPr>
        <w:t> ?</w:t>
      </w:r>
    </w:p>
    <w:p w14:paraId="27AA46E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soleil était couché</w:t>
      </w:r>
      <w:r w:rsidR="00A23BF9">
        <w:rPr>
          <w:lang w:eastAsia="en-US"/>
        </w:rPr>
        <w:t xml:space="preserve"> ; </w:t>
      </w:r>
      <w:r>
        <w:rPr>
          <w:lang w:eastAsia="en-US"/>
        </w:rPr>
        <w:t>la brune tombait</w:t>
      </w:r>
      <w:r w:rsidR="00A23BF9">
        <w:rPr>
          <w:lang w:eastAsia="en-US"/>
        </w:rPr>
        <w:t xml:space="preserve">. </w:t>
      </w:r>
      <w:r>
        <w:rPr>
          <w:lang w:eastAsia="en-US"/>
        </w:rPr>
        <w:t>Sur un signe de Fargeau</w:t>
      </w:r>
      <w:r w:rsidR="00A23BF9">
        <w:rPr>
          <w:lang w:eastAsia="en-US"/>
        </w:rPr>
        <w:t xml:space="preserve">, </w:t>
      </w:r>
      <w:r>
        <w:rPr>
          <w:lang w:eastAsia="en-US"/>
        </w:rPr>
        <w:t>Olivette répondit</w:t>
      </w:r>
      <w:r w:rsidR="00A23BF9">
        <w:rPr>
          <w:lang w:eastAsia="en-US"/>
        </w:rPr>
        <w:t> :</w:t>
      </w:r>
    </w:p>
    <w:p w14:paraId="39213F3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Non</w:t>
      </w:r>
      <w:r>
        <w:rPr>
          <w:lang w:eastAsia="en-US"/>
        </w:rPr>
        <w:t xml:space="preserve">, </w:t>
      </w:r>
      <w:r w:rsidR="00BB5C58">
        <w:rPr>
          <w:lang w:eastAsia="en-US"/>
        </w:rPr>
        <w:t>non</w:t>
      </w:r>
      <w:r>
        <w:rPr>
          <w:lang w:eastAsia="en-US"/>
        </w:rPr>
        <w:t xml:space="preserve">, </w:t>
      </w:r>
      <w:r w:rsidR="00BB5C58">
        <w:rPr>
          <w:lang w:eastAsia="en-US"/>
        </w:rPr>
        <w:t>mademoiselle</w:t>
      </w:r>
      <w:r>
        <w:rPr>
          <w:lang w:eastAsia="en-US"/>
        </w:rPr>
        <w:t xml:space="preserve">, </w:t>
      </w:r>
      <w:r w:rsidR="00BB5C58">
        <w:rPr>
          <w:lang w:eastAsia="en-US"/>
        </w:rPr>
        <w:t>le soleil n</w:t>
      </w:r>
      <w:r>
        <w:rPr>
          <w:lang w:eastAsia="en-US"/>
        </w:rPr>
        <w:t>’</w:t>
      </w:r>
      <w:r w:rsidR="00BB5C58">
        <w:rPr>
          <w:lang w:eastAsia="en-US"/>
        </w:rPr>
        <w:t>est pas encore couché</w:t>
      </w:r>
      <w:r>
        <w:rPr>
          <w:lang w:eastAsia="en-US"/>
        </w:rPr>
        <w:t>.</w:t>
      </w:r>
    </w:p>
    <w:p w14:paraId="74E9A08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Puis elle reprit</w:t>
      </w:r>
      <w:r w:rsidR="00A23BF9">
        <w:rPr>
          <w:lang w:eastAsia="en-US"/>
        </w:rPr>
        <w:t> :</w:t>
      </w:r>
    </w:p>
    <w:p w14:paraId="62C8264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Vous êtes toute pâle</w:t>
      </w:r>
      <w:r>
        <w:rPr>
          <w:lang w:eastAsia="en-US"/>
        </w:rPr>
        <w:t xml:space="preserve">, </w:t>
      </w:r>
      <w:r w:rsidR="00BB5C58">
        <w:rPr>
          <w:lang w:eastAsia="en-US"/>
        </w:rPr>
        <w:t>mademoiselle Berthe</w:t>
      </w:r>
      <w:r>
        <w:rPr>
          <w:lang w:eastAsia="en-US"/>
        </w:rPr>
        <w:t xml:space="preserve">… </w:t>
      </w:r>
      <w:r w:rsidR="00BB5C58">
        <w:rPr>
          <w:lang w:eastAsia="en-US"/>
        </w:rPr>
        <w:t>Asseyez-vous avant de remonter au château</w:t>
      </w:r>
      <w:r>
        <w:rPr>
          <w:lang w:eastAsia="en-US"/>
        </w:rPr>
        <w:t xml:space="preserve">… </w:t>
      </w:r>
      <w:r w:rsidR="00BB5C58">
        <w:rPr>
          <w:lang w:eastAsia="en-US"/>
        </w:rPr>
        <w:t>Vous avez tout le temps</w:t>
      </w:r>
      <w:r>
        <w:rPr>
          <w:lang w:eastAsia="en-US"/>
        </w:rPr>
        <w:t>.</w:t>
      </w:r>
    </w:p>
    <w:p w14:paraId="4D1C46E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s</w:t>
      </w:r>
      <w:r w:rsidR="00A23BF9">
        <w:rPr>
          <w:lang w:eastAsia="en-US"/>
        </w:rPr>
        <w:t>’</w:t>
      </w:r>
      <w:r>
        <w:rPr>
          <w:lang w:eastAsia="en-US"/>
        </w:rPr>
        <w:t>assit</w:t>
      </w:r>
      <w:r w:rsidR="00A23BF9">
        <w:rPr>
          <w:lang w:eastAsia="en-US"/>
        </w:rPr>
        <w:t>.</w:t>
      </w:r>
    </w:p>
    <w:p w14:paraId="224264C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Ses pensées l</w:t>
      </w:r>
      <w:r w:rsidR="00A23BF9">
        <w:rPr>
          <w:lang w:eastAsia="en-US"/>
        </w:rPr>
        <w:t>’</w:t>
      </w:r>
      <w:r>
        <w:rPr>
          <w:lang w:eastAsia="en-US"/>
        </w:rPr>
        <w:t>absorbaient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avait le cœur plein</w:t>
      </w:r>
      <w:r w:rsidR="00A23BF9">
        <w:rPr>
          <w:lang w:eastAsia="en-US"/>
        </w:rPr>
        <w:t xml:space="preserve">. </w:t>
      </w:r>
      <w:r>
        <w:rPr>
          <w:lang w:eastAsia="en-US"/>
        </w:rPr>
        <w:t>Les dernières paroles de Lucien retentissaient encore à son oreille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allait être sa femme</w:t>
      </w:r>
      <w:r w:rsidR="00A23BF9">
        <w:rPr>
          <w:lang w:eastAsia="en-US"/>
        </w:rPr>
        <w:t> !</w:t>
      </w:r>
    </w:p>
    <w:p w14:paraId="368CE96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était heureuse de ce bonheur trop violent qui blesse l</w:t>
      </w:r>
      <w:r w:rsidR="00A23BF9">
        <w:rPr>
          <w:lang w:eastAsia="en-US"/>
        </w:rPr>
        <w:t>’</w:t>
      </w:r>
      <w:r>
        <w:rPr>
          <w:lang w:eastAsia="en-US"/>
        </w:rPr>
        <w:t>âme</w:t>
      </w:r>
      <w:r w:rsidR="00A23BF9">
        <w:rPr>
          <w:lang w:eastAsia="en-US"/>
        </w:rPr>
        <w:t>.</w:t>
      </w:r>
    </w:p>
    <w:p w14:paraId="5A03955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Dans sa joie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y avait de la souffrance et de la crainte</w:t>
      </w:r>
      <w:r w:rsidR="00A23BF9">
        <w:rPr>
          <w:lang w:eastAsia="en-US"/>
        </w:rPr>
        <w:t>.</w:t>
      </w:r>
    </w:p>
    <w:p w14:paraId="53C9F3AE" w14:textId="67CAF645" w:rsidR="00A23BF9" w:rsidRDefault="00BB5C58" w:rsidP="00A23BF9">
      <w:pPr>
        <w:rPr>
          <w:lang w:eastAsia="en-US"/>
        </w:rPr>
      </w:pPr>
      <w:r>
        <w:rPr>
          <w:lang w:eastAsia="en-US"/>
        </w:rPr>
        <w:t>Le cœur devine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Ceux qui aiment ardemment sont prophètes</w:t>
      </w:r>
      <w:r w:rsidR="00A23BF9">
        <w:rPr>
          <w:lang w:eastAsia="en-US"/>
        </w:rPr>
        <w:t>…</w:t>
      </w:r>
    </w:p>
    <w:p w14:paraId="7151661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Lucien venait de traverser la </w:t>
      </w:r>
      <w:proofErr w:type="spellStart"/>
      <w:r>
        <w:rPr>
          <w:lang w:eastAsia="en-US"/>
        </w:rPr>
        <w:t>Vesvre</w:t>
      </w:r>
      <w:proofErr w:type="spellEnd"/>
      <w:r>
        <w:rPr>
          <w:lang w:eastAsia="en-US"/>
        </w:rPr>
        <w:t xml:space="preserve"> rentrée dans son lit étroit et suivait en chantant la route de Vitré</w:t>
      </w:r>
      <w:r w:rsidR="00A23BF9">
        <w:rPr>
          <w:lang w:eastAsia="en-US"/>
        </w:rPr>
        <w:t>.</w:t>
      </w:r>
    </w:p>
    <w:p w14:paraId="6CEADEA7" w14:textId="059647E9" w:rsidR="00BB5C58" w:rsidRDefault="00BB5C58" w:rsidP="007700B9">
      <w:pPr>
        <w:pStyle w:val="Titre2"/>
        <w:rPr>
          <w:lang w:eastAsia="en-US"/>
        </w:rPr>
      </w:pPr>
      <w:bookmarkStart w:id="78" w:name="_Toc231743406"/>
      <w:bookmarkStart w:id="79" w:name="_Toc237577474"/>
      <w:bookmarkStart w:id="80" w:name="_Toc202192422"/>
      <w:r>
        <w:rPr>
          <w:lang w:eastAsia="en-US"/>
        </w:rPr>
        <w:lastRenderedPageBreak/>
        <w:t>COMÉDI</w:t>
      </w:r>
      <w:bookmarkEnd w:id="78"/>
      <w:r>
        <w:rPr>
          <w:lang w:eastAsia="en-US"/>
        </w:rPr>
        <w:t>E</w:t>
      </w:r>
      <w:bookmarkEnd w:id="79"/>
      <w:bookmarkEnd w:id="80"/>
      <w:r>
        <w:rPr>
          <w:lang w:eastAsia="en-US"/>
        </w:rPr>
        <w:br/>
      </w:r>
    </w:p>
    <w:p w14:paraId="67165647" w14:textId="012EA3E4" w:rsidR="00A23BF9" w:rsidRDefault="00BB5C58" w:rsidP="00A23BF9">
      <w:pPr>
        <w:rPr>
          <w:lang w:eastAsia="en-US"/>
        </w:rPr>
      </w:pPr>
      <w:r>
        <w:rPr>
          <w:lang w:eastAsia="en-US"/>
        </w:rPr>
        <w:t>La nuit venait</w:t>
      </w:r>
      <w:r w:rsidR="00A23BF9">
        <w:rPr>
          <w:lang w:eastAsia="en-US"/>
        </w:rPr>
        <w:t xml:space="preserve">, </w:t>
      </w:r>
      <w:r>
        <w:rPr>
          <w:lang w:eastAsia="en-US"/>
        </w:rPr>
        <w:t>quoi qu</w:t>
      </w:r>
      <w:r w:rsidR="00A23BF9">
        <w:rPr>
          <w:lang w:eastAsia="en-US"/>
        </w:rPr>
        <w:t>’</w:t>
      </w:r>
      <w:r>
        <w:rPr>
          <w:lang w:eastAsia="en-US"/>
        </w:rPr>
        <w:t>en dit Olivette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qui obéissait en cela aux ordres muets de </w:t>
      </w:r>
      <w:r w:rsidR="00A23BF9">
        <w:rPr>
          <w:lang w:eastAsia="en-US"/>
        </w:rPr>
        <w:t>M. </w:t>
      </w:r>
      <w:r>
        <w:rPr>
          <w:lang w:eastAsia="en-US"/>
        </w:rPr>
        <w:t xml:space="preserve">Fargeau </w:t>
      </w:r>
      <w:proofErr w:type="spellStart"/>
      <w:r>
        <w:rPr>
          <w:lang w:eastAsia="en-US"/>
        </w:rPr>
        <w:t>Crébu</w:t>
      </w:r>
      <w:proofErr w:type="spellEnd"/>
      <w:r>
        <w:rPr>
          <w:lang w:eastAsia="en-US"/>
        </w:rPr>
        <w:t xml:space="preserve"> de la </w:t>
      </w:r>
      <w:proofErr w:type="spellStart"/>
      <w:r>
        <w:rPr>
          <w:lang w:eastAsia="en-US"/>
        </w:rPr>
        <w:t>Saulays</w:t>
      </w:r>
      <w:proofErr w:type="spellEnd"/>
      <w:r w:rsidR="00A23BF9">
        <w:rPr>
          <w:lang w:eastAsia="en-US"/>
        </w:rPr>
        <w:t>.</w:t>
      </w:r>
    </w:p>
    <w:p w14:paraId="0A8A61C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était assise sur une des racines du grand chêne</w:t>
      </w:r>
      <w:r w:rsidR="00A23BF9">
        <w:rPr>
          <w:lang w:eastAsia="en-US"/>
        </w:rPr>
        <w:t xml:space="preserve">, </w:t>
      </w:r>
      <w:r>
        <w:rPr>
          <w:lang w:eastAsia="en-US"/>
        </w:rPr>
        <w:t>oppressée par son bonheur</w:t>
      </w:r>
      <w:r w:rsidR="00A23BF9">
        <w:rPr>
          <w:lang w:eastAsia="en-US"/>
        </w:rPr>
        <w:t>.</w:t>
      </w:r>
    </w:p>
    <w:p w14:paraId="0530F0F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rêvait</w:t>
      </w:r>
      <w:r w:rsidR="00A23BF9">
        <w:rPr>
          <w:lang w:eastAsia="en-US"/>
        </w:rPr>
        <w:t xml:space="preserve">, </w:t>
      </w:r>
      <w:r>
        <w:rPr>
          <w:lang w:eastAsia="en-US"/>
        </w:rPr>
        <w:t>ou plutôt elle priait</w:t>
      </w:r>
      <w:r w:rsidR="00A23BF9">
        <w:rPr>
          <w:lang w:eastAsia="en-US"/>
        </w:rPr>
        <w:t xml:space="preserve">, </w:t>
      </w:r>
      <w:r>
        <w:rPr>
          <w:lang w:eastAsia="en-US"/>
        </w:rPr>
        <w:t>car sa pensée allait vers Dieu</w:t>
      </w:r>
      <w:r w:rsidR="00A23BF9">
        <w:rPr>
          <w:lang w:eastAsia="en-US"/>
        </w:rPr>
        <w:t>.</w:t>
      </w:r>
    </w:p>
    <w:p w14:paraId="322CF2A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Oli</w:t>
      </w:r>
      <w:r>
        <w:t>vette s</w:t>
      </w:r>
      <w:r w:rsidR="00A23BF9">
        <w:rPr>
          <w:lang w:eastAsia="en-US"/>
        </w:rPr>
        <w:t>’</w:t>
      </w:r>
      <w:r>
        <w:rPr>
          <w:lang w:eastAsia="en-US"/>
        </w:rPr>
        <w:t>était rapprochée de Fargeau</w:t>
      </w:r>
      <w:r w:rsidR="00A23BF9">
        <w:rPr>
          <w:lang w:eastAsia="en-US"/>
        </w:rPr>
        <w:t>.</w:t>
      </w:r>
    </w:p>
    <w:p w14:paraId="471FCD3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Tu as bien compris lui dit celui-ci à l</w:t>
      </w:r>
      <w:r>
        <w:rPr>
          <w:lang w:eastAsia="en-US"/>
        </w:rPr>
        <w:t>’</w:t>
      </w:r>
      <w:r w:rsidR="00BB5C58">
        <w:rPr>
          <w:lang w:eastAsia="en-US"/>
        </w:rPr>
        <w:t>oreille</w:t>
      </w:r>
      <w:r>
        <w:rPr>
          <w:lang w:eastAsia="en-US"/>
        </w:rPr>
        <w:t>.</w:t>
      </w:r>
    </w:p>
    <w:p w14:paraId="7F25690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répliqua Olivette</w:t>
      </w:r>
      <w:r>
        <w:rPr>
          <w:lang w:eastAsia="en-US"/>
        </w:rPr>
        <w:t>.</w:t>
      </w:r>
    </w:p>
    <w:p w14:paraId="7B13E1D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le moment</w:t>
      </w:r>
      <w:r>
        <w:rPr>
          <w:lang w:eastAsia="en-US"/>
        </w:rPr>
        <w:t xml:space="preserve">… </w:t>
      </w:r>
      <w:r w:rsidR="00BB5C58">
        <w:rPr>
          <w:lang w:eastAsia="en-US"/>
        </w:rPr>
        <w:t>va</w:t>
      </w:r>
      <w:r>
        <w:rPr>
          <w:lang w:eastAsia="en-US"/>
        </w:rPr>
        <w:t>.</w:t>
      </w:r>
    </w:p>
    <w:p w14:paraId="48FFCD5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Olivette semblait hésiter</w:t>
      </w:r>
      <w:r w:rsidR="00A23BF9">
        <w:rPr>
          <w:lang w:eastAsia="en-US"/>
        </w:rPr>
        <w:t>.</w:t>
      </w:r>
    </w:p>
    <w:p w14:paraId="64972A91" w14:textId="6AA61062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Écoutez</w:t>
      </w:r>
      <w:r>
        <w:rPr>
          <w:lang w:eastAsia="en-US"/>
        </w:rPr>
        <w:t xml:space="preserve">, </w:t>
      </w:r>
      <w:r w:rsidR="00BB5C58">
        <w:rPr>
          <w:lang w:eastAsia="en-US"/>
        </w:rPr>
        <w:t>murmura-t-elle</w:t>
      </w:r>
      <w:r>
        <w:rPr>
          <w:lang w:eastAsia="en-US"/>
        </w:rPr>
        <w:t xml:space="preserve"> ; </w:t>
      </w:r>
      <w:r w:rsidR="00BB5C58">
        <w:rPr>
          <w:lang w:eastAsia="en-US"/>
        </w:rPr>
        <w:t xml:space="preserve">vous me jurez bien que ce </w:t>
      </w:r>
      <w:r>
        <w:rPr>
          <w:lang w:eastAsia="en-US"/>
        </w:rPr>
        <w:t>M. </w:t>
      </w:r>
      <w:r w:rsidR="00BB5C58">
        <w:rPr>
          <w:lang w:eastAsia="en-US"/>
        </w:rPr>
        <w:t>Lucien la trompe</w:t>
      </w:r>
      <w:r>
        <w:rPr>
          <w:lang w:eastAsia="en-US"/>
        </w:rPr>
        <w:t> ?</w:t>
      </w:r>
    </w:p>
    <w:p w14:paraId="03C4B2D8" w14:textId="45057CD2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Sur mon </w:t>
      </w:r>
      <w:r w:rsidR="00BB5C58">
        <w:t>honneur</w:t>
      </w:r>
      <w:r>
        <w:rPr>
          <w:lang w:eastAsia="en-US"/>
        </w:rPr>
        <w:t xml:space="preserve"> !…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Allons</w:t>
      </w:r>
      <w:r>
        <w:rPr>
          <w:lang w:eastAsia="en-US"/>
        </w:rPr>
        <w:t xml:space="preserve">, </w:t>
      </w:r>
      <w:r w:rsidR="00BB5C58">
        <w:rPr>
          <w:lang w:eastAsia="en-US"/>
        </w:rPr>
        <w:t>va</w:t>
      </w:r>
      <w:r>
        <w:rPr>
          <w:lang w:eastAsia="en-US"/>
        </w:rPr>
        <w:t> !</w:t>
      </w:r>
    </w:p>
    <w:p w14:paraId="260423A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que</w:t>
      </w:r>
      <w:r>
        <w:rPr>
          <w:lang w:eastAsia="en-US"/>
        </w:rPr>
        <w:t>…</w:t>
      </w:r>
    </w:p>
    <w:p w14:paraId="44D328B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 haussa les épaules et tourna le dos</w:t>
      </w:r>
      <w:r w:rsidR="00A23BF9">
        <w:rPr>
          <w:lang w:eastAsia="en-US"/>
        </w:rPr>
        <w:t>.</w:t>
      </w:r>
    </w:p>
    <w:p w14:paraId="6760806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Olivette hésita encore un instant</w:t>
      </w:r>
      <w:r w:rsidR="00A23BF9">
        <w:rPr>
          <w:lang w:eastAsia="en-US"/>
        </w:rPr>
        <w:t xml:space="preserve">, </w:t>
      </w:r>
      <w:r>
        <w:rPr>
          <w:lang w:eastAsia="en-US"/>
        </w:rPr>
        <w:t>puis elle se dirigea du côté de Berthe</w:t>
      </w:r>
      <w:r w:rsidR="00A23BF9">
        <w:rPr>
          <w:lang w:eastAsia="en-US"/>
        </w:rPr>
        <w:t xml:space="preserve">, </w:t>
      </w:r>
      <w:r>
        <w:rPr>
          <w:lang w:eastAsia="en-US"/>
        </w:rPr>
        <w:t>trop éloignée et trop absorbée surtout pour avoir rien entendu</w:t>
      </w:r>
      <w:r w:rsidR="00A23BF9">
        <w:rPr>
          <w:lang w:eastAsia="en-US"/>
        </w:rPr>
        <w:t>.</w:t>
      </w:r>
    </w:p>
    <w:p w14:paraId="7C80E096" w14:textId="529ECDBA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Mademoiselle Berthe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dit-el</w:t>
      </w:r>
      <w:r w:rsidR="00BB5C58">
        <w:t>l</w:t>
      </w:r>
      <w:r w:rsidR="00BB5C58">
        <w:rPr>
          <w:lang w:eastAsia="en-US"/>
        </w:rPr>
        <w:t>e en adoubant sa voix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maintenant que je suis seule avec vous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je voudrais vous </w:t>
      </w:r>
      <w:r w:rsidR="00BB5C58">
        <w:rPr>
          <w:lang w:eastAsia="en-US"/>
        </w:rPr>
        <w:lastRenderedPageBreak/>
        <w:t>demander un petit bout d</w:t>
      </w:r>
      <w:r>
        <w:rPr>
          <w:lang w:eastAsia="en-US"/>
        </w:rPr>
        <w:t>’</w:t>
      </w:r>
      <w:r w:rsidR="00BB5C58">
        <w:rPr>
          <w:lang w:eastAsia="en-US"/>
        </w:rPr>
        <w:t>excuse et vous dire que si j</w:t>
      </w:r>
      <w:r>
        <w:rPr>
          <w:lang w:eastAsia="en-US"/>
        </w:rPr>
        <w:t>’</w:t>
      </w:r>
      <w:r w:rsidR="00BB5C58">
        <w:rPr>
          <w:lang w:eastAsia="en-US"/>
        </w:rPr>
        <w:t>ai manqué à mon devoir</w:t>
      </w:r>
      <w:r>
        <w:rPr>
          <w:lang w:eastAsia="en-US"/>
        </w:rPr>
        <w:t xml:space="preserve">, </w:t>
      </w:r>
      <w:r w:rsidR="00BB5C58">
        <w:rPr>
          <w:lang w:eastAsia="en-US"/>
        </w:rPr>
        <w:t>ce n</w:t>
      </w:r>
      <w:r>
        <w:rPr>
          <w:lang w:eastAsia="en-US"/>
        </w:rPr>
        <w:t>’</w:t>
      </w:r>
      <w:r w:rsidR="00BB5C58">
        <w:rPr>
          <w:lang w:eastAsia="en-US"/>
        </w:rPr>
        <w:t xml:space="preserve">est pas </w:t>
      </w:r>
      <w:proofErr w:type="gramStart"/>
      <w:r w:rsidR="00BB5C58">
        <w:rPr>
          <w:lang w:eastAsia="en-US"/>
        </w:rPr>
        <w:t>de ma</w:t>
      </w:r>
      <w:proofErr w:type="gramEnd"/>
      <w:r w:rsidR="00BB5C58">
        <w:rPr>
          <w:lang w:eastAsia="en-US"/>
        </w:rPr>
        <w:t xml:space="preserve"> faute</w:t>
      </w:r>
      <w:r>
        <w:rPr>
          <w:lang w:eastAsia="en-US"/>
        </w:rPr>
        <w:t>.</w:t>
      </w:r>
    </w:p>
    <w:p w14:paraId="419FB17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Tu sais bien que je ne t</w:t>
      </w:r>
      <w:r>
        <w:rPr>
          <w:lang w:eastAsia="en-US"/>
        </w:rPr>
        <w:t>’</w:t>
      </w:r>
      <w:r w:rsidR="00BB5C58">
        <w:rPr>
          <w:lang w:eastAsia="en-US"/>
        </w:rPr>
        <w:t>en veux pas</w:t>
      </w:r>
      <w:r>
        <w:rPr>
          <w:lang w:eastAsia="en-US"/>
        </w:rPr>
        <w:t xml:space="preserve">, </w:t>
      </w:r>
      <w:r w:rsidR="00BB5C58">
        <w:rPr>
          <w:lang w:eastAsia="en-US"/>
        </w:rPr>
        <w:t>ma pauvre Olivette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répondit</w:t>
      </w:r>
      <w:r w:rsidR="00BB5C58">
        <w:t xml:space="preserve"> l</w:t>
      </w:r>
      <w:r w:rsidR="00BB5C58">
        <w:rPr>
          <w:lang w:eastAsia="en-US"/>
        </w:rPr>
        <w:t>a jeune fille en souriant</w:t>
      </w:r>
      <w:r>
        <w:rPr>
          <w:lang w:eastAsia="en-US"/>
        </w:rPr>
        <w:t xml:space="preserve">, </w:t>
      </w:r>
      <w:r w:rsidR="00BB5C58">
        <w:rPr>
          <w:lang w:eastAsia="en-US"/>
        </w:rPr>
        <w:t>et puis</w:t>
      </w:r>
      <w:r>
        <w:rPr>
          <w:lang w:eastAsia="en-US"/>
        </w:rPr>
        <w:t xml:space="preserve">, </w:t>
      </w:r>
      <w:r w:rsidR="00BB5C58">
        <w:rPr>
          <w:lang w:eastAsia="en-US"/>
        </w:rPr>
        <w:t>quand bien même j</w:t>
      </w:r>
      <w:r>
        <w:rPr>
          <w:lang w:eastAsia="en-US"/>
        </w:rPr>
        <w:t>’</w:t>
      </w:r>
      <w:r w:rsidR="00BB5C58">
        <w:rPr>
          <w:lang w:eastAsia="en-US"/>
        </w:rPr>
        <w:t>aurais été fâchée contre toi</w:t>
      </w:r>
      <w:r>
        <w:rPr>
          <w:lang w:eastAsia="en-US"/>
        </w:rPr>
        <w:t xml:space="preserve">, </w:t>
      </w:r>
      <w:r w:rsidR="00BB5C58">
        <w:rPr>
          <w:lang w:eastAsia="en-US"/>
        </w:rPr>
        <w:t>je te pardonnerais bien vite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suis si heureuse</w:t>
      </w:r>
      <w:r>
        <w:rPr>
          <w:lang w:eastAsia="en-US"/>
        </w:rPr>
        <w:t> !…</w:t>
      </w:r>
    </w:p>
    <w:p w14:paraId="61AD5937" w14:textId="6C2876FD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Heureuse</w:t>
      </w:r>
      <w:r>
        <w:rPr>
          <w:lang w:eastAsia="en-US"/>
        </w:rPr>
        <w:t xml:space="preserve"> ! </w:t>
      </w:r>
      <w:r w:rsidR="00BB5C58">
        <w:rPr>
          <w:lang w:eastAsia="en-US"/>
        </w:rPr>
        <w:t>répéta Olivette qui tâcha de rendre sensible dans son accent le hochement de tête que Berthe ne pouvait voir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tant mieux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tant mieux si vous êtes </w:t>
      </w:r>
      <w:r w:rsidR="00BB5C58">
        <w:rPr>
          <w:lang w:eastAsia="en-US"/>
        </w:rPr>
        <w:t>heureuse</w:t>
      </w:r>
      <w:r>
        <w:rPr>
          <w:lang w:eastAsia="en-US"/>
        </w:rPr>
        <w:t xml:space="preserve">, </w:t>
      </w:r>
      <w:r w:rsidR="00BB5C58">
        <w:rPr>
          <w:lang w:eastAsia="en-US"/>
        </w:rPr>
        <w:t>ma bonne demoiselle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croyais</w:t>
      </w:r>
      <w:r>
        <w:rPr>
          <w:lang w:eastAsia="en-US"/>
        </w:rPr>
        <w:t>…</w:t>
      </w:r>
    </w:p>
    <w:p w14:paraId="279C341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s</w:t>
      </w:r>
      <w:r w:rsidR="00A23BF9">
        <w:rPr>
          <w:lang w:eastAsia="en-US"/>
        </w:rPr>
        <w:t>’</w:t>
      </w:r>
      <w:r>
        <w:rPr>
          <w:lang w:eastAsia="en-US"/>
        </w:rPr>
        <w:t>interrompit</w:t>
      </w:r>
      <w:r w:rsidR="00A23BF9">
        <w:rPr>
          <w:lang w:eastAsia="en-US"/>
        </w:rPr>
        <w:t xml:space="preserve">. </w:t>
      </w:r>
      <w:r>
        <w:rPr>
          <w:lang w:eastAsia="en-US"/>
        </w:rPr>
        <w:t>Fargeau était toujours là comme le surveillant qui empêche l</w:t>
      </w:r>
      <w:r w:rsidR="00A23BF9">
        <w:rPr>
          <w:lang w:eastAsia="en-US"/>
        </w:rPr>
        <w:t>’</w:t>
      </w:r>
      <w:r>
        <w:rPr>
          <w:lang w:eastAsia="en-US"/>
        </w:rPr>
        <w:t xml:space="preserve">esclave de faire </w:t>
      </w:r>
      <w:proofErr w:type="spellStart"/>
      <w:r>
        <w:rPr>
          <w:lang w:eastAsia="en-US"/>
        </w:rPr>
        <w:t>trève</w:t>
      </w:r>
      <w:proofErr w:type="spellEnd"/>
      <w:r>
        <w:rPr>
          <w:lang w:eastAsia="en-US"/>
        </w:rPr>
        <w:t xml:space="preserve"> à son travail</w:t>
      </w:r>
      <w:r w:rsidR="00A23BF9">
        <w:rPr>
          <w:lang w:eastAsia="en-US"/>
        </w:rPr>
        <w:t>.</w:t>
      </w:r>
    </w:p>
    <w:p w14:paraId="36C0A7A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Tu croyais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dit Berthe négligemment</w:t>
      </w:r>
      <w:r>
        <w:rPr>
          <w:lang w:eastAsia="en-US"/>
        </w:rPr>
        <w:t>.</w:t>
      </w:r>
    </w:p>
    <w:p w14:paraId="167AFC83" w14:textId="004C69C2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</w:t>
      </w:r>
      <w:r w:rsidR="00BB5C58">
        <w:t>h</w:t>
      </w:r>
      <w:r>
        <w:rPr>
          <w:lang w:eastAsia="en-US"/>
        </w:rPr>
        <w:t xml:space="preserve"> ! </w:t>
      </w:r>
      <w:r w:rsidR="00BB5C58">
        <w:rPr>
          <w:lang w:eastAsia="en-US"/>
        </w:rPr>
        <w:t>fit Olivette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 xml:space="preserve">est que je ne méritais pas les reproches de </w:t>
      </w:r>
      <w:r>
        <w:rPr>
          <w:lang w:eastAsia="en-US"/>
        </w:rPr>
        <w:t>M. </w:t>
      </w:r>
      <w:r w:rsidR="00BB5C58">
        <w:rPr>
          <w:lang w:eastAsia="en-US"/>
        </w:rPr>
        <w:t xml:space="preserve">Lucien </w:t>
      </w:r>
      <w:proofErr w:type="spellStart"/>
      <w:r w:rsidR="00BB5C58">
        <w:rPr>
          <w:lang w:eastAsia="en-US"/>
        </w:rPr>
        <w:t>Crébu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au moins</w:t>
      </w:r>
      <w:r>
        <w:rPr>
          <w:lang w:eastAsia="en-US"/>
        </w:rPr>
        <w:t> !…</w:t>
      </w:r>
    </w:p>
    <w:p w14:paraId="3895200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Ne parlons pas de cela</w:t>
      </w:r>
      <w:r>
        <w:rPr>
          <w:lang w:eastAsia="en-US"/>
        </w:rPr>
        <w:t xml:space="preserve">, </w:t>
      </w:r>
      <w:r w:rsidR="00BB5C58">
        <w:rPr>
          <w:lang w:eastAsia="en-US"/>
        </w:rPr>
        <w:t>Olivette</w:t>
      </w:r>
      <w:r>
        <w:rPr>
          <w:lang w:eastAsia="en-US"/>
        </w:rPr>
        <w:t>.</w:t>
      </w:r>
    </w:p>
    <w:p w14:paraId="5B2660D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Comme vous voudrez</w:t>
      </w:r>
      <w:r>
        <w:rPr>
          <w:lang w:eastAsia="en-US"/>
        </w:rPr>
        <w:t xml:space="preserve">, </w:t>
      </w:r>
      <w:r w:rsidR="00BB5C58">
        <w:rPr>
          <w:lang w:eastAsia="en-US"/>
        </w:rPr>
        <w:t>mademoiselle</w:t>
      </w:r>
      <w:r>
        <w:rPr>
          <w:lang w:eastAsia="en-US"/>
        </w:rPr>
        <w:t xml:space="preserve">…, </w:t>
      </w:r>
      <w:r w:rsidR="00BB5C58">
        <w:rPr>
          <w:lang w:eastAsia="en-US"/>
        </w:rPr>
        <w:t>mais je ne les méritais pas</w:t>
      </w:r>
      <w:r>
        <w:rPr>
          <w:lang w:eastAsia="en-US"/>
        </w:rPr>
        <w:t xml:space="preserve">…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avais passé la journée tout entière à m</w:t>
      </w:r>
      <w:r>
        <w:rPr>
          <w:lang w:eastAsia="en-US"/>
        </w:rPr>
        <w:t>’</w:t>
      </w:r>
      <w:r w:rsidR="00BB5C58">
        <w:rPr>
          <w:lang w:eastAsia="en-US"/>
        </w:rPr>
        <w:t>occuper de vous</w:t>
      </w:r>
      <w:r>
        <w:rPr>
          <w:lang w:eastAsia="en-US"/>
        </w:rPr>
        <w:t xml:space="preserve">… </w:t>
      </w:r>
      <w:r w:rsidR="00BB5C58">
        <w:rPr>
          <w:lang w:eastAsia="en-US"/>
        </w:rPr>
        <w:t>Ça vous étonne</w:t>
      </w:r>
      <w:r>
        <w:rPr>
          <w:lang w:eastAsia="en-US"/>
        </w:rPr>
        <w:t xml:space="preserve">, </w:t>
      </w:r>
      <w:r w:rsidR="00BB5C58">
        <w:rPr>
          <w:lang w:eastAsia="en-US"/>
        </w:rPr>
        <w:t>mam</w:t>
      </w:r>
      <w:r>
        <w:rPr>
          <w:lang w:eastAsia="en-US"/>
        </w:rPr>
        <w:t>’</w:t>
      </w:r>
      <w:r w:rsidR="00BB5C58">
        <w:rPr>
          <w:lang w:eastAsia="en-US"/>
        </w:rPr>
        <w:t>zelle Berthe</w:t>
      </w:r>
      <w:r>
        <w:rPr>
          <w:lang w:eastAsia="en-US"/>
        </w:rPr>
        <w:t xml:space="preserve">, </w:t>
      </w:r>
      <w:r w:rsidR="00BB5C58">
        <w:rPr>
          <w:lang w:eastAsia="en-US"/>
        </w:rPr>
        <w:t>poursuivit Olivette en élevant la voix parce que Berthe retombait dans sa rêverie</w:t>
      </w:r>
      <w:r>
        <w:rPr>
          <w:lang w:eastAsia="en-US"/>
        </w:rPr>
        <w:t xml:space="preserve"> ; </w:t>
      </w:r>
      <w:r w:rsidR="00BB5C58">
        <w:rPr>
          <w:lang w:eastAsia="en-US"/>
        </w:rPr>
        <w:t>ça vous étonne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que je suis sotte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Dieu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Je m</w:t>
      </w:r>
      <w:r>
        <w:rPr>
          <w:lang w:eastAsia="en-US"/>
        </w:rPr>
        <w:t>’</w:t>
      </w:r>
      <w:r w:rsidR="00BB5C58">
        <w:rPr>
          <w:lang w:eastAsia="en-US"/>
        </w:rPr>
        <w:t>étais bien promis de ne pas vous parler de cela</w:t>
      </w:r>
      <w:r>
        <w:rPr>
          <w:lang w:eastAsia="en-US"/>
        </w:rPr>
        <w:t> !</w:t>
      </w:r>
    </w:p>
    <w:p w14:paraId="1619597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se prit à écouter</w:t>
      </w:r>
      <w:r w:rsidR="00A23BF9">
        <w:rPr>
          <w:lang w:eastAsia="en-US"/>
        </w:rPr>
        <w:t>.</w:t>
      </w:r>
    </w:p>
    <w:p w14:paraId="18DCDDE1" w14:textId="26848252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De quoi se mêlent-ils</w:t>
      </w:r>
      <w:r>
        <w:rPr>
          <w:lang w:eastAsia="en-US"/>
        </w:rPr>
        <w:t xml:space="preserve">, </w:t>
      </w:r>
      <w:r w:rsidR="00BB5C58">
        <w:rPr>
          <w:lang w:eastAsia="en-US"/>
        </w:rPr>
        <w:t>bon Jésus</w:t>
      </w:r>
      <w:r>
        <w:rPr>
          <w:lang w:eastAsia="en-US"/>
        </w:rPr>
        <w:t xml:space="preserve"> ! </w:t>
      </w:r>
      <w:r w:rsidR="00BB5C58">
        <w:rPr>
          <w:lang w:eastAsia="en-US"/>
        </w:rPr>
        <w:t>de quoi se mêlent-ils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 Olivette avec une feinte colère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je leur ai dit ma façon de penser</w:t>
      </w:r>
      <w:r>
        <w:rPr>
          <w:lang w:eastAsia="en-US"/>
        </w:rPr>
        <w:t xml:space="preserve">… </w:t>
      </w:r>
      <w:r w:rsidR="00BB5C58">
        <w:rPr>
          <w:lang w:eastAsia="en-US"/>
        </w:rPr>
        <w:t>très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Je n</w:t>
      </w:r>
      <w:r>
        <w:rPr>
          <w:lang w:eastAsia="en-US"/>
        </w:rPr>
        <w:t>’</w:t>
      </w:r>
      <w:r w:rsidR="00BB5C58">
        <w:rPr>
          <w:lang w:eastAsia="en-US"/>
        </w:rPr>
        <w:t>ai pas ma langue dans ma poche</w:t>
      </w:r>
      <w:r>
        <w:rPr>
          <w:lang w:eastAsia="en-US"/>
        </w:rPr>
        <w:t xml:space="preserve">… </w:t>
      </w:r>
      <w:r w:rsidR="00BB5C58">
        <w:rPr>
          <w:lang w:eastAsia="en-US"/>
        </w:rPr>
        <w:t>Cancaner comme ça sur ma chère maîtresse</w:t>
      </w:r>
      <w:r>
        <w:rPr>
          <w:lang w:eastAsia="en-US"/>
        </w:rPr>
        <w:t> !…</w:t>
      </w:r>
    </w:p>
    <w:p w14:paraId="58325EF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Mais que raconte</w:t>
      </w:r>
      <w:r w:rsidR="00BB5C58">
        <w:t xml:space="preserve">s-tu donc </w:t>
      </w:r>
      <w:r w:rsidR="00BB5C58">
        <w:rPr>
          <w:lang w:eastAsia="en-US"/>
        </w:rPr>
        <w:t>là</w:t>
      </w:r>
      <w:r>
        <w:rPr>
          <w:lang w:eastAsia="en-US"/>
        </w:rPr>
        <w:t xml:space="preserve">, </w:t>
      </w:r>
      <w:r w:rsidR="00BB5C58">
        <w:rPr>
          <w:lang w:eastAsia="en-US"/>
        </w:rPr>
        <w:t>Olivette</w:t>
      </w:r>
      <w:r>
        <w:rPr>
          <w:lang w:eastAsia="en-US"/>
        </w:rPr>
        <w:t xml:space="preserve"> ? </w:t>
      </w:r>
      <w:r w:rsidR="00BB5C58">
        <w:rPr>
          <w:lang w:eastAsia="en-US"/>
        </w:rPr>
        <w:t>demanda Berthe tranquillement</w:t>
      </w:r>
      <w:r>
        <w:rPr>
          <w:lang w:eastAsia="en-US"/>
        </w:rPr>
        <w:t>.</w:t>
      </w:r>
    </w:p>
    <w:p w14:paraId="6D2098D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Olivette avait de la sueur au front</w:t>
      </w:r>
      <w:r w:rsidR="00A23BF9">
        <w:rPr>
          <w:lang w:eastAsia="en-US"/>
        </w:rPr>
        <w:t xml:space="preserve">, </w:t>
      </w:r>
      <w:r>
        <w:rPr>
          <w:lang w:eastAsia="en-US"/>
        </w:rPr>
        <w:t>tant elle s</w:t>
      </w:r>
      <w:r w:rsidR="00A23BF9">
        <w:rPr>
          <w:lang w:eastAsia="en-US"/>
        </w:rPr>
        <w:t>’</w:t>
      </w:r>
      <w:r>
        <w:rPr>
          <w:lang w:eastAsia="en-US"/>
        </w:rPr>
        <w:t>efforçait</w:t>
      </w:r>
      <w:r w:rsidR="00A23BF9">
        <w:rPr>
          <w:lang w:eastAsia="en-US"/>
        </w:rPr>
        <w:t>.</w:t>
      </w:r>
    </w:p>
    <w:p w14:paraId="6D17A16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ne savait plus trop comment frapper le grand coup</w:t>
      </w:r>
      <w:r w:rsidR="00A23BF9">
        <w:rPr>
          <w:lang w:eastAsia="en-US"/>
        </w:rPr>
        <w:t>.</w:t>
      </w:r>
    </w:p>
    <w:p w14:paraId="0D92F25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Sans la présence de Fargeau</w:t>
      </w:r>
      <w:r w:rsidR="00A23BF9">
        <w:rPr>
          <w:lang w:eastAsia="en-US"/>
        </w:rPr>
        <w:t xml:space="preserve">, </w:t>
      </w:r>
      <w:r>
        <w:rPr>
          <w:lang w:eastAsia="en-US"/>
        </w:rPr>
        <w:t>peut-être eût-elle renoncé à son dessein</w:t>
      </w:r>
      <w:r w:rsidR="00A23BF9">
        <w:rPr>
          <w:lang w:eastAsia="en-US"/>
        </w:rPr>
        <w:t xml:space="preserve"> ; </w:t>
      </w:r>
      <w:r>
        <w:rPr>
          <w:lang w:eastAsia="en-US"/>
        </w:rPr>
        <w:t>mais Farg</w:t>
      </w:r>
      <w:r>
        <w:t>eau était là</w:t>
      </w:r>
      <w:r w:rsidR="00A23BF9">
        <w:rPr>
          <w:lang w:eastAsia="en-US"/>
        </w:rPr>
        <w:t xml:space="preserve">, </w:t>
      </w:r>
      <w:r>
        <w:rPr>
          <w:lang w:eastAsia="en-US"/>
        </w:rPr>
        <w:t>et Olivette n</w:t>
      </w:r>
      <w:r w:rsidR="00A23BF9">
        <w:rPr>
          <w:lang w:eastAsia="en-US"/>
        </w:rPr>
        <w:t>’</w:t>
      </w:r>
      <w:r>
        <w:rPr>
          <w:lang w:eastAsia="en-US"/>
        </w:rPr>
        <w:t>osa pas rester en chemin</w:t>
      </w:r>
      <w:r w:rsidR="00A23BF9">
        <w:rPr>
          <w:lang w:eastAsia="en-US"/>
        </w:rPr>
        <w:t>.</w:t>
      </w:r>
    </w:p>
    <w:p w14:paraId="5D8BF8D0" w14:textId="3A5FF28C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Ça me fend le cœur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reprit-elle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Voyez-vous</w:t>
      </w:r>
      <w:r>
        <w:rPr>
          <w:lang w:eastAsia="en-US"/>
        </w:rPr>
        <w:t xml:space="preserve">, </w:t>
      </w:r>
      <w:r w:rsidR="00BB5C58">
        <w:rPr>
          <w:lang w:eastAsia="en-US"/>
        </w:rPr>
        <w:t>moi</w:t>
      </w:r>
      <w:r>
        <w:rPr>
          <w:lang w:eastAsia="en-US"/>
        </w:rPr>
        <w:t xml:space="preserve">, </w:t>
      </w:r>
      <w:r w:rsidR="00BB5C58">
        <w:rPr>
          <w:lang w:eastAsia="en-US"/>
        </w:rPr>
        <w:t>je ne peux pas dire non</w:t>
      </w:r>
      <w:r>
        <w:rPr>
          <w:lang w:eastAsia="en-US"/>
        </w:rPr>
        <w:t xml:space="preserve"> ! </w:t>
      </w:r>
      <w:r w:rsidR="00BB5C58">
        <w:rPr>
          <w:lang w:eastAsia="en-US"/>
        </w:rPr>
        <w:t>Ça me fend le cœur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Mademoiselle Berthe trompée par-ci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mademoiselle Berthe trompée par-là</w:t>
      </w:r>
      <w:r>
        <w:rPr>
          <w:lang w:eastAsia="en-US"/>
        </w:rPr>
        <w:t xml:space="preserve">… </w:t>
      </w:r>
      <w:r w:rsidR="00BB5C58">
        <w:rPr>
          <w:lang w:eastAsia="en-US"/>
        </w:rPr>
        <w:t>on croirait</w:t>
      </w:r>
      <w:r>
        <w:rPr>
          <w:lang w:eastAsia="en-US"/>
        </w:rPr>
        <w:t xml:space="preserve">, </w:t>
      </w:r>
      <w:r w:rsidR="00BB5C58">
        <w:rPr>
          <w:lang w:eastAsia="en-US"/>
        </w:rPr>
        <w:t>ma parole</w:t>
      </w:r>
      <w:r>
        <w:rPr>
          <w:lang w:eastAsia="en-US"/>
        </w:rPr>
        <w:t xml:space="preserve">, </w:t>
      </w:r>
      <w:r w:rsidR="00BB5C58">
        <w:rPr>
          <w:lang w:eastAsia="en-US"/>
        </w:rPr>
        <w:t>que ç</w:t>
      </w:r>
      <w:r w:rsidR="00BB5C58">
        <w:t>a les amuse de répéter</w:t>
      </w:r>
      <w:r w:rsidR="00BB5C58">
        <w:rPr>
          <w:lang w:eastAsia="en-US"/>
        </w:rPr>
        <w:t xml:space="preserve"> des horreurs comme ça</w:t>
      </w:r>
      <w:r>
        <w:rPr>
          <w:lang w:eastAsia="en-US"/>
        </w:rPr>
        <w:t> !</w:t>
      </w:r>
    </w:p>
    <w:p w14:paraId="534EB02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avait relevé la tête et une pensée inquiète était déjà sur son beau front</w:t>
      </w:r>
      <w:r w:rsidR="00A23BF9">
        <w:rPr>
          <w:lang w:eastAsia="en-US"/>
        </w:rPr>
        <w:t>.</w:t>
      </w:r>
    </w:p>
    <w:p w14:paraId="1F318D1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Que toute cette ruse était lâchement dépensée</w:t>
      </w:r>
      <w:r w:rsidR="00A23BF9">
        <w:rPr>
          <w:lang w:eastAsia="en-US"/>
        </w:rPr>
        <w:t> !</w:t>
      </w:r>
    </w:p>
    <w:p w14:paraId="157B88C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pauvre enfant était si facile à tromper</w:t>
      </w:r>
      <w:r w:rsidR="00A23BF9">
        <w:rPr>
          <w:lang w:eastAsia="en-US"/>
        </w:rPr>
        <w:t> !…</w:t>
      </w:r>
    </w:p>
    <w:p w14:paraId="3B1DA07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Ceux-là sont fatalement ombra</w:t>
      </w:r>
      <w:r>
        <w:t xml:space="preserve">geux et jaloux qui se sentent </w:t>
      </w:r>
      <w:r>
        <w:rPr>
          <w:lang w:eastAsia="en-US"/>
        </w:rPr>
        <w:t>faibles contre la trahison</w:t>
      </w:r>
      <w:r w:rsidR="00A23BF9">
        <w:rPr>
          <w:lang w:eastAsia="en-US"/>
        </w:rPr>
        <w:t> !</w:t>
      </w:r>
    </w:p>
    <w:p w14:paraId="32F54DA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craignait sans cesse</w:t>
      </w:r>
      <w:r w:rsidR="00A23BF9">
        <w:rPr>
          <w:lang w:eastAsia="en-US"/>
        </w:rPr>
        <w:t xml:space="preserve">, </w:t>
      </w:r>
      <w:r>
        <w:rPr>
          <w:lang w:eastAsia="en-US"/>
        </w:rPr>
        <w:t>parce qu</w:t>
      </w:r>
      <w:r w:rsidR="00A23BF9">
        <w:rPr>
          <w:lang w:eastAsia="en-US"/>
        </w:rPr>
        <w:t>’</w:t>
      </w:r>
      <w:r>
        <w:rPr>
          <w:lang w:eastAsia="en-US"/>
        </w:rPr>
        <w:t>elle avait la conscience de son infériorité physique</w:t>
      </w:r>
      <w:r w:rsidR="00A23BF9">
        <w:rPr>
          <w:lang w:eastAsia="en-US"/>
        </w:rPr>
        <w:t xml:space="preserve">. </w:t>
      </w:r>
      <w:r>
        <w:rPr>
          <w:lang w:eastAsia="en-US"/>
        </w:rPr>
        <w:t>Ce qu</w:t>
      </w:r>
      <w:r w:rsidR="00A23BF9">
        <w:rPr>
          <w:lang w:eastAsia="en-US"/>
        </w:rPr>
        <w:t>’</w:t>
      </w:r>
      <w:r>
        <w:rPr>
          <w:lang w:eastAsia="en-US"/>
        </w:rPr>
        <w:t>elle avait dit à Lucien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se le répétait bien souvent</w:t>
      </w:r>
      <w:r w:rsidR="00A23BF9">
        <w:rPr>
          <w:lang w:eastAsia="en-US"/>
        </w:rPr>
        <w:t> :</w:t>
      </w:r>
    </w:p>
    <w:p w14:paraId="7D937A3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Est-ce qu</w:t>
      </w:r>
      <w:r>
        <w:rPr>
          <w:lang w:eastAsia="en-US"/>
        </w:rPr>
        <w:t>’</w:t>
      </w:r>
      <w:r w:rsidR="00BB5C58">
        <w:rPr>
          <w:lang w:eastAsia="en-US"/>
        </w:rPr>
        <w:t>on épouse une aveugle</w:t>
      </w:r>
      <w:r>
        <w:rPr>
          <w:lang w:eastAsia="en-US"/>
        </w:rPr>
        <w:t> ?…</w:t>
      </w:r>
    </w:p>
    <w:p w14:paraId="780CE6B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puis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aimait si ardemment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si sincèrement</w:t>
      </w:r>
      <w:r w:rsidR="00A23BF9">
        <w:rPr>
          <w:lang w:eastAsia="en-US"/>
        </w:rPr>
        <w:t> !</w:t>
      </w:r>
    </w:p>
    <w:p w14:paraId="4FA0BDE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puis encore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allait être mère</w:t>
      </w:r>
      <w:r w:rsidR="00A23BF9">
        <w:rPr>
          <w:lang w:eastAsia="en-US"/>
        </w:rPr>
        <w:t>…</w:t>
      </w:r>
    </w:p>
    <w:p w14:paraId="5C931F4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Oh</w:t>
      </w:r>
      <w:r w:rsidR="00A23BF9">
        <w:rPr>
          <w:lang w:eastAsia="en-US"/>
        </w:rPr>
        <w:t xml:space="preserve"> ! </w:t>
      </w:r>
      <w:r>
        <w:rPr>
          <w:lang w:eastAsia="en-US"/>
        </w:rPr>
        <w:t>ne condamnez pas</w:t>
      </w:r>
      <w:r w:rsidR="00A23BF9">
        <w:rPr>
          <w:lang w:eastAsia="en-US"/>
        </w:rPr>
        <w:t xml:space="preserve">, </w:t>
      </w:r>
      <w:r>
        <w:rPr>
          <w:lang w:eastAsia="en-US"/>
        </w:rPr>
        <w:t>vous qui avez le droit d</w:t>
      </w:r>
      <w:r w:rsidR="00A23BF9">
        <w:rPr>
          <w:lang w:eastAsia="en-US"/>
        </w:rPr>
        <w:t>’</w:t>
      </w:r>
      <w:r>
        <w:rPr>
          <w:lang w:eastAsia="en-US"/>
        </w:rPr>
        <w:t>être sévères</w:t>
      </w:r>
      <w:r w:rsidR="00A23BF9">
        <w:rPr>
          <w:lang w:eastAsia="en-US"/>
        </w:rPr>
        <w:t xml:space="preserve">, </w:t>
      </w:r>
      <w:r>
        <w:rPr>
          <w:lang w:eastAsia="en-US"/>
        </w:rPr>
        <w:t>vous les pures</w:t>
      </w:r>
      <w:r w:rsidR="00A23BF9">
        <w:rPr>
          <w:lang w:eastAsia="en-US"/>
        </w:rPr>
        <w:t xml:space="preserve">, </w:t>
      </w:r>
      <w:r>
        <w:rPr>
          <w:lang w:eastAsia="en-US"/>
        </w:rPr>
        <w:t>vous les chrétiennes</w:t>
      </w:r>
      <w:r w:rsidR="00A23BF9">
        <w:rPr>
          <w:lang w:eastAsia="en-US"/>
        </w:rPr>
        <w:t> !</w:t>
      </w:r>
    </w:p>
    <w:p w14:paraId="4C37811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Ayez pitié plutôt</w:t>
      </w:r>
      <w:r w:rsidR="00A23BF9">
        <w:rPr>
          <w:lang w:eastAsia="en-US"/>
        </w:rPr>
        <w:t xml:space="preserve"> !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étaient deux enfants</w:t>
      </w:r>
      <w:r w:rsidR="00A23BF9">
        <w:rPr>
          <w:lang w:eastAsia="en-US"/>
        </w:rPr>
        <w:t xml:space="preserve">, </w:t>
      </w:r>
      <w:r>
        <w:rPr>
          <w:lang w:eastAsia="en-US"/>
        </w:rPr>
        <w:t>deux pauvres enfants</w:t>
      </w:r>
      <w:r w:rsidR="00A23BF9">
        <w:rPr>
          <w:lang w:eastAsia="en-US"/>
        </w:rPr>
        <w:t> !</w:t>
      </w:r>
    </w:p>
    <w:p w14:paraId="068AA44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Savez-vous combien la vie était triste et froide à ce grand château de </w:t>
      </w:r>
      <w:proofErr w:type="spellStart"/>
      <w:r>
        <w:rPr>
          <w:lang w:eastAsia="en-US"/>
        </w:rPr>
        <w:t>Ceuil</w:t>
      </w:r>
      <w:proofErr w:type="spellEnd"/>
      <w:r w:rsidR="00A23BF9">
        <w:rPr>
          <w:lang w:eastAsia="en-US"/>
        </w:rPr>
        <w:t xml:space="preserve"> ? </w:t>
      </w:r>
      <w:r>
        <w:rPr>
          <w:lang w:eastAsia="en-US"/>
        </w:rPr>
        <w:t>Ils s</w:t>
      </w:r>
      <w:r w:rsidR="00A23BF9">
        <w:rPr>
          <w:lang w:eastAsia="en-US"/>
        </w:rPr>
        <w:t>’</w:t>
      </w:r>
      <w:r>
        <w:rPr>
          <w:lang w:eastAsia="en-US"/>
        </w:rPr>
        <w:t>étaient rapprochés comme deux voyageurs égarés dans les neiges se rapprochent et se serrent l</w:t>
      </w:r>
      <w:r w:rsidR="00A23BF9">
        <w:rPr>
          <w:lang w:eastAsia="en-US"/>
        </w:rPr>
        <w:t>’</w:t>
      </w:r>
      <w:r>
        <w:rPr>
          <w:lang w:eastAsia="en-US"/>
        </w:rPr>
        <w:t>un contre l</w:t>
      </w:r>
      <w:r w:rsidR="00A23BF9">
        <w:rPr>
          <w:lang w:eastAsia="en-US"/>
        </w:rPr>
        <w:t>’</w:t>
      </w:r>
      <w:r>
        <w:rPr>
          <w:lang w:eastAsia="en-US"/>
        </w:rPr>
        <w:t>autre pour éloigner les glaces de la mort</w:t>
      </w:r>
      <w:r w:rsidR="00A23BF9">
        <w:rPr>
          <w:lang w:eastAsia="en-US"/>
        </w:rPr>
        <w:t>.</w:t>
      </w:r>
    </w:p>
    <w:p w14:paraId="4378E71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Ils s</w:t>
      </w:r>
      <w:r w:rsidR="00A23BF9">
        <w:rPr>
          <w:lang w:eastAsia="en-US"/>
        </w:rPr>
        <w:t>’</w:t>
      </w:r>
      <w:r>
        <w:rPr>
          <w:lang w:eastAsia="en-US"/>
        </w:rPr>
        <w:t>étaient aimés sans savoir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on respire pour vivre</w:t>
      </w:r>
      <w:r w:rsidR="00A23BF9">
        <w:rPr>
          <w:lang w:eastAsia="en-US"/>
        </w:rPr>
        <w:t>.</w:t>
      </w:r>
    </w:p>
    <w:p w14:paraId="73584CF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Ils s</w:t>
      </w:r>
      <w:r w:rsidR="00A23BF9">
        <w:rPr>
          <w:lang w:eastAsia="en-US"/>
        </w:rPr>
        <w:t>’</w:t>
      </w:r>
      <w:r>
        <w:rPr>
          <w:lang w:eastAsia="en-US"/>
        </w:rPr>
        <w:t>étaient aimés</w:t>
      </w:r>
      <w:r w:rsidR="00A23BF9">
        <w:rPr>
          <w:lang w:eastAsia="en-US"/>
        </w:rPr>
        <w:t xml:space="preserve">, </w:t>
      </w:r>
      <w:r>
        <w:rPr>
          <w:lang w:eastAsia="en-US"/>
        </w:rPr>
        <w:t>parce qu</w:t>
      </w:r>
      <w:r w:rsidR="00A23BF9">
        <w:rPr>
          <w:lang w:eastAsia="en-US"/>
        </w:rPr>
        <w:t>’</w:t>
      </w:r>
      <w:r>
        <w:rPr>
          <w:lang w:eastAsia="en-US"/>
        </w:rPr>
        <w:t>ils se sentaient bons tous les deux</w:t>
      </w:r>
      <w:r w:rsidR="00A23BF9">
        <w:rPr>
          <w:lang w:eastAsia="en-US"/>
        </w:rPr>
        <w:t xml:space="preserve">, </w:t>
      </w:r>
      <w:r>
        <w:rPr>
          <w:lang w:eastAsia="en-US"/>
        </w:rPr>
        <w:t>et nobles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sincères dans cette atmosphère gelée d</w:t>
      </w:r>
      <w:r w:rsidR="00A23BF9">
        <w:rPr>
          <w:lang w:eastAsia="en-US"/>
        </w:rPr>
        <w:t>’</w:t>
      </w:r>
      <w:r>
        <w:rPr>
          <w:lang w:eastAsia="en-US"/>
        </w:rPr>
        <w:t>égoïsme et de mensonge</w:t>
      </w:r>
      <w:r w:rsidR="00A23BF9">
        <w:rPr>
          <w:lang w:eastAsia="en-US"/>
        </w:rPr>
        <w:t>.</w:t>
      </w:r>
    </w:p>
    <w:p w14:paraId="52BDBE6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Ils ne savaient pas depuis quand ils s</w:t>
      </w:r>
      <w:r w:rsidR="00A23BF9">
        <w:rPr>
          <w:lang w:eastAsia="en-US"/>
        </w:rPr>
        <w:t>’</w:t>
      </w:r>
      <w:r>
        <w:rPr>
          <w:lang w:eastAsia="en-US"/>
        </w:rPr>
        <w:t>adoraient ainsi</w:t>
      </w:r>
      <w:r w:rsidR="00A23BF9">
        <w:rPr>
          <w:lang w:eastAsia="en-US"/>
        </w:rPr>
        <w:t>…</w:t>
      </w:r>
    </w:p>
    <w:p w14:paraId="092825A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c</w:t>
      </w:r>
      <w:r w:rsidR="00A23BF9">
        <w:rPr>
          <w:lang w:eastAsia="en-US"/>
        </w:rPr>
        <w:t>’</w:t>
      </w:r>
      <w:r>
        <w:rPr>
          <w:lang w:eastAsia="en-US"/>
        </w:rPr>
        <w:t>était un grand deuil</w:t>
      </w:r>
      <w:r w:rsidR="00A23BF9">
        <w:rPr>
          <w:lang w:eastAsia="en-US"/>
        </w:rPr>
        <w:t xml:space="preserve">, </w:t>
      </w:r>
      <w:r>
        <w:rPr>
          <w:lang w:eastAsia="en-US"/>
        </w:rPr>
        <w:t>allez</w:t>
      </w:r>
      <w:r w:rsidR="00A23BF9">
        <w:rPr>
          <w:lang w:eastAsia="en-US"/>
        </w:rPr>
        <w:t xml:space="preserve">, </w:t>
      </w:r>
      <w:r>
        <w:rPr>
          <w:lang w:eastAsia="en-US"/>
        </w:rPr>
        <w:t>depuis qu</w:t>
      </w:r>
      <w:r w:rsidR="00A23BF9">
        <w:rPr>
          <w:lang w:eastAsia="en-US"/>
        </w:rPr>
        <w:t>’</w:t>
      </w:r>
      <w:r>
        <w:rPr>
          <w:lang w:eastAsia="en-US"/>
        </w:rPr>
        <w:t>ils avaient péché</w:t>
      </w:r>
      <w:r w:rsidR="00A23BF9">
        <w:rPr>
          <w:lang w:eastAsia="en-US"/>
        </w:rPr>
        <w:t> !…</w:t>
      </w:r>
    </w:p>
    <w:p w14:paraId="30E02BB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comment cela s</w:t>
      </w:r>
      <w:r w:rsidR="00A23BF9">
        <w:rPr>
          <w:lang w:eastAsia="en-US"/>
        </w:rPr>
        <w:t>’</w:t>
      </w:r>
      <w:r>
        <w:rPr>
          <w:lang w:eastAsia="en-US"/>
        </w:rPr>
        <w:t>était-il donc fait</w:t>
      </w:r>
      <w:r w:rsidR="00A23BF9">
        <w:rPr>
          <w:lang w:eastAsia="en-US"/>
        </w:rPr>
        <w:t> ?</w:t>
      </w:r>
    </w:p>
    <w:p w14:paraId="132879E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Un jour</w:t>
      </w:r>
      <w:r w:rsidR="00A23BF9">
        <w:rPr>
          <w:lang w:eastAsia="en-US"/>
        </w:rPr>
        <w:t xml:space="preserve">, </w:t>
      </w:r>
      <w:r>
        <w:rPr>
          <w:lang w:eastAsia="en-US"/>
        </w:rPr>
        <w:t>il y avait bien longtemps qu</w:t>
      </w:r>
      <w:r w:rsidR="00A23BF9">
        <w:rPr>
          <w:lang w:eastAsia="en-US"/>
        </w:rPr>
        <w:t>’</w:t>
      </w:r>
      <w:r>
        <w:rPr>
          <w:lang w:eastAsia="en-US"/>
        </w:rPr>
        <w:t>ils s</w:t>
      </w:r>
      <w:r w:rsidR="00A23BF9">
        <w:rPr>
          <w:lang w:eastAsia="en-US"/>
        </w:rPr>
        <w:t>’</w:t>
      </w:r>
      <w:r>
        <w:rPr>
          <w:lang w:eastAsia="en-US"/>
        </w:rPr>
        <w:t>aimaient</w:t>
      </w:r>
      <w:r w:rsidR="00A23BF9">
        <w:rPr>
          <w:lang w:eastAsia="en-US"/>
        </w:rPr>
        <w:t xml:space="preserve">, </w:t>
      </w:r>
      <w:r>
        <w:rPr>
          <w:lang w:eastAsia="en-US"/>
        </w:rPr>
        <w:t>bien longtemps que Lucien avait dit à Berthe</w:t>
      </w:r>
      <w:r w:rsidR="00A23BF9">
        <w:rPr>
          <w:lang w:eastAsia="en-US"/>
        </w:rPr>
        <w:t xml:space="preserve"> : </w:t>
      </w:r>
      <w:r>
        <w:rPr>
          <w:lang w:eastAsia="en-US"/>
        </w:rPr>
        <w:t>Tu seras ma femme</w:t>
      </w:r>
      <w:r w:rsidR="00A23BF9">
        <w:rPr>
          <w:lang w:eastAsia="en-US"/>
        </w:rPr>
        <w:t xml:space="preserve">.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vers le soir</w:t>
      </w:r>
      <w:r w:rsidR="00A23BF9">
        <w:rPr>
          <w:lang w:eastAsia="en-US"/>
        </w:rPr>
        <w:t xml:space="preserve"> ; </w:t>
      </w:r>
      <w:r>
        <w:rPr>
          <w:lang w:eastAsia="en-US"/>
        </w:rPr>
        <w:t>le soleil d</w:t>
      </w:r>
      <w:r w:rsidR="00A23BF9">
        <w:rPr>
          <w:lang w:eastAsia="en-US"/>
        </w:rPr>
        <w:t>’</w:t>
      </w:r>
      <w:r>
        <w:rPr>
          <w:lang w:eastAsia="en-US"/>
        </w:rPr>
        <w:t>automne avait laissé dans l</w:t>
      </w:r>
      <w:r w:rsidR="00A23BF9">
        <w:rPr>
          <w:lang w:eastAsia="en-US"/>
        </w:rPr>
        <w:t>’</w:t>
      </w:r>
      <w:r>
        <w:rPr>
          <w:lang w:eastAsia="en-US"/>
        </w:rPr>
        <w:t>air de tièdes et molles senteurs</w:t>
      </w:r>
      <w:r w:rsidR="00A23BF9">
        <w:rPr>
          <w:lang w:eastAsia="en-US"/>
        </w:rPr>
        <w:t>.</w:t>
      </w:r>
    </w:p>
    <w:p w14:paraId="44F883D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Ils avaient bâti de beaux châteaux dans l</w:t>
      </w:r>
      <w:r w:rsidR="00A23BF9">
        <w:rPr>
          <w:lang w:eastAsia="en-US"/>
        </w:rPr>
        <w:t>’</w:t>
      </w:r>
      <w:r>
        <w:rPr>
          <w:lang w:eastAsia="en-US"/>
        </w:rPr>
        <w:t>avenir</w:t>
      </w:r>
      <w:r w:rsidR="00A23BF9">
        <w:rPr>
          <w:lang w:eastAsia="en-US"/>
        </w:rPr>
        <w:t xml:space="preserve">, </w:t>
      </w:r>
      <w:r>
        <w:rPr>
          <w:lang w:eastAsia="en-US"/>
        </w:rPr>
        <w:t>tout le long de l</w:t>
      </w:r>
      <w:r w:rsidR="00A23BF9">
        <w:rPr>
          <w:lang w:eastAsia="en-US"/>
        </w:rPr>
        <w:t>’</w:t>
      </w:r>
      <w:r>
        <w:rPr>
          <w:lang w:eastAsia="en-US"/>
        </w:rPr>
        <w:t>après-dîner</w:t>
      </w:r>
      <w:r w:rsidR="00A23BF9">
        <w:rPr>
          <w:lang w:eastAsia="en-US"/>
        </w:rPr>
        <w:t>.</w:t>
      </w:r>
    </w:p>
    <w:p w14:paraId="2EC2FE4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voulut rentrer</w:t>
      </w:r>
      <w:r w:rsidR="00A23BF9">
        <w:rPr>
          <w:lang w:eastAsia="en-US"/>
        </w:rPr>
        <w:t xml:space="preserve"> ; </w:t>
      </w:r>
      <w:r>
        <w:rPr>
          <w:lang w:eastAsia="en-US"/>
        </w:rPr>
        <w:t>Lucien la suivit</w:t>
      </w:r>
      <w:r w:rsidR="00A23BF9">
        <w:rPr>
          <w:lang w:eastAsia="en-US"/>
        </w:rPr>
        <w:t>.</w:t>
      </w:r>
    </w:p>
    <w:p w14:paraId="724145B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En rentrant</w:t>
      </w:r>
      <w:r w:rsidR="00A23BF9">
        <w:rPr>
          <w:lang w:eastAsia="en-US"/>
        </w:rPr>
        <w:t xml:space="preserve">, </w:t>
      </w:r>
      <w:r>
        <w:rPr>
          <w:lang w:eastAsia="en-US"/>
        </w:rPr>
        <w:t>Berthe se mit à sa harpe</w:t>
      </w:r>
      <w:r w:rsidR="00A23BF9">
        <w:rPr>
          <w:lang w:eastAsia="en-US"/>
        </w:rPr>
        <w:t>.</w:t>
      </w:r>
    </w:p>
    <w:p w14:paraId="372E1A93" w14:textId="4895F74F" w:rsidR="00A23BF9" w:rsidRDefault="00BB5C58" w:rsidP="00A23BF9">
      <w:pPr>
        <w:numPr>
          <w:ins w:id="81" w:author="Alain" w:date="2009-11-18T22:03:00Z"/>
        </w:numPr>
        <w:rPr>
          <w:lang w:eastAsia="en-US"/>
        </w:rPr>
      </w:pPr>
      <w:r>
        <w:rPr>
          <w:lang w:eastAsia="en-US"/>
        </w:rPr>
        <w:t>Chaque femme a son charme d</w:t>
      </w:r>
      <w:r w:rsidR="00A23BF9">
        <w:rPr>
          <w:lang w:eastAsia="en-US"/>
        </w:rPr>
        <w:t>’</w:t>
      </w:r>
      <w:r>
        <w:rPr>
          <w:lang w:eastAsia="en-US"/>
        </w:rPr>
        <w:t>élite qui la fait irrésistible</w:t>
      </w:r>
      <w:r w:rsidR="00A23BF9">
        <w:rPr>
          <w:lang w:eastAsia="en-US"/>
        </w:rPr>
        <w:t xml:space="preserve">, </w:t>
      </w:r>
      <w:r>
        <w:rPr>
          <w:lang w:eastAsia="en-US"/>
        </w:rPr>
        <w:t>quand elle est belle d</w:t>
      </w:r>
      <w:r w:rsidR="00A23BF9">
        <w:rPr>
          <w:lang w:eastAsia="en-US"/>
        </w:rPr>
        <w:t>’</w:t>
      </w:r>
      <w:r>
        <w:rPr>
          <w:lang w:eastAsia="en-US"/>
        </w:rPr>
        <w:t>ailleurs et déjà aimée</w:t>
      </w:r>
      <w:r w:rsidR="00A23BF9">
        <w:rPr>
          <w:lang w:eastAsia="en-US"/>
        </w:rPr>
        <w:t xml:space="preserve">. </w:t>
      </w:r>
      <w:r>
        <w:rPr>
          <w:lang w:eastAsia="en-US"/>
        </w:rPr>
        <w:t>Quand Berthe chantait</w:t>
      </w:r>
      <w:r w:rsidR="00A23BF9">
        <w:rPr>
          <w:lang w:eastAsia="en-US"/>
        </w:rPr>
        <w:t xml:space="preserve">, </w:t>
      </w:r>
      <w:r>
        <w:rPr>
          <w:lang w:eastAsia="en-US"/>
        </w:rPr>
        <w:t>ce n</w:t>
      </w:r>
      <w:r w:rsidR="00A23BF9">
        <w:rPr>
          <w:lang w:eastAsia="en-US"/>
        </w:rPr>
        <w:t>’</w:t>
      </w:r>
      <w:r>
        <w:rPr>
          <w:lang w:eastAsia="en-US"/>
        </w:rPr>
        <w:t>était plus une femme</w:t>
      </w:r>
      <w:r w:rsidR="00A23BF9">
        <w:rPr>
          <w:lang w:eastAsia="en-US"/>
        </w:rPr>
        <w:t xml:space="preserve">. </w:t>
      </w:r>
      <w:r>
        <w:rPr>
          <w:lang w:eastAsia="en-US"/>
        </w:rPr>
        <w:t xml:space="preserve">Ce voile que Dieu avait </w:t>
      </w:r>
      <w:r>
        <w:rPr>
          <w:lang w:eastAsia="en-US"/>
        </w:rPr>
        <w:t>mis</w:t>
      </w:r>
      <w:r w:rsidR="00685E2E">
        <w:rPr>
          <w:lang w:eastAsia="en-US"/>
        </w:rPr>
        <w:t xml:space="preserve"> </w:t>
      </w:r>
      <w:r>
        <w:rPr>
          <w:lang w:eastAsia="en-US"/>
        </w:rPr>
        <w:t>sur son regard disparaissait en quelque sorte</w:t>
      </w:r>
      <w:r w:rsidR="00A23BF9">
        <w:rPr>
          <w:lang w:eastAsia="en-US"/>
        </w:rPr>
        <w:t xml:space="preserve">. </w:t>
      </w:r>
      <w:r>
        <w:rPr>
          <w:lang w:eastAsia="en-US"/>
        </w:rPr>
        <w:t xml:space="preserve">Il y avait </w:t>
      </w:r>
      <w:r>
        <w:rPr>
          <w:lang w:eastAsia="en-US"/>
        </w:rPr>
        <w:lastRenderedPageBreak/>
        <w:t>autour d</w:t>
      </w:r>
      <w:r w:rsidR="00A23BF9">
        <w:rPr>
          <w:lang w:eastAsia="en-US"/>
        </w:rPr>
        <w:t>’</w:t>
      </w:r>
      <w:r>
        <w:rPr>
          <w:lang w:eastAsia="en-US"/>
        </w:rPr>
        <w:t>elle une auréole radieuse</w:t>
      </w:r>
      <w:r w:rsidR="00A23BF9">
        <w:rPr>
          <w:lang w:eastAsia="en-US"/>
        </w:rPr>
        <w:t xml:space="preserve"> : </w:t>
      </w:r>
      <w:r>
        <w:rPr>
          <w:lang w:eastAsia="en-US"/>
        </w:rPr>
        <w:t>tout ce que la poésie a de suave</w:t>
      </w:r>
      <w:r w:rsidR="00A23BF9">
        <w:rPr>
          <w:lang w:eastAsia="en-US"/>
        </w:rPr>
        <w:t xml:space="preserve">, </w:t>
      </w:r>
      <w:r>
        <w:rPr>
          <w:lang w:eastAsia="en-US"/>
        </w:rPr>
        <w:t>tout ce que l</w:t>
      </w:r>
      <w:r w:rsidR="00A23BF9">
        <w:rPr>
          <w:lang w:eastAsia="en-US"/>
        </w:rPr>
        <w:t>’</w:t>
      </w:r>
      <w:r>
        <w:rPr>
          <w:lang w:eastAsia="en-US"/>
        </w:rPr>
        <w:t>amour a d</w:t>
      </w:r>
      <w:r w:rsidR="00A23BF9">
        <w:rPr>
          <w:lang w:eastAsia="en-US"/>
        </w:rPr>
        <w:t>’</w:t>
      </w:r>
      <w:r>
        <w:rPr>
          <w:lang w:eastAsia="en-US"/>
        </w:rPr>
        <w:t>entraînant</w:t>
      </w:r>
      <w:r w:rsidR="00A23BF9">
        <w:rPr>
          <w:lang w:eastAsia="en-US"/>
        </w:rPr>
        <w:t xml:space="preserve">, </w:t>
      </w:r>
      <w:r>
        <w:rPr>
          <w:lang w:eastAsia="en-US"/>
        </w:rPr>
        <w:t>tout ce que la naïve tristesse de seize ans a de séductions enchantées</w:t>
      </w:r>
      <w:r w:rsidR="00A23BF9">
        <w:rPr>
          <w:lang w:eastAsia="en-US"/>
        </w:rPr>
        <w:t>.</w:t>
      </w:r>
    </w:p>
    <w:p w14:paraId="6359080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Sa voix était vibrante et douce</w:t>
      </w:r>
      <w:r w:rsidR="00A23BF9">
        <w:rPr>
          <w:lang w:eastAsia="en-US"/>
        </w:rPr>
        <w:t xml:space="preserve"> ; </w:t>
      </w:r>
      <w:r>
        <w:rPr>
          <w:lang w:eastAsia="en-US"/>
        </w:rPr>
        <w:t>on y sentait son cœur</w:t>
      </w:r>
      <w:r w:rsidR="00A23BF9">
        <w:rPr>
          <w:lang w:eastAsia="en-US"/>
        </w:rPr>
        <w:t>.</w:t>
      </w:r>
    </w:p>
    <w:p w14:paraId="5914E1E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 soir-là</w:t>
      </w:r>
      <w:r w:rsidR="00A23BF9">
        <w:rPr>
          <w:lang w:eastAsia="en-US"/>
        </w:rPr>
        <w:t xml:space="preserve">, </w:t>
      </w:r>
      <w:r>
        <w:rPr>
          <w:lang w:eastAsia="en-US"/>
        </w:rPr>
        <w:t>la voix de Berthe tremblait</w:t>
      </w:r>
      <w:r w:rsidR="00A23BF9">
        <w:rPr>
          <w:lang w:eastAsia="en-US"/>
        </w:rPr>
        <w:t xml:space="preserve">. </w:t>
      </w:r>
      <w:r>
        <w:rPr>
          <w:lang w:eastAsia="en-US"/>
        </w:rPr>
        <w:t>Vous eussiez dit des pleurs sonores</w:t>
      </w:r>
      <w:r w:rsidR="00A23BF9">
        <w:rPr>
          <w:lang w:eastAsia="en-US"/>
        </w:rPr>
        <w:t>.</w:t>
      </w:r>
    </w:p>
    <w:p w14:paraId="3448614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Son âme s</w:t>
      </w:r>
      <w:r w:rsidR="00A23BF9">
        <w:rPr>
          <w:lang w:eastAsia="en-US"/>
        </w:rPr>
        <w:t>’</w:t>
      </w:r>
      <w:r>
        <w:rPr>
          <w:lang w:eastAsia="en-US"/>
        </w:rPr>
        <w:t>échappait et débordait</w:t>
      </w:r>
      <w:r w:rsidR="00A23BF9">
        <w:rPr>
          <w:lang w:eastAsia="en-US"/>
        </w:rPr>
        <w:t xml:space="preserve">.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la merveilleuse plainte de l</w:t>
      </w:r>
      <w:r w:rsidR="00A23BF9">
        <w:rPr>
          <w:lang w:eastAsia="en-US"/>
        </w:rPr>
        <w:t>’</w:t>
      </w:r>
      <w:r>
        <w:rPr>
          <w:lang w:eastAsia="en-US"/>
        </w:rPr>
        <w:t>amour vierge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soupirs embaumés</w:t>
      </w:r>
      <w:r w:rsidR="00A23BF9">
        <w:rPr>
          <w:lang w:eastAsia="en-US"/>
        </w:rPr>
        <w:t xml:space="preserve">, </w:t>
      </w:r>
      <w:r>
        <w:rPr>
          <w:lang w:eastAsia="en-US"/>
        </w:rPr>
        <w:t>la tendre inquiétude</w:t>
      </w:r>
      <w:r w:rsidR="00A23BF9">
        <w:rPr>
          <w:lang w:eastAsia="en-US"/>
        </w:rPr>
        <w:t xml:space="preserve">, </w:t>
      </w:r>
      <w:r>
        <w:rPr>
          <w:lang w:eastAsia="en-US"/>
        </w:rPr>
        <w:t>la passion lente et profonde comme une fièvre</w:t>
      </w:r>
      <w:r w:rsidR="00A23BF9">
        <w:rPr>
          <w:lang w:eastAsia="en-US"/>
        </w:rPr>
        <w:t>…</w:t>
      </w:r>
    </w:p>
    <w:p w14:paraId="402FE35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Lucien écoutait</w:t>
      </w:r>
      <w:r w:rsidR="00A23BF9">
        <w:rPr>
          <w:lang w:eastAsia="en-US"/>
        </w:rPr>
        <w:t>.</w:t>
      </w:r>
    </w:p>
    <w:p w14:paraId="4200D36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Lucien était en extase</w:t>
      </w:r>
      <w:r w:rsidR="00A23BF9">
        <w:rPr>
          <w:lang w:eastAsia="en-US"/>
        </w:rPr>
        <w:t>.</w:t>
      </w:r>
    </w:p>
    <w:p w14:paraId="62439A5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Dieu pardonne</w:t>
      </w:r>
      <w:r w:rsidR="00A23BF9">
        <w:rPr>
          <w:lang w:eastAsia="en-US"/>
        </w:rPr>
        <w:t xml:space="preserve">, </w:t>
      </w:r>
      <w:r>
        <w:rPr>
          <w:lang w:eastAsia="en-US"/>
        </w:rPr>
        <w:t>ne condamnez pas</w:t>
      </w:r>
      <w:r w:rsidR="00A23BF9">
        <w:rPr>
          <w:lang w:eastAsia="en-US"/>
        </w:rPr>
        <w:t> !</w:t>
      </w:r>
    </w:p>
    <w:p w14:paraId="66CE948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 fut un rêve poignant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splendide</w:t>
      </w:r>
      <w:r w:rsidR="00A23BF9">
        <w:rPr>
          <w:lang w:eastAsia="en-US"/>
        </w:rPr>
        <w:t xml:space="preserve">. </w:t>
      </w:r>
      <w:r>
        <w:rPr>
          <w:lang w:eastAsia="en-US"/>
        </w:rPr>
        <w:t>Puis Lucien</w:t>
      </w:r>
      <w:r w:rsidR="00A23BF9">
        <w:rPr>
          <w:lang w:eastAsia="en-US"/>
        </w:rPr>
        <w:t xml:space="preserve">, </w:t>
      </w:r>
      <w:r>
        <w:rPr>
          <w:lang w:eastAsia="en-US"/>
        </w:rPr>
        <w:t>étreignant son front à deux mains</w:t>
      </w:r>
      <w:r w:rsidR="00A23BF9">
        <w:rPr>
          <w:lang w:eastAsia="en-US"/>
        </w:rPr>
        <w:t xml:space="preserve">, </w:t>
      </w:r>
      <w:r>
        <w:rPr>
          <w:lang w:eastAsia="en-US"/>
        </w:rPr>
        <w:t>tomba sur ses genoux</w:t>
      </w:r>
      <w:r w:rsidR="00A23BF9">
        <w:rPr>
          <w:lang w:eastAsia="en-US"/>
        </w:rPr>
        <w:t>.</w:t>
      </w:r>
    </w:p>
    <w:p w14:paraId="767BA1B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avait le visage inondé de larmes</w:t>
      </w:r>
      <w:r w:rsidR="00A23BF9">
        <w:rPr>
          <w:lang w:eastAsia="en-US"/>
        </w:rPr>
        <w:t>.</w:t>
      </w:r>
    </w:p>
    <w:p w14:paraId="09F18484" w14:textId="3153B3F5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te le jure</w:t>
      </w:r>
      <w:r>
        <w:rPr>
          <w:lang w:eastAsia="en-US"/>
        </w:rPr>
        <w:t xml:space="preserve"> ! </w:t>
      </w:r>
      <w:r w:rsidR="00BB5C58">
        <w:rPr>
          <w:lang w:eastAsia="en-US"/>
        </w:rPr>
        <w:t>je te le jure</w:t>
      </w:r>
      <w:r>
        <w:rPr>
          <w:lang w:eastAsia="en-US"/>
        </w:rPr>
        <w:t xml:space="preserve"> ! </w:t>
      </w:r>
      <w:r w:rsidR="00BB5C58">
        <w:rPr>
          <w:lang w:eastAsia="en-US"/>
        </w:rPr>
        <w:t>balbutia Lucien d</w:t>
      </w:r>
      <w:r>
        <w:rPr>
          <w:lang w:eastAsia="en-US"/>
        </w:rPr>
        <w:t>’</w:t>
      </w:r>
      <w:r w:rsidR="00BB5C58">
        <w:rPr>
          <w:lang w:eastAsia="en-US"/>
        </w:rPr>
        <w:t>une voix entrecoupée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Berthe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tu seras ma femme</w:t>
      </w:r>
      <w:r>
        <w:rPr>
          <w:lang w:eastAsia="en-US"/>
        </w:rPr>
        <w:t> !</w:t>
      </w:r>
    </w:p>
    <w:p w14:paraId="60382C8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Avant cette heure-là</w:t>
      </w:r>
      <w:r w:rsidR="00A23BF9">
        <w:rPr>
          <w:lang w:eastAsia="en-US"/>
        </w:rPr>
        <w:t xml:space="preserve">, </w:t>
      </w:r>
      <w:r>
        <w:rPr>
          <w:lang w:eastAsia="en-US"/>
        </w:rPr>
        <w:t>Berthe n</w:t>
      </w:r>
      <w:r w:rsidR="00A23BF9">
        <w:rPr>
          <w:lang w:eastAsia="en-US"/>
        </w:rPr>
        <w:t>’</w:t>
      </w:r>
      <w:r>
        <w:rPr>
          <w:lang w:eastAsia="en-US"/>
        </w:rPr>
        <w:t>avait jamais eu peur</w:t>
      </w:r>
      <w:r w:rsidR="00A23BF9">
        <w:rPr>
          <w:lang w:eastAsia="en-US"/>
        </w:rPr>
        <w:t>.</w:t>
      </w:r>
    </w:p>
    <w:p w14:paraId="3CC3861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Hélas</w:t>
      </w:r>
      <w:r w:rsidR="00A23BF9">
        <w:rPr>
          <w:lang w:eastAsia="en-US"/>
        </w:rPr>
        <w:t xml:space="preserve"> ! </w:t>
      </w:r>
      <w:r>
        <w:rPr>
          <w:lang w:eastAsia="en-US"/>
        </w:rPr>
        <w:t>à dater de cet instant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douta</w:t>
      </w:r>
      <w:r w:rsidR="00A23BF9">
        <w:rPr>
          <w:lang w:eastAsia="en-US"/>
        </w:rPr>
        <w:t xml:space="preserve">. </w:t>
      </w:r>
      <w:r>
        <w:rPr>
          <w:lang w:eastAsia="en-US"/>
        </w:rPr>
        <w:t>Ce voile qui était sur sa vue lui causa comme un poids horrible</w:t>
      </w:r>
      <w:r w:rsidR="00A23BF9">
        <w:rPr>
          <w:lang w:eastAsia="en-US"/>
        </w:rPr>
        <w:t>.</w:t>
      </w:r>
    </w:p>
    <w:p w14:paraId="6AECDA72" w14:textId="6625DC69" w:rsidR="00A23BF9" w:rsidRDefault="00BB5C58" w:rsidP="00A23BF9">
      <w:pPr>
        <w:rPr>
          <w:lang w:eastAsia="en-US"/>
        </w:rPr>
      </w:pPr>
      <w:r>
        <w:rPr>
          <w:lang w:eastAsia="en-US"/>
        </w:rPr>
        <w:t>Aveugle</w:t>
      </w:r>
      <w:r w:rsidR="00A23BF9">
        <w:rPr>
          <w:lang w:eastAsia="en-US"/>
        </w:rPr>
        <w:t xml:space="preserve"> ! </w:t>
      </w:r>
      <w:r>
        <w:rPr>
          <w:lang w:eastAsia="en-US"/>
        </w:rPr>
        <w:t>aveugle</w:t>
      </w:r>
      <w:r w:rsidR="00A23BF9"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Est-ce qu</w:t>
      </w:r>
      <w:r w:rsidR="00A23BF9">
        <w:rPr>
          <w:lang w:eastAsia="en-US"/>
        </w:rPr>
        <w:t>’</w:t>
      </w:r>
      <w:r>
        <w:rPr>
          <w:lang w:eastAsia="en-US"/>
        </w:rPr>
        <w:t>on épouse une aveugle</w:t>
      </w:r>
      <w:r w:rsidR="00A23BF9">
        <w:rPr>
          <w:lang w:eastAsia="en-US"/>
        </w:rPr>
        <w:t> !…</w:t>
      </w:r>
    </w:p>
    <w:p w14:paraId="61531E9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Aussi</w:t>
      </w:r>
      <w:r w:rsidR="00A23BF9">
        <w:rPr>
          <w:lang w:eastAsia="en-US"/>
        </w:rPr>
        <w:t xml:space="preserve">, </w:t>
      </w:r>
      <w:r>
        <w:rPr>
          <w:lang w:eastAsia="en-US"/>
        </w:rPr>
        <w:t>nous le répétons</w:t>
      </w:r>
      <w:r w:rsidR="00A23BF9">
        <w:rPr>
          <w:lang w:eastAsia="en-US"/>
        </w:rPr>
        <w:t xml:space="preserve"> : </w:t>
      </w:r>
      <w:r>
        <w:rPr>
          <w:lang w:eastAsia="en-US"/>
        </w:rPr>
        <w:t>toute cette comédie qu</w:t>
      </w:r>
      <w:r w:rsidR="00A23BF9">
        <w:rPr>
          <w:lang w:eastAsia="en-US"/>
        </w:rPr>
        <w:t>’</w:t>
      </w:r>
      <w:r>
        <w:rPr>
          <w:lang w:eastAsia="en-US"/>
        </w:rPr>
        <w:t>on allait jouer autour d</w:t>
      </w:r>
      <w:r w:rsidR="00A23BF9">
        <w:rPr>
          <w:lang w:eastAsia="en-US"/>
        </w:rPr>
        <w:t>’</w:t>
      </w:r>
      <w:r>
        <w:rPr>
          <w:lang w:eastAsia="en-US"/>
        </w:rPr>
        <w:t>elle pour la tromper</w:t>
      </w:r>
      <w:r w:rsidR="00A23BF9">
        <w:rPr>
          <w:lang w:eastAsia="en-US"/>
        </w:rPr>
        <w:t xml:space="preserve">, </w:t>
      </w:r>
      <w:r>
        <w:rPr>
          <w:lang w:eastAsia="en-US"/>
        </w:rPr>
        <w:t>pour la désespérer</w:t>
      </w:r>
      <w:r w:rsidR="00A23BF9">
        <w:rPr>
          <w:lang w:eastAsia="en-US"/>
        </w:rPr>
        <w:t xml:space="preserve">, </w:t>
      </w:r>
      <w:r>
        <w:rPr>
          <w:lang w:eastAsia="en-US"/>
        </w:rPr>
        <w:t>pour lui ôter sa foi et son espoir</w:t>
      </w:r>
      <w:r w:rsidR="00A23BF9">
        <w:rPr>
          <w:lang w:eastAsia="en-US"/>
        </w:rPr>
        <w:t xml:space="preserve">, </w:t>
      </w:r>
      <w:r>
        <w:rPr>
          <w:lang w:eastAsia="en-US"/>
        </w:rPr>
        <w:t>cette comédie devait réussir à coup sûr</w:t>
      </w:r>
      <w:r w:rsidR="00A23BF9">
        <w:rPr>
          <w:lang w:eastAsia="en-US"/>
        </w:rPr>
        <w:t>…</w:t>
      </w:r>
    </w:p>
    <w:p w14:paraId="5421FB8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Elle avait saisi la main d</w:t>
      </w:r>
      <w:r w:rsidR="00A23BF9">
        <w:rPr>
          <w:lang w:eastAsia="en-US"/>
        </w:rPr>
        <w:t>’</w:t>
      </w:r>
      <w:r>
        <w:rPr>
          <w:lang w:eastAsia="en-US"/>
        </w:rPr>
        <w:t>Olivette</w:t>
      </w:r>
      <w:r w:rsidR="00A23BF9">
        <w:rPr>
          <w:lang w:eastAsia="en-US"/>
        </w:rPr>
        <w:t>.</w:t>
      </w:r>
    </w:p>
    <w:p w14:paraId="5B3ED66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Que dis-tu donc là</w:t>
      </w:r>
      <w:r>
        <w:rPr>
          <w:lang w:eastAsia="en-US"/>
        </w:rPr>
        <w:t xml:space="preserve">, </w:t>
      </w:r>
      <w:r w:rsidR="00BB5C58">
        <w:rPr>
          <w:lang w:eastAsia="en-US"/>
        </w:rPr>
        <w:t>ma fille</w:t>
      </w:r>
      <w:r>
        <w:rPr>
          <w:lang w:eastAsia="en-US"/>
        </w:rPr>
        <w:t xml:space="preserve"> ? </w:t>
      </w:r>
      <w:r w:rsidR="00BB5C58">
        <w:rPr>
          <w:lang w:eastAsia="en-US"/>
        </w:rPr>
        <w:t>prononça-t-elle d</w:t>
      </w:r>
      <w:r>
        <w:rPr>
          <w:lang w:eastAsia="en-US"/>
        </w:rPr>
        <w:t>’</w:t>
      </w:r>
      <w:r w:rsidR="00BB5C58">
        <w:rPr>
          <w:lang w:eastAsia="en-US"/>
        </w:rPr>
        <w:t>une voix altérée</w:t>
      </w:r>
      <w:r>
        <w:rPr>
          <w:lang w:eastAsia="en-US"/>
        </w:rPr>
        <w:t>.</w:t>
      </w:r>
    </w:p>
    <w:p w14:paraId="0160D5AD" w14:textId="031F7571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répondit la paysanne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je dis ce qu</w:t>
      </w:r>
      <w:r>
        <w:rPr>
          <w:lang w:eastAsia="en-US"/>
        </w:rPr>
        <w:t>’</w:t>
      </w:r>
      <w:r w:rsidR="00BB5C58">
        <w:rPr>
          <w:lang w:eastAsia="en-US"/>
        </w:rPr>
        <w:t>ils disent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que je me suis fâchée</w:t>
      </w:r>
      <w:r>
        <w:rPr>
          <w:lang w:eastAsia="en-US"/>
        </w:rPr>
        <w:t xml:space="preserve">, </w:t>
      </w:r>
      <w:r w:rsidR="00BB5C58">
        <w:rPr>
          <w:lang w:eastAsia="en-US"/>
        </w:rPr>
        <w:t>fallait voir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Quand même ce serait</w:t>
      </w:r>
      <w:r>
        <w:rPr>
          <w:lang w:eastAsia="en-US"/>
        </w:rPr>
        <w:t xml:space="preserve">, </w:t>
      </w:r>
      <w:r w:rsidR="00BB5C58">
        <w:rPr>
          <w:lang w:eastAsia="en-US"/>
        </w:rPr>
        <w:t>n</w:t>
      </w:r>
      <w:r>
        <w:rPr>
          <w:lang w:eastAsia="en-US"/>
        </w:rPr>
        <w:t>’</w:t>
      </w:r>
      <w:r w:rsidR="00BB5C58">
        <w:rPr>
          <w:lang w:eastAsia="en-US"/>
        </w:rPr>
        <w:t>est-ce pas</w:t>
      </w:r>
      <w:r>
        <w:rPr>
          <w:lang w:eastAsia="en-US"/>
        </w:rPr>
        <w:t xml:space="preserve">, </w:t>
      </w:r>
      <w:r w:rsidR="00BB5C58">
        <w:rPr>
          <w:lang w:eastAsia="en-US"/>
        </w:rPr>
        <w:t>je vous demande un peu si ça les regarde</w:t>
      </w:r>
      <w:r>
        <w:rPr>
          <w:lang w:eastAsia="en-US"/>
        </w:rPr>
        <w:t> !…</w:t>
      </w:r>
    </w:p>
    <w:p w14:paraId="2FB6CF8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Quoi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Mais quoi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balbutia Berthe qui était toute pâle</w:t>
      </w:r>
      <w:r>
        <w:rPr>
          <w:lang w:eastAsia="en-US"/>
        </w:rPr>
        <w:t>.</w:t>
      </w:r>
    </w:p>
    <w:p w14:paraId="21A23C0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Dame</w:t>
      </w:r>
      <w:r>
        <w:rPr>
          <w:lang w:eastAsia="en-US"/>
        </w:rPr>
        <w:t xml:space="preserve"> ! </w:t>
      </w:r>
      <w:r w:rsidR="00BB5C58">
        <w:rPr>
          <w:lang w:eastAsia="en-US"/>
        </w:rPr>
        <w:t>moi je ne sais pas si je dois vous répéter tout ça</w:t>
      </w:r>
      <w:r>
        <w:rPr>
          <w:lang w:eastAsia="en-US"/>
        </w:rPr>
        <w:t>…</w:t>
      </w:r>
    </w:p>
    <w:p w14:paraId="6576FB5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Tu me fais trembler</w:t>
      </w:r>
      <w:r>
        <w:rPr>
          <w:lang w:eastAsia="en-US"/>
        </w:rPr>
        <w:t xml:space="preserve">, </w:t>
      </w:r>
      <w:r w:rsidR="00BB5C58">
        <w:rPr>
          <w:lang w:eastAsia="en-US"/>
        </w:rPr>
        <w:t>Olivette</w:t>
      </w:r>
      <w:r>
        <w:rPr>
          <w:lang w:eastAsia="en-US"/>
        </w:rPr>
        <w:t> !</w:t>
      </w:r>
    </w:p>
    <w:p w14:paraId="15B745A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pas l</w:t>
      </w:r>
      <w:r>
        <w:rPr>
          <w:lang w:eastAsia="en-US"/>
        </w:rPr>
        <w:t>’</w:t>
      </w:r>
      <w:r w:rsidR="00BB5C58">
        <w:rPr>
          <w:lang w:eastAsia="en-US"/>
        </w:rPr>
        <w:t>embarras</w:t>
      </w:r>
      <w:r>
        <w:rPr>
          <w:lang w:eastAsia="en-US"/>
        </w:rPr>
        <w:t xml:space="preserve">, </w:t>
      </w:r>
      <w:r w:rsidR="00BB5C58">
        <w:rPr>
          <w:lang w:eastAsia="en-US"/>
        </w:rPr>
        <w:t>voyez-vous</w:t>
      </w:r>
      <w:r>
        <w:rPr>
          <w:lang w:eastAsia="en-US"/>
        </w:rPr>
        <w:t xml:space="preserve">… </w:t>
      </w:r>
      <w:r w:rsidR="00BB5C58">
        <w:rPr>
          <w:lang w:eastAsia="en-US"/>
        </w:rPr>
        <w:t>il y a de quoi</w:t>
      </w:r>
      <w:r>
        <w:rPr>
          <w:lang w:eastAsia="en-US"/>
        </w:rPr>
        <w:t> !…</w:t>
      </w:r>
    </w:p>
    <w:p w14:paraId="4F9EEBF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ne parla plus</w:t>
      </w:r>
      <w:r w:rsidR="00A23BF9">
        <w:rPr>
          <w:lang w:eastAsia="en-US"/>
        </w:rPr>
        <w:t>.</w:t>
      </w:r>
    </w:p>
    <w:p w14:paraId="029D911D" w14:textId="5024E4D3" w:rsidR="00A23BF9" w:rsidRDefault="00BB5C58" w:rsidP="00A23BF9">
      <w:pPr>
        <w:rPr>
          <w:lang w:eastAsia="en-US"/>
        </w:rPr>
      </w:pPr>
      <w:r>
        <w:rPr>
          <w:lang w:eastAsia="en-US"/>
        </w:rPr>
        <w:t>Fargeau fit de loin un geste d</w:t>
      </w:r>
      <w:r w:rsidR="00A23BF9">
        <w:rPr>
          <w:lang w:eastAsia="en-US"/>
        </w:rPr>
        <w:t>’</w:t>
      </w:r>
      <w:r>
        <w:rPr>
          <w:lang w:eastAsia="en-US"/>
        </w:rPr>
        <w:t>approbation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La scène s</w:t>
      </w:r>
      <w:r w:rsidR="00A23BF9">
        <w:rPr>
          <w:lang w:eastAsia="en-US"/>
        </w:rPr>
        <w:t>’</w:t>
      </w:r>
      <w:r>
        <w:rPr>
          <w:lang w:eastAsia="en-US"/>
        </w:rPr>
        <w:t>engageait absolument selon son plan</w:t>
      </w:r>
      <w:r w:rsidR="00A23BF9">
        <w:rPr>
          <w:lang w:eastAsia="en-US"/>
        </w:rPr>
        <w:t>.</w:t>
      </w:r>
    </w:p>
    <w:p w14:paraId="066ED4ED" w14:textId="407697B6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Tant pis</w:t>
      </w:r>
      <w:r>
        <w:rPr>
          <w:lang w:eastAsia="en-US"/>
        </w:rPr>
        <w:t xml:space="preserve"> ! </w:t>
      </w:r>
      <w:r w:rsidR="00BB5C58">
        <w:rPr>
          <w:lang w:eastAsia="en-US"/>
        </w:rPr>
        <w:t>reprit la soubrette villageoise</w:t>
      </w:r>
      <w:r>
        <w:rPr>
          <w:lang w:eastAsia="en-US"/>
        </w:rPr>
        <w:t xml:space="preserve">,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aime mieux vous voir triste un peu pendant un petit moment que de vous laisser en risée à tout le monde</w:t>
      </w:r>
      <w:r>
        <w:rPr>
          <w:lang w:eastAsia="en-US"/>
        </w:rPr>
        <w:t xml:space="preserve">… </w:t>
      </w:r>
      <w:r w:rsidR="00BB5C58">
        <w:rPr>
          <w:lang w:eastAsia="en-US"/>
        </w:rPr>
        <w:t>voyons</w:t>
      </w:r>
      <w:r>
        <w:rPr>
          <w:lang w:eastAsia="en-US"/>
        </w:rPr>
        <w:t xml:space="preserve"> ! </w:t>
      </w:r>
      <w:r w:rsidR="00BB5C58">
        <w:rPr>
          <w:lang w:eastAsia="en-US"/>
        </w:rPr>
        <w:t>prenez votre cœur à poignée</w:t>
      </w:r>
      <w:r>
        <w:rPr>
          <w:lang w:eastAsia="en-US"/>
        </w:rPr>
        <w:t xml:space="preserve">, </w:t>
      </w:r>
      <w:r w:rsidR="00BB5C58">
        <w:rPr>
          <w:lang w:eastAsia="en-US"/>
        </w:rPr>
        <w:t>comme on dit</w:t>
      </w:r>
      <w:r>
        <w:rPr>
          <w:lang w:eastAsia="en-US"/>
        </w:rPr>
        <w:t xml:space="preserve">, </w:t>
      </w:r>
      <w:r w:rsidR="00BB5C58">
        <w:rPr>
          <w:lang w:eastAsia="en-US"/>
        </w:rPr>
        <w:t>ma bonne petite demoiselle</w:t>
      </w:r>
      <w:r>
        <w:rPr>
          <w:lang w:eastAsia="en-US"/>
        </w:rPr>
        <w:t>… M. </w:t>
      </w:r>
      <w:r w:rsidR="00BB5C58">
        <w:rPr>
          <w:lang w:eastAsia="en-US"/>
        </w:rPr>
        <w:t>Lucien se moque de vous</w:t>
      </w:r>
      <w:r>
        <w:rPr>
          <w:lang w:eastAsia="en-US"/>
        </w:rPr>
        <w:t xml:space="preserve">… </w:t>
      </w:r>
      <w:r w:rsidR="00BB5C58">
        <w:rPr>
          <w:lang w:eastAsia="en-US"/>
        </w:rPr>
        <w:t>là</w:t>
      </w:r>
      <w:r>
        <w:rPr>
          <w:lang w:eastAsia="en-US"/>
        </w:rPr>
        <w:t> !</w:t>
      </w:r>
    </w:p>
    <w:p w14:paraId="3033BE3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se leva droite et raide</w:t>
      </w:r>
      <w:r w:rsidR="00A23BF9">
        <w:rPr>
          <w:lang w:eastAsia="en-US"/>
        </w:rPr>
        <w:t>.</w:t>
      </w:r>
    </w:p>
    <w:p w14:paraId="0E210CE3" w14:textId="0336C3C0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Il fait la cour à une jeune personne de </w:t>
      </w:r>
      <w:r w:rsidR="00BB5C58">
        <w:rPr>
          <w:lang w:eastAsia="en-US"/>
        </w:rPr>
        <w:t>Vitré</w:t>
      </w:r>
      <w:r>
        <w:rPr>
          <w:lang w:eastAsia="en-US"/>
        </w:rPr>
        <w:t xml:space="preserve">, </w:t>
      </w:r>
      <w:r w:rsidR="00BB5C58">
        <w:rPr>
          <w:lang w:eastAsia="en-US"/>
        </w:rPr>
        <w:t>continua Olivette</w:t>
      </w:r>
      <w:r>
        <w:rPr>
          <w:lang w:eastAsia="en-US"/>
        </w:rPr>
        <w:t>.</w:t>
      </w:r>
    </w:p>
    <w:p w14:paraId="5A27ECF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Puis elle ajouta en manière de morale</w:t>
      </w:r>
      <w:r w:rsidR="00A23BF9">
        <w:rPr>
          <w:lang w:eastAsia="en-US"/>
        </w:rPr>
        <w:t> :</w:t>
      </w:r>
    </w:p>
    <w:p w14:paraId="55C5C39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Que c</w:t>
      </w:r>
      <w:r>
        <w:rPr>
          <w:lang w:eastAsia="en-US"/>
        </w:rPr>
        <w:t>’</w:t>
      </w:r>
      <w:r w:rsidR="00BB5C58">
        <w:rPr>
          <w:lang w:eastAsia="en-US"/>
        </w:rPr>
        <w:t>est affreux</w:t>
      </w:r>
      <w:r>
        <w:rPr>
          <w:lang w:eastAsia="en-US"/>
        </w:rPr>
        <w:t xml:space="preserve">, </w:t>
      </w:r>
      <w:r w:rsidR="00BB5C58">
        <w:rPr>
          <w:lang w:eastAsia="en-US"/>
        </w:rPr>
        <w:t>je ne le cache pas</w:t>
      </w:r>
      <w:r>
        <w:rPr>
          <w:lang w:eastAsia="en-US"/>
        </w:rPr>
        <w:t xml:space="preserve">, </w:t>
      </w:r>
      <w:r w:rsidR="00BB5C58">
        <w:rPr>
          <w:lang w:eastAsia="en-US"/>
        </w:rPr>
        <w:t>et dégoûtant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et bien digne des hommes</w:t>
      </w:r>
      <w:r>
        <w:rPr>
          <w:lang w:eastAsia="en-US"/>
        </w:rPr>
        <w:t> !</w:t>
      </w:r>
    </w:p>
    <w:p w14:paraId="3E2B6796" w14:textId="59E3A9A0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Va-t</w:t>
      </w:r>
      <w:r>
        <w:rPr>
          <w:lang w:eastAsia="en-US"/>
        </w:rPr>
        <w:t>’</w:t>
      </w:r>
      <w:r w:rsidR="00BB5C58">
        <w:rPr>
          <w:lang w:eastAsia="en-US"/>
        </w:rPr>
        <w:t>en</w:t>
      </w:r>
      <w:r>
        <w:rPr>
          <w:lang w:eastAsia="en-US"/>
        </w:rPr>
        <w:t xml:space="preserve">, </w:t>
      </w:r>
      <w:r w:rsidR="00BB5C58">
        <w:rPr>
          <w:lang w:eastAsia="en-US"/>
        </w:rPr>
        <w:t>murmura Berthe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va-t</w:t>
      </w:r>
      <w:r>
        <w:rPr>
          <w:lang w:eastAsia="en-US"/>
        </w:rPr>
        <w:t>’</w:t>
      </w:r>
      <w:r w:rsidR="00BB5C58">
        <w:rPr>
          <w:lang w:eastAsia="en-US"/>
        </w:rPr>
        <w:t>en</w:t>
      </w:r>
      <w:r>
        <w:rPr>
          <w:lang w:eastAsia="en-US"/>
        </w:rPr>
        <w:t xml:space="preserve">, </w:t>
      </w:r>
      <w:r w:rsidR="00BB5C58">
        <w:rPr>
          <w:lang w:eastAsia="en-US"/>
        </w:rPr>
        <w:t>ma fille</w:t>
      </w:r>
      <w:r>
        <w:rPr>
          <w:lang w:eastAsia="en-US"/>
        </w:rPr>
        <w:t> !</w:t>
      </w:r>
    </w:p>
    <w:p w14:paraId="672A4CB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Chéri se dressa sur ses petites patte</w:t>
      </w:r>
      <w:r>
        <w:rPr>
          <w:lang w:eastAsia="en-US"/>
        </w:rPr>
        <w:t>s</w:t>
      </w:r>
      <w:r>
        <w:rPr>
          <w:lang w:eastAsia="en-US"/>
        </w:rPr>
        <w:t xml:space="preserve"> et regarda Olivette avec colère</w:t>
      </w:r>
      <w:r w:rsidR="00A23BF9">
        <w:rPr>
          <w:lang w:eastAsia="en-US"/>
        </w:rPr>
        <w:t>.</w:t>
      </w:r>
    </w:p>
    <w:p w14:paraId="591595A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Celle-ci ne bougeait pas</w:t>
      </w:r>
      <w:r w:rsidR="00A23BF9">
        <w:rPr>
          <w:lang w:eastAsia="en-US"/>
        </w:rPr>
        <w:t>.</w:t>
      </w:r>
    </w:p>
    <w:p w14:paraId="4ACFA05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Va-t</w:t>
      </w:r>
      <w:r>
        <w:rPr>
          <w:lang w:eastAsia="en-US"/>
        </w:rPr>
        <w:t>’</w:t>
      </w:r>
      <w:r w:rsidR="00BB5C58">
        <w:rPr>
          <w:lang w:eastAsia="en-US"/>
        </w:rPr>
        <w:t>en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répéta Berthe</w:t>
      </w:r>
      <w:r>
        <w:rPr>
          <w:lang w:eastAsia="en-US"/>
        </w:rPr>
        <w:t xml:space="preserve"> : </w:t>
      </w:r>
      <w:r w:rsidR="00BB5C58">
        <w:rPr>
          <w:lang w:eastAsia="en-US"/>
        </w:rPr>
        <w:t>tu me trompes ou tu te trompes</w:t>
      </w:r>
      <w:r>
        <w:rPr>
          <w:lang w:eastAsia="en-US"/>
        </w:rPr>
        <w:t xml:space="preserve">… </w:t>
      </w:r>
      <w:r w:rsidR="00BB5C58">
        <w:rPr>
          <w:lang w:eastAsia="en-US"/>
        </w:rPr>
        <w:t>Ce que tu dis là n</w:t>
      </w:r>
      <w:r>
        <w:rPr>
          <w:lang w:eastAsia="en-US"/>
        </w:rPr>
        <w:t>’</w:t>
      </w:r>
      <w:r w:rsidR="00BB5C58">
        <w:rPr>
          <w:lang w:eastAsia="en-US"/>
        </w:rPr>
        <w:t>es</w:t>
      </w:r>
      <w:r w:rsidR="00BB5C58">
        <w:t>t pas possible</w:t>
      </w:r>
      <w:r>
        <w:rPr>
          <w:lang w:eastAsia="en-US"/>
        </w:rPr>
        <w:t>.</w:t>
      </w:r>
    </w:p>
    <w:p w14:paraId="36B44087" w14:textId="2E4C4330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Vous tromper</w:t>
      </w:r>
      <w:r>
        <w:rPr>
          <w:lang w:eastAsia="en-US"/>
        </w:rPr>
        <w:t xml:space="preserve">, </w:t>
      </w:r>
      <w:r w:rsidR="00BB5C58">
        <w:rPr>
          <w:lang w:eastAsia="en-US"/>
        </w:rPr>
        <w:t>moi</w:t>
      </w:r>
      <w:r>
        <w:rPr>
          <w:lang w:eastAsia="en-US"/>
        </w:rPr>
        <w:t xml:space="preserve">, </w:t>
      </w:r>
      <w:r w:rsidR="00BB5C58">
        <w:rPr>
          <w:lang w:eastAsia="en-US"/>
        </w:rPr>
        <w:t>ma chère demoiselle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 Olivette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non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et quant à me tromper</w:t>
      </w:r>
      <w:r>
        <w:rPr>
          <w:lang w:eastAsia="en-US"/>
        </w:rPr>
        <w:t xml:space="preserve">, </w:t>
      </w:r>
      <w:r w:rsidR="00BB5C58">
        <w:rPr>
          <w:lang w:eastAsia="en-US"/>
        </w:rPr>
        <w:t>moi</w:t>
      </w:r>
      <w:r>
        <w:rPr>
          <w:lang w:eastAsia="en-US"/>
        </w:rPr>
        <w:t xml:space="preserve">, </w:t>
      </w:r>
      <w:r w:rsidR="00BB5C58">
        <w:rPr>
          <w:lang w:eastAsia="en-US"/>
        </w:rPr>
        <w:t>je le voudrais bien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faut pas se leurrer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La servante du recteur est-elle une mauvaise langue</w:t>
      </w:r>
      <w:r>
        <w:rPr>
          <w:lang w:eastAsia="en-US"/>
        </w:rPr>
        <w:t xml:space="preserve">, </w:t>
      </w:r>
      <w:r w:rsidR="00BB5C58">
        <w:rPr>
          <w:lang w:eastAsia="en-US"/>
        </w:rPr>
        <w:t>oui ou non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Et puis je sais lire</w:t>
      </w:r>
      <w:r w:rsidR="00BB5C58">
        <w:t xml:space="preserve"> peut-être</w:t>
      </w:r>
      <w:r>
        <w:rPr>
          <w:lang w:eastAsia="en-US"/>
        </w:rPr>
        <w:t> !…</w:t>
      </w:r>
    </w:p>
    <w:p w14:paraId="251C7D5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Ici Olivette fouilla vivement dans sa poche et ne trouva point ce qu</w:t>
      </w:r>
      <w:r w:rsidR="00A23BF9">
        <w:rPr>
          <w:lang w:eastAsia="en-US"/>
        </w:rPr>
        <w:t>’</w:t>
      </w:r>
      <w:r>
        <w:rPr>
          <w:lang w:eastAsia="en-US"/>
        </w:rPr>
        <w:t>elle cherchait</w:t>
      </w:r>
      <w:r w:rsidR="00A23BF9">
        <w:rPr>
          <w:lang w:eastAsia="en-US"/>
        </w:rPr>
        <w:t>.</w:t>
      </w:r>
    </w:p>
    <w:p w14:paraId="3F42450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se tourna vers Fargeau qui la comprit</w:t>
      </w:r>
      <w:r w:rsidR="00A23BF9">
        <w:rPr>
          <w:lang w:eastAsia="en-US"/>
        </w:rPr>
        <w:t xml:space="preserve">, </w:t>
      </w:r>
      <w:r>
        <w:rPr>
          <w:lang w:eastAsia="en-US"/>
        </w:rPr>
        <w:t>roula en boule une feuille de papier et la lui jeta de loin</w:t>
      </w:r>
      <w:r w:rsidR="00A23BF9">
        <w:rPr>
          <w:lang w:eastAsia="en-US"/>
        </w:rPr>
        <w:t>.</w:t>
      </w:r>
    </w:p>
    <w:p w14:paraId="77F92B2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Pendant qu</w:t>
      </w:r>
      <w:r w:rsidR="00A23BF9">
        <w:rPr>
          <w:lang w:eastAsia="en-US"/>
        </w:rPr>
        <w:t>’</w:t>
      </w:r>
      <w:r>
        <w:rPr>
          <w:lang w:eastAsia="en-US"/>
        </w:rPr>
        <w:t>Olivette ramassait le papier</w:t>
      </w:r>
      <w:r w:rsidR="00A23BF9">
        <w:rPr>
          <w:lang w:eastAsia="en-US"/>
        </w:rPr>
        <w:t xml:space="preserve">, </w:t>
      </w:r>
      <w:r>
        <w:rPr>
          <w:lang w:eastAsia="en-US"/>
        </w:rPr>
        <w:t>Berthe d</w:t>
      </w:r>
      <w:r>
        <w:t xml:space="preserve">isait </w:t>
      </w:r>
      <w:r>
        <w:rPr>
          <w:lang w:eastAsia="en-US"/>
        </w:rPr>
        <w:t>machinalement</w:t>
      </w:r>
      <w:r w:rsidR="00A23BF9">
        <w:rPr>
          <w:lang w:eastAsia="en-US"/>
        </w:rPr>
        <w:t> :</w:t>
      </w:r>
    </w:p>
    <w:p w14:paraId="76ECE5B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Tu sais lire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pourquoi me dis-tu que tu sais lire</w:t>
      </w:r>
      <w:r>
        <w:rPr>
          <w:lang w:eastAsia="en-US"/>
        </w:rPr>
        <w:t> ?</w:t>
      </w:r>
    </w:p>
    <w:p w14:paraId="0C4D45E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Parce que j</w:t>
      </w:r>
      <w:r>
        <w:rPr>
          <w:lang w:eastAsia="en-US"/>
        </w:rPr>
        <w:t>’</w:t>
      </w:r>
      <w:r w:rsidR="00BB5C58">
        <w:rPr>
          <w:lang w:eastAsia="en-US"/>
        </w:rPr>
        <w:t>ai lu une lettre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répondit Olivette</w:t>
      </w:r>
      <w:r>
        <w:rPr>
          <w:lang w:eastAsia="en-US"/>
        </w:rPr>
        <w:t>.</w:t>
      </w:r>
    </w:p>
    <w:p w14:paraId="20DA478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Quelle lettre</w:t>
      </w:r>
      <w:r>
        <w:rPr>
          <w:lang w:eastAsia="en-US"/>
        </w:rPr>
        <w:t> ?</w:t>
      </w:r>
    </w:p>
    <w:p w14:paraId="76E76D35" w14:textId="402D23BB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Une lettre que </w:t>
      </w:r>
      <w:r>
        <w:rPr>
          <w:lang w:eastAsia="en-US"/>
        </w:rPr>
        <w:t>M. </w:t>
      </w:r>
      <w:r w:rsidR="00BB5C58">
        <w:rPr>
          <w:lang w:eastAsia="en-US"/>
        </w:rPr>
        <w:t>Lucien a perdue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que la servante du recteur a trouvée</w:t>
      </w:r>
      <w:r>
        <w:rPr>
          <w:lang w:eastAsia="en-US"/>
        </w:rPr>
        <w:t>.</w:t>
      </w:r>
    </w:p>
    <w:p w14:paraId="182BF69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perdait le souffle</w:t>
      </w:r>
      <w:r w:rsidR="00A23BF9">
        <w:rPr>
          <w:lang w:eastAsia="en-US"/>
        </w:rPr>
        <w:t>.</w:t>
      </w:r>
    </w:p>
    <w:p w14:paraId="08D78AB4" w14:textId="0C7C1072" w:rsidR="00A23BF9" w:rsidRDefault="00A23BF9" w:rsidP="00A23BF9">
      <w:pPr>
        <w:rPr>
          <w:lang w:eastAsia="en-US"/>
        </w:rPr>
      </w:pPr>
      <w:r>
        <w:lastRenderedPageBreak/>
        <w:t>— 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fit-elle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mais tu mens</w:t>
      </w:r>
      <w:r>
        <w:rPr>
          <w:lang w:eastAsia="en-US"/>
        </w:rPr>
        <w:t xml:space="preserve">, </w:t>
      </w:r>
      <w:r w:rsidR="00BB5C58">
        <w:rPr>
          <w:lang w:eastAsia="en-US"/>
        </w:rPr>
        <w:t>n</w:t>
      </w:r>
      <w:r>
        <w:rPr>
          <w:lang w:eastAsia="en-US"/>
        </w:rPr>
        <w:t>’</w:t>
      </w:r>
      <w:r w:rsidR="00BB5C58">
        <w:rPr>
          <w:lang w:eastAsia="en-US"/>
        </w:rPr>
        <w:t>est-ce pas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pour m</w:t>
      </w:r>
      <w:r>
        <w:rPr>
          <w:lang w:eastAsia="en-US"/>
        </w:rPr>
        <w:t>’</w:t>
      </w:r>
      <w:r w:rsidR="00BB5C58">
        <w:rPr>
          <w:lang w:eastAsia="en-US"/>
        </w:rPr>
        <w:t>effrayer</w:t>
      </w:r>
      <w:r>
        <w:rPr>
          <w:lang w:eastAsia="en-US"/>
        </w:rPr>
        <w:t xml:space="preserve">, </w:t>
      </w:r>
      <w:r w:rsidR="00BB5C58">
        <w:rPr>
          <w:lang w:eastAsia="en-US"/>
        </w:rPr>
        <w:t>tout cela</w:t>
      </w:r>
      <w:r>
        <w:rPr>
          <w:lang w:eastAsia="en-US"/>
        </w:rPr>
        <w:t> ?</w:t>
      </w:r>
    </w:p>
    <w:p w14:paraId="61F5669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Une lettre où il lui dit qu</w:t>
      </w:r>
      <w:r>
        <w:rPr>
          <w:lang w:eastAsia="en-US"/>
        </w:rPr>
        <w:t>’</w:t>
      </w:r>
      <w:r w:rsidR="00BB5C58">
        <w:rPr>
          <w:lang w:eastAsia="en-US"/>
        </w:rPr>
        <w:t>il l</w:t>
      </w:r>
      <w:r>
        <w:rPr>
          <w:lang w:eastAsia="en-US"/>
        </w:rPr>
        <w:t>’</w:t>
      </w:r>
      <w:r w:rsidR="00BB5C58">
        <w:rPr>
          <w:lang w:eastAsia="en-US"/>
        </w:rPr>
        <w:t>aime</w:t>
      </w:r>
      <w:r>
        <w:rPr>
          <w:lang w:eastAsia="en-US"/>
        </w:rPr>
        <w:t xml:space="preserve">… </w:t>
      </w:r>
      <w:r w:rsidR="00BB5C58">
        <w:rPr>
          <w:lang w:eastAsia="en-US"/>
        </w:rPr>
        <w:t>l</w:t>
      </w:r>
      <w:r>
        <w:rPr>
          <w:lang w:eastAsia="en-US"/>
        </w:rPr>
        <w:t>’</w:t>
      </w:r>
      <w:r w:rsidR="00BB5C58">
        <w:rPr>
          <w:lang w:eastAsia="en-US"/>
        </w:rPr>
        <w:t>autre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poursuivit Olivette</w:t>
      </w:r>
      <w:r>
        <w:rPr>
          <w:lang w:eastAsia="en-US"/>
        </w:rPr>
        <w:t xml:space="preserve">, </w:t>
      </w:r>
      <w:r w:rsidR="00BB5C58">
        <w:rPr>
          <w:lang w:eastAsia="en-US"/>
        </w:rPr>
        <w:t>poussée par le regard impérieux de Fargeau</w:t>
      </w:r>
      <w:r>
        <w:rPr>
          <w:lang w:eastAsia="en-US"/>
        </w:rPr>
        <w:t>.</w:t>
      </w:r>
    </w:p>
    <w:p w14:paraId="52F51CC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Tu mens</w:t>
      </w:r>
      <w:r>
        <w:rPr>
          <w:lang w:eastAsia="en-US"/>
        </w:rPr>
        <w:t xml:space="preserve">… </w:t>
      </w:r>
      <w:r w:rsidR="00BB5C58">
        <w:rPr>
          <w:lang w:eastAsia="en-US"/>
        </w:rPr>
        <w:t>tu mens</w:t>
      </w:r>
      <w:r>
        <w:rPr>
          <w:lang w:eastAsia="en-US"/>
        </w:rPr>
        <w:t> !…</w:t>
      </w:r>
    </w:p>
    <w:p w14:paraId="4703728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Une lettre où il lui dit qu</w:t>
      </w:r>
      <w:r>
        <w:rPr>
          <w:lang w:eastAsia="en-US"/>
        </w:rPr>
        <w:t>’</w:t>
      </w:r>
      <w:r w:rsidR="00BB5C58">
        <w:rPr>
          <w:lang w:eastAsia="en-US"/>
        </w:rPr>
        <w:t>il ne vous aime pas</w:t>
      </w:r>
      <w:r>
        <w:rPr>
          <w:lang w:eastAsia="en-US"/>
        </w:rPr>
        <w:t>…</w:t>
      </w:r>
    </w:p>
    <w:p w14:paraId="3019883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poussa un cri</w:t>
      </w:r>
      <w:r w:rsidR="00A23BF9">
        <w:rPr>
          <w:lang w:eastAsia="en-US"/>
        </w:rPr>
        <w:t>.</w:t>
      </w:r>
    </w:p>
    <w:p w14:paraId="3A46029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tu l</w:t>
      </w:r>
      <w:r>
        <w:rPr>
          <w:lang w:eastAsia="en-US"/>
        </w:rPr>
        <w:t>’</w:t>
      </w:r>
      <w:r w:rsidR="00BB5C58">
        <w:rPr>
          <w:lang w:eastAsia="en-US"/>
        </w:rPr>
        <w:t>as lue</w:t>
      </w:r>
      <w:r>
        <w:rPr>
          <w:lang w:eastAsia="en-US"/>
        </w:rPr>
        <w:t xml:space="preserve">, </w:t>
      </w:r>
      <w:r w:rsidR="00BB5C58">
        <w:rPr>
          <w:lang w:eastAsia="en-US"/>
        </w:rPr>
        <w:t>cette lettre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prononça-t-elle avec effort</w:t>
      </w:r>
      <w:r>
        <w:rPr>
          <w:lang w:eastAsia="en-US"/>
        </w:rPr>
        <w:t>.</w:t>
      </w:r>
    </w:p>
    <w:p w14:paraId="065F1809" w14:textId="3819BB48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la relis en ce moment même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répliqua la paysanne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car</w:t>
      </w:r>
      <w:r>
        <w:rPr>
          <w:lang w:eastAsia="en-US"/>
        </w:rPr>
        <w:t xml:space="preserve">, </w:t>
      </w:r>
      <w:r w:rsidR="00BB5C58">
        <w:rPr>
          <w:lang w:eastAsia="en-US"/>
        </w:rPr>
        <w:t>je l</w:t>
      </w:r>
      <w:r>
        <w:rPr>
          <w:lang w:eastAsia="en-US"/>
        </w:rPr>
        <w:t>’</w:t>
      </w:r>
      <w:r w:rsidR="00BB5C58">
        <w:rPr>
          <w:lang w:eastAsia="en-US"/>
        </w:rPr>
        <w:t>ai là</w:t>
      </w:r>
      <w:r>
        <w:rPr>
          <w:lang w:eastAsia="en-US"/>
        </w:rPr>
        <w:t xml:space="preserve">… </w:t>
      </w:r>
      <w:r w:rsidR="00BB5C58">
        <w:rPr>
          <w:lang w:eastAsia="en-US"/>
        </w:rPr>
        <w:t>dans ma main</w:t>
      </w:r>
      <w:r>
        <w:rPr>
          <w:lang w:eastAsia="en-US"/>
        </w:rPr>
        <w:t>.</w:t>
      </w:r>
    </w:p>
    <w:p w14:paraId="2242870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si elle eût eu à cette heure le don de voir</w:t>
      </w:r>
      <w:r w:rsidR="00A23BF9">
        <w:rPr>
          <w:lang w:eastAsia="en-US"/>
        </w:rPr>
        <w:t xml:space="preserve">, </w:t>
      </w:r>
      <w:r>
        <w:rPr>
          <w:lang w:eastAsia="en-US"/>
        </w:rPr>
        <w:t>se jeta sur le papier et le froissa entre ses doigts convulsivement</w:t>
      </w:r>
      <w:r w:rsidR="00A23BF9">
        <w:rPr>
          <w:lang w:eastAsia="en-US"/>
        </w:rPr>
        <w:t>.</w:t>
      </w:r>
    </w:p>
    <w:p w14:paraId="11A7984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Tu mens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tu mens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répétait-elle sans savoir qu</w:t>
      </w:r>
      <w:r>
        <w:rPr>
          <w:lang w:eastAsia="en-US"/>
        </w:rPr>
        <w:t>’</w:t>
      </w:r>
      <w:r w:rsidR="00BB5C58">
        <w:rPr>
          <w:lang w:eastAsia="en-US"/>
        </w:rPr>
        <w:t>elle parlait</w:t>
      </w:r>
      <w:r>
        <w:rPr>
          <w:lang w:eastAsia="en-US"/>
        </w:rPr>
        <w:t>.</w:t>
      </w:r>
    </w:p>
    <w:p w14:paraId="005A521B" w14:textId="5A909C31" w:rsidR="00A23BF9" w:rsidRDefault="00BB5C58" w:rsidP="00A23BF9">
      <w:pPr>
        <w:rPr>
          <w:lang w:eastAsia="en-US"/>
        </w:rPr>
      </w:pPr>
      <w:r>
        <w:rPr>
          <w:lang w:eastAsia="en-US"/>
        </w:rPr>
        <w:t>Et cependant la ruse grossière avait un plein succès</w:t>
      </w:r>
      <w:r w:rsidR="00A23BF9">
        <w:rPr>
          <w:lang w:eastAsia="en-US"/>
        </w:rPr>
        <w:t xml:space="preserve">. </w:t>
      </w:r>
      <w:r>
        <w:rPr>
          <w:lang w:eastAsia="en-US"/>
        </w:rPr>
        <w:t>Ce chiffon blanc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arraché aux tablettes de </w:t>
      </w:r>
      <w:r w:rsidR="00A23BF9">
        <w:rPr>
          <w:lang w:eastAsia="en-US"/>
        </w:rPr>
        <w:t>M. </w:t>
      </w:r>
      <w:r>
        <w:rPr>
          <w:lang w:eastAsia="en-US"/>
        </w:rPr>
        <w:t>Fargeau</w:t>
      </w:r>
      <w:r w:rsidR="00A23BF9">
        <w:rPr>
          <w:lang w:eastAsia="en-US"/>
        </w:rPr>
        <w:t xml:space="preserve">, </w:t>
      </w:r>
      <w:r>
        <w:rPr>
          <w:lang w:eastAsia="en-US"/>
        </w:rPr>
        <w:t>était pou</w:t>
      </w:r>
      <w:r>
        <w:t>r la</w:t>
      </w:r>
      <w:r>
        <w:rPr>
          <w:lang w:eastAsia="en-US"/>
        </w:rPr>
        <w:t xml:space="preserve"> pauvre aveugle une preuve de son malheur</w:t>
      </w:r>
      <w:r w:rsidR="00A23BF9">
        <w:rPr>
          <w:lang w:eastAsia="en-US"/>
        </w:rPr>
        <w:t>.</w:t>
      </w:r>
    </w:p>
    <w:p w14:paraId="11F5706F" w14:textId="057A6F99" w:rsidR="00A23BF9" w:rsidRDefault="00BB5C58" w:rsidP="00A23BF9">
      <w:pPr>
        <w:rPr>
          <w:lang w:eastAsia="en-US"/>
        </w:rPr>
      </w:pPr>
      <w:r>
        <w:rPr>
          <w:lang w:eastAsia="en-US"/>
        </w:rPr>
        <w:t>Ce papier la brûlait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Il lui semblait que ses doigts sentaient l</w:t>
      </w:r>
      <w:r w:rsidR="00A23BF9">
        <w:rPr>
          <w:lang w:eastAsia="en-US"/>
        </w:rPr>
        <w:t>’</w:t>
      </w:r>
      <w:r>
        <w:rPr>
          <w:lang w:eastAsia="en-US"/>
        </w:rPr>
        <w:t>écriture</w:t>
      </w:r>
      <w:r w:rsidR="00A23BF9">
        <w:rPr>
          <w:lang w:eastAsia="en-US"/>
        </w:rPr>
        <w:t>…</w:t>
      </w:r>
    </w:p>
    <w:p w14:paraId="2F76FCE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mens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 Olivette avec reproche</w:t>
      </w:r>
      <w:r>
        <w:rPr>
          <w:lang w:eastAsia="en-US"/>
        </w:rPr>
        <w:t xml:space="preserve">.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ma chère demoiselle</w:t>
      </w:r>
      <w:r>
        <w:rPr>
          <w:lang w:eastAsia="en-US"/>
        </w:rPr>
        <w:t xml:space="preserve">, </w:t>
      </w:r>
      <w:r w:rsidR="00BB5C58">
        <w:rPr>
          <w:lang w:eastAsia="en-US"/>
        </w:rPr>
        <w:t>vous ne savez pas comme je vous aime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après tout</w:t>
      </w:r>
      <w:r>
        <w:rPr>
          <w:lang w:eastAsia="en-US"/>
        </w:rPr>
        <w:t xml:space="preserve">, </w:t>
      </w:r>
      <w:r w:rsidR="00BB5C58">
        <w:rPr>
          <w:lang w:eastAsia="en-US"/>
        </w:rPr>
        <w:t>un homme</w:t>
      </w:r>
      <w:r w:rsidR="00BB5C58">
        <w:t xml:space="preserve"> n</w:t>
      </w:r>
      <w:r>
        <w:rPr>
          <w:lang w:eastAsia="en-US"/>
        </w:rPr>
        <w:t>’</w:t>
      </w:r>
      <w:r w:rsidR="00BB5C58">
        <w:rPr>
          <w:lang w:eastAsia="en-US"/>
        </w:rPr>
        <w:t>est qu</w:t>
      </w:r>
      <w:r>
        <w:rPr>
          <w:lang w:eastAsia="en-US"/>
        </w:rPr>
        <w:t>’</w:t>
      </w:r>
      <w:r w:rsidR="00BB5C58">
        <w:rPr>
          <w:lang w:eastAsia="en-US"/>
        </w:rPr>
        <w:t>un homme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il y en a tant</w:t>
      </w:r>
      <w:r>
        <w:rPr>
          <w:lang w:eastAsia="en-US"/>
        </w:rPr>
        <w:t xml:space="preserve">… </w:t>
      </w:r>
      <w:r w:rsidR="00BB5C58">
        <w:rPr>
          <w:lang w:eastAsia="en-US"/>
        </w:rPr>
        <w:t>un de perdu</w:t>
      </w:r>
      <w:r>
        <w:rPr>
          <w:lang w:eastAsia="en-US"/>
        </w:rPr>
        <w:t xml:space="preserve">, </w:t>
      </w:r>
      <w:r w:rsidR="00BB5C58">
        <w:rPr>
          <w:lang w:eastAsia="en-US"/>
        </w:rPr>
        <w:t>voyez-vous</w:t>
      </w:r>
      <w:r>
        <w:rPr>
          <w:lang w:eastAsia="en-US"/>
        </w:rPr>
        <w:t xml:space="preserve">, </w:t>
      </w:r>
      <w:r w:rsidR="00BB5C58">
        <w:rPr>
          <w:lang w:eastAsia="en-US"/>
        </w:rPr>
        <w:t>deux de retrouvés</w:t>
      </w:r>
      <w:r>
        <w:rPr>
          <w:lang w:eastAsia="en-US"/>
        </w:rPr>
        <w:t> !…</w:t>
      </w:r>
    </w:p>
    <w:p w14:paraId="09F0D00E" w14:textId="33CDEA5F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Olivette parlait ainsi presque gaîment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n</w:t>
      </w:r>
      <w:r w:rsidR="00A23BF9">
        <w:rPr>
          <w:lang w:eastAsia="en-US"/>
        </w:rPr>
        <w:t>’</w:t>
      </w:r>
      <w:r>
        <w:rPr>
          <w:lang w:eastAsia="en-US"/>
        </w:rPr>
        <w:t>avait pas beaucoup de remords</w:t>
      </w:r>
      <w:r w:rsidR="00A23BF9">
        <w:rPr>
          <w:lang w:eastAsia="en-US"/>
        </w:rPr>
        <w:t xml:space="preserve">, </w:t>
      </w:r>
      <w:r>
        <w:rPr>
          <w:lang w:eastAsia="en-US"/>
        </w:rPr>
        <w:t>d</w:t>
      </w:r>
      <w:r w:rsidR="00A23BF9">
        <w:rPr>
          <w:lang w:eastAsia="en-US"/>
        </w:rPr>
        <w:t>’</w:t>
      </w:r>
      <w:r>
        <w:rPr>
          <w:lang w:eastAsia="en-US"/>
        </w:rPr>
        <w:t>abord parce qu</w:t>
      </w:r>
      <w:r w:rsidR="00A23BF9">
        <w:rPr>
          <w:lang w:eastAsia="en-US"/>
        </w:rPr>
        <w:t>’</w:t>
      </w:r>
      <w:r>
        <w:rPr>
          <w:lang w:eastAsia="en-US"/>
        </w:rPr>
        <w:t>elle ne pouvait mesurer l</w:t>
      </w:r>
      <w:r w:rsidR="00A23BF9">
        <w:rPr>
          <w:lang w:eastAsia="en-US"/>
        </w:rPr>
        <w:t>’</w:t>
      </w:r>
      <w:r>
        <w:rPr>
          <w:lang w:eastAsia="en-US"/>
        </w:rPr>
        <w:t>étendue du coup qu</w:t>
      </w:r>
      <w:r w:rsidR="00A23BF9">
        <w:rPr>
          <w:lang w:eastAsia="en-US"/>
        </w:rPr>
        <w:t>’</w:t>
      </w:r>
      <w:r>
        <w:rPr>
          <w:lang w:eastAsia="en-US"/>
        </w:rPr>
        <w:t>elle portait à sa maîtresse</w:t>
      </w:r>
      <w:r w:rsidR="00A23BF9">
        <w:rPr>
          <w:lang w:eastAsia="en-US"/>
        </w:rPr>
        <w:t xml:space="preserve">, </w:t>
      </w:r>
      <w:r>
        <w:rPr>
          <w:lang w:eastAsia="en-US"/>
        </w:rPr>
        <w:t>e</w:t>
      </w:r>
      <w:r>
        <w:t>nsuite parc</w:t>
      </w:r>
      <w:r>
        <w:rPr>
          <w:lang w:eastAsia="en-US"/>
        </w:rPr>
        <w:t>e qu</w:t>
      </w:r>
      <w:r w:rsidR="00A23BF9">
        <w:rPr>
          <w:lang w:eastAsia="en-US"/>
        </w:rPr>
        <w:t>’</w:t>
      </w:r>
      <w:r>
        <w:rPr>
          <w:lang w:eastAsia="en-US"/>
        </w:rPr>
        <w:t>elle gagnait une dot</w:t>
      </w:r>
      <w:r w:rsidR="00A23BF9">
        <w:rPr>
          <w:lang w:eastAsia="en-US"/>
        </w:rPr>
        <w:t xml:space="preserve">, </w:t>
      </w:r>
      <w:r>
        <w:rPr>
          <w:lang w:eastAsia="en-US"/>
        </w:rPr>
        <w:t>enfin parce qu</w:t>
      </w:r>
      <w:r w:rsidR="00A23BF9">
        <w:rPr>
          <w:lang w:eastAsia="en-US"/>
        </w:rPr>
        <w:t>’</w:t>
      </w:r>
      <w:r>
        <w:rPr>
          <w:lang w:eastAsia="en-US"/>
        </w:rPr>
        <w:t xml:space="preserve">elle jouait un bon tour à </w:t>
      </w:r>
      <w:r w:rsidR="00A23BF9">
        <w:rPr>
          <w:lang w:eastAsia="en-US"/>
        </w:rPr>
        <w:t>M. </w:t>
      </w:r>
      <w:r>
        <w:rPr>
          <w:lang w:eastAsia="en-US"/>
        </w:rPr>
        <w:t>Lucien qui l</w:t>
      </w:r>
      <w:r w:rsidR="00A23BF9">
        <w:rPr>
          <w:lang w:eastAsia="en-US"/>
        </w:rPr>
        <w:t>’</w:t>
      </w:r>
      <w:r>
        <w:rPr>
          <w:lang w:eastAsia="en-US"/>
        </w:rPr>
        <w:t>avait humiliée</w:t>
      </w:r>
      <w:r w:rsidR="00A23BF9">
        <w:rPr>
          <w:lang w:eastAsia="en-US"/>
        </w:rPr>
        <w:t>.</w:t>
      </w:r>
    </w:p>
    <w:p w14:paraId="6A4E1EE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 venait de disparaître derrière la roche</w:t>
      </w:r>
      <w:r w:rsidR="00A23BF9">
        <w:rPr>
          <w:lang w:eastAsia="en-US"/>
        </w:rPr>
        <w:t xml:space="preserve">. </w:t>
      </w:r>
      <w:r>
        <w:rPr>
          <w:lang w:eastAsia="en-US"/>
        </w:rPr>
        <w:t>Au bout d</w:t>
      </w:r>
      <w:r w:rsidR="00A23BF9">
        <w:rPr>
          <w:lang w:eastAsia="en-US"/>
        </w:rPr>
        <w:t>’</w:t>
      </w:r>
      <w:r>
        <w:rPr>
          <w:lang w:eastAsia="en-US"/>
        </w:rPr>
        <w:t>un instant</w:t>
      </w:r>
      <w:r w:rsidR="00A23BF9">
        <w:rPr>
          <w:lang w:eastAsia="en-US"/>
        </w:rPr>
        <w:t xml:space="preserve">, </w:t>
      </w:r>
      <w:r>
        <w:rPr>
          <w:lang w:eastAsia="en-US"/>
        </w:rPr>
        <w:t>il se montra de nouveau</w:t>
      </w:r>
      <w:r w:rsidR="00A23BF9">
        <w:rPr>
          <w:lang w:eastAsia="en-US"/>
        </w:rPr>
        <w:t xml:space="preserve">, </w:t>
      </w:r>
      <w:r>
        <w:rPr>
          <w:lang w:eastAsia="en-US"/>
        </w:rPr>
        <w:t>en compagnie de l</w:t>
      </w:r>
      <w:r w:rsidR="00A23BF9">
        <w:rPr>
          <w:lang w:eastAsia="en-US"/>
        </w:rPr>
        <w:t>’</w:t>
      </w:r>
      <w:r>
        <w:rPr>
          <w:lang w:eastAsia="en-US"/>
        </w:rPr>
        <w:t>homme d</w:t>
      </w:r>
      <w:r w:rsidR="00A23BF9">
        <w:rPr>
          <w:lang w:eastAsia="en-US"/>
        </w:rPr>
        <w:t>’</w:t>
      </w:r>
      <w:r>
        <w:rPr>
          <w:lang w:eastAsia="en-US"/>
        </w:rPr>
        <w:t>affaire Besnard</w:t>
      </w:r>
      <w:r w:rsidR="00A23BF9">
        <w:rPr>
          <w:lang w:eastAsia="en-US"/>
        </w:rPr>
        <w:t>.</w:t>
      </w:r>
    </w:p>
    <w:p w14:paraId="7B2BF55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Tout</w:t>
      </w:r>
      <w:r>
        <w:t xml:space="preserve"> était prévu dans cette comédie arrangée laborieus</w:t>
      </w:r>
      <w:r>
        <w:rPr>
          <w:lang w:eastAsia="en-US"/>
        </w:rPr>
        <w:t>ement à l</w:t>
      </w:r>
      <w:r w:rsidR="00A23BF9">
        <w:rPr>
          <w:lang w:eastAsia="en-US"/>
        </w:rPr>
        <w:t>’</w:t>
      </w:r>
      <w:r>
        <w:rPr>
          <w:lang w:eastAsia="en-US"/>
        </w:rPr>
        <w:t>avance</w:t>
      </w:r>
      <w:r w:rsidR="00A23BF9">
        <w:rPr>
          <w:lang w:eastAsia="en-US"/>
        </w:rPr>
        <w:t xml:space="preserve"> : </w:t>
      </w:r>
      <w:r>
        <w:rPr>
          <w:lang w:eastAsia="en-US"/>
        </w:rPr>
        <w:t>les sorties comme les entrées</w:t>
      </w:r>
      <w:r w:rsidR="00A23BF9">
        <w:rPr>
          <w:lang w:eastAsia="en-US"/>
        </w:rPr>
        <w:t>.</w:t>
      </w:r>
    </w:p>
    <w:p w14:paraId="46F3A69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approbation de Besnard fut un signal</w:t>
      </w:r>
      <w:r w:rsidR="00A23BF9">
        <w:rPr>
          <w:lang w:eastAsia="en-US"/>
        </w:rPr>
        <w:t>.</w:t>
      </w:r>
    </w:p>
    <w:p w14:paraId="2007105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Écoutez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 brusquement Olivette</w:t>
      </w:r>
      <w:r>
        <w:rPr>
          <w:lang w:eastAsia="en-US"/>
        </w:rPr>
        <w:t>.</w:t>
      </w:r>
    </w:p>
    <w:p w14:paraId="0411EEB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comme Berthe ne répondait pas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lui saisit le bras à son tour et ajouta</w:t>
      </w:r>
      <w:r w:rsidR="00A23BF9">
        <w:rPr>
          <w:lang w:eastAsia="en-US"/>
        </w:rPr>
        <w:t> :</w:t>
      </w:r>
    </w:p>
    <w:p w14:paraId="02BD9CA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Vous n</w:t>
      </w:r>
      <w:r>
        <w:rPr>
          <w:lang w:eastAsia="en-US"/>
        </w:rPr>
        <w:t>’</w:t>
      </w:r>
      <w:r w:rsidR="00BB5C58">
        <w:rPr>
          <w:lang w:eastAsia="en-US"/>
        </w:rPr>
        <w:t>avez pas entendu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ils parlaient de vous</w:t>
      </w:r>
      <w:r>
        <w:rPr>
          <w:lang w:eastAsia="en-US"/>
        </w:rPr>
        <w:t>…</w:t>
      </w:r>
    </w:p>
    <w:p w14:paraId="70ABD50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ne répondit point encore</w:t>
      </w:r>
      <w:r w:rsidR="00A23BF9">
        <w:rPr>
          <w:lang w:eastAsia="en-US"/>
        </w:rPr>
        <w:t>.</w:t>
      </w:r>
    </w:p>
    <w:p w14:paraId="6B473CB2" w14:textId="404B15E3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Et de </w:t>
      </w:r>
      <w:r>
        <w:rPr>
          <w:lang w:eastAsia="en-US"/>
        </w:rPr>
        <w:t>M. </w:t>
      </w:r>
      <w:r w:rsidR="00BB5C58">
        <w:rPr>
          <w:lang w:eastAsia="en-US"/>
        </w:rPr>
        <w:t>Lucien</w:t>
      </w:r>
      <w:r>
        <w:rPr>
          <w:lang w:eastAsia="en-US"/>
        </w:rPr>
        <w:t xml:space="preserve">… </w:t>
      </w:r>
      <w:r w:rsidR="00BB5C58">
        <w:rPr>
          <w:lang w:eastAsia="en-US"/>
        </w:rPr>
        <w:t>continua Olivette</w:t>
      </w:r>
      <w:r>
        <w:rPr>
          <w:lang w:eastAsia="en-US"/>
        </w:rPr>
        <w:t>.</w:t>
      </w:r>
    </w:p>
    <w:p w14:paraId="71B5D5D7" w14:textId="4170E6D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 Berthe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qui</w:t>
      </w:r>
      <w:r>
        <w:rPr>
          <w:lang w:eastAsia="en-US"/>
        </w:rPr>
        <w:t> ?</w:t>
      </w:r>
    </w:p>
    <w:p w14:paraId="1ED60050" w14:textId="6AEADBF5" w:rsidR="00A23BF9" w:rsidRDefault="00A23BF9" w:rsidP="00A23BF9">
      <w:pPr>
        <w:rPr>
          <w:lang w:eastAsia="en-US"/>
        </w:rPr>
      </w:pPr>
      <w:r>
        <w:rPr>
          <w:lang w:eastAsia="en-US"/>
        </w:rPr>
        <w:t>— M. </w:t>
      </w:r>
      <w:r w:rsidR="00BB5C58">
        <w:rPr>
          <w:lang w:eastAsia="en-US"/>
        </w:rPr>
        <w:t xml:space="preserve">Fargeau et </w:t>
      </w:r>
      <w:r>
        <w:rPr>
          <w:lang w:eastAsia="en-US"/>
        </w:rPr>
        <w:t>M. </w:t>
      </w:r>
      <w:r w:rsidR="00BB5C58">
        <w:rPr>
          <w:lang w:eastAsia="en-US"/>
        </w:rPr>
        <w:t>Besnard</w:t>
      </w:r>
      <w:r>
        <w:rPr>
          <w:lang w:eastAsia="en-US"/>
        </w:rPr>
        <w:t>.</w:t>
      </w:r>
    </w:p>
    <w:p w14:paraId="52AC7F6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Où sont-ils</w:t>
      </w:r>
      <w:r>
        <w:rPr>
          <w:lang w:eastAsia="en-US"/>
        </w:rPr>
        <w:t> ?</w:t>
      </w:r>
    </w:p>
    <w:p w14:paraId="0AE4480D" w14:textId="7ED6CC1C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Ils viennent</w:t>
      </w:r>
      <w:r>
        <w:rPr>
          <w:lang w:eastAsia="en-US"/>
        </w:rPr>
        <w:t xml:space="preserve">… </w:t>
      </w:r>
      <w:r w:rsidR="00BB5C58">
        <w:rPr>
          <w:lang w:eastAsia="en-US"/>
        </w:rPr>
        <w:t>Voulez-vous avoir la preuve de ce que je vous ai dit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et savoir peut-être quelque chose de nouveau</w:t>
      </w:r>
      <w:r>
        <w:rPr>
          <w:lang w:eastAsia="en-US"/>
        </w:rPr>
        <w:t xml:space="preserve"> ?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Cachez-vous</w:t>
      </w:r>
      <w:r>
        <w:rPr>
          <w:lang w:eastAsia="en-US"/>
        </w:rPr>
        <w:t> !</w:t>
      </w:r>
    </w:p>
    <w:p w14:paraId="6A49EDE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Berthe vivement</w:t>
      </w:r>
      <w:r>
        <w:rPr>
          <w:lang w:eastAsia="en-US"/>
        </w:rPr>
        <w:t xml:space="preserve">, </w:t>
      </w:r>
      <w:r w:rsidR="00BB5C58">
        <w:rPr>
          <w:lang w:eastAsia="en-US"/>
        </w:rPr>
        <w:t>je vais me cacher dans le chêne</w:t>
      </w:r>
      <w:r>
        <w:rPr>
          <w:lang w:eastAsia="en-US"/>
        </w:rPr>
        <w:t>.</w:t>
      </w:r>
    </w:p>
    <w:p w14:paraId="41D0E7D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Elle entraîna la jeune fille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se laissait faire</w:t>
      </w:r>
      <w:r w:rsidR="00A23BF9">
        <w:rPr>
          <w:lang w:eastAsia="en-US"/>
        </w:rPr>
        <w:t>.</w:t>
      </w:r>
    </w:p>
    <w:p w14:paraId="5E8938A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 et Besnard approchaient</w:t>
      </w:r>
      <w:r w:rsidR="00A23BF9">
        <w:rPr>
          <w:lang w:eastAsia="en-US"/>
        </w:rPr>
        <w:t xml:space="preserve"> :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réglé comme la mise en scène d</w:t>
      </w:r>
      <w:r w:rsidR="00A23BF9">
        <w:rPr>
          <w:lang w:eastAsia="en-US"/>
        </w:rPr>
        <w:t>’</w:t>
      </w:r>
      <w:r>
        <w:rPr>
          <w:lang w:eastAsia="en-US"/>
        </w:rPr>
        <w:t>une pièce de théâtre</w:t>
      </w:r>
      <w:r w:rsidR="00A23BF9">
        <w:rPr>
          <w:lang w:eastAsia="en-US"/>
        </w:rPr>
        <w:t>.</w:t>
      </w:r>
    </w:p>
    <w:p w14:paraId="52D94F7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Suis-je bien cachée</w:t>
      </w:r>
      <w:r>
        <w:rPr>
          <w:lang w:eastAsia="en-US"/>
        </w:rPr>
        <w:t xml:space="preserve"> ? </w:t>
      </w:r>
      <w:r w:rsidR="00BB5C58">
        <w:rPr>
          <w:lang w:eastAsia="en-US"/>
        </w:rPr>
        <w:t>demanda Berthe</w:t>
      </w:r>
      <w:r>
        <w:rPr>
          <w:lang w:eastAsia="en-US"/>
        </w:rPr>
        <w:t>.</w:t>
      </w:r>
    </w:p>
    <w:p w14:paraId="1D44965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pauvre enfant était au beau milieu de l</w:t>
      </w:r>
      <w:r w:rsidR="00A23BF9">
        <w:rPr>
          <w:lang w:eastAsia="en-US"/>
        </w:rPr>
        <w:t>’</w:t>
      </w:r>
      <w:r>
        <w:rPr>
          <w:lang w:eastAsia="en-US"/>
        </w:rPr>
        <w:t>ouverture</w:t>
      </w:r>
      <w:r w:rsidR="00A23BF9">
        <w:rPr>
          <w:lang w:eastAsia="en-US"/>
        </w:rPr>
        <w:t xml:space="preserve"> : </w:t>
      </w:r>
      <w:r>
        <w:rPr>
          <w:lang w:eastAsia="en-US"/>
        </w:rPr>
        <w:t>on la voyait en plein</w:t>
      </w:r>
      <w:r w:rsidR="00A23BF9">
        <w:rPr>
          <w:lang w:eastAsia="en-US"/>
        </w:rPr>
        <w:t>.</w:t>
      </w:r>
    </w:p>
    <w:p w14:paraId="36F664D1" w14:textId="5E3C1CDB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répondit Olivette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bien cachée</w:t>
      </w:r>
      <w:r>
        <w:rPr>
          <w:lang w:eastAsia="en-US"/>
        </w:rPr>
        <w:t> !</w:t>
      </w:r>
    </w:p>
    <w:p w14:paraId="306AFBB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Personne ne peut me voir</w:t>
      </w:r>
      <w:r>
        <w:rPr>
          <w:lang w:eastAsia="en-US"/>
        </w:rPr>
        <w:t> ?</w:t>
      </w:r>
    </w:p>
    <w:p w14:paraId="2C5A5BF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Personne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chut</w:t>
      </w:r>
      <w:r>
        <w:rPr>
          <w:lang w:eastAsia="en-US"/>
        </w:rPr>
        <w:t xml:space="preserve"> ! </w:t>
      </w:r>
      <w:r w:rsidR="00BB5C58">
        <w:rPr>
          <w:lang w:eastAsia="en-US"/>
        </w:rPr>
        <w:t>les voilà</w:t>
      </w:r>
      <w:r>
        <w:rPr>
          <w:lang w:eastAsia="en-US"/>
        </w:rPr>
        <w:t> !</w:t>
      </w:r>
    </w:p>
    <w:p w14:paraId="60E3AE4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se fit petite et tendit l</w:t>
      </w:r>
      <w:r w:rsidR="00A23BF9">
        <w:rPr>
          <w:lang w:eastAsia="en-US"/>
        </w:rPr>
        <w:t>’</w:t>
      </w:r>
      <w:r>
        <w:rPr>
          <w:lang w:eastAsia="en-US"/>
        </w:rPr>
        <w:t>oreille</w:t>
      </w:r>
      <w:r w:rsidR="00A23BF9">
        <w:rPr>
          <w:lang w:eastAsia="en-US"/>
        </w:rPr>
        <w:t>.</w:t>
      </w:r>
    </w:p>
    <w:p w14:paraId="668A182B" w14:textId="137269E8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Olivette adressa au jeune </w:t>
      </w:r>
      <w:r w:rsidR="00A23BF9">
        <w:rPr>
          <w:lang w:eastAsia="en-US"/>
        </w:rPr>
        <w:t>M. </w:t>
      </w:r>
      <w:r>
        <w:rPr>
          <w:lang w:eastAsia="en-US"/>
        </w:rPr>
        <w:t>Fargeau et à Besnard un signe qui voulait dire</w:t>
      </w:r>
      <w:r w:rsidR="00A23BF9">
        <w:rPr>
          <w:lang w:eastAsia="en-US"/>
        </w:rPr>
        <w:t xml:space="preserve"> : </w:t>
      </w:r>
      <w:r>
        <w:rPr>
          <w:lang w:eastAsia="en-US"/>
        </w:rPr>
        <w:t>Entrez en scène</w:t>
      </w:r>
      <w:r w:rsidR="00A23BF9">
        <w:rPr>
          <w:lang w:eastAsia="en-US"/>
        </w:rPr>
        <w:t xml:space="preserve">… </w:t>
      </w:r>
      <w:r>
        <w:rPr>
          <w:lang w:eastAsia="en-US"/>
        </w:rPr>
        <w:t>on vous écoute</w:t>
      </w:r>
      <w:r w:rsidR="00A23BF9">
        <w:rPr>
          <w:lang w:eastAsia="en-US"/>
        </w:rPr>
        <w:t> !</w:t>
      </w:r>
    </w:p>
    <w:p w14:paraId="6B9DCABF" w14:textId="19A192D1" w:rsidR="00BB5C58" w:rsidRDefault="00BB5C58" w:rsidP="007700B9">
      <w:pPr>
        <w:pStyle w:val="Titre2"/>
        <w:rPr>
          <w:lang w:eastAsia="en-US"/>
        </w:rPr>
      </w:pPr>
      <w:bookmarkStart w:id="82" w:name="_Toc231743407"/>
      <w:bookmarkStart w:id="83" w:name="_Toc237577475"/>
      <w:bookmarkStart w:id="84" w:name="_Toc202192423"/>
      <w:r>
        <w:rPr>
          <w:lang w:eastAsia="en-US"/>
        </w:rPr>
        <w:lastRenderedPageBreak/>
        <w:t>INFAMIE</w:t>
      </w:r>
      <w:bookmarkEnd w:id="82"/>
      <w:bookmarkEnd w:id="83"/>
      <w:bookmarkEnd w:id="84"/>
      <w:r>
        <w:rPr>
          <w:lang w:eastAsia="en-US"/>
        </w:rPr>
        <w:br/>
      </w:r>
    </w:p>
    <w:p w14:paraId="1AB9BA3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 et Besnard prirent le diapason d</w:t>
      </w:r>
      <w:r w:rsidR="00A23BF9">
        <w:rPr>
          <w:lang w:eastAsia="en-US"/>
        </w:rPr>
        <w:t>’</w:t>
      </w:r>
      <w:r>
        <w:rPr>
          <w:lang w:eastAsia="en-US"/>
        </w:rPr>
        <w:t>un entretien fort animé</w:t>
      </w:r>
      <w:r w:rsidR="00A23BF9">
        <w:rPr>
          <w:lang w:eastAsia="en-US"/>
        </w:rPr>
        <w:t>.</w:t>
      </w:r>
    </w:p>
    <w:p w14:paraId="4EE3B36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po</w:t>
      </w:r>
      <w:r>
        <w:t>ur commencer</w:t>
      </w:r>
      <w:r w:rsidR="00A23BF9">
        <w:rPr>
          <w:lang w:eastAsia="en-US"/>
        </w:rPr>
        <w:t xml:space="preserve">, </w:t>
      </w:r>
      <w:r>
        <w:rPr>
          <w:lang w:eastAsia="en-US"/>
        </w:rPr>
        <w:t>Besnard prononça trois ou quatre fois son fameux</w:t>
      </w:r>
      <w:r w:rsidR="00A23BF9">
        <w:rPr>
          <w:lang w:eastAsia="en-US"/>
        </w:rPr>
        <w:t> :</w:t>
      </w:r>
    </w:p>
    <w:p w14:paraId="3BA1198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ignoble</w:t>
      </w:r>
      <w:r>
        <w:rPr>
          <w:lang w:eastAsia="en-US"/>
        </w:rPr>
        <w:t> !</w:t>
      </w:r>
    </w:p>
    <w:p w14:paraId="2ABCBB9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Qu</w:t>
      </w:r>
      <w:r w:rsidR="00A23BF9">
        <w:rPr>
          <w:lang w:eastAsia="en-US"/>
        </w:rPr>
        <w:t>’</w:t>
      </w:r>
      <w:r>
        <w:rPr>
          <w:lang w:eastAsia="en-US"/>
        </w:rPr>
        <w:t>il disait si bien</w:t>
      </w:r>
      <w:r w:rsidR="00A23BF9">
        <w:rPr>
          <w:lang w:eastAsia="en-US"/>
        </w:rPr>
        <w:t>.</w:t>
      </w:r>
    </w:p>
    <w:p w14:paraId="15B1ECA0" w14:textId="08E11CF5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Vous vous trompez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cher monsieur Besnard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répliqua Fargeau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je vous proteste que vous vous trompez</w:t>
      </w:r>
      <w:r>
        <w:rPr>
          <w:lang w:eastAsia="en-US"/>
        </w:rPr>
        <w:t>…</w:t>
      </w:r>
    </w:p>
    <w:p w14:paraId="648B42A7" w14:textId="5F3FA99B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Moi</w:t>
      </w:r>
      <w:r>
        <w:rPr>
          <w:lang w:eastAsia="en-US"/>
        </w:rPr>
        <w:t xml:space="preserve">, </w:t>
      </w:r>
      <w:r w:rsidR="00BB5C58">
        <w:rPr>
          <w:lang w:eastAsia="en-US"/>
        </w:rPr>
        <w:t>je vous dis que je ne me trompe pas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Fargeau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et j</w:t>
      </w:r>
      <w:r>
        <w:rPr>
          <w:lang w:eastAsia="en-US"/>
        </w:rPr>
        <w:t>’</w:t>
      </w:r>
      <w:r w:rsidR="00BB5C58">
        <w:rPr>
          <w:lang w:eastAsia="en-US"/>
        </w:rPr>
        <w:t>ajoute</w:t>
      </w:r>
      <w:r>
        <w:rPr>
          <w:lang w:eastAsia="en-US"/>
        </w:rPr>
        <w:t xml:space="preserve">, </w:t>
      </w:r>
      <w:r w:rsidR="00BB5C58">
        <w:rPr>
          <w:lang w:eastAsia="en-US"/>
        </w:rPr>
        <w:t>morbleu</w:t>
      </w:r>
      <w:r>
        <w:rPr>
          <w:lang w:eastAsia="en-US"/>
        </w:rPr>
        <w:t xml:space="preserve"> ! </w:t>
      </w:r>
      <w:r w:rsidR="00BB5C58">
        <w:rPr>
          <w:lang w:eastAsia="en-US"/>
        </w:rPr>
        <w:t>que c</w:t>
      </w:r>
      <w:r>
        <w:rPr>
          <w:lang w:eastAsia="en-US"/>
        </w:rPr>
        <w:t>’</w:t>
      </w:r>
      <w:r w:rsidR="00BB5C58">
        <w:rPr>
          <w:lang w:eastAsia="en-US"/>
        </w:rPr>
        <w:t>est une chose ignoble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Prenez-le comme vous voudrez</w:t>
      </w:r>
      <w:r>
        <w:rPr>
          <w:lang w:eastAsia="en-US"/>
        </w:rPr>
        <w:t> !</w:t>
      </w:r>
    </w:p>
    <w:p w14:paraId="1AC56A4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Mon cousin est un honnête homme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Besnard</w:t>
      </w:r>
      <w:r>
        <w:rPr>
          <w:lang w:eastAsia="en-US"/>
        </w:rPr>
        <w:t> !</w:t>
      </w:r>
    </w:p>
    <w:p w14:paraId="340892A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Honnête homme</w:t>
      </w:r>
      <w:r>
        <w:rPr>
          <w:lang w:eastAsia="en-US"/>
        </w:rPr>
        <w:t xml:space="preserve">, </w:t>
      </w:r>
      <w:r w:rsidR="00BB5C58">
        <w:rPr>
          <w:lang w:eastAsia="en-US"/>
        </w:rPr>
        <w:t>honnête homme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Fargeau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Enfin chacun entend les mots à sa manière</w:t>
      </w:r>
      <w:r>
        <w:rPr>
          <w:lang w:eastAsia="en-US"/>
        </w:rPr>
        <w:t>.</w:t>
      </w:r>
    </w:p>
    <w:p w14:paraId="4676164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Les voilà qui s</w:t>
      </w:r>
      <w:r>
        <w:rPr>
          <w:lang w:eastAsia="en-US"/>
        </w:rPr>
        <w:t>’</w:t>
      </w:r>
      <w:r w:rsidR="00BB5C58">
        <w:rPr>
          <w:lang w:eastAsia="en-US"/>
        </w:rPr>
        <w:t>arrêtent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 Olivette à l</w:t>
      </w:r>
      <w:r>
        <w:rPr>
          <w:lang w:eastAsia="en-US"/>
        </w:rPr>
        <w:t>’</w:t>
      </w:r>
      <w:r w:rsidR="00BB5C58">
        <w:rPr>
          <w:lang w:eastAsia="en-US"/>
        </w:rPr>
        <w:t>oreille de Berthe</w:t>
      </w:r>
      <w:r>
        <w:rPr>
          <w:lang w:eastAsia="en-US"/>
        </w:rPr>
        <w:t>.</w:t>
      </w:r>
    </w:p>
    <w:p w14:paraId="5A8423C6" w14:textId="1CEC9350" w:rsidR="00A23BF9" w:rsidRDefault="00BB5C58" w:rsidP="00A23BF9">
      <w:pPr>
        <w:rPr>
          <w:lang w:eastAsia="en-US"/>
        </w:rPr>
      </w:pPr>
      <w:r>
        <w:rPr>
          <w:lang w:eastAsia="en-US"/>
        </w:rPr>
        <w:t>Il est permis de penser que la jolie paysanne savait maintenant à quoi s</w:t>
      </w:r>
      <w:r w:rsidR="00A23BF9">
        <w:rPr>
          <w:lang w:eastAsia="en-US"/>
        </w:rPr>
        <w:t>’</w:t>
      </w:r>
      <w:r>
        <w:rPr>
          <w:lang w:eastAsia="en-US"/>
        </w:rPr>
        <w:t>en tenir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touchant la vertueuse et sainte indignation de </w:t>
      </w:r>
      <w:r w:rsidR="00A23BF9">
        <w:rPr>
          <w:lang w:eastAsia="en-US"/>
        </w:rPr>
        <w:t>M. </w:t>
      </w:r>
      <w:r>
        <w:rPr>
          <w:lang w:eastAsia="en-US"/>
        </w:rPr>
        <w:t>Besnard</w:t>
      </w:r>
      <w:r w:rsidR="00A23BF9">
        <w:rPr>
          <w:lang w:eastAsia="en-US"/>
        </w:rPr>
        <w:t>.</w:t>
      </w:r>
    </w:p>
    <w:p w14:paraId="05364BA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demanda encore</w:t>
      </w:r>
      <w:r w:rsidR="00A23BF9">
        <w:rPr>
          <w:lang w:eastAsia="en-US"/>
        </w:rPr>
        <w:t> :</w:t>
      </w:r>
    </w:p>
    <w:p w14:paraId="2D77F64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Suis-je bien cachée</w:t>
      </w:r>
      <w:r>
        <w:rPr>
          <w:lang w:eastAsia="en-US"/>
        </w:rPr>
        <w:t> ?</w:t>
      </w:r>
    </w:p>
    <w:p w14:paraId="2F3CE67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Il faudrait être le diable pour vous apercevoir</w:t>
      </w:r>
      <w:r>
        <w:rPr>
          <w:lang w:eastAsia="en-US"/>
        </w:rPr>
        <w:t xml:space="preserve">, </w:t>
      </w:r>
      <w:r w:rsidR="00BB5C58">
        <w:rPr>
          <w:lang w:eastAsia="en-US"/>
        </w:rPr>
        <w:t>repartit tout bas Olivette</w:t>
      </w:r>
      <w:r>
        <w:rPr>
          <w:lang w:eastAsia="en-US"/>
        </w:rPr>
        <w:t>.</w:t>
      </w:r>
    </w:p>
    <w:p w14:paraId="29DEEC7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Que vous défendiez votre jeune cousin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cher monsieur Fargeau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 Besnard en se calmant un peu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tout naturel</w:t>
      </w:r>
      <w:r>
        <w:rPr>
          <w:lang w:eastAsia="en-US"/>
        </w:rPr>
        <w:t xml:space="preserve">… </w:t>
      </w:r>
      <w:r w:rsidR="00BB5C58">
        <w:rPr>
          <w:lang w:eastAsia="en-US"/>
        </w:rPr>
        <w:t>moi</w:t>
      </w:r>
      <w:r>
        <w:rPr>
          <w:lang w:eastAsia="en-US"/>
        </w:rPr>
        <w:t xml:space="preserve">, </w:t>
      </w:r>
      <w:r w:rsidR="00BB5C58">
        <w:rPr>
          <w:lang w:eastAsia="en-US"/>
        </w:rPr>
        <w:t>voyez-vous</w:t>
      </w:r>
      <w:r>
        <w:rPr>
          <w:lang w:eastAsia="en-US"/>
        </w:rPr>
        <w:t xml:space="preserve">, </w:t>
      </w:r>
      <w:r w:rsidR="00BB5C58">
        <w:rPr>
          <w:lang w:eastAsia="en-US"/>
        </w:rPr>
        <w:t>je trouve cela tout naturel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ne vous le cache pas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tout le monde n</w:t>
      </w:r>
      <w:r>
        <w:rPr>
          <w:lang w:eastAsia="en-US"/>
        </w:rPr>
        <w:t>’</w:t>
      </w:r>
      <w:r w:rsidR="00BB5C58">
        <w:rPr>
          <w:lang w:eastAsia="en-US"/>
        </w:rPr>
        <w:t>est pas forcé de voir les choses au même point de vue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si votre affection vous aveugle</w:t>
      </w:r>
      <w:r>
        <w:rPr>
          <w:lang w:eastAsia="en-US"/>
        </w:rPr>
        <w:t>…</w:t>
      </w:r>
    </w:p>
    <w:p w14:paraId="5F6E5E2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Mais du tout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voulut dire Fargeau</w:t>
      </w:r>
      <w:r>
        <w:rPr>
          <w:lang w:eastAsia="en-US"/>
        </w:rPr>
        <w:t>.</w:t>
      </w:r>
    </w:p>
    <w:p w14:paraId="59C9481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Allons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 Besnard avec autorité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contre les faits </w:t>
      </w:r>
      <w:hyperlink r:id="rId13" w:history="1">
        <w:r w:rsidR="00BB5C58">
          <w:t>on ne</w:t>
        </w:r>
      </w:hyperlink>
      <w:r w:rsidR="00BB5C58">
        <w:rPr>
          <w:lang w:eastAsia="en-US"/>
        </w:rPr>
        <w:t xml:space="preserve"> discute pas</w:t>
      </w:r>
      <w:r>
        <w:rPr>
          <w:lang w:eastAsia="en-US"/>
        </w:rPr>
        <w:t xml:space="preserve">… </w:t>
      </w:r>
      <w:r w:rsidR="00BB5C58">
        <w:rPr>
          <w:lang w:eastAsia="en-US"/>
        </w:rPr>
        <w:t>Avez-vous vu la lettre</w:t>
      </w:r>
      <w:r>
        <w:rPr>
          <w:lang w:eastAsia="en-US"/>
        </w:rPr>
        <w:t> ?</w:t>
      </w:r>
    </w:p>
    <w:p w14:paraId="4635CB6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Folie de jeune homme</w:t>
      </w:r>
      <w:r>
        <w:rPr>
          <w:lang w:eastAsia="en-US"/>
        </w:rPr>
        <w:t> !</w:t>
      </w:r>
    </w:p>
    <w:p w14:paraId="0EC5A152" w14:textId="33D2025D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À la bonne heure</w:t>
      </w:r>
      <w:r>
        <w:rPr>
          <w:lang w:eastAsia="en-US"/>
        </w:rPr>
        <w:t xml:space="preserve"> ! </w:t>
      </w:r>
      <w:r w:rsidR="00BB5C58">
        <w:rPr>
          <w:lang w:eastAsia="en-US"/>
        </w:rPr>
        <w:t>Folie de jeune homme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Parfait</w:t>
      </w:r>
      <w:r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Parfait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ma parole</w:t>
      </w:r>
      <w:r>
        <w:rPr>
          <w:lang w:eastAsia="en-US"/>
        </w:rPr>
        <w:t> !</w:t>
      </w:r>
    </w:p>
    <w:p w14:paraId="4A1A44D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puis vous affirmer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 Fargeau</w:t>
      </w:r>
      <w:r>
        <w:rPr>
          <w:lang w:eastAsia="en-US"/>
        </w:rPr>
        <w:t xml:space="preserve">, </w:t>
      </w:r>
      <w:r w:rsidR="00BB5C58">
        <w:rPr>
          <w:lang w:eastAsia="en-US"/>
        </w:rPr>
        <w:t>qu</w:t>
      </w:r>
      <w:r>
        <w:rPr>
          <w:lang w:eastAsia="en-US"/>
        </w:rPr>
        <w:t>’</w:t>
      </w:r>
      <w:r w:rsidR="00BB5C58">
        <w:rPr>
          <w:lang w:eastAsia="en-US"/>
        </w:rPr>
        <w:t>il a beaucoup d</w:t>
      </w:r>
      <w:r>
        <w:rPr>
          <w:lang w:eastAsia="en-US"/>
        </w:rPr>
        <w:t>’</w:t>
      </w:r>
      <w:r w:rsidR="00BB5C58">
        <w:rPr>
          <w:lang w:eastAsia="en-US"/>
        </w:rPr>
        <w:t>amitié pour notre pauvre cousin</w:t>
      </w:r>
      <w:r w:rsidR="00BB5C58">
        <w:t>e</w:t>
      </w:r>
      <w:r>
        <w:rPr>
          <w:lang w:eastAsia="en-US"/>
        </w:rPr>
        <w:t>…</w:t>
      </w:r>
    </w:p>
    <w:p w14:paraId="11785743" w14:textId="24E2DC04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fit Besnard d</w:t>
      </w:r>
      <w:r>
        <w:rPr>
          <w:lang w:eastAsia="en-US"/>
        </w:rPr>
        <w:t>’</w:t>
      </w:r>
      <w:r w:rsidR="00BB5C58">
        <w:rPr>
          <w:lang w:eastAsia="en-US"/>
        </w:rPr>
        <w:t>un accent qui perça le cœur de Berthe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de l</w:t>
      </w:r>
      <w:r>
        <w:rPr>
          <w:lang w:eastAsia="en-US"/>
        </w:rPr>
        <w:t>’</w:t>
      </w:r>
      <w:r w:rsidR="00BB5C58">
        <w:rPr>
          <w:lang w:eastAsia="en-US"/>
        </w:rPr>
        <w:t>amitié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beaucoup d</w:t>
      </w:r>
      <w:r>
        <w:rPr>
          <w:lang w:eastAsia="en-US"/>
        </w:rPr>
        <w:t>’</w:t>
      </w:r>
      <w:r w:rsidR="00BB5C58">
        <w:rPr>
          <w:lang w:eastAsia="en-US"/>
        </w:rPr>
        <w:t>amitié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ça ne l</w:t>
      </w:r>
      <w:r>
        <w:rPr>
          <w:lang w:eastAsia="en-US"/>
        </w:rPr>
        <w:t>’</w:t>
      </w:r>
      <w:r w:rsidR="00BB5C58">
        <w:rPr>
          <w:lang w:eastAsia="en-US"/>
        </w:rPr>
        <w:t>empêchera pas d</w:t>
      </w:r>
      <w:r>
        <w:rPr>
          <w:lang w:eastAsia="en-US"/>
        </w:rPr>
        <w:t>’</w:t>
      </w:r>
      <w:r w:rsidR="00BB5C58">
        <w:rPr>
          <w:lang w:eastAsia="en-US"/>
        </w:rPr>
        <w:t>épouser l</w:t>
      </w:r>
      <w:r>
        <w:rPr>
          <w:lang w:eastAsia="en-US"/>
        </w:rPr>
        <w:t>’</w:t>
      </w:r>
      <w:r w:rsidR="00BB5C58">
        <w:rPr>
          <w:lang w:eastAsia="en-US"/>
        </w:rPr>
        <w:t>autre</w:t>
      </w:r>
      <w:r>
        <w:rPr>
          <w:lang w:eastAsia="en-US"/>
        </w:rPr>
        <w:t xml:space="preserve">, </w:t>
      </w:r>
      <w:r w:rsidR="00BB5C58">
        <w:rPr>
          <w:lang w:eastAsia="en-US"/>
        </w:rPr>
        <w:t>à ce qu</w:t>
      </w:r>
      <w:r>
        <w:rPr>
          <w:lang w:eastAsia="en-US"/>
        </w:rPr>
        <w:t>’</w:t>
      </w:r>
      <w:r w:rsidR="00BB5C58">
        <w:rPr>
          <w:lang w:eastAsia="en-US"/>
        </w:rPr>
        <w:t>il paraît</w:t>
      </w:r>
      <w:r>
        <w:rPr>
          <w:lang w:eastAsia="en-US"/>
        </w:rPr>
        <w:t>…</w:t>
      </w:r>
    </w:p>
    <w:p w14:paraId="4EC072B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Mais</w:t>
      </w:r>
      <w:r>
        <w:rPr>
          <w:lang w:eastAsia="en-US"/>
        </w:rPr>
        <w:t xml:space="preserve">… </w:t>
      </w:r>
      <w:r w:rsidR="00BB5C58">
        <w:rPr>
          <w:lang w:eastAsia="en-US"/>
        </w:rPr>
        <w:t>voulut encore objecter Fargeau</w:t>
      </w:r>
      <w:r>
        <w:rPr>
          <w:lang w:eastAsia="en-US"/>
        </w:rPr>
        <w:t>.</w:t>
      </w:r>
    </w:p>
    <w:p w14:paraId="01A03FC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Besnard lui ferma la bouche avec un vigoureux</w:t>
      </w:r>
      <w:r w:rsidR="00A23BF9">
        <w:rPr>
          <w:lang w:eastAsia="en-US"/>
        </w:rPr>
        <w:t> :</w:t>
      </w:r>
    </w:p>
    <w:p w14:paraId="468840E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ignoble</w:t>
      </w:r>
      <w:r>
        <w:rPr>
          <w:lang w:eastAsia="en-US"/>
        </w:rPr>
        <w:t> !</w:t>
      </w:r>
    </w:p>
    <w:p w14:paraId="670C1555" w14:textId="0438B631" w:rsidR="00A23BF9" w:rsidRDefault="00BB5C58" w:rsidP="00A23BF9">
      <w:pPr>
        <w:rPr>
          <w:lang w:eastAsia="en-US"/>
        </w:rPr>
      </w:pPr>
      <w:r>
        <w:rPr>
          <w:lang w:eastAsia="en-US"/>
        </w:rPr>
        <w:t>Berthe avait les deux mains appuyées contre sa poitrine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souffrait jusqu</w:t>
      </w:r>
      <w:r w:rsidR="00A23BF9">
        <w:rPr>
          <w:lang w:eastAsia="en-US"/>
        </w:rPr>
        <w:t>’</w:t>
      </w:r>
      <w:r>
        <w:rPr>
          <w:lang w:eastAsia="en-US"/>
        </w:rPr>
        <w:t>à mourir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Mais elle écoutait</w:t>
      </w:r>
      <w:r w:rsidR="00A23BF9">
        <w:rPr>
          <w:lang w:eastAsia="en-US"/>
        </w:rPr>
        <w:t>.</w:t>
      </w:r>
    </w:p>
    <w:p w14:paraId="42D72FE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Olivette la regardait en dessous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se sentait mal à l</w:t>
      </w:r>
      <w:r w:rsidR="00A23BF9">
        <w:rPr>
          <w:lang w:eastAsia="en-US"/>
        </w:rPr>
        <w:t>’</w:t>
      </w:r>
      <w:r>
        <w:rPr>
          <w:lang w:eastAsia="en-US"/>
        </w:rPr>
        <w:t>aise et le remords la prenait en face de ce silencieux martyre</w:t>
      </w:r>
      <w:r w:rsidR="00A23BF9">
        <w:rPr>
          <w:lang w:eastAsia="en-US"/>
        </w:rPr>
        <w:t>.</w:t>
      </w:r>
    </w:p>
    <w:p w14:paraId="10185CD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Elle se disait</w:t>
      </w:r>
      <w:r w:rsidR="00A23BF9">
        <w:rPr>
          <w:lang w:eastAsia="en-US"/>
        </w:rPr>
        <w:t> :</w:t>
      </w:r>
    </w:p>
    <w:p w14:paraId="4509D7E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pour son bien</w:t>
      </w:r>
      <w:r>
        <w:rPr>
          <w:lang w:eastAsia="en-US"/>
        </w:rPr>
        <w:t xml:space="preserve">…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pour son bien</w:t>
      </w:r>
      <w:r>
        <w:rPr>
          <w:lang w:eastAsia="en-US"/>
        </w:rPr>
        <w:t> !</w:t>
      </w:r>
    </w:p>
    <w:p w14:paraId="00661B3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elle songeait un peu à la dot</w:t>
      </w:r>
      <w:r w:rsidR="00A23BF9">
        <w:rPr>
          <w:lang w:eastAsia="en-US"/>
        </w:rPr>
        <w:t>.</w:t>
      </w:r>
    </w:p>
    <w:p w14:paraId="56DBB87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tout pour se donner du cœur</w:t>
      </w:r>
      <w:r w:rsidR="00A23BF9">
        <w:rPr>
          <w:lang w:eastAsia="en-US"/>
        </w:rPr>
        <w:t>.</w:t>
      </w:r>
    </w:p>
    <w:p w14:paraId="3F29D4DE" w14:textId="28B0B89C" w:rsidR="00A23BF9" w:rsidRDefault="00BB5C58" w:rsidP="00A23BF9">
      <w:pPr>
        <w:rPr>
          <w:lang w:eastAsia="en-US"/>
        </w:rPr>
      </w:pPr>
      <w:r>
        <w:rPr>
          <w:lang w:eastAsia="en-US"/>
        </w:rPr>
        <w:t>En causant</w:t>
      </w:r>
      <w:r w:rsidR="00A23BF9">
        <w:rPr>
          <w:lang w:eastAsia="en-US"/>
        </w:rPr>
        <w:t>, M. </w:t>
      </w:r>
      <w:r>
        <w:rPr>
          <w:lang w:eastAsia="en-US"/>
        </w:rPr>
        <w:t>Fargeau et l</w:t>
      </w:r>
      <w:r w:rsidR="00A23BF9">
        <w:rPr>
          <w:lang w:eastAsia="en-US"/>
        </w:rPr>
        <w:t>’</w:t>
      </w:r>
      <w:r>
        <w:rPr>
          <w:lang w:eastAsia="en-US"/>
        </w:rPr>
        <w:t>homme d</w:t>
      </w:r>
      <w:r w:rsidR="00A23BF9">
        <w:rPr>
          <w:lang w:eastAsia="en-US"/>
        </w:rPr>
        <w:t>’</w:t>
      </w:r>
      <w:r>
        <w:rPr>
          <w:lang w:eastAsia="en-US"/>
        </w:rPr>
        <w:t>affaires s</w:t>
      </w:r>
      <w:r w:rsidR="00A23BF9">
        <w:rPr>
          <w:lang w:eastAsia="en-US"/>
        </w:rPr>
        <w:t>’</w:t>
      </w:r>
      <w:r>
        <w:rPr>
          <w:lang w:eastAsia="en-US"/>
        </w:rPr>
        <w:t>étaient de plus en plus rapprochés de l</w:t>
      </w:r>
      <w:r w:rsidR="00A23BF9">
        <w:rPr>
          <w:lang w:eastAsia="en-US"/>
        </w:rPr>
        <w:t>’</w:t>
      </w:r>
      <w:r>
        <w:rPr>
          <w:lang w:eastAsia="en-US"/>
        </w:rPr>
        <w:t>arbre</w:t>
      </w:r>
      <w:r w:rsidR="00A23BF9">
        <w:rPr>
          <w:lang w:eastAsia="en-US"/>
        </w:rPr>
        <w:t>.</w:t>
      </w:r>
    </w:p>
    <w:p w14:paraId="7ACC4EC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Ils étaient à quelques pas seulement des deux jeunes filles</w:t>
      </w:r>
      <w:r w:rsidR="00A23BF9">
        <w:rPr>
          <w:lang w:eastAsia="en-US"/>
        </w:rPr>
        <w:t xml:space="preserve">. </w:t>
      </w:r>
      <w:r>
        <w:rPr>
          <w:lang w:eastAsia="en-US"/>
        </w:rPr>
        <w:t>Besnard arrêta Fargeau</w:t>
      </w:r>
      <w:r w:rsidR="00A23BF9">
        <w:rPr>
          <w:lang w:eastAsia="en-US"/>
        </w:rPr>
        <w:t>.</w:t>
      </w:r>
    </w:p>
    <w:p w14:paraId="3469763D" w14:textId="6137595F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Ici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dit-il</w:t>
      </w:r>
      <w:r>
        <w:rPr>
          <w:lang w:eastAsia="en-US"/>
        </w:rPr>
        <w:t xml:space="preserve">, </w:t>
      </w:r>
      <w:r w:rsidR="00BB5C58">
        <w:rPr>
          <w:lang w:eastAsia="en-US"/>
        </w:rPr>
        <w:t>nous sommes à l</w:t>
      </w:r>
      <w:r>
        <w:rPr>
          <w:lang w:eastAsia="en-US"/>
        </w:rPr>
        <w:t>’</w:t>
      </w:r>
      <w:r w:rsidR="00BB5C58">
        <w:rPr>
          <w:lang w:eastAsia="en-US"/>
        </w:rPr>
        <w:t>abri des curieux</w:t>
      </w:r>
      <w:r>
        <w:rPr>
          <w:lang w:eastAsia="en-US"/>
        </w:rPr>
        <w:t xml:space="preserve">, </w:t>
      </w:r>
      <w:r w:rsidR="00BB5C58">
        <w:rPr>
          <w:lang w:eastAsia="en-US"/>
        </w:rPr>
        <w:t>cher monsieur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nous pouvons causer sans danger de vos affaires de famille</w:t>
      </w:r>
      <w:r>
        <w:rPr>
          <w:lang w:eastAsia="en-US"/>
        </w:rPr>
        <w:t xml:space="preserve">… </w:t>
      </w:r>
      <w:r w:rsidR="00BB5C58">
        <w:rPr>
          <w:lang w:eastAsia="en-US"/>
        </w:rPr>
        <w:t>Veuillez m</w:t>
      </w:r>
      <w:r>
        <w:rPr>
          <w:lang w:eastAsia="en-US"/>
        </w:rPr>
        <w:t>’</w:t>
      </w:r>
      <w:r w:rsidR="00BB5C58">
        <w:rPr>
          <w:lang w:eastAsia="en-US"/>
        </w:rPr>
        <w:t>écouter</w:t>
      </w:r>
      <w:r>
        <w:rPr>
          <w:lang w:eastAsia="en-US"/>
        </w:rPr>
        <w:t xml:space="preserve">, </w:t>
      </w:r>
      <w:r w:rsidR="00BB5C58">
        <w:rPr>
          <w:lang w:eastAsia="en-US"/>
        </w:rPr>
        <w:t>car je ne voudrais pas laisser un honnête jeune homme comme vous exposé aux périls d</w:t>
      </w:r>
      <w:r>
        <w:rPr>
          <w:lang w:eastAsia="en-US"/>
        </w:rPr>
        <w:t>’</w:t>
      </w:r>
      <w:r w:rsidR="00BB5C58">
        <w:rPr>
          <w:lang w:eastAsia="en-US"/>
        </w:rPr>
        <w:t>une confiance mal placée</w:t>
      </w:r>
      <w:r>
        <w:rPr>
          <w:lang w:eastAsia="en-US"/>
        </w:rPr>
        <w:t xml:space="preserve">… </w:t>
      </w:r>
      <w:r w:rsidR="00BB5C58">
        <w:rPr>
          <w:lang w:eastAsia="en-US"/>
        </w:rPr>
        <w:t>Il ne s</w:t>
      </w:r>
      <w:r>
        <w:rPr>
          <w:lang w:eastAsia="en-US"/>
        </w:rPr>
        <w:t>’</w:t>
      </w:r>
      <w:r w:rsidR="00BB5C58">
        <w:rPr>
          <w:lang w:eastAsia="en-US"/>
        </w:rPr>
        <w:t>agit plus ici de votre cousine</w:t>
      </w:r>
      <w:r>
        <w:rPr>
          <w:lang w:eastAsia="en-US"/>
        </w:rPr>
        <w:t xml:space="preserve">, </w:t>
      </w:r>
      <w:r w:rsidR="00BB5C58">
        <w:rPr>
          <w:lang w:eastAsia="en-US"/>
        </w:rPr>
        <w:t>mademoiselle Berthe</w:t>
      </w:r>
      <w:r>
        <w:rPr>
          <w:lang w:eastAsia="en-US"/>
        </w:rPr>
        <w:t xml:space="preserve">, </w:t>
      </w:r>
      <w:r w:rsidR="00BB5C58">
        <w:rPr>
          <w:lang w:eastAsia="en-US"/>
        </w:rPr>
        <w:t>et si je continue à parler d</w:t>
      </w:r>
      <w:r>
        <w:rPr>
          <w:lang w:eastAsia="en-US"/>
        </w:rPr>
        <w:t>’</w:t>
      </w:r>
      <w:r w:rsidR="00BB5C58">
        <w:rPr>
          <w:lang w:eastAsia="en-US"/>
        </w:rPr>
        <w:t>elle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uniquement par rapport à vous</w:t>
      </w:r>
      <w:r>
        <w:rPr>
          <w:lang w:eastAsia="en-US"/>
        </w:rPr>
        <w:t xml:space="preserve">… </w:t>
      </w:r>
      <w:r w:rsidR="00BB5C58">
        <w:rPr>
          <w:lang w:eastAsia="en-US"/>
        </w:rPr>
        <w:t>au demeurant</w:t>
      </w:r>
      <w:r>
        <w:rPr>
          <w:lang w:eastAsia="en-US"/>
        </w:rPr>
        <w:t xml:space="preserve">, </w:t>
      </w:r>
      <w:r w:rsidR="00BB5C58">
        <w:rPr>
          <w:lang w:eastAsia="en-US"/>
        </w:rPr>
        <w:t>elle ne m</w:t>
      </w:r>
      <w:r>
        <w:rPr>
          <w:lang w:eastAsia="en-US"/>
        </w:rPr>
        <w:t>’</w:t>
      </w:r>
      <w:r w:rsidR="00BB5C58">
        <w:rPr>
          <w:lang w:eastAsia="en-US"/>
        </w:rPr>
        <w:t>est rien</w:t>
      </w:r>
      <w:r>
        <w:rPr>
          <w:lang w:eastAsia="en-US"/>
        </w:rPr>
        <w:t xml:space="preserve">, </w:t>
      </w:r>
      <w:r w:rsidR="00BB5C58">
        <w:rPr>
          <w:lang w:eastAsia="en-US"/>
        </w:rPr>
        <w:t>de près ni de loin</w:t>
      </w:r>
      <w:r>
        <w:rPr>
          <w:lang w:eastAsia="en-US"/>
        </w:rPr>
        <w:t xml:space="preserve">, </w:t>
      </w:r>
      <w:r w:rsidR="00BB5C58">
        <w:rPr>
          <w:lang w:eastAsia="en-US"/>
        </w:rPr>
        <w:t>cette jeune personne</w:t>
      </w:r>
      <w:r>
        <w:rPr>
          <w:lang w:eastAsia="en-US"/>
        </w:rPr>
        <w:t xml:space="preserve">… </w:t>
      </w:r>
      <w:r w:rsidR="00BB5C58">
        <w:rPr>
          <w:lang w:eastAsia="en-US"/>
        </w:rPr>
        <w:t>tandis que vous</w:t>
      </w:r>
      <w:r>
        <w:rPr>
          <w:lang w:eastAsia="en-US"/>
        </w:rPr>
        <w:t xml:space="preserve">, </w:t>
      </w:r>
      <w:r w:rsidR="00BB5C58">
        <w:rPr>
          <w:lang w:eastAsia="en-US"/>
        </w:rPr>
        <w:t>Fargeau</w:t>
      </w:r>
      <w:r>
        <w:rPr>
          <w:lang w:eastAsia="en-US"/>
        </w:rPr>
        <w:t xml:space="preserve">, </w:t>
      </w:r>
      <w:r w:rsidR="00BB5C58">
        <w:rPr>
          <w:lang w:eastAsia="en-US"/>
        </w:rPr>
        <w:t>vous êtes presque mon élève</w:t>
      </w:r>
      <w:r>
        <w:rPr>
          <w:lang w:eastAsia="en-US"/>
        </w:rPr>
        <w:t>…</w:t>
      </w:r>
    </w:p>
    <w:p w14:paraId="401D3B0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Oh</w:t>
      </w:r>
      <w:r w:rsidR="00A23BF9">
        <w:rPr>
          <w:lang w:eastAsia="en-US"/>
        </w:rPr>
        <w:t xml:space="preserve"> ! </w:t>
      </w:r>
      <w:r>
        <w:rPr>
          <w:lang w:eastAsia="en-US"/>
        </w:rPr>
        <w:t>le digne élève et le vertueux maître</w:t>
      </w:r>
      <w:r w:rsidR="00A23BF9">
        <w:rPr>
          <w:lang w:eastAsia="en-US"/>
        </w:rPr>
        <w:t> !</w:t>
      </w:r>
    </w:p>
    <w:p w14:paraId="71F3699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À les écouter</w:t>
      </w:r>
      <w:r w:rsidR="00A23BF9">
        <w:rPr>
          <w:lang w:eastAsia="en-US"/>
        </w:rPr>
        <w:t xml:space="preserve">, </w:t>
      </w:r>
      <w:r>
        <w:rPr>
          <w:lang w:eastAsia="en-US"/>
        </w:rPr>
        <w:t>Olivette commençait son éducation</w:t>
      </w:r>
      <w:r w:rsidR="00A23BF9">
        <w:rPr>
          <w:lang w:eastAsia="en-US"/>
        </w:rPr>
        <w:t>.</w:t>
      </w:r>
    </w:p>
    <w:p w14:paraId="24BF4D3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comme elle n</w:t>
      </w:r>
      <w:r w:rsidR="00A23BF9">
        <w:rPr>
          <w:lang w:eastAsia="en-US"/>
        </w:rPr>
        <w:t>’</w:t>
      </w:r>
      <w:r>
        <w:rPr>
          <w:lang w:eastAsia="en-US"/>
        </w:rPr>
        <w:t>était pas encore bien avancée</w:t>
      </w:r>
      <w:r w:rsidR="00A23BF9">
        <w:rPr>
          <w:lang w:eastAsia="en-US"/>
        </w:rPr>
        <w:t xml:space="preserve">, </w:t>
      </w:r>
      <w:r>
        <w:rPr>
          <w:lang w:eastAsia="en-US"/>
        </w:rPr>
        <w:t>un insurmontable dégoût lui venait</w:t>
      </w:r>
      <w:r w:rsidR="00A23BF9">
        <w:rPr>
          <w:lang w:eastAsia="en-US"/>
        </w:rPr>
        <w:t xml:space="preserve">. </w:t>
      </w:r>
      <w:r>
        <w:rPr>
          <w:lang w:eastAsia="en-US"/>
        </w:rPr>
        <w:t>Ce moyen qu</w:t>
      </w:r>
      <w:r w:rsidR="00A23BF9">
        <w:rPr>
          <w:lang w:eastAsia="en-US"/>
        </w:rPr>
        <w:t>’</w:t>
      </w:r>
      <w:r>
        <w:rPr>
          <w:lang w:eastAsia="en-US"/>
        </w:rPr>
        <w:t>on prenait pour tromper la pauvre aveugle</w:t>
      </w:r>
      <w:r w:rsidR="00A23BF9">
        <w:rPr>
          <w:lang w:eastAsia="en-US"/>
        </w:rPr>
        <w:t xml:space="preserve">, </w:t>
      </w:r>
      <w:r>
        <w:rPr>
          <w:lang w:eastAsia="en-US"/>
        </w:rPr>
        <w:t>ne l</w:t>
      </w:r>
      <w:r w:rsidR="00A23BF9">
        <w:rPr>
          <w:lang w:eastAsia="en-US"/>
        </w:rPr>
        <w:t>’</w:t>
      </w:r>
      <w:r>
        <w:rPr>
          <w:lang w:eastAsia="en-US"/>
        </w:rPr>
        <w:t>avait-on pas pris tout à l</w:t>
      </w:r>
      <w:r w:rsidR="00A23BF9">
        <w:rPr>
          <w:lang w:eastAsia="en-US"/>
        </w:rPr>
        <w:t>’</w:t>
      </w:r>
      <w:r>
        <w:rPr>
          <w:lang w:eastAsia="en-US"/>
        </w:rPr>
        <w:t>heure pour la tromper elle-même</w:t>
      </w:r>
      <w:r w:rsidR="00A23BF9">
        <w:rPr>
          <w:lang w:eastAsia="en-US"/>
        </w:rPr>
        <w:t> ?</w:t>
      </w:r>
    </w:p>
    <w:p w14:paraId="451CE3D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Au prologue de la pièce</w:t>
      </w:r>
      <w:r w:rsidR="00A23BF9">
        <w:rPr>
          <w:lang w:eastAsia="en-US"/>
        </w:rPr>
        <w:t xml:space="preserve">,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pour elle que Besnard disait son fameux</w:t>
      </w:r>
      <w:r w:rsidR="00A23BF9">
        <w:rPr>
          <w:lang w:eastAsia="en-US"/>
        </w:rPr>
        <w:t xml:space="preserve"> :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est ignoble</w:t>
      </w:r>
      <w:r w:rsidR="00A23BF9">
        <w:rPr>
          <w:lang w:eastAsia="en-US"/>
        </w:rPr>
        <w:t> !</w:t>
      </w:r>
    </w:p>
    <w:p w14:paraId="3F0870C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lui prenait des envies de saisir Berthe par le bras et de lui crier</w:t>
      </w:r>
      <w:r w:rsidR="00A23BF9">
        <w:rPr>
          <w:lang w:eastAsia="en-US"/>
        </w:rPr>
        <w:t> :</w:t>
      </w:r>
    </w:p>
    <w:p w14:paraId="7A63D2B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Ces deux hommes sont de misérables menteurs</w:t>
      </w:r>
      <w:r>
        <w:rPr>
          <w:lang w:eastAsia="en-US"/>
        </w:rPr>
        <w:t> !</w:t>
      </w:r>
    </w:p>
    <w:p w14:paraId="6EB0271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de leur cracher au visage</w:t>
      </w:r>
      <w:r w:rsidR="00A23BF9">
        <w:rPr>
          <w:lang w:eastAsia="en-US"/>
        </w:rPr>
        <w:t>.</w:t>
      </w:r>
    </w:p>
    <w:p w14:paraId="163D265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Si elle eût fait cela</w:t>
      </w:r>
      <w:r w:rsidR="00A23BF9">
        <w:rPr>
          <w:lang w:eastAsia="en-US"/>
        </w:rPr>
        <w:t xml:space="preserve">, </w:t>
      </w:r>
      <w:r>
        <w:rPr>
          <w:lang w:eastAsia="en-US"/>
        </w:rPr>
        <w:t>cette petite Olivette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fût devenue sans doute une honnête femme</w:t>
      </w:r>
      <w:r w:rsidR="00A23BF9">
        <w:rPr>
          <w:lang w:eastAsia="en-US"/>
        </w:rPr>
        <w:t xml:space="preserve">, </w:t>
      </w:r>
      <w:r>
        <w:rPr>
          <w:lang w:eastAsia="en-US"/>
        </w:rPr>
        <w:t>car il y a des heures qui marquent notre destinée</w:t>
      </w:r>
      <w:r w:rsidR="00A23BF9">
        <w:rPr>
          <w:lang w:eastAsia="en-US"/>
        </w:rPr>
        <w:t xml:space="preserve"> ! </w:t>
      </w:r>
      <w:r>
        <w:rPr>
          <w:lang w:eastAsia="en-US"/>
        </w:rPr>
        <w:t xml:space="preserve">Elle eût épousé </w:t>
      </w:r>
      <w:proofErr w:type="spellStart"/>
      <w:r>
        <w:rPr>
          <w:lang w:eastAsia="en-US"/>
        </w:rPr>
        <w:t>Yaume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 xml:space="preserve">le pâtour du </w:t>
      </w:r>
      <w:proofErr w:type="spellStart"/>
      <w:r>
        <w:rPr>
          <w:lang w:eastAsia="en-US"/>
        </w:rPr>
        <w:t>Ceuil</w:t>
      </w:r>
      <w:proofErr w:type="spellEnd"/>
      <w:r w:rsidR="00A23BF9">
        <w:rPr>
          <w:lang w:eastAsia="en-US"/>
        </w:rPr>
        <w:t xml:space="preserve">. </w:t>
      </w:r>
      <w:r>
        <w:rPr>
          <w:lang w:eastAsia="en-US"/>
        </w:rPr>
        <w:t>Elle aurait eu beaucoup d</w:t>
      </w:r>
      <w:r w:rsidR="00A23BF9">
        <w:rPr>
          <w:lang w:eastAsia="en-US"/>
        </w:rPr>
        <w:t>’</w:t>
      </w:r>
      <w:r>
        <w:rPr>
          <w:lang w:eastAsia="en-US"/>
        </w:rPr>
        <w:t>enfants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dont </w:t>
      </w:r>
      <w:proofErr w:type="spellStart"/>
      <w:r>
        <w:rPr>
          <w:lang w:eastAsia="en-US"/>
        </w:rPr>
        <w:t>Fancin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Yvon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Mérieul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Mathurin Houin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Pierre </w:t>
      </w:r>
      <w:proofErr w:type="spellStart"/>
      <w:r>
        <w:rPr>
          <w:lang w:eastAsia="en-US"/>
        </w:rPr>
        <w:t>Mèchet</w:t>
      </w:r>
      <w:proofErr w:type="spellEnd"/>
      <w:r>
        <w:rPr>
          <w:lang w:eastAsia="en-US"/>
        </w:rPr>
        <w:t xml:space="preserve"> et </w:t>
      </w:r>
      <w:proofErr w:type="spellStart"/>
      <w:r>
        <w:rPr>
          <w:lang w:eastAsia="en-US"/>
        </w:rPr>
        <w:t>Louisic</w:t>
      </w:r>
      <w:proofErr w:type="spellEnd"/>
      <w:r>
        <w:rPr>
          <w:lang w:eastAsia="en-US"/>
        </w:rPr>
        <w:t xml:space="preserve"> du four à fouaces auraient été les parrains</w:t>
      </w:r>
      <w:r w:rsidR="00A23BF9">
        <w:rPr>
          <w:lang w:eastAsia="en-US"/>
        </w:rPr>
        <w:t>.</w:t>
      </w:r>
    </w:p>
    <w:p w14:paraId="3033ED48" w14:textId="152DA187" w:rsidR="00A23BF9" w:rsidRDefault="00BB5C58" w:rsidP="00A23BF9">
      <w:pPr>
        <w:rPr>
          <w:lang w:eastAsia="en-US"/>
        </w:rPr>
      </w:pPr>
      <w:r>
        <w:rPr>
          <w:lang w:eastAsia="en-US"/>
        </w:rPr>
        <w:t>Ah dame</w:t>
      </w:r>
      <w:r w:rsidR="00A23BF9">
        <w:rPr>
          <w:lang w:eastAsia="en-US"/>
        </w:rPr>
        <w:t xml:space="preserve"> ! </w:t>
      </w:r>
      <w:r>
        <w:rPr>
          <w:lang w:eastAsia="en-US"/>
        </w:rPr>
        <w:t>oui dame</w:t>
      </w:r>
      <w:r w:rsidR="00A23BF9"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Mais elle ne fit pas cela</w:t>
      </w:r>
      <w:r w:rsidR="00A23BF9">
        <w:rPr>
          <w:lang w:eastAsia="en-US"/>
        </w:rPr>
        <w:t xml:space="preserve">, </w:t>
      </w:r>
      <w:r>
        <w:rPr>
          <w:lang w:eastAsia="en-US"/>
        </w:rPr>
        <w:t>la petite Olivette</w:t>
      </w:r>
      <w:r w:rsidR="00A23BF9">
        <w:rPr>
          <w:lang w:eastAsia="en-US"/>
        </w:rPr>
        <w:t>.</w:t>
      </w:r>
    </w:p>
    <w:p w14:paraId="75AB207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une fillette prudente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ne suivait point à l</w:t>
      </w:r>
      <w:r w:rsidR="00A23BF9">
        <w:rPr>
          <w:lang w:eastAsia="en-US"/>
        </w:rPr>
        <w:t>’</w:t>
      </w:r>
      <w:r>
        <w:rPr>
          <w:lang w:eastAsia="en-US"/>
        </w:rPr>
        <w:t>étourdie ses premiers mouvements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réfléchissait</w:t>
      </w:r>
      <w:r w:rsidR="00A23BF9">
        <w:rPr>
          <w:lang w:eastAsia="en-US"/>
        </w:rPr>
        <w:t xml:space="preserve">, </w:t>
      </w:r>
      <w:r>
        <w:rPr>
          <w:lang w:eastAsia="en-US"/>
        </w:rPr>
        <w:t>suivant le précepte du sage</w:t>
      </w:r>
      <w:r w:rsidR="00A23BF9">
        <w:rPr>
          <w:lang w:eastAsia="en-US"/>
        </w:rPr>
        <w:t>.</w:t>
      </w:r>
    </w:p>
    <w:p w14:paraId="1DA9B19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puis la dot</w:t>
      </w:r>
      <w:r w:rsidR="00A23BF9">
        <w:rPr>
          <w:lang w:eastAsia="en-US"/>
        </w:rPr>
        <w:t xml:space="preserve">, </w:t>
      </w:r>
      <w:r>
        <w:rPr>
          <w:lang w:eastAsia="en-US"/>
        </w:rPr>
        <w:t>la dot</w:t>
      </w:r>
      <w:r w:rsidR="00A23BF9">
        <w:rPr>
          <w:lang w:eastAsia="en-US"/>
        </w:rPr>
        <w:t> !</w:t>
      </w:r>
    </w:p>
    <w:p w14:paraId="645C09C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l</w:t>
      </w:r>
      <w:r w:rsidR="00A23BF9">
        <w:rPr>
          <w:lang w:eastAsia="en-US"/>
        </w:rPr>
        <w:t>’</w:t>
      </w:r>
      <w:r>
        <w:rPr>
          <w:lang w:eastAsia="en-US"/>
        </w:rPr>
        <w:t xml:space="preserve">image de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avec sa taille hardie et ses longs cheveux bouclés</w:t>
      </w:r>
      <w:r w:rsidR="00A23BF9">
        <w:rPr>
          <w:lang w:eastAsia="en-US"/>
        </w:rPr>
        <w:t> !</w:t>
      </w:r>
    </w:p>
    <w:p w14:paraId="317BB7E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ne fit pas cela</w:t>
      </w:r>
      <w:r w:rsidR="00A23BF9">
        <w:rPr>
          <w:lang w:eastAsia="en-US"/>
        </w:rPr>
        <w:t xml:space="preserve">. </w:t>
      </w:r>
      <w:r>
        <w:rPr>
          <w:lang w:eastAsia="en-US"/>
        </w:rPr>
        <w:t>Oh</w:t>
      </w:r>
      <w:r w:rsidR="00A23BF9">
        <w:rPr>
          <w:lang w:eastAsia="en-US"/>
        </w:rPr>
        <w:t xml:space="preserve"> ! </w:t>
      </w:r>
      <w:r>
        <w:rPr>
          <w:lang w:eastAsia="en-US"/>
        </w:rPr>
        <w:t>que non</w:t>
      </w:r>
      <w:r w:rsidR="00A23BF9">
        <w:rPr>
          <w:lang w:eastAsia="en-US"/>
        </w:rPr>
        <w:t xml:space="preserve"> ! </w:t>
      </w:r>
      <w:r>
        <w:rPr>
          <w:lang w:eastAsia="en-US"/>
        </w:rPr>
        <w:t>aussi devint-elle</w:t>
      </w:r>
      <w:r w:rsidR="00A23BF9">
        <w:rPr>
          <w:lang w:eastAsia="en-US"/>
        </w:rPr>
        <w:t>…</w:t>
      </w:r>
    </w:p>
    <w:p w14:paraId="5BE0B0A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nous verrons bien ce que devint Olivette</w:t>
      </w:r>
      <w:r w:rsidR="00A23BF9">
        <w:rPr>
          <w:lang w:eastAsia="en-US"/>
        </w:rPr>
        <w:t>.</w:t>
      </w:r>
    </w:p>
    <w:p w14:paraId="6E098B0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Loin de suivre le conseil de son bon ange qui lui disait de protéger Berthe contre ces deux coquins de bas étage</w:t>
      </w:r>
      <w:r w:rsidR="00A23BF9">
        <w:rPr>
          <w:lang w:eastAsia="en-US"/>
        </w:rPr>
        <w:t xml:space="preserve">, </w:t>
      </w:r>
      <w:r>
        <w:rPr>
          <w:lang w:eastAsia="en-US"/>
        </w:rPr>
        <w:t>lâchement ligués contre une pauvre enfant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donna en ce moment même un coup d</w:t>
      </w:r>
      <w:r w:rsidR="00A23BF9">
        <w:rPr>
          <w:lang w:eastAsia="en-US"/>
        </w:rPr>
        <w:t>’</w:t>
      </w:r>
      <w:r>
        <w:rPr>
          <w:lang w:eastAsia="en-US"/>
        </w:rPr>
        <w:t>épaule à Fargeau et à Besnard</w:t>
      </w:r>
      <w:r w:rsidR="00A23BF9">
        <w:rPr>
          <w:lang w:eastAsia="en-US"/>
        </w:rPr>
        <w:t>.</w:t>
      </w:r>
    </w:p>
    <w:p w14:paraId="48D91A3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Une idée venait en effet de traverser l</w:t>
      </w:r>
      <w:r w:rsidR="00A23BF9">
        <w:rPr>
          <w:lang w:eastAsia="en-US"/>
        </w:rPr>
        <w:t>’</w:t>
      </w:r>
      <w:r>
        <w:rPr>
          <w:lang w:eastAsia="en-US"/>
        </w:rPr>
        <w:t>esprit de Berthe</w:t>
      </w:r>
      <w:r w:rsidR="00A23BF9">
        <w:rPr>
          <w:lang w:eastAsia="en-US"/>
        </w:rPr>
        <w:t>.</w:t>
      </w:r>
    </w:p>
    <w:p w14:paraId="5802D035" w14:textId="337EF37D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Un soupçon vague qui </w:t>
      </w:r>
      <w:r>
        <w:rPr>
          <w:lang w:eastAsia="en-US"/>
        </w:rPr>
        <w:t xml:space="preserve">se </w:t>
      </w:r>
      <w:r>
        <w:rPr>
          <w:lang w:eastAsia="en-US"/>
        </w:rPr>
        <w:t>fortifia bien vite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tant elle avait grand désir de se reprendre </w:t>
      </w:r>
      <w:r>
        <w:rPr>
          <w:lang w:eastAsia="en-US"/>
        </w:rPr>
        <w:t xml:space="preserve">à </w:t>
      </w:r>
      <w:r>
        <w:rPr>
          <w:lang w:eastAsia="en-US"/>
        </w:rPr>
        <w:t>quelque espoir</w:t>
      </w:r>
      <w:r w:rsidR="00A23BF9">
        <w:rPr>
          <w:lang w:eastAsia="en-US"/>
        </w:rPr>
        <w:t>.</w:t>
      </w:r>
    </w:p>
    <w:p w14:paraId="6482C50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dit</w:t>
      </w:r>
      <w:r w:rsidR="00A23BF9">
        <w:rPr>
          <w:lang w:eastAsia="en-US"/>
        </w:rPr>
        <w:t> :</w:t>
      </w:r>
    </w:p>
    <w:p w14:paraId="742F90D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Voilà des hommes qui viennent justement ici parler de Lucien et de moi</w:t>
      </w:r>
      <w:r>
        <w:rPr>
          <w:lang w:eastAsia="en-US"/>
        </w:rPr>
        <w:t xml:space="preserve">. </w:t>
      </w:r>
      <w:r w:rsidR="00BB5C58">
        <w:rPr>
          <w:lang w:eastAsia="en-US"/>
        </w:rPr>
        <w:t>Si Olivette avait eu la baguette des fées elle ne les aurait pas évoqués plus à propos</w:t>
      </w:r>
      <w:r>
        <w:rPr>
          <w:lang w:eastAsia="en-US"/>
        </w:rPr>
        <w:t xml:space="preserve">… </w:t>
      </w:r>
      <w:r w:rsidR="00BB5C58">
        <w:rPr>
          <w:lang w:eastAsia="en-US"/>
        </w:rPr>
        <w:t>mon Dieu</w:t>
      </w:r>
      <w:r>
        <w:rPr>
          <w:lang w:eastAsia="en-US"/>
        </w:rPr>
        <w:t xml:space="preserve"> ! </w:t>
      </w:r>
      <w:r w:rsidR="00BB5C58">
        <w:rPr>
          <w:lang w:eastAsia="en-US"/>
        </w:rPr>
        <w:t>mon Dieu</w:t>
      </w:r>
      <w:r>
        <w:rPr>
          <w:lang w:eastAsia="en-US"/>
        </w:rPr>
        <w:t xml:space="preserve"> ! </w:t>
      </w:r>
      <w:r w:rsidR="00BB5C58">
        <w:rPr>
          <w:lang w:eastAsia="en-US"/>
        </w:rPr>
        <w:t>si tout cela était un jeu concerté</w:t>
      </w:r>
      <w:r>
        <w:rPr>
          <w:lang w:eastAsia="en-US"/>
        </w:rPr>
        <w:t xml:space="preserve">… </w:t>
      </w:r>
      <w:r w:rsidR="00BB5C58">
        <w:rPr>
          <w:lang w:eastAsia="en-US"/>
        </w:rPr>
        <w:t>une comédie</w:t>
      </w:r>
      <w:r>
        <w:rPr>
          <w:lang w:eastAsia="en-US"/>
        </w:rPr>
        <w:t> !</w:t>
      </w:r>
    </w:p>
    <w:p w14:paraId="546464B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se pencha à l</w:t>
      </w:r>
      <w:r w:rsidR="00A23BF9">
        <w:rPr>
          <w:lang w:eastAsia="en-US"/>
        </w:rPr>
        <w:t>’</w:t>
      </w:r>
      <w:r>
        <w:rPr>
          <w:lang w:eastAsia="en-US"/>
        </w:rPr>
        <w:t>oreille d</w:t>
      </w:r>
      <w:r w:rsidR="00A23BF9">
        <w:rPr>
          <w:lang w:eastAsia="en-US"/>
        </w:rPr>
        <w:t>’</w:t>
      </w:r>
      <w:r>
        <w:rPr>
          <w:lang w:eastAsia="en-US"/>
        </w:rPr>
        <w:t>Olivette</w:t>
      </w:r>
      <w:r w:rsidR="00A23BF9">
        <w:rPr>
          <w:lang w:eastAsia="en-US"/>
        </w:rPr>
        <w:t>.</w:t>
      </w:r>
    </w:p>
    <w:p w14:paraId="7559AD2F" w14:textId="379C5C3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Et </w:t>
      </w:r>
      <w:r w:rsidR="00BB5C58">
        <w:rPr>
          <w:lang w:eastAsia="en-US"/>
        </w:rPr>
        <w:t>Chéri</w:t>
      </w:r>
      <w:r>
        <w:rPr>
          <w:lang w:eastAsia="en-US"/>
        </w:rPr>
        <w:t xml:space="preserve"> ? </w:t>
      </w:r>
      <w:r w:rsidR="00BB5C58">
        <w:rPr>
          <w:lang w:eastAsia="en-US"/>
        </w:rPr>
        <w:t>murmura</w:t>
      </w:r>
      <w:r w:rsidR="00BB5C58">
        <w:rPr>
          <w:lang w:eastAsia="en-US"/>
        </w:rPr>
        <w:t>-t-elle</w:t>
      </w:r>
      <w:r>
        <w:rPr>
          <w:lang w:eastAsia="en-US"/>
        </w:rPr>
        <w:t xml:space="preserve"> ; </w:t>
      </w:r>
      <w:r w:rsidR="00BB5C58">
        <w:rPr>
          <w:lang w:eastAsia="en-US"/>
        </w:rPr>
        <w:t>ils doivent voir Chéri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Et</w:t>
      </w:r>
      <w:r>
        <w:rPr>
          <w:lang w:eastAsia="en-US"/>
        </w:rPr>
        <w:t xml:space="preserve">,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ils voient Chéri</w:t>
      </w:r>
      <w:r>
        <w:rPr>
          <w:lang w:eastAsia="en-US"/>
        </w:rPr>
        <w:t xml:space="preserve">, </w:t>
      </w:r>
      <w:r w:rsidR="00BB5C58">
        <w:rPr>
          <w:lang w:eastAsia="en-US"/>
        </w:rPr>
        <w:t>ils doivent bien deviner que je ne suis pas loin</w:t>
      </w:r>
      <w:r>
        <w:rPr>
          <w:lang w:eastAsia="en-US"/>
        </w:rPr>
        <w:t>.</w:t>
      </w:r>
    </w:p>
    <w:p w14:paraId="53D6042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Ceci était une épreuve</w:t>
      </w:r>
      <w:r w:rsidR="00A23BF9">
        <w:rPr>
          <w:lang w:eastAsia="en-US"/>
        </w:rPr>
        <w:t>.</w:t>
      </w:r>
    </w:p>
    <w:p w14:paraId="6127C33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Olivette était preste à la réplique</w:t>
      </w:r>
      <w:r w:rsidR="00A23BF9">
        <w:rPr>
          <w:lang w:eastAsia="en-US"/>
        </w:rPr>
        <w:t>.</w:t>
      </w:r>
    </w:p>
    <w:p w14:paraId="1F2489A8" w14:textId="02E5E952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ma bonne demoiselle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répondit</w:t>
      </w:r>
      <w:r w:rsidR="00BB5C58">
        <w:rPr>
          <w:lang w:eastAsia="en-US"/>
        </w:rPr>
        <w:t>-elle</w:t>
      </w:r>
      <w:r>
        <w:rPr>
          <w:lang w:eastAsia="en-US"/>
        </w:rPr>
        <w:t xml:space="preserve">, </w:t>
      </w:r>
      <w:r w:rsidR="00BB5C58">
        <w:rPr>
          <w:lang w:eastAsia="en-US"/>
        </w:rPr>
        <w:t>je pense à tout</w:t>
      </w:r>
      <w:r>
        <w:rPr>
          <w:lang w:eastAsia="en-US"/>
        </w:rPr>
        <w:t xml:space="preserve">, </w:t>
      </w:r>
      <w:r w:rsidR="00BB5C58">
        <w:rPr>
          <w:lang w:eastAsia="en-US"/>
        </w:rPr>
        <w:t>moi</w:t>
      </w:r>
      <w:r>
        <w:rPr>
          <w:lang w:eastAsia="en-US"/>
        </w:rPr>
        <w:t xml:space="preserve">… </w:t>
      </w:r>
      <w:r w:rsidR="00BB5C58">
        <w:rPr>
          <w:lang w:eastAsia="en-US"/>
        </w:rPr>
        <w:t>Chéri est là</w:t>
      </w:r>
      <w:r>
        <w:rPr>
          <w:lang w:eastAsia="en-US"/>
        </w:rPr>
        <w:t xml:space="preserve">… </w:t>
      </w:r>
      <w:r w:rsidR="00BB5C58">
        <w:rPr>
          <w:lang w:eastAsia="en-US"/>
        </w:rPr>
        <w:t>dans l</w:t>
      </w:r>
      <w:r>
        <w:rPr>
          <w:lang w:eastAsia="en-US"/>
        </w:rPr>
        <w:t>’</w:t>
      </w:r>
      <w:r w:rsidR="00BB5C58">
        <w:rPr>
          <w:lang w:eastAsia="en-US"/>
        </w:rPr>
        <w:t>arbre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aussi bien caché que nous</w:t>
      </w:r>
      <w:r>
        <w:rPr>
          <w:lang w:eastAsia="en-US"/>
        </w:rPr>
        <w:t>.</w:t>
      </w:r>
    </w:p>
    <w:p w14:paraId="3B89D74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ne mentait pas</w:t>
      </w:r>
      <w:r w:rsidR="00A23BF9">
        <w:rPr>
          <w:lang w:eastAsia="en-US"/>
        </w:rPr>
        <w:t>.</w:t>
      </w:r>
    </w:p>
    <w:p w14:paraId="009D017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Chéri n</w:t>
      </w:r>
      <w:r w:rsidR="00A23BF9">
        <w:rPr>
          <w:lang w:eastAsia="en-US"/>
        </w:rPr>
        <w:t>’</w:t>
      </w:r>
      <w:r>
        <w:rPr>
          <w:lang w:eastAsia="en-US"/>
        </w:rPr>
        <w:t>était pas plus mal caché que Berthe</w:t>
      </w:r>
      <w:r w:rsidR="00A23BF9">
        <w:rPr>
          <w:lang w:eastAsia="en-US"/>
        </w:rPr>
        <w:t>.</w:t>
      </w:r>
    </w:p>
    <w:p w14:paraId="3DE8FA96" w14:textId="05ACD4BF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Celle-ci fit </w:t>
      </w:r>
      <w:proofErr w:type="spellStart"/>
      <w:r>
        <w:rPr>
          <w:lang w:eastAsia="en-US"/>
        </w:rPr>
        <w:t>trève</w:t>
      </w:r>
      <w:proofErr w:type="spellEnd"/>
      <w:r>
        <w:rPr>
          <w:lang w:eastAsia="en-US"/>
        </w:rPr>
        <w:t xml:space="preserve"> à ses réflexions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parce que </w:t>
      </w:r>
      <w:r w:rsidR="00A23BF9">
        <w:rPr>
          <w:lang w:eastAsia="en-US"/>
        </w:rPr>
        <w:t>M. </w:t>
      </w:r>
      <w:r>
        <w:rPr>
          <w:lang w:eastAsia="en-US"/>
        </w:rPr>
        <w:t>Besnard reprenait la parole</w:t>
      </w:r>
      <w:r w:rsidR="00A23BF9">
        <w:rPr>
          <w:lang w:eastAsia="en-US"/>
        </w:rPr>
        <w:t>.</w:t>
      </w:r>
    </w:p>
    <w:p w14:paraId="57BE8E4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allait porter le grand coup</w:t>
      </w:r>
      <w:r w:rsidR="00A23BF9">
        <w:rPr>
          <w:lang w:eastAsia="en-US"/>
        </w:rPr>
        <w:t>.</w:t>
      </w:r>
    </w:p>
    <w:p w14:paraId="59EFF39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Comprenez-moi bien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dit-il d</w:t>
      </w:r>
      <w:r>
        <w:rPr>
          <w:lang w:eastAsia="en-US"/>
        </w:rPr>
        <w:t>’</w:t>
      </w:r>
      <w:r w:rsidR="00BB5C58">
        <w:rPr>
          <w:lang w:eastAsia="en-US"/>
        </w:rPr>
        <w:t>un ton confidentiel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cher monsieur Fargeau</w:t>
      </w:r>
      <w:r>
        <w:rPr>
          <w:lang w:eastAsia="en-US"/>
        </w:rPr>
        <w:t xml:space="preserve">… </w:t>
      </w:r>
      <w:r w:rsidR="00BB5C58">
        <w:rPr>
          <w:lang w:eastAsia="en-US"/>
        </w:rPr>
        <w:t>Il paraîtrait que votre cousin Lucien avait fait une promesse de mariage à votre cousine Berthe</w:t>
      </w:r>
      <w:r>
        <w:rPr>
          <w:lang w:eastAsia="en-US"/>
        </w:rPr>
        <w:t>.</w:t>
      </w:r>
    </w:p>
    <w:p w14:paraId="39F0EAC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ne vois rien là que de très naturel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répliqua Fargeau</w:t>
      </w:r>
      <w:r>
        <w:rPr>
          <w:lang w:eastAsia="en-US"/>
        </w:rPr>
        <w:t>.</w:t>
      </w:r>
    </w:p>
    <w:p w14:paraId="3BF38ED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Sans doute</w:t>
      </w:r>
      <w:r>
        <w:rPr>
          <w:lang w:eastAsia="en-US"/>
        </w:rPr>
        <w:t xml:space="preserve">… </w:t>
      </w:r>
      <w:r w:rsidR="00BB5C58">
        <w:rPr>
          <w:lang w:eastAsia="en-US"/>
        </w:rPr>
        <w:t>assurément</w:t>
      </w:r>
      <w:r>
        <w:rPr>
          <w:lang w:eastAsia="en-US"/>
        </w:rPr>
        <w:t xml:space="preserve">… </w:t>
      </w:r>
      <w:r w:rsidR="00BB5C58">
        <w:rPr>
          <w:lang w:eastAsia="en-US"/>
        </w:rPr>
        <w:t>votre observation vous fait honneur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jeune ami</w:t>
      </w:r>
      <w:r>
        <w:rPr>
          <w:lang w:eastAsia="en-US"/>
        </w:rPr>
        <w:t xml:space="preserve">, </w:t>
      </w:r>
      <w:r w:rsidR="00BB5C58">
        <w:rPr>
          <w:lang w:eastAsia="en-US"/>
        </w:rPr>
        <w:t>aussi n</w:t>
      </w:r>
      <w:r>
        <w:rPr>
          <w:lang w:eastAsia="en-US"/>
        </w:rPr>
        <w:t>’</w:t>
      </w:r>
      <w:r w:rsidR="00BB5C58">
        <w:rPr>
          <w:lang w:eastAsia="en-US"/>
        </w:rPr>
        <w:t>est-ce pas la promesse de mariage que je blâme</w:t>
      </w:r>
      <w:r>
        <w:rPr>
          <w:lang w:eastAsia="en-US"/>
        </w:rPr>
        <w:t>…</w:t>
      </w:r>
    </w:p>
    <w:p w14:paraId="7E6EC8D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que blâmez-vous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Besnard</w:t>
      </w:r>
      <w:r>
        <w:rPr>
          <w:lang w:eastAsia="en-US"/>
        </w:rPr>
        <w:t> ?</w:t>
      </w:r>
    </w:p>
    <w:p w14:paraId="136E866D" w14:textId="4C65D918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Ce que je blâme</w:t>
      </w:r>
      <w:r>
        <w:rPr>
          <w:lang w:eastAsia="en-US"/>
        </w:rPr>
        <w:t xml:space="preserve"> ?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Je blâme ce qui est ignoble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Un acte dont la qualification serait incontestablement une injure grave</w:t>
      </w:r>
      <w:r>
        <w:rPr>
          <w:lang w:eastAsia="en-US"/>
        </w:rPr>
        <w:t xml:space="preserve">… </w:t>
      </w:r>
      <w:r w:rsidR="00BB5C58">
        <w:rPr>
          <w:lang w:eastAsia="en-US"/>
        </w:rPr>
        <w:t>Ce que je blâme</w:t>
      </w:r>
      <w:r>
        <w:rPr>
          <w:lang w:eastAsia="en-US"/>
        </w:rPr>
        <w:t xml:space="preserve"> ! </w:t>
      </w:r>
      <w:r w:rsidR="00BB5C58">
        <w:rPr>
          <w:lang w:eastAsia="en-US"/>
        </w:rPr>
        <w:t>vous savez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cher monsieur Fargeau</w:t>
      </w:r>
      <w:r>
        <w:rPr>
          <w:lang w:eastAsia="en-US"/>
        </w:rPr>
        <w:t xml:space="preserve">, </w:t>
      </w:r>
      <w:r w:rsidR="00BB5C58">
        <w:rPr>
          <w:lang w:eastAsia="en-US"/>
        </w:rPr>
        <w:t>si je suis un batailleur</w:t>
      </w:r>
      <w:r>
        <w:rPr>
          <w:lang w:eastAsia="en-US"/>
        </w:rPr>
        <w:t xml:space="preserve">… 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des hommes comme votre cousin</w:t>
      </w:r>
      <w:r>
        <w:rPr>
          <w:lang w:eastAsia="en-US"/>
        </w:rPr>
        <w:t xml:space="preserve">, </w:t>
      </w:r>
      <w:r w:rsidR="00BB5C58">
        <w:rPr>
          <w:lang w:eastAsia="en-US"/>
        </w:rPr>
        <w:t>voyez-vous</w:t>
      </w:r>
      <w:r>
        <w:rPr>
          <w:lang w:eastAsia="en-US"/>
        </w:rPr>
        <w:t xml:space="preserve">, </w:t>
      </w:r>
      <w:r w:rsidR="00BB5C58">
        <w:rPr>
          <w:lang w:eastAsia="en-US"/>
        </w:rPr>
        <w:t>me feraient sortir de mon caractère</w:t>
      </w:r>
      <w:r>
        <w:rPr>
          <w:lang w:eastAsia="en-US"/>
        </w:rPr>
        <w:t> !</w:t>
      </w:r>
    </w:p>
    <w:p w14:paraId="1CA0B7C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vous prie de vous expliquer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Besnard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Fargeau gravement</w:t>
      </w:r>
      <w:r>
        <w:rPr>
          <w:lang w:eastAsia="en-US"/>
        </w:rPr>
        <w:t>.</w:t>
      </w:r>
    </w:p>
    <w:p w14:paraId="102A8EC1" w14:textId="7828089B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Ce que je blâme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 l</w:t>
      </w:r>
      <w:r>
        <w:rPr>
          <w:lang w:eastAsia="en-US"/>
        </w:rPr>
        <w:t>’</w:t>
      </w:r>
      <w:r w:rsidR="00BB5C58">
        <w:rPr>
          <w:lang w:eastAsia="en-US"/>
        </w:rPr>
        <w:t>homme de loi qui paraissait s</w:t>
      </w:r>
      <w:r>
        <w:rPr>
          <w:lang w:eastAsia="en-US"/>
        </w:rPr>
        <w:t>’</w:t>
      </w:r>
      <w:r w:rsidR="00BB5C58">
        <w:rPr>
          <w:lang w:eastAsia="en-US"/>
        </w:rPr>
        <w:t>échauffer beaucoup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le fait d</w:t>
      </w:r>
      <w:r>
        <w:rPr>
          <w:lang w:eastAsia="en-US"/>
        </w:rPr>
        <w:t>’</w:t>
      </w:r>
      <w:r w:rsidR="00BB5C58">
        <w:rPr>
          <w:lang w:eastAsia="en-US"/>
        </w:rPr>
        <w:t>avoir repris cette promesse de mariage souscrite librement</w:t>
      </w:r>
      <w:r>
        <w:rPr>
          <w:lang w:eastAsia="en-US"/>
        </w:rPr>
        <w:t>…</w:t>
      </w:r>
    </w:p>
    <w:p w14:paraId="35E4EA7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fit Berthe qui eut un sourire</w:t>
      </w:r>
      <w:r>
        <w:rPr>
          <w:lang w:eastAsia="en-US"/>
        </w:rPr>
        <w:t>.</w:t>
      </w:r>
    </w:p>
    <w:p w14:paraId="78DE2DB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y avait ceci d</w:t>
      </w:r>
      <w:r w:rsidR="00A23BF9">
        <w:rPr>
          <w:lang w:eastAsia="en-US"/>
        </w:rPr>
        <w:t>’</w:t>
      </w:r>
      <w:r>
        <w:rPr>
          <w:lang w:eastAsia="en-US"/>
        </w:rPr>
        <w:t>étrange</w:t>
      </w:r>
      <w:r w:rsidR="00A23BF9">
        <w:rPr>
          <w:lang w:eastAsia="en-US"/>
        </w:rPr>
        <w:t xml:space="preserve">, </w:t>
      </w:r>
      <w:r>
        <w:rPr>
          <w:lang w:eastAsia="en-US"/>
        </w:rPr>
        <w:t>que les deux acteurs de cette farce infâme pouvaient suivre l</w:t>
      </w:r>
      <w:r w:rsidR="00A23BF9">
        <w:rPr>
          <w:lang w:eastAsia="en-US"/>
        </w:rPr>
        <w:t>’</w:t>
      </w:r>
      <w:r>
        <w:rPr>
          <w:lang w:eastAsia="en-US"/>
        </w:rPr>
        <w:t>effet de leurs discours sur la physionomie de leur victime</w:t>
      </w:r>
      <w:r w:rsidR="00A23BF9">
        <w:rPr>
          <w:lang w:eastAsia="en-US"/>
        </w:rPr>
        <w:t xml:space="preserve">. </w:t>
      </w:r>
      <w:r>
        <w:rPr>
          <w:lang w:eastAsia="en-US"/>
        </w:rPr>
        <w:t>Ils étaient tout au plus à dix pas d</w:t>
      </w:r>
      <w:r w:rsidR="00A23BF9">
        <w:rPr>
          <w:lang w:eastAsia="en-US"/>
        </w:rPr>
        <w:t>’</w:t>
      </w:r>
      <w:r>
        <w:rPr>
          <w:lang w:eastAsia="en-US"/>
        </w:rPr>
        <w:t>elle et ne la perdaient pas un instant de vue</w:t>
      </w:r>
      <w:r w:rsidR="00A23BF9">
        <w:rPr>
          <w:lang w:eastAsia="en-US"/>
        </w:rPr>
        <w:t>.</w:t>
      </w:r>
    </w:p>
    <w:p w14:paraId="1D37C15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sourire de Berthe eut comme un double reflet sur leurs lèvres de coquins</w:t>
      </w:r>
      <w:r w:rsidR="00A23BF9">
        <w:rPr>
          <w:lang w:eastAsia="en-US"/>
        </w:rPr>
        <w:t>.</w:t>
      </w:r>
    </w:p>
    <w:p w14:paraId="4C3FBE2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leur sourire à eux voulait dire</w:t>
      </w:r>
      <w:r w:rsidR="00A23BF9">
        <w:rPr>
          <w:lang w:eastAsia="en-US"/>
        </w:rPr>
        <w:t> :</w:t>
      </w:r>
    </w:p>
    <w:p w14:paraId="0235384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Elle mord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elle mord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nous allons savoir tout à l</w:t>
      </w:r>
      <w:r>
        <w:rPr>
          <w:lang w:eastAsia="en-US"/>
        </w:rPr>
        <w:t>’</w:t>
      </w:r>
      <w:r w:rsidR="00BB5C58">
        <w:rPr>
          <w:lang w:eastAsia="en-US"/>
        </w:rPr>
        <w:t>heure où est la promesse de mariage</w:t>
      </w:r>
      <w:r>
        <w:rPr>
          <w:lang w:eastAsia="en-US"/>
        </w:rPr>
        <w:t> !</w:t>
      </w:r>
    </w:p>
    <w:p w14:paraId="1F11167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sourire de Berthe signifiait</w:t>
      </w:r>
      <w:r w:rsidR="00A23BF9">
        <w:rPr>
          <w:lang w:eastAsia="en-US"/>
        </w:rPr>
        <w:t xml:space="preserve">, </w:t>
      </w:r>
      <w:r>
        <w:rPr>
          <w:lang w:eastAsia="en-US"/>
        </w:rPr>
        <w:t>au contraire</w:t>
      </w:r>
      <w:r w:rsidR="00A23BF9">
        <w:rPr>
          <w:lang w:eastAsia="en-US"/>
        </w:rPr>
        <w:t> :</w:t>
      </w:r>
    </w:p>
    <w:p w14:paraId="54772CF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Les fous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Et moi simple que je suis</w:t>
      </w:r>
      <w:r>
        <w:rPr>
          <w:lang w:eastAsia="en-US"/>
        </w:rPr>
        <w:t xml:space="preserve">, </w:t>
      </w:r>
      <w:r w:rsidR="00BB5C58">
        <w:rPr>
          <w:lang w:eastAsia="en-US"/>
        </w:rPr>
        <w:t>et moi qui avais peur</w:t>
      </w:r>
      <w:r>
        <w:rPr>
          <w:lang w:eastAsia="en-US"/>
        </w:rPr>
        <w:t> !</w:t>
      </w:r>
    </w:p>
    <w:p w14:paraId="33F6A08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prit silencieusement la main d</w:t>
      </w:r>
      <w:r w:rsidR="00A23BF9">
        <w:rPr>
          <w:lang w:eastAsia="en-US"/>
        </w:rPr>
        <w:t>’</w:t>
      </w:r>
      <w:r>
        <w:rPr>
          <w:lang w:eastAsia="en-US"/>
        </w:rPr>
        <w:t>Olivette et la serra comme pour lui rendre grâces de cette conversation entendue</w:t>
      </w:r>
      <w:r w:rsidR="00A23BF9">
        <w:rPr>
          <w:lang w:eastAsia="en-US"/>
        </w:rPr>
        <w:t>.</w:t>
      </w:r>
    </w:p>
    <w:p w14:paraId="1B14CBA5" w14:textId="77777777" w:rsidR="00A23BF9" w:rsidRDefault="00BB5C58" w:rsidP="00A23BF9">
      <w:pPr>
        <w:numPr>
          <w:ins w:id="85" w:author="Alain" w:date="2009-11-19T22:11:00Z"/>
        </w:numPr>
        <w:rPr>
          <w:lang w:eastAsia="en-US"/>
        </w:rPr>
      </w:pPr>
      <w:r>
        <w:rPr>
          <w:lang w:eastAsia="en-US"/>
        </w:rPr>
        <w:lastRenderedPageBreak/>
        <w:t>La main d</w:t>
      </w:r>
      <w:r w:rsidR="00A23BF9">
        <w:rPr>
          <w:lang w:eastAsia="en-US"/>
        </w:rPr>
        <w:t>’</w:t>
      </w:r>
      <w:r>
        <w:rPr>
          <w:lang w:eastAsia="en-US"/>
        </w:rPr>
        <w:t>Olivette était toute froide</w:t>
      </w:r>
      <w:r w:rsidR="00A23BF9">
        <w:rPr>
          <w:lang w:eastAsia="en-US"/>
        </w:rPr>
        <w:t>.</w:t>
      </w:r>
    </w:p>
    <w:p w14:paraId="1A5A7C6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Olivette trouvait l</w:t>
      </w:r>
      <w:r w:rsidR="00A23BF9">
        <w:rPr>
          <w:lang w:eastAsia="en-US"/>
        </w:rPr>
        <w:t>’</w:t>
      </w:r>
      <w:r>
        <w:rPr>
          <w:lang w:eastAsia="en-US"/>
        </w:rPr>
        <w:t>épreuve bien longue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était un peu au supplice</w:t>
      </w:r>
      <w:r w:rsidR="00A23BF9">
        <w:rPr>
          <w:lang w:eastAsia="en-US"/>
        </w:rPr>
        <w:t>.</w:t>
      </w:r>
    </w:p>
    <w:p w14:paraId="4272FAA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Les deux dignes acolytes échangèrent un petit signe muet qui disait toute leur satisfaction</w:t>
      </w:r>
      <w:r w:rsidR="00A23BF9">
        <w:rPr>
          <w:lang w:eastAsia="en-US"/>
        </w:rPr>
        <w:t xml:space="preserve">. </w:t>
      </w:r>
      <w:r>
        <w:rPr>
          <w:lang w:eastAsia="en-US"/>
        </w:rPr>
        <w:t>Puis Fargeau reprit</w:t>
      </w:r>
      <w:r w:rsidR="00A23BF9">
        <w:rPr>
          <w:lang w:eastAsia="en-US"/>
        </w:rPr>
        <w:t> :</w:t>
      </w:r>
    </w:p>
    <w:p w14:paraId="26BF732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ne vous comprends pas du tout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Besnard</w:t>
      </w:r>
      <w:r>
        <w:rPr>
          <w:lang w:eastAsia="en-US"/>
        </w:rPr>
        <w:t>.</w:t>
      </w:r>
    </w:p>
    <w:p w14:paraId="5A0049A6" w14:textId="71CCAEE0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Cela vous fait encore honneur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jeune ami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précise</w:t>
      </w:r>
      <w:r>
        <w:rPr>
          <w:lang w:eastAsia="en-US"/>
        </w:rPr>
        <w:t xml:space="preserve">… </w:t>
      </w:r>
      <w:r w:rsidR="00BB5C58">
        <w:rPr>
          <w:lang w:eastAsia="en-US"/>
        </w:rPr>
        <w:t>Lucien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et c</w:t>
      </w:r>
      <w:r>
        <w:rPr>
          <w:lang w:eastAsia="en-US"/>
        </w:rPr>
        <w:t>’</w:t>
      </w:r>
      <w:r w:rsidR="00BB5C58">
        <w:rPr>
          <w:lang w:eastAsia="en-US"/>
        </w:rPr>
        <w:t>est ignoble</w:t>
      </w:r>
      <w:r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Lucien a soustrait la promesse écrite pour la donner sans doute en holocauste à la bien-aimée de Vitré</w:t>
      </w:r>
      <w:r>
        <w:rPr>
          <w:lang w:eastAsia="en-US"/>
        </w:rPr>
        <w:t>.</w:t>
      </w:r>
    </w:p>
    <w:p w14:paraId="6ADCE4F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fit Fargeau avec l</w:t>
      </w:r>
      <w:r>
        <w:rPr>
          <w:lang w:eastAsia="en-US"/>
        </w:rPr>
        <w:t>’</w:t>
      </w:r>
      <w:r w:rsidR="00BB5C58">
        <w:rPr>
          <w:lang w:eastAsia="en-US"/>
        </w:rPr>
        <w:t>amer dégoût d</w:t>
      </w:r>
      <w:r>
        <w:rPr>
          <w:lang w:eastAsia="en-US"/>
        </w:rPr>
        <w:t>’</w:t>
      </w:r>
      <w:r w:rsidR="00BB5C58">
        <w:rPr>
          <w:lang w:eastAsia="en-US"/>
        </w:rPr>
        <w:t>un honnête homme</w:t>
      </w:r>
      <w:r>
        <w:rPr>
          <w:lang w:eastAsia="en-US"/>
        </w:rPr>
        <w:t>.</w:t>
      </w:r>
    </w:p>
    <w:p w14:paraId="6C0A29F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gardait son sourire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déjà son cœur battait</w:t>
      </w:r>
      <w:r w:rsidR="00A23BF9">
        <w:rPr>
          <w:lang w:eastAsia="en-US"/>
        </w:rPr>
        <w:t xml:space="preserve">. </w:t>
      </w:r>
      <w:r>
        <w:rPr>
          <w:lang w:eastAsia="en-US"/>
        </w:rPr>
        <w:t>Après tout</w:t>
      </w:r>
      <w:r w:rsidR="00A23BF9">
        <w:rPr>
          <w:lang w:eastAsia="en-US"/>
        </w:rPr>
        <w:t xml:space="preserve">, </w:t>
      </w:r>
      <w:r>
        <w:rPr>
          <w:lang w:eastAsia="en-US"/>
        </w:rPr>
        <w:t>cette promesse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ne l</w:t>
      </w:r>
      <w:r w:rsidR="00A23BF9">
        <w:rPr>
          <w:lang w:eastAsia="en-US"/>
        </w:rPr>
        <w:t>’</w:t>
      </w:r>
      <w:r>
        <w:rPr>
          <w:lang w:eastAsia="en-US"/>
        </w:rPr>
        <w:t>avait pas touchée depuis la veille</w:t>
      </w:r>
      <w:r w:rsidR="00A23BF9">
        <w:rPr>
          <w:lang w:eastAsia="en-US"/>
        </w:rPr>
        <w:t>.</w:t>
      </w:r>
    </w:p>
    <w:p w14:paraId="62A2E2A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se tourna</w:t>
      </w:r>
      <w:r w:rsidR="00A23BF9">
        <w:rPr>
          <w:lang w:eastAsia="en-US"/>
        </w:rPr>
        <w:t xml:space="preserve">, </w:t>
      </w:r>
      <w:r>
        <w:rPr>
          <w:lang w:eastAsia="en-US"/>
        </w:rPr>
        <w:t>d</w:t>
      </w:r>
      <w:r w:rsidR="00A23BF9">
        <w:rPr>
          <w:lang w:eastAsia="en-US"/>
        </w:rPr>
        <w:t>’</w:t>
      </w:r>
      <w:r>
        <w:rPr>
          <w:lang w:eastAsia="en-US"/>
        </w:rPr>
        <w:t>instinct</w:t>
      </w:r>
      <w:r w:rsidR="00A23BF9">
        <w:rPr>
          <w:lang w:eastAsia="en-US"/>
        </w:rPr>
        <w:t xml:space="preserve">, </w:t>
      </w:r>
      <w:r>
        <w:rPr>
          <w:lang w:eastAsia="en-US"/>
        </w:rPr>
        <w:t>vers la cavité moussue que Lucien avait regardée</w:t>
      </w:r>
      <w:r w:rsidR="00A23BF9">
        <w:rPr>
          <w:lang w:eastAsia="en-US"/>
        </w:rPr>
        <w:t xml:space="preserve">, </w:t>
      </w:r>
      <w:r>
        <w:rPr>
          <w:lang w:eastAsia="en-US"/>
        </w:rPr>
        <w:t>lorsqu</w:t>
      </w:r>
      <w:r w:rsidR="00A23BF9">
        <w:rPr>
          <w:lang w:eastAsia="en-US"/>
        </w:rPr>
        <w:t>’</w:t>
      </w:r>
      <w:r>
        <w:rPr>
          <w:lang w:eastAsia="en-US"/>
        </w:rPr>
        <w:t>il avait été question pour la première fois de la promesse</w:t>
      </w:r>
      <w:r w:rsidR="00A23BF9">
        <w:rPr>
          <w:lang w:eastAsia="en-US"/>
        </w:rPr>
        <w:t>.</w:t>
      </w:r>
    </w:p>
    <w:p w14:paraId="66C94B7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eut peur</w:t>
      </w:r>
      <w:r w:rsidR="00A23BF9">
        <w:rPr>
          <w:lang w:eastAsia="en-US"/>
        </w:rPr>
        <w:t xml:space="preserve">. </w:t>
      </w:r>
      <w:r>
        <w:rPr>
          <w:lang w:eastAsia="en-US"/>
        </w:rPr>
        <w:t>Puis ce fut de l</w:t>
      </w:r>
      <w:r w:rsidR="00A23BF9">
        <w:rPr>
          <w:lang w:eastAsia="en-US"/>
        </w:rPr>
        <w:t>’</w:t>
      </w:r>
      <w:r>
        <w:rPr>
          <w:lang w:eastAsia="en-US"/>
        </w:rPr>
        <w:t>angoisse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se sentait défaillir</w:t>
      </w:r>
      <w:r w:rsidR="00A23BF9">
        <w:rPr>
          <w:lang w:eastAsia="en-US"/>
        </w:rPr>
        <w:t>.</w:t>
      </w:r>
    </w:p>
    <w:p w14:paraId="28744C7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progression fut si rapide que le sourire restait encore à sa lèvre quand son pauvre cœur était déjà brisé</w:t>
      </w:r>
      <w:r w:rsidR="00A23BF9">
        <w:rPr>
          <w:lang w:eastAsia="en-US"/>
        </w:rPr>
        <w:t>.</w:t>
      </w:r>
    </w:p>
    <w:p w14:paraId="5F70FD6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Olivette fronçait le sourcil</w:t>
      </w:r>
      <w:r w:rsidR="00A23BF9">
        <w:rPr>
          <w:lang w:eastAsia="en-US"/>
        </w:rPr>
        <w:t xml:space="preserve">. </w:t>
      </w:r>
      <w:r>
        <w:rPr>
          <w:lang w:eastAsia="en-US"/>
        </w:rPr>
        <w:t>Ce qui survivait en elle d</w:t>
      </w:r>
      <w:r w:rsidR="00A23BF9">
        <w:rPr>
          <w:lang w:eastAsia="en-US"/>
        </w:rPr>
        <w:t>’</w:t>
      </w:r>
      <w:r>
        <w:rPr>
          <w:lang w:eastAsia="en-US"/>
        </w:rPr>
        <w:t>honnête et d</w:t>
      </w:r>
      <w:r w:rsidR="00A23BF9">
        <w:rPr>
          <w:lang w:eastAsia="en-US"/>
        </w:rPr>
        <w:t>’</w:t>
      </w:r>
      <w:r>
        <w:rPr>
          <w:lang w:eastAsia="en-US"/>
        </w:rPr>
        <w:t>humain allait se révolter</w:t>
      </w:r>
      <w:r w:rsidR="00A23BF9">
        <w:rPr>
          <w:lang w:eastAsia="en-US"/>
        </w:rPr>
        <w:t>.</w:t>
      </w:r>
    </w:p>
    <w:p w14:paraId="6F83528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Le tour est fait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 Fargeau à l</w:t>
      </w:r>
      <w:r>
        <w:rPr>
          <w:lang w:eastAsia="en-US"/>
        </w:rPr>
        <w:t>’</w:t>
      </w:r>
      <w:r w:rsidR="00BB5C58">
        <w:rPr>
          <w:lang w:eastAsia="en-US"/>
        </w:rPr>
        <w:t>oreille de Besnard</w:t>
      </w:r>
      <w:r>
        <w:rPr>
          <w:lang w:eastAsia="en-US"/>
        </w:rPr>
        <w:t>.</w:t>
      </w:r>
    </w:p>
    <w:p w14:paraId="110C5C3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répliqua celui-ci</w:t>
      </w:r>
      <w:r>
        <w:rPr>
          <w:lang w:eastAsia="en-US"/>
        </w:rPr>
        <w:t xml:space="preserve">, </w:t>
      </w:r>
      <w:r w:rsidR="00BB5C58">
        <w:rPr>
          <w:lang w:eastAsia="en-US"/>
        </w:rPr>
        <w:t>mais Olivette va tout perdre</w:t>
      </w:r>
      <w:r>
        <w:rPr>
          <w:lang w:eastAsia="en-US"/>
        </w:rPr>
        <w:t>.</w:t>
      </w:r>
    </w:p>
    <w:p w14:paraId="117C522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Il ajouta à voix haute</w:t>
      </w:r>
      <w:r w:rsidR="00A23BF9">
        <w:rPr>
          <w:lang w:eastAsia="en-US"/>
        </w:rPr>
        <w:t> :</w:t>
      </w:r>
    </w:p>
    <w:p w14:paraId="5F20F55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</w:t>
      </w:r>
      <w:r>
        <w:rPr>
          <w:lang w:eastAsia="en-US"/>
        </w:rPr>
        <w:t>’</w:t>
      </w:r>
      <w:r w:rsidR="00BB5C58">
        <w:rPr>
          <w:lang w:eastAsia="en-US"/>
        </w:rPr>
        <w:t>ayez pas l</w:t>
      </w:r>
      <w:r>
        <w:rPr>
          <w:lang w:eastAsia="en-US"/>
        </w:rPr>
        <w:t>’</w:t>
      </w:r>
      <w:r w:rsidR="00BB5C58">
        <w:rPr>
          <w:lang w:eastAsia="en-US"/>
        </w:rPr>
        <w:t>air de douter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jeune ami</w:t>
      </w:r>
      <w:r>
        <w:rPr>
          <w:lang w:eastAsia="en-US"/>
        </w:rPr>
        <w:t xml:space="preserve">… </w:t>
      </w:r>
      <w:r w:rsidR="00BB5C58">
        <w:rPr>
          <w:lang w:eastAsia="en-US"/>
        </w:rPr>
        <w:t>Quand je dis une chose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que je suis pertinemment renseigné</w:t>
      </w:r>
      <w:r>
        <w:rPr>
          <w:lang w:eastAsia="en-US"/>
        </w:rPr>
        <w:t xml:space="preserve">…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vu de mes yeux la promesse susdite</w:t>
      </w:r>
      <w:r>
        <w:rPr>
          <w:lang w:eastAsia="en-US"/>
        </w:rPr>
        <w:t>…</w:t>
      </w:r>
    </w:p>
    <w:p w14:paraId="2C381FF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Entre les mains de qui</w:t>
      </w:r>
      <w:r>
        <w:rPr>
          <w:lang w:eastAsia="en-US"/>
        </w:rPr>
        <w:t> ?</w:t>
      </w:r>
    </w:p>
    <w:p w14:paraId="172A173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Parbleu</w:t>
      </w:r>
      <w:r>
        <w:rPr>
          <w:lang w:eastAsia="en-US"/>
        </w:rPr>
        <w:t xml:space="preserve"> ! </w:t>
      </w:r>
      <w:r w:rsidR="00BB5C58">
        <w:rPr>
          <w:lang w:eastAsia="en-US"/>
        </w:rPr>
        <w:t>entre les mains de la bien-aimée</w:t>
      </w:r>
      <w:r>
        <w:rPr>
          <w:lang w:eastAsia="en-US"/>
        </w:rPr>
        <w:t>.</w:t>
      </w:r>
    </w:p>
    <w:p w14:paraId="1523668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s</w:t>
      </w:r>
      <w:r w:rsidR="00A23BF9">
        <w:rPr>
          <w:lang w:eastAsia="en-US"/>
        </w:rPr>
        <w:t>’</w:t>
      </w:r>
      <w:r>
        <w:rPr>
          <w:lang w:eastAsia="en-US"/>
        </w:rPr>
        <w:t>appuya contre l</w:t>
      </w:r>
      <w:r w:rsidR="00A23BF9">
        <w:rPr>
          <w:lang w:eastAsia="en-US"/>
        </w:rPr>
        <w:t>’</w:t>
      </w:r>
      <w:r>
        <w:rPr>
          <w:lang w:eastAsia="en-US"/>
        </w:rPr>
        <w:t>épaule d</w:t>
      </w:r>
      <w:r w:rsidR="00A23BF9">
        <w:rPr>
          <w:lang w:eastAsia="en-US"/>
        </w:rPr>
        <w:t>’</w:t>
      </w:r>
      <w:r>
        <w:rPr>
          <w:lang w:eastAsia="en-US"/>
        </w:rPr>
        <w:t>Olivette</w:t>
      </w:r>
      <w:r w:rsidR="00A23BF9">
        <w:rPr>
          <w:lang w:eastAsia="en-US"/>
        </w:rPr>
        <w:t>.</w:t>
      </w:r>
    </w:p>
    <w:p w14:paraId="398B0CF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Puis elle serra son cœur défaillant à deux mains</w:t>
      </w:r>
      <w:r w:rsidR="00A23BF9">
        <w:rPr>
          <w:lang w:eastAsia="en-US"/>
        </w:rPr>
        <w:t>.</w:t>
      </w:r>
    </w:p>
    <w:p w14:paraId="5274B95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 mit son doigt sur sa bouche en regardant Olivette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son œil douceâtre se fit si venimeux</w:t>
      </w:r>
      <w:r w:rsidR="00A23BF9">
        <w:rPr>
          <w:lang w:eastAsia="en-US"/>
        </w:rPr>
        <w:t xml:space="preserve">, </w:t>
      </w:r>
      <w:r>
        <w:rPr>
          <w:lang w:eastAsia="en-US"/>
        </w:rPr>
        <w:t>que la jeune fille eut froid et tressaillit</w:t>
      </w:r>
      <w:r w:rsidR="00A23BF9">
        <w:rPr>
          <w:lang w:eastAsia="en-US"/>
        </w:rPr>
        <w:t>.</w:t>
      </w:r>
    </w:p>
    <w:p w14:paraId="17020E4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Faisons semblant de nous en aller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Fargeau tout bas</w:t>
      </w:r>
      <w:r>
        <w:rPr>
          <w:lang w:eastAsia="en-US"/>
        </w:rPr>
        <w:t>.</w:t>
      </w:r>
    </w:p>
    <w:p w14:paraId="5A3341C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Tandis que nous remonterons au château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 Besnard en marchant</w:t>
      </w:r>
      <w:r>
        <w:rPr>
          <w:lang w:eastAsia="en-US"/>
        </w:rPr>
        <w:t xml:space="preserve">, </w:t>
      </w:r>
      <w:r w:rsidR="00BB5C58">
        <w:rPr>
          <w:lang w:eastAsia="en-US"/>
        </w:rPr>
        <w:t>je vous expliquerai comme quoi j</w:t>
      </w:r>
      <w:r>
        <w:rPr>
          <w:lang w:eastAsia="en-US"/>
        </w:rPr>
        <w:t>’</w:t>
      </w:r>
      <w:r w:rsidR="00BB5C58">
        <w:rPr>
          <w:lang w:eastAsia="en-US"/>
        </w:rPr>
        <w:t>ai pu savoir</w:t>
      </w:r>
      <w:r>
        <w:rPr>
          <w:lang w:eastAsia="en-US"/>
        </w:rPr>
        <w:t>…</w:t>
      </w:r>
    </w:p>
    <w:p w14:paraId="1DC1F479" w14:textId="77777777" w:rsidR="00A23BF9" w:rsidRDefault="00BB5C58" w:rsidP="00A23BF9">
      <w:pPr>
        <w:numPr>
          <w:ins w:id="86" w:author="Alain" w:date="2009-11-19T22:13:00Z"/>
        </w:numPr>
        <w:rPr>
          <w:lang w:eastAsia="en-US"/>
        </w:rPr>
      </w:pPr>
      <w:r>
        <w:rPr>
          <w:lang w:eastAsia="en-US"/>
        </w:rPr>
        <w:t>Le reste de la phrase fut perdu pour Berthe</w:t>
      </w:r>
      <w:r w:rsidR="00A23BF9">
        <w:rPr>
          <w:lang w:eastAsia="en-US"/>
        </w:rPr>
        <w:t>.</w:t>
      </w:r>
    </w:p>
    <w:p w14:paraId="259A4F2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Sont-ils partis</w:t>
      </w:r>
      <w:r>
        <w:rPr>
          <w:lang w:eastAsia="en-US"/>
        </w:rPr>
        <w:t xml:space="preserve"> ? </w:t>
      </w:r>
      <w:r w:rsidR="00BB5C58">
        <w:rPr>
          <w:lang w:eastAsia="en-US"/>
        </w:rPr>
        <w:t>demanda-t-elle d</w:t>
      </w:r>
      <w:r>
        <w:rPr>
          <w:lang w:eastAsia="en-US"/>
        </w:rPr>
        <w:t>’</w:t>
      </w:r>
      <w:r w:rsidR="00BB5C58">
        <w:rPr>
          <w:lang w:eastAsia="en-US"/>
        </w:rPr>
        <w:t>une voix éteinte</w:t>
      </w:r>
      <w:r>
        <w:rPr>
          <w:lang w:eastAsia="en-US"/>
        </w:rPr>
        <w:t>.</w:t>
      </w:r>
    </w:p>
    <w:p w14:paraId="7B25FB5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Oui</w:t>
      </w:r>
      <w:r>
        <w:rPr>
          <w:lang w:eastAsia="en-US"/>
        </w:rPr>
        <w:t xml:space="preserve">… </w:t>
      </w:r>
      <w:r w:rsidR="00BB5C58">
        <w:rPr>
          <w:lang w:eastAsia="en-US"/>
        </w:rPr>
        <w:t>répondit Olivette</w:t>
      </w:r>
      <w:r>
        <w:rPr>
          <w:lang w:eastAsia="en-US"/>
        </w:rPr>
        <w:t xml:space="preserve">, </w:t>
      </w:r>
      <w:r w:rsidR="00BB5C58">
        <w:rPr>
          <w:lang w:eastAsia="en-US"/>
        </w:rPr>
        <w:t>toujours fascinée par le regard de Fargeau qui se rapprochait sans bruit</w:t>
      </w:r>
      <w:r>
        <w:rPr>
          <w:lang w:eastAsia="en-US"/>
        </w:rPr>
        <w:t>.</w:t>
      </w:r>
    </w:p>
    <w:p w14:paraId="302C2A2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Un sanglot souleva la poitrine de Berthe</w:t>
      </w:r>
      <w:r w:rsidR="00A23BF9">
        <w:rPr>
          <w:lang w:eastAsia="en-US"/>
        </w:rPr>
        <w:t>.</w:t>
      </w:r>
    </w:p>
    <w:p w14:paraId="5937C6E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fit-elle avec désespoir</w:t>
      </w:r>
      <w:r>
        <w:rPr>
          <w:lang w:eastAsia="en-US"/>
        </w:rPr>
        <w:t xml:space="preserve">, </w:t>
      </w:r>
      <w:r w:rsidR="00BB5C58">
        <w:rPr>
          <w:lang w:eastAsia="en-US"/>
        </w:rPr>
        <w:t>est-ce que cela est possible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Dieu</w:t>
      </w:r>
      <w:r>
        <w:rPr>
          <w:lang w:eastAsia="en-US"/>
        </w:rPr>
        <w:t>.</w:t>
      </w:r>
    </w:p>
    <w:p w14:paraId="6DB96E8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Olivette ouvrait la bouche</w:t>
      </w:r>
      <w:r w:rsidR="00A23BF9">
        <w:rPr>
          <w:lang w:eastAsia="en-US"/>
        </w:rPr>
        <w:t xml:space="preserve">. </w:t>
      </w:r>
      <w:r>
        <w:rPr>
          <w:lang w:eastAsia="en-US"/>
        </w:rPr>
        <w:t>Fargeau fit un signe</w:t>
      </w:r>
      <w:r w:rsidR="00A23BF9">
        <w:rPr>
          <w:lang w:eastAsia="en-US"/>
        </w:rPr>
        <w:t>.</w:t>
      </w:r>
    </w:p>
    <w:p w14:paraId="003737F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baissa les yeux et se tut</w:t>
      </w:r>
      <w:r w:rsidR="00A23BF9">
        <w:rPr>
          <w:lang w:eastAsia="en-US"/>
        </w:rPr>
        <w:t>.</w:t>
      </w:r>
    </w:p>
    <w:p w14:paraId="75F5F45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Berthe venait de se redresser</w:t>
      </w:r>
      <w:r w:rsidR="00A23BF9">
        <w:rPr>
          <w:lang w:eastAsia="en-US"/>
        </w:rPr>
        <w:t xml:space="preserve">. </w:t>
      </w:r>
      <w:r>
        <w:rPr>
          <w:lang w:eastAsia="en-US"/>
        </w:rPr>
        <w:t>Il y avait sur son beau visage un solennel espoir</w:t>
      </w:r>
      <w:r w:rsidR="00A23BF9">
        <w:rPr>
          <w:lang w:eastAsia="en-US"/>
        </w:rPr>
        <w:t>.</w:t>
      </w:r>
    </w:p>
    <w:p w14:paraId="7C635455" w14:textId="2C6AEE5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Olivette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dit-elle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ma pauvre enfant</w:t>
      </w:r>
      <w:r>
        <w:rPr>
          <w:lang w:eastAsia="en-US"/>
        </w:rPr>
        <w:t xml:space="preserve">… </w:t>
      </w:r>
      <w:r w:rsidR="00BB5C58">
        <w:rPr>
          <w:lang w:eastAsia="en-US"/>
        </w:rPr>
        <w:t>va-t</w:t>
      </w:r>
      <w:r>
        <w:rPr>
          <w:lang w:eastAsia="en-US"/>
        </w:rPr>
        <w:t>’</w:t>
      </w:r>
      <w:r w:rsidR="00BB5C58">
        <w:rPr>
          <w:lang w:eastAsia="en-US"/>
        </w:rPr>
        <w:t>en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veux être seule</w:t>
      </w:r>
      <w:r>
        <w:rPr>
          <w:lang w:eastAsia="en-US"/>
        </w:rPr>
        <w:t>…</w:t>
      </w:r>
    </w:p>
    <w:p w14:paraId="6FC65C6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Mais</w:t>
      </w:r>
      <w:r>
        <w:rPr>
          <w:lang w:eastAsia="en-US"/>
        </w:rPr>
        <w:t xml:space="preserve">, </w:t>
      </w:r>
      <w:r w:rsidR="00BB5C58">
        <w:rPr>
          <w:lang w:eastAsia="en-US"/>
        </w:rPr>
        <w:t>ma bonne demoiselle</w:t>
      </w:r>
      <w:r>
        <w:rPr>
          <w:lang w:eastAsia="en-US"/>
        </w:rPr>
        <w:t xml:space="preserve">… </w:t>
      </w:r>
      <w:r w:rsidR="00BB5C58">
        <w:rPr>
          <w:lang w:eastAsia="en-US"/>
        </w:rPr>
        <w:t>commença la jeune fille bourrelée de remords</w:t>
      </w:r>
      <w:r>
        <w:rPr>
          <w:lang w:eastAsia="en-US"/>
        </w:rPr>
        <w:t>.</w:t>
      </w:r>
    </w:p>
    <w:p w14:paraId="7363E65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Un second signe de Fargeau l</w:t>
      </w:r>
      <w:r w:rsidR="00A23BF9">
        <w:rPr>
          <w:lang w:eastAsia="en-US"/>
        </w:rPr>
        <w:t>’</w:t>
      </w:r>
      <w:r>
        <w:rPr>
          <w:lang w:eastAsia="en-US"/>
        </w:rPr>
        <w:t>arrêta court</w:t>
      </w:r>
      <w:r w:rsidR="00A23BF9">
        <w:rPr>
          <w:lang w:eastAsia="en-US"/>
        </w:rPr>
        <w:t>.</w:t>
      </w:r>
    </w:p>
    <w:p w14:paraId="302144C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</w:t>
      </w:r>
      <w:r w:rsidR="00A23BF9">
        <w:rPr>
          <w:lang w:eastAsia="en-US"/>
        </w:rPr>
        <w:t xml:space="preserve">, </w:t>
      </w:r>
      <w:r>
        <w:rPr>
          <w:lang w:eastAsia="en-US"/>
        </w:rPr>
        <w:t>lui aussi</w:t>
      </w:r>
      <w:r w:rsidR="00A23BF9">
        <w:rPr>
          <w:lang w:eastAsia="en-US"/>
        </w:rPr>
        <w:t xml:space="preserve">, </w:t>
      </w:r>
      <w:r>
        <w:rPr>
          <w:lang w:eastAsia="en-US"/>
        </w:rPr>
        <w:t>lui disait de loin</w:t>
      </w:r>
      <w:r w:rsidR="00A23BF9">
        <w:rPr>
          <w:lang w:eastAsia="en-US"/>
        </w:rPr>
        <w:t xml:space="preserve">, </w:t>
      </w:r>
      <w:r>
        <w:rPr>
          <w:lang w:eastAsia="en-US"/>
        </w:rPr>
        <w:t>des lèvres et du geste</w:t>
      </w:r>
      <w:r w:rsidR="00A23BF9">
        <w:rPr>
          <w:lang w:eastAsia="en-US"/>
        </w:rPr>
        <w:t> :</w:t>
      </w:r>
    </w:p>
    <w:p w14:paraId="5313B1D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Va-t</w:t>
      </w:r>
      <w:r>
        <w:rPr>
          <w:lang w:eastAsia="en-US"/>
        </w:rPr>
        <w:t>’</w:t>
      </w:r>
      <w:r w:rsidR="00BB5C58">
        <w:rPr>
          <w:lang w:eastAsia="en-US"/>
        </w:rPr>
        <w:t>en</w:t>
      </w:r>
      <w:r>
        <w:rPr>
          <w:lang w:eastAsia="en-US"/>
        </w:rPr>
        <w:t> !</w:t>
      </w:r>
    </w:p>
    <w:p w14:paraId="7277A2F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courba la tête et fit quelques pas</w:t>
      </w:r>
      <w:r w:rsidR="00A23BF9">
        <w:rPr>
          <w:lang w:eastAsia="en-US"/>
        </w:rPr>
        <w:t>.</w:t>
      </w:r>
    </w:p>
    <w:p w14:paraId="18B8222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vous qui le voulez</w:t>
      </w:r>
      <w:r>
        <w:rPr>
          <w:lang w:eastAsia="en-US"/>
        </w:rPr>
        <w:t xml:space="preserve">, </w:t>
      </w:r>
      <w:r w:rsidR="00BB5C58">
        <w:rPr>
          <w:lang w:eastAsia="en-US"/>
        </w:rPr>
        <w:t>ma chère demoiselle Berthe</w:t>
      </w:r>
      <w:r>
        <w:rPr>
          <w:lang w:eastAsia="en-US"/>
        </w:rPr>
        <w:t xml:space="preserve">… </w:t>
      </w:r>
      <w:r w:rsidR="00BB5C58">
        <w:rPr>
          <w:lang w:eastAsia="en-US"/>
        </w:rPr>
        <w:t>balbutia-t-elle</w:t>
      </w:r>
      <w:r>
        <w:rPr>
          <w:lang w:eastAsia="en-US"/>
        </w:rPr>
        <w:t>.</w:t>
      </w:r>
    </w:p>
    <w:p w14:paraId="17CFA3A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ma fille</w:t>
      </w:r>
      <w:r>
        <w:rPr>
          <w:lang w:eastAsia="en-US"/>
        </w:rPr>
        <w:t xml:space="preserve">… </w:t>
      </w:r>
      <w:r w:rsidR="00BB5C58">
        <w:rPr>
          <w:lang w:eastAsia="en-US"/>
        </w:rPr>
        <w:t>va-t</w:t>
      </w:r>
      <w:r>
        <w:rPr>
          <w:lang w:eastAsia="en-US"/>
        </w:rPr>
        <w:t>’</w:t>
      </w:r>
      <w:r w:rsidR="00BB5C58">
        <w:rPr>
          <w:lang w:eastAsia="en-US"/>
        </w:rPr>
        <w:t>en</w:t>
      </w:r>
      <w:r>
        <w:rPr>
          <w:lang w:eastAsia="en-US"/>
        </w:rPr>
        <w:t xml:space="preserve">… </w:t>
      </w:r>
      <w:r w:rsidR="00BB5C58">
        <w:rPr>
          <w:lang w:eastAsia="en-US"/>
        </w:rPr>
        <w:t>va-t</w:t>
      </w:r>
      <w:r>
        <w:rPr>
          <w:lang w:eastAsia="en-US"/>
        </w:rPr>
        <w:t>’</w:t>
      </w:r>
      <w:r w:rsidR="00BB5C58">
        <w:rPr>
          <w:lang w:eastAsia="en-US"/>
        </w:rPr>
        <w:t>en</w:t>
      </w:r>
      <w:r>
        <w:rPr>
          <w:lang w:eastAsia="en-US"/>
        </w:rPr>
        <w:t> !</w:t>
      </w:r>
    </w:p>
    <w:p w14:paraId="315E2974" w14:textId="2BD17F65" w:rsidR="00A23BF9" w:rsidRDefault="00BB5C58" w:rsidP="00A23BF9">
      <w:pPr>
        <w:rPr>
          <w:lang w:eastAsia="en-US"/>
        </w:rPr>
      </w:pPr>
      <w:r>
        <w:rPr>
          <w:lang w:eastAsia="en-US"/>
        </w:rPr>
        <w:t>Olivette s</w:t>
      </w:r>
      <w:r w:rsidR="00A23BF9">
        <w:rPr>
          <w:lang w:eastAsia="en-US"/>
        </w:rPr>
        <w:t>’</w:t>
      </w:r>
      <w:r>
        <w:rPr>
          <w:lang w:eastAsia="en-US"/>
        </w:rPr>
        <w:t>éloigna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Avant de tourner la roche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s</w:t>
      </w:r>
      <w:r w:rsidR="00A23BF9">
        <w:rPr>
          <w:lang w:eastAsia="en-US"/>
        </w:rPr>
        <w:t>’</w:t>
      </w:r>
      <w:r>
        <w:rPr>
          <w:lang w:eastAsia="en-US"/>
        </w:rPr>
        <w:t>arrêta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regarda encore Berthe</w:t>
      </w:r>
      <w:r w:rsidR="00A23BF9">
        <w:rPr>
          <w:lang w:eastAsia="en-US"/>
        </w:rPr>
        <w:t xml:space="preserve">, </w:t>
      </w:r>
      <w:r>
        <w:rPr>
          <w:lang w:eastAsia="en-US"/>
        </w:rPr>
        <w:t>immobile à la même place</w:t>
      </w:r>
      <w:r w:rsidR="00A23BF9">
        <w:rPr>
          <w:lang w:eastAsia="en-US"/>
        </w:rPr>
        <w:t>.</w:t>
      </w:r>
    </w:p>
    <w:p w14:paraId="4BFB7EB5" w14:textId="6B028378" w:rsidR="00A23BF9" w:rsidRDefault="00BB5C58" w:rsidP="00A23BF9">
      <w:pPr>
        <w:rPr>
          <w:lang w:eastAsia="en-US"/>
        </w:rPr>
      </w:pPr>
      <w:r>
        <w:rPr>
          <w:lang w:eastAsia="en-US"/>
        </w:rPr>
        <w:t>Allons</w:t>
      </w:r>
      <w:r w:rsidR="00A23BF9">
        <w:rPr>
          <w:lang w:eastAsia="en-US"/>
        </w:rPr>
        <w:t xml:space="preserve"> ! </w:t>
      </w:r>
      <w:r>
        <w:rPr>
          <w:lang w:eastAsia="en-US"/>
        </w:rPr>
        <w:t>dit Besnard qui était tout près d</w:t>
      </w:r>
      <w:r w:rsidR="00A23BF9">
        <w:rPr>
          <w:lang w:eastAsia="en-US"/>
        </w:rPr>
        <w:t>’</w:t>
      </w:r>
      <w:r>
        <w:rPr>
          <w:lang w:eastAsia="en-US"/>
        </w:rPr>
        <w:t>elle de l</w:t>
      </w:r>
      <w:r w:rsidR="00A23BF9">
        <w:rPr>
          <w:lang w:eastAsia="en-US"/>
        </w:rPr>
        <w:t>’</w:t>
      </w:r>
      <w:r>
        <w:rPr>
          <w:lang w:eastAsia="en-US"/>
        </w:rPr>
        <w:t>autre côté de la roche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en route</w:t>
      </w:r>
      <w:r w:rsidR="00A23BF9">
        <w:rPr>
          <w:lang w:eastAsia="en-US"/>
        </w:rPr>
        <w:t xml:space="preserve">, </w:t>
      </w:r>
      <w:r>
        <w:rPr>
          <w:lang w:eastAsia="en-US"/>
        </w:rPr>
        <w:t>petite</w:t>
      </w:r>
      <w:r w:rsidR="00A23BF9">
        <w:rPr>
          <w:lang w:eastAsia="en-US"/>
        </w:rPr>
        <w:t xml:space="preserve"> ! </w:t>
      </w:r>
      <w:r>
        <w:rPr>
          <w:lang w:eastAsia="en-US"/>
        </w:rPr>
        <w:t>On n</w:t>
      </w:r>
      <w:r w:rsidR="00A23BF9">
        <w:rPr>
          <w:lang w:eastAsia="en-US"/>
        </w:rPr>
        <w:t>’</w:t>
      </w:r>
      <w:r>
        <w:rPr>
          <w:lang w:eastAsia="en-US"/>
        </w:rPr>
        <w:t>a plus besoin de vous ici</w:t>
      </w:r>
      <w:r w:rsidR="00A23BF9">
        <w:rPr>
          <w:lang w:eastAsia="en-US"/>
        </w:rPr>
        <w:t>.</w:t>
      </w:r>
    </w:p>
    <w:p w14:paraId="3C940D7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Olivette monta le chemin de </w:t>
      </w:r>
      <w:proofErr w:type="spellStart"/>
      <w:r>
        <w:rPr>
          <w:lang w:eastAsia="en-US"/>
        </w:rPr>
        <w:t>Ceuil</w:t>
      </w:r>
      <w:proofErr w:type="spellEnd"/>
      <w:r w:rsidR="00A23BF9">
        <w:rPr>
          <w:lang w:eastAsia="en-US"/>
        </w:rPr>
        <w:t>…</w:t>
      </w:r>
    </w:p>
    <w:p w14:paraId="7E87DB5F" w14:textId="0A38B568" w:rsidR="00BB5C58" w:rsidRPr="00A23BF9" w:rsidRDefault="00BB5C58" w:rsidP="00A23BF9">
      <w:pPr>
        <w:keepNext/>
        <w:ind w:firstLine="0"/>
        <w:jc w:val="center"/>
        <w:rPr>
          <w:lang w:eastAsia="en-US"/>
        </w:rPr>
      </w:pPr>
      <w:r w:rsidRPr="00A23BF9">
        <w:rPr>
          <w:lang w:eastAsia="en-US"/>
        </w:rPr>
        <w:t>*</w:t>
      </w:r>
    </w:p>
    <w:p w14:paraId="6808D8BA" w14:textId="77777777" w:rsidR="00A23BF9" w:rsidRDefault="00BB5C58" w:rsidP="00A23BF9">
      <w:pPr>
        <w:ind w:firstLine="0"/>
        <w:jc w:val="center"/>
        <w:rPr>
          <w:lang w:eastAsia="en-US"/>
        </w:rPr>
      </w:pPr>
      <w:r w:rsidRPr="00A23BF9">
        <w:rPr>
          <w:lang w:eastAsia="en-US"/>
        </w:rPr>
        <w:t>* *</w:t>
      </w:r>
    </w:p>
    <w:p w14:paraId="28B51DF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demeura longtemps immobile et muette</w:t>
      </w:r>
      <w:r w:rsidR="00A23BF9">
        <w:rPr>
          <w:lang w:eastAsia="en-US"/>
        </w:rPr>
        <w:t>.</w:t>
      </w:r>
    </w:p>
    <w:p w14:paraId="5B95697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 et Besnard attendaient</w:t>
      </w:r>
      <w:r w:rsidR="00A23BF9">
        <w:rPr>
          <w:lang w:eastAsia="en-US"/>
        </w:rPr>
        <w:t>.</w:t>
      </w:r>
    </w:p>
    <w:p w14:paraId="7763EF5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Les mains de la jeune fille se joignirent</w:t>
      </w:r>
      <w:r w:rsidR="00A23BF9">
        <w:rPr>
          <w:lang w:eastAsia="en-US"/>
        </w:rPr>
        <w:t> :</w:t>
      </w:r>
    </w:p>
    <w:p w14:paraId="16598151" w14:textId="299B223D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Mon Dieu</w:t>
      </w:r>
      <w:r>
        <w:rPr>
          <w:lang w:eastAsia="en-US"/>
        </w:rPr>
        <w:t xml:space="preserve"> ! </w:t>
      </w:r>
      <w:r w:rsidR="00BB5C58">
        <w:rPr>
          <w:lang w:eastAsia="en-US"/>
        </w:rPr>
        <w:t>murmura-t-elle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si cela est vrai</w:t>
      </w:r>
      <w:r>
        <w:rPr>
          <w:lang w:eastAsia="en-US"/>
        </w:rPr>
        <w:t xml:space="preserve">, </w:t>
      </w:r>
      <w:r w:rsidR="00BB5C58">
        <w:rPr>
          <w:lang w:eastAsia="en-US"/>
        </w:rPr>
        <w:t>faites-moi mourir avant d</w:t>
      </w:r>
      <w:r>
        <w:rPr>
          <w:lang w:eastAsia="en-US"/>
        </w:rPr>
        <w:t>’</w:t>
      </w:r>
      <w:r w:rsidR="00BB5C58">
        <w:rPr>
          <w:lang w:eastAsia="en-US"/>
        </w:rPr>
        <w:t>avoir perdu tout espoir</w:t>
      </w:r>
      <w:r>
        <w:rPr>
          <w:lang w:eastAsia="en-US"/>
        </w:rPr>
        <w:t> !</w:t>
      </w:r>
    </w:p>
    <w:p w14:paraId="042E831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y avait dans cette prière une douleur si profonde et si douce que Fargeau et Besnard se retournèrent à la fois pour voir si Olivette n</w:t>
      </w:r>
      <w:r w:rsidR="00A23BF9">
        <w:rPr>
          <w:lang w:eastAsia="en-US"/>
        </w:rPr>
        <w:t>’</w:t>
      </w:r>
      <w:r>
        <w:rPr>
          <w:lang w:eastAsia="en-US"/>
        </w:rPr>
        <w:t>était point revenue par hasard</w:t>
      </w:r>
      <w:r w:rsidR="00A23BF9">
        <w:rPr>
          <w:lang w:eastAsia="en-US"/>
        </w:rPr>
        <w:t>.</w:t>
      </w:r>
    </w:p>
    <w:p w14:paraId="0DEF9CB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Car Olivette</w:t>
      </w:r>
      <w:r w:rsidR="00A23BF9">
        <w:rPr>
          <w:lang w:eastAsia="en-US"/>
        </w:rPr>
        <w:t xml:space="preserve">, </w:t>
      </w:r>
      <w:r>
        <w:rPr>
          <w:lang w:eastAsia="en-US"/>
        </w:rPr>
        <w:t>ébranlée comme elle l</w:t>
      </w:r>
      <w:r w:rsidR="00A23BF9">
        <w:rPr>
          <w:lang w:eastAsia="en-US"/>
        </w:rPr>
        <w:t>’</w:t>
      </w:r>
      <w:r>
        <w:rPr>
          <w:lang w:eastAsia="en-US"/>
        </w:rPr>
        <w:t>était déjà</w:t>
      </w:r>
      <w:r w:rsidR="00A23BF9">
        <w:rPr>
          <w:lang w:eastAsia="en-US"/>
        </w:rPr>
        <w:t xml:space="preserve">, </w:t>
      </w:r>
      <w:r>
        <w:rPr>
          <w:lang w:eastAsia="en-US"/>
        </w:rPr>
        <w:t>n</w:t>
      </w:r>
      <w:r w:rsidR="00A23BF9">
        <w:rPr>
          <w:lang w:eastAsia="en-US"/>
        </w:rPr>
        <w:t>’</w:t>
      </w:r>
      <w:r>
        <w:rPr>
          <w:lang w:eastAsia="en-US"/>
        </w:rPr>
        <w:t>aurait pu résister à cette prière</w:t>
      </w:r>
      <w:r w:rsidR="00A23BF9">
        <w:rPr>
          <w:lang w:eastAsia="en-US"/>
        </w:rPr>
        <w:t>.</w:t>
      </w:r>
    </w:p>
    <w:p w14:paraId="3AB5CBF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Besnard n</w:t>
      </w:r>
      <w:r w:rsidR="00A23BF9">
        <w:rPr>
          <w:lang w:eastAsia="en-US"/>
        </w:rPr>
        <w:t>’</w:t>
      </w:r>
      <w:r>
        <w:rPr>
          <w:lang w:eastAsia="en-US"/>
        </w:rPr>
        <w:t>était pas sans éprouver une certaine émotion</w:t>
      </w:r>
      <w:r w:rsidR="00A23BF9">
        <w:rPr>
          <w:lang w:eastAsia="en-US"/>
        </w:rPr>
        <w:t>.</w:t>
      </w:r>
    </w:p>
    <w:p w14:paraId="02033058" w14:textId="54FD892C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Mais nous devons dire que la sage figure du jeune </w:t>
      </w:r>
      <w:r w:rsidR="00A23BF9">
        <w:rPr>
          <w:lang w:eastAsia="en-US"/>
        </w:rPr>
        <w:t>M. </w:t>
      </w:r>
      <w:r>
        <w:rPr>
          <w:lang w:eastAsia="en-US"/>
        </w:rPr>
        <w:t>Fargeau exprimait le calme le plus heureux</w:t>
      </w:r>
      <w:r w:rsidR="00A23BF9">
        <w:rPr>
          <w:lang w:eastAsia="en-US"/>
        </w:rPr>
        <w:t>.</w:t>
      </w:r>
    </w:p>
    <w:p w14:paraId="0B2AC27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Besnard n</w:t>
      </w:r>
      <w:r w:rsidR="00A23BF9">
        <w:rPr>
          <w:lang w:eastAsia="en-US"/>
        </w:rPr>
        <w:t>’</w:t>
      </w:r>
      <w:r>
        <w:rPr>
          <w:lang w:eastAsia="en-US"/>
        </w:rPr>
        <w:t>était qu</w:t>
      </w:r>
      <w:r w:rsidR="00A23BF9">
        <w:rPr>
          <w:lang w:eastAsia="en-US"/>
        </w:rPr>
        <w:t>’</w:t>
      </w:r>
      <w:r>
        <w:rPr>
          <w:lang w:eastAsia="en-US"/>
        </w:rPr>
        <w:t>un misérable</w:t>
      </w:r>
      <w:r w:rsidR="00A23BF9">
        <w:rPr>
          <w:lang w:eastAsia="en-US"/>
        </w:rPr>
        <w:t xml:space="preserve">, </w:t>
      </w:r>
      <w:r>
        <w:rPr>
          <w:lang w:eastAsia="en-US"/>
        </w:rPr>
        <w:t>Fargeau était un esprit fort</w:t>
      </w:r>
      <w:r w:rsidR="00A23BF9">
        <w:rPr>
          <w:lang w:eastAsia="en-US"/>
        </w:rPr>
        <w:t>.</w:t>
      </w:r>
    </w:p>
    <w:p w14:paraId="7F86975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tâtonna</w:t>
      </w:r>
      <w:r w:rsidR="00A23BF9">
        <w:rPr>
          <w:lang w:eastAsia="en-US"/>
        </w:rPr>
        <w:t xml:space="preserve">, </w:t>
      </w:r>
      <w:r>
        <w:rPr>
          <w:lang w:eastAsia="en-US"/>
        </w:rPr>
        <w:t>toucha les parois intérieures du chêne et s</w:t>
      </w:r>
      <w:r w:rsidR="00A23BF9">
        <w:rPr>
          <w:lang w:eastAsia="en-US"/>
        </w:rPr>
        <w:t>’</w:t>
      </w:r>
      <w:r>
        <w:rPr>
          <w:lang w:eastAsia="en-US"/>
        </w:rPr>
        <w:t>orienta</w:t>
      </w:r>
      <w:r w:rsidR="00A23BF9">
        <w:rPr>
          <w:lang w:eastAsia="en-US"/>
        </w:rPr>
        <w:t>.</w:t>
      </w:r>
    </w:p>
    <w:p w14:paraId="229EB87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Pardieu</w:t>
      </w:r>
      <w:r>
        <w:rPr>
          <w:lang w:eastAsia="en-US"/>
        </w:rPr>
        <w:t xml:space="preserve">, </w:t>
      </w:r>
      <w:r w:rsidR="00BB5C58">
        <w:rPr>
          <w:lang w:eastAsia="en-US"/>
        </w:rPr>
        <w:t>murmura Fargeau</w:t>
      </w:r>
      <w:r>
        <w:rPr>
          <w:lang w:eastAsia="en-US"/>
        </w:rPr>
        <w:t xml:space="preserve">, </w:t>
      </w:r>
      <w:r w:rsidR="00BB5C58">
        <w:rPr>
          <w:lang w:eastAsia="en-US"/>
        </w:rPr>
        <w:t>la promesse doit être bien près d</w:t>
      </w:r>
      <w:r>
        <w:rPr>
          <w:lang w:eastAsia="en-US"/>
        </w:rPr>
        <w:t>’</w:t>
      </w:r>
      <w:r w:rsidR="00BB5C58">
        <w:rPr>
          <w:lang w:eastAsia="en-US"/>
        </w:rPr>
        <w:t>ici</w:t>
      </w:r>
      <w:r>
        <w:rPr>
          <w:lang w:eastAsia="en-US"/>
        </w:rPr>
        <w:t>.</w:t>
      </w:r>
    </w:p>
    <w:p w14:paraId="129DA17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Nous brûlons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 Besnard</w:t>
      </w:r>
      <w:r>
        <w:rPr>
          <w:lang w:eastAsia="en-US"/>
        </w:rPr>
        <w:t xml:space="preserve">, </w:t>
      </w:r>
      <w:r w:rsidR="00BB5C58">
        <w:rPr>
          <w:lang w:eastAsia="en-US"/>
        </w:rPr>
        <w:t>qui voulait faire le brave et qui tremblait</w:t>
      </w:r>
      <w:r>
        <w:rPr>
          <w:lang w:eastAsia="en-US"/>
        </w:rPr>
        <w:t>.</w:t>
      </w:r>
    </w:p>
    <w:p w14:paraId="78A8232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s</w:t>
      </w:r>
      <w:r w:rsidR="00A23BF9">
        <w:rPr>
          <w:lang w:eastAsia="en-US"/>
        </w:rPr>
        <w:t>’</w:t>
      </w:r>
      <w:r>
        <w:rPr>
          <w:lang w:eastAsia="en-US"/>
        </w:rPr>
        <w:t>arrêta brusquement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son oreille avait saisi un son</w:t>
      </w:r>
      <w:r w:rsidR="00A23BF9">
        <w:rPr>
          <w:lang w:eastAsia="en-US"/>
        </w:rPr>
        <w:t>.</w:t>
      </w:r>
    </w:p>
    <w:p w14:paraId="4C61B50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Y a-t-il quelqu</w:t>
      </w:r>
      <w:r>
        <w:rPr>
          <w:lang w:eastAsia="en-US"/>
        </w:rPr>
        <w:t>’</w:t>
      </w:r>
      <w:r w:rsidR="00BB5C58">
        <w:rPr>
          <w:lang w:eastAsia="en-US"/>
        </w:rPr>
        <w:t>un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demanda-t-elle</w:t>
      </w:r>
      <w:r>
        <w:rPr>
          <w:lang w:eastAsia="en-US"/>
        </w:rPr>
        <w:t>.</w:t>
      </w:r>
    </w:p>
    <w:p w14:paraId="4E6976B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Comme personne ne répondait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appela Chéri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mit ses deux petites pattes blanches sur la robe de sa maîtresse</w:t>
      </w:r>
      <w:r w:rsidR="00A23BF9">
        <w:rPr>
          <w:lang w:eastAsia="en-US"/>
        </w:rPr>
        <w:t>.</w:t>
      </w:r>
    </w:p>
    <w:p w14:paraId="4732A0C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Y a-t-il quelqu</w:t>
      </w:r>
      <w:r>
        <w:rPr>
          <w:lang w:eastAsia="en-US"/>
        </w:rPr>
        <w:t>’</w:t>
      </w:r>
      <w:r w:rsidR="00BB5C58">
        <w:rPr>
          <w:lang w:eastAsia="en-US"/>
        </w:rPr>
        <w:t>un</w:t>
      </w:r>
      <w:r>
        <w:rPr>
          <w:lang w:eastAsia="en-US"/>
        </w:rPr>
        <w:t xml:space="preserve">, </w:t>
      </w:r>
      <w:r w:rsidR="00BB5C58">
        <w:rPr>
          <w:lang w:eastAsia="en-US"/>
        </w:rPr>
        <w:t>Chéri</w:t>
      </w:r>
      <w:r>
        <w:rPr>
          <w:lang w:eastAsia="en-US"/>
        </w:rPr>
        <w:t xml:space="preserve"> ? </w:t>
      </w:r>
      <w:r w:rsidR="00BB5C58">
        <w:rPr>
          <w:lang w:eastAsia="en-US"/>
        </w:rPr>
        <w:t>demanda encore Berthe</w:t>
      </w:r>
      <w:r>
        <w:rPr>
          <w:lang w:eastAsia="en-US"/>
        </w:rPr>
        <w:t>.</w:t>
      </w:r>
    </w:p>
    <w:p w14:paraId="5B0FDC04" w14:textId="534E5081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 xml:space="preserve">Chéri connaissait trop Fargeau </w:t>
      </w:r>
      <w:r>
        <w:rPr>
          <w:lang w:eastAsia="en-US"/>
        </w:rPr>
        <w:t xml:space="preserve">pour </w:t>
      </w:r>
      <w:r>
        <w:rPr>
          <w:lang w:eastAsia="en-US"/>
        </w:rPr>
        <w:t>aboyer</w:t>
      </w:r>
      <w:r w:rsidR="00A23BF9">
        <w:rPr>
          <w:lang w:eastAsia="en-US"/>
        </w:rPr>
        <w:t xml:space="preserve">. </w:t>
      </w:r>
      <w:r>
        <w:rPr>
          <w:lang w:eastAsia="en-US"/>
        </w:rPr>
        <w:t>Il resta muet</w:t>
      </w:r>
      <w:r w:rsidR="00A23BF9">
        <w:rPr>
          <w:lang w:eastAsia="en-US"/>
        </w:rPr>
        <w:t>.</w:t>
      </w:r>
    </w:p>
    <w:p w14:paraId="49AFB21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arriva devant la cavité moussue que nous avons déjà désignée plusieurs fois</w:t>
      </w:r>
      <w:r w:rsidR="00A23BF9">
        <w:rPr>
          <w:lang w:eastAsia="en-US"/>
        </w:rPr>
        <w:t>.</w:t>
      </w:r>
    </w:p>
    <w:p w14:paraId="4F1FC1F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se mit à genoux</w:t>
      </w:r>
      <w:r w:rsidR="00A23BF9">
        <w:rPr>
          <w:lang w:eastAsia="en-US"/>
        </w:rPr>
        <w:t>.</w:t>
      </w:r>
    </w:p>
    <w:p w14:paraId="570B4C2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bien long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dit Fargeau</w:t>
      </w:r>
      <w:r>
        <w:rPr>
          <w:lang w:eastAsia="en-US"/>
        </w:rPr>
        <w:t>.</w:t>
      </w:r>
    </w:p>
    <w:p w14:paraId="2B60EF0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Besnard était tout blême</w:t>
      </w:r>
      <w:r w:rsidR="00A23BF9">
        <w:rPr>
          <w:lang w:eastAsia="en-US"/>
        </w:rPr>
        <w:t>.</w:t>
      </w:r>
    </w:p>
    <w:p w14:paraId="0CF56710" w14:textId="42251D88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Mon Dieu</w:t>
      </w:r>
      <w:r>
        <w:rPr>
          <w:lang w:eastAsia="en-US"/>
        </w:rPr>
        <w:t xml:space="preserve"> ! </w:t>
      </w:r>
      <w:r w:rsidR="00BB5C58">
        <w:rPr>
          <w:lang w:eastAsia="en-US"/>
        </w:rPr>
        <w:t>murmura Berthe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et vous</w:t>
      </w:r>
      <w:r>
        <w:rPr>
          <w:lang w:eastAsia="en-US"/>
        </w:rPr>
        <w:t xml:space="preserve">, </w:t>
      </w:r>
      <w:r w:rsidR="00BB5C58">
        <w:rPr>
          <w:lang w:eastAsia="en-US"/>
        </w:rPr>
        <w:t>bonne sainte Vierge</w:t>
      </w:r>
      <w:r>
        <w:rPr>
          <w:lang w:eastAsia="en-US"/>
        </w:rPr>
        <w:t xml:space="preserve">, </w:t>
      </w:r>
      <w:r w:rsidR="00BB5C58">
        <w:rPr>
          <w:lang w:eastAsia="en-US"/>
        </w:rPr>
        <w:t>ayez pitié de moi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Je suis bien malheureuse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Dieu</w:t>
      </w:r>
      <w:r>
        <w:rPr>
          <w:lang w:eastAsia="en-US"/>
        </w:rPr>
        <w:t xml:space="preserve"> ! </w:t>
      </w:r>
      <w:r w:rsidR="00BB5C58">
        <w:rPr>
          <w:lang w:eastAsia="en-US"/>
        </w:rPr>
        <w:t>Je n</w:t>
      </w:r>
      <w:r>
        <w:rPr>
          <w:lang w:eastAsia="en-US"/>
        </w:rPr>
        <w:t>’</w:t>
      </w:r>
      <w:r w:rsidR="00BB5C58">
        <w:rPr>
          <w:lang w:eastAsia="en-US"/>
        </w:rPr>
        <w:t>ai dans la vie qu</w:t>
      </w:r>
      <w:r>
        <w:rPr>
          <w:lang w:eastAsia="en-US"/>
        </w:rPr>
        <w:t>’</w:t>
      </w:r>
      <w:r w:rsidR="00BB5C58">
        <w:rPr>
          <w:lang w:eastAsia="en-US"/>
        </w:rPr>
        <w:t>un refuge et qu</w:t>
      </w:r>
      <w:r>
        <w:rPr>
          <w:lang w:eastAsia="en-US"/>
        </w:rPr>
        <w:t>’</w:t>
      </w:r>
      <w:r w:rsidR="00BB5C58">
        <w:rPr>
          <w:lang w:eastAsia="en-US"/>
        </w:rPr>
        <w:t>un espoir</w:t>
      </w:r>
      <w:r>
        <w:rPr>
          <w:lang w:eastAsia="en-US"/>
        </w:rPr>
        <w:t xml:space="preserve">…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si ce refuge me manque</w:t>
      </w:r>
      <w:r>
        <w:rPr>
          <w:lang w:eastAsia="en-US"/>
        </w:rPr>
        <w:t xml:space="preserve">… </w:t>
      </w:r>
      <w:r w:rsidR="00BB5C58">
        <w:rPr>
          <w:lang w:eastAsia="en-US"/>
        </w:rPr>
        <w:t>si cet espoir est brisé</w:t>
      </w:r>
      <w:r>
        <w:rPr>
          <w:lang w:eastAsia="en-US"/>
        </w:rPr>
        <w:t xml:space="preserve">… </w:t>
      </w:r>
      <w:r w:rsidR="00BB5C58">
        <w:rPr>
          <w:lang w:eastAsia="en-US"/>
        </w:rPr>
        <w:t>prenez mon âme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Dieu</w:t>
      </w:r>
      <w:r>
        <w:rPr>
          <w:lang w:eastAsia="en-US"/>
        </w:rPr>
        <w:t xml:space="preserve">… </w:t>
      </w:r>
      <w:r w:rsidR="00BB5C58">
        <w:rPr>
          <w:lang w:eastAsia="en-US"/>
        </w:rPr>
        <w:t>prenez mon âme bien vite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Je vous le demande à deux genoux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prenez mon âme avant de m</w:t>
      </w:r>
      <w:r>
        <w:rPr>
          <w:lang w:eastAsia="en-US"/>
        </w:rPr>
        <w:t>’</w:t>
      </w:r>
      <w:r w:rsidR="00BB5C58">
        <w:rPr>
          <w:lang w:eastAsia="en-US"/>
        </w:rPr>
        <w:t>enlever ma dernière espérance</w:t>
      </w:r>
      <w:r>
        <w:rPr>
          <w:lang w:eastAsia="en-US"/>
        </w:rPr>
        <w:t> !…</w:t>
      </w:r>
    </w:p>
    <w:p w14:paraId="632D781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Besnard serra la main de Fargeau</w:t>
      </w:r>
      <w:r w:rsidR="00A23BF9">
        <w:rPr>
          <w:lang w:eastAsia="en-US"/>
        </w:rPr>
        <w:t>.</w:t>
      </w:r>
    </w:p>
    <w:p w14:paraId="4C12FA3A" w14:textId="5DD6524A" w:rsidR="00A23BF9" w:rsidRDefault="00BB5C58" w:rsidP="00A23BF9">
      <w:pPr>
        <w:rPr>
          <w:lang w:eastAsia="en-US"/>
        </w:rPr>
      </w:pPr>
      <w:r>
        <w:rPr>
          <w:lang w:eastAsia="en-US"/>
        </w:rPr>
        <w:t>Il hésitait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parce que la plainte de cette enfant remuait violemment ce qui lui restait de cœur</w:t>
      </w:r>
      <w:r w:rsidR="00A23BF9">
        <w:rPr>
          <w:lang w:eastAsia="en-US"/>
        </w:rPr>
        <w:t>.</w:t>
      </w:r>
    </w:p>
    <w:p w14:paraId="6681792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 le repoussa</w:t>
      </w:r>
      <w:r w:rsidR="00A23BF9">
        <w:rPr>
          <w:lang w:eastAsia="en-US"/>
        </w:rPr>
        <w:t>.</w:t>
      </w:r>
    </w:p>
    <w:p w14:paraId="6D7D59C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des enfants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dit Besnard</w:t>
      </w:r>
      <w:r>
        <w:rPr>
          <w:lang w:eastAsia="en-US"/>
        </w:rPr>
        <w:t>.</w:t>
      </w:r>
    </w:p>
    <w:p w14:paraId="4CBB1AF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 se prit à sourire durement et répondit</w:t>
      </w:r>
      <w:r w:rsidR="00A23BF9">
        <w:rPr>
          <w:lang w:eastAsia="en-US"/>
        </w:rPr>
        <w:t> :</w:t>
      </w:r>
    </w:p>
    <w:p w14:paraId="13452D4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Moi</w:t>
      </w:r>
      <w:r>
        <w:rPr>
          <w:lang w:eastAsia="en-US"/>
        </w:rPr>
        <w:t xml:space="preserve">, </w:t>
      </w:r>
      <w:r w:rsidR="00BB5C58">
        <w:rPr>
          <w:lang w:eastAsia="en-US"/>
        </w:rPr>
        <w:t>je n</w:t>
      </w:r>
      <w:r>
        <w:rPr>
          <w:lang w:eastAsia="en-US"/>
        </w:rPr>
        <w:t>’</w:t>
      </w:r>
      <w:r w:rsidR="00BB5C58">
        <w:rPr>
          <w:lang w:eastAsia="en-US"/>
        </w:rPr>
        <w:t>en ai pas</w:t>
      </w:r>
      <w:r>
        <w:rPr>
          <w:lang w:eastAsia="en-US"/>
        </w:rPr>
        <w:t>.</w:t>
      </w:r>
    </w:p>
    <w:p w14:paraId="35465C3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Écoutez reprit Besnard</w:t>
      </w:r>
      <w:r>
        <w:rPr>
          <w:lang w:eastAsia="en-US"/>
        </w:rPr>
        <w:t xml:space="preserve"> ;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aimerais mieux la tuer</w:t>
      </w:r>
      <w:r>
        <w:rPr>
          <w:lang w:eastAsia="en-US"/>
        </w:rPr>
        <w:t> !</w:t>
      </w:r>
    </w:p>
    <w:p w14:paraId="7BC633D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 haussa les épaules et entra sur la pointe des pieds</w:t>
      </w:r>
      <w:r w:rsidR="00A23BF9">
        <w:rPr>
          <w:lang w:eastAsia="en-US"/>
        </w:rPr>
        <w:t>.</w:t>
      </w:r>
    </w:p>
    <w:p w14:paraId="3E38212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était à deux pas derrière Berthe</w:t>
      </w:r>
      <w:r w:rsidR="00A23BF9">
        <w:rPr>
          <w:lang w:eastAsia="en-US"/>
        </w:rPr>
        <w:t>.</w:t>
      </w:r>
    </w:p>
    <w:p w14:paraId="3EB357D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Le petit chien Chéri vint jouer entre ses jambes</w:t>
      </w:r>
      <w:r w:rsidR="00A23BF9">
        <w:rPr>
          <w:lang w:eastAsia="en-US"/>
        </w:rPr>
        <w:t xml:space="preserve">. </w:t>
      </w:r>
      <w:r>
        <w:rPr>
          <w:lang w:eastAsia="en-US"/>
        </w:rPr>
        <w:t>Berthe se releva</w:t>
      </w:r>
      <w:r w:rsidR="00A23BF9">
        <w:rPr>
          <w:lang w:eastAsia="en-US"/>
        </w:rPr>
        <w:t>.</w:t>
      </w:r>
    </w:p>
    <w:p w14:paraId="35E1546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Besnard détourna la tête pour ne pas voir ce qui allait se passer</w:t>
      </w:r>
      <w:r w:rsidR="00A23BF9">
        <w:rPr>
          <w:lang w:eastAsia="en-US"/>
        </w:rPr>
        <w:t>.</w:t>
      </w:r>
    </w:p>
    <w:p w14:paraId="71266EB6" w14:textId="013DAB4D" w:rsidR="00BB5C58" w:rsidRDefault="00BB5C58" w:rsidP="007700B9">
      <w:pPr>
        <w:pStyle w:val="Titre2"/>
        <w:rPr>
          <w:lang w:eastAsia="en-US"/>
        </w:rPr>
      </w:pPr>
      <w:bookmarkStart w:id="87" w:name="_Toc231743408"/>
      <w:bookmarkStart w:id="88" w:name="_Toc237577476"/>
      <w:bookmarkStart w:id="89" w:name="_Toc202192424"/>
      <w:r>
        <w:rPr>
          <w:lang w:eastAsia="en-US"/>
        </w:rPr>
        <w:lastRenderedPageBreak/>
        <w:t>LE PUITS RONDEL</w:t>
      </w:r>
      <w:bookmarkEnd w:id="87"/>
      <w:bookmarkEnd w:id="88"/>
      <w:bookmarkEnd w:id="89"/>
      <w:r>
        <w:rPr>
          <w:lang w:eastAsia="en-US"/>
        </w:rPr>
        <w:br/>
      </w:r>
    </w:p>
    <w:p w14:paraId="5DD5FC3C" w14:textId="18D79F86" w:rsidR="00A23BF9" w:rsidRDefault="00BB5C58" w:rsidP="00A23BF9">
      <w:pPr>
        <w:rPr>
          <w:lang w:eastAsia="en-US"/>
        </w:rPr>
      </w:pPr>
      <w:r>
        <w:rPr>
          <w:lang w:eastAsia="en-US"/>
        </w:rPr>
        <w:t>Nos personnages étaient placés ainsi</w:t>
      </w:r>
      <w:r w:rsidR="00A23BF9">
        <w:rPr>
          <w:lang w:eastAsia="en-US"/>
        </w:rPr>
        <w:t xml:space="preserve"> : </w:t>
      </w:r>
      <w:r>
        <w:rPr>
          <w:lang w:eastAsia="en-US"/>
        </w:rPr>
        <w:t>Besnar</w:t>
      </w:r>
      <w:r>
        <w:t>d en dehors le tertre</w:t>
      </w:r>
      <w:r w:rsidR="00A23BF9"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Fargeau et Berthe dans le creux de l</w:t>
      </w:r>
      <w:r w:rsidR="00A23BF9">
        <w:rPr>
          <w:lang w:eastAsia="en-US"/>
        </w:rPr>
        <w:t>’</w:t>
      </w:r>
      <w:r>
        <w:rPr>
          <w:lang w:eastAsia="en-US"/>
        </w:rPr>
        <w:t>arbre</w:t>
      </w:r>
      <w:r w:rsidR="00A23BF9">
        <w:rPr>
          <w:lang w:eastAsia="en-US"/>
        </w:rPr>
        <w:t>.</w:t>
      </w:r>
    </w:p>
    <w:p w14:paraId="5EA5380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Il fallait une heure pour aller et revenir du </w:t>
      </w:r>
      <w:proofErr w:type="spellStart"/>
      <w:r>
        <w:rPr>
          <w:lang w:eastAsia="en-US"/>
        </w:rPr>
        <w:t>Ceuil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et il y avait bien une heure que </w:t>
      </w: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le pâtour était parti</w:t>
      </w:r>
      <w:r w:rsidR="00A23BF9">
        <w:rPr>
          <w:lang w:eastAsia="en-US"/>
        </w:rPr>
        <w:t xml:space="preserve">, </w:t>
      </w:r>
      <w:r>
        <w:rPr>
          <w:lang w:eastAsia="en-US"/>
        </w:rPr>
        <w:t>en compagnie de ses vaches</w:t>
      </w:r>
      <w:r w:rsidR="00A23BF9">
        <w:rPr>
          <w:lang w:eastAsia="en-US"/>
        </w:rPr>
        <w:t>.</w:t>
      </w:r>
    </w:p>
    <w:p w14:paraId="7B60C47D" w14:textId="29D29E3F" w:rsidR="00A23BF9" w:rsidRDefault="00BB5C58" w:rsidP="00A23BF9">
      <w:pPr>
        <w:rPr>
          <w:lang w:eastAsia="en-US"/>
        </w:rPr>
      </w:pPr>
      <w:r>
        <w:rPr>
          <w:lang w:eastAsia="en-US"/>
        </w:rPr>
        <w:t>La nuit tombait rapidement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peu</w:t>
      </w:r>
      <w:r>
        <w:t xml:space="preserve">t-être </w:t>
      </w:r>
      <w:proofErr w:type="spellStart"/>
      <w:r>
        <w:t>Yaume</w:t>
      </w:r>
      <w:proofErr w:type="spellEnd"/>
      <w:r>
        <w:rPr>
          <w:lang w:eastAsia="en-US"/>
        </w:rPr>
        <w:t xml:space="preserve"> </w:t>
      </w:r>
      <w:r>
        <w:rPr>
          <w:lang w:eastAsia="en-US"/>
        </w:rPr>
        <w:t xml:space="preserve">le </w:t>
      </w:r>
      <w:r>
        <w:rPr>
          <w:lang w:eastAsia="en-US"/>
        </w:rPr>
        <w:t>pâtour</w:t>
      </w:r>
      <w:r w:rsidR="00A23BF9">
        <w:rPr>
          <w:lang w:eastAsia="en-US"/>
        </w:rPr>
        <w:t xml:space="preserve">, </w:t>
      </w:r>
      <w:r>
        <w:rPr>
          <w:lang w:eastAsia="en-US"/>
        </w:rPr>
        <w:t>cette forme noire qui se cachait entre les grandes branches du chêne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qui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œil collé à l</w:t>
      </w:r>
      <w:r w:rsidR="00A23BF9">
        <w:rPr>
          <w:lang w:eastAsia="en-US"/>
        </w:rPr>
        <w:t>’</w:t>
      </w:r>
      <w:r>
        <w:rPr>
          <w:lang w:eastAsia="en-US"/>
        </w:rPr>
        <w:t>un des trous supérieurs du tronc</w:t>
      </w:r>
      <w:r w:rsidR="00A23BF9">
        <w:rPr>
          <w:lang w:eastAsia="en-US"/>
        </w:rPr>
        <w:t xml:space="preserve">, </w:t>
      </w:r>
      <w:r>
        <w:rPr>
          <w:lang w:eastAsia="en-US"/>
        </w:rPr>
        <w:t>essayait de voir</w:t>
      </w:r>
      <w:r w:rsidR="00A23BF9">
        <w:rPr>
          <w:lang w:eastAsia="en-US"/>
        </w:rPr>
        <w:t>.</w:t>
      </w:r>
    </w:p>
    <w:p w14:paraId="38F2969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 xml:space="preserve">était </w:t>
      </w:r>
      <w:proofErr w:type="spellStart"/>
      <w:r>
        <w:rPr>
          <w:lang w:eastAsia="en-US"/>
        </w:rPr>
        <w:t>Yaume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ou bien quelque grand singe échappé des ménageries roulantes qui vont de Laval à Rennes</w:t>
      </w:r>
      <w:r w:rsidR="00A23BF9">
        <w:rPr>
          <w:lang w:eastAsia="en-US"/>
        </w:rPr>
        <w:t xml:space="preserve">, </w:t>
      </w:r>
      <w:r>
        <w:rPr>
          <w:lang w:eastAsia="en-US"/>
        </w:rPr>
        <w:t>à Brest ou à Vannes</w:t>
      </w:r>
      <w:r w:rsidR="00A23BF9">
        <w:rPr>
          <w:lang w:eastAsia="en-US"/>
        </w:rPr>
        <w:t>.</w:t>
      </w:r>
    </w:p>
    <w:p w14:paraId="5ACB5CCF" w14:textId="75B7FE78" w:rsidR="00A23BF9" w:rsidRDefault="00BB5C58" w:rsidP="00A23BF9">
      <w:pPr>
        <w:rPr>
          <w:lang w:eastAsia="en-US"/>
        </w:rPr>
      </w:pPr>
      <w:r>
        <w:rPr>
          <w:lang w:eastAsia="en-US"/>
        </w:rPr>
        <w:t>Un singe passe</w:t>
      </w:r>
      <w:r w:rsidR="00A23BF9"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mais le pâtour</w:t>
      </w:r>
      <w:r w:rsidR="00A23BF9">
        <w:rPr>
          <w:lang w:eastAsia="en-US"/>
        </w:rPr>
        <w:t xml:space="preserve">, </w:t>
      </w:r>
      <w:r>
        <w:rPr>
          <w:lang w:eastAsia="en-US"/>
        </w:rPr>
        <w:t>que serait-il venu faire là</w:t>
      </w:r>
      <w:r w:rsidR="00A23BF9">
        <w:rPr>
          <w:lang w:eastAsia="en-US"/>
        </w:rPr>
        <w:t> ?</w:t>
      </w:r>
    </w:p>
    <w:p w14:paraId="1110C96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Censément guetter Olivette</w:t>
      </w:r>
      <w:r w:rsidR="00A23BF9">
        <w:rPr>
          <w:lang w:eastAsia="en-US"/>
        </w:rPr>
        <w:t>…</w:t>
      </w:r>
    </w:p>
    <w:p w14:paraId="444ACFD4" w14:textId="5072317B" w:rsidR="00A23BF9" w:rsidRDefault="00BB5C58" w:rsidP="00A23BF9">
      <w:pPr>
        <w:rPr>
          <w:lang w:eastAsia="en-US"/>
        </w:rPr>
      </w:pPr>
      <w:r>
        <w:rPr>
          <w:lang w:eastAsia="en-US"/>
        </w:rPr>
        <w:t>Il grimpait comme un chat</w:t>
      </w:r>
      <w:r w:rsidR="00A23BF9">
        <w:rPr>
          <w:lang w:eastAsia="en-US"/>
        </w:rPr>
        <w:t xml:space="preserve">, </w:t>
      </w:r>
      <w:r>
        <w:rPr>
          <w:lang w:eastAsia="en-US"/>
        </w:rPr>
        <w:t>le petit pâtour</w:t>
      </w:r>
      <w:r w:rsidR="00A23BF9">
        <w:rPr>
          <w:lang w:eastAsia="en-US"/>
        </w:rPr>
        <w:t xml:space="preserve">, </w:t>
      </w:r>
      <w:r>
        <w:rPr>
          <w:lang w:eastAsia="en-US"/>
        </w:rPr>
        <w:t>voilà ce qui est certain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il y avait une forme noire</w:t>
      </w:r>
      <w:r w:rsidR="00A23BF9">
        <w:rPr>
          <w:lang w:eastAsia="en-US"/>
        </w:rPr>
        <w:t xml:space="preserve">, </w:t>
      </w:r>
      <w:r>
        <w:rPr>
          <w:lang w:eastAsia="en-US"/>
        </w:rPr>
        <w:t>immobile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entre les grandes branches du chêne de la </w:t>
      </w:r>
      <w:proofErr w:type="spellStart"/>
      <w:r>
        <w:rPr>
          <w:lang w:eastAsia="en-US"/>
        </w:rPr>
        <w:t>Mestivière</w:t>
      </w:r>
      <w:proofErr w:type="spellEnd"/>
      <w:r w:rsidR="00A23BF9">
        <w:rPr>
          <w:lang w:eastAsia="en-US"/>
        </w:rPr>
        <w:t>.</w:t>
      </w:r>
    </w:p>
    <w:p w14:paraId="6469701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une épreuve terrible que Berthe allait tenter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était là en face d</w:t>
      </w:r>
      <w:r w:rsidR="00A23BF9">
        <w:rPr>
          <w:lang w:eastAsia="en-US"/>
        </w:rPr>
        <w:t>’</w:t>
      </w:r>
      <w:r>
        <w:rPr>
          <w:lang w:eastAsia="en-US"/>
        </w:rPr>
        <w:t>un témoin inflexible qui allait condamner Lucien ou l</w:t>
      </w:r>
      <w:r w:rsidR="00A23BF9">
        <w:rPr>
          <w:lang w:eastAsia="en-US"/>
        </w:rPr>
        <w:t>’</w:t>
      </w:r>
      <w:r>
        <w:rPr>
          <w:lang w:eastAsia="en-US"/>
        </w:rPr>
        <w:t>absoudre</w:t>
      </w:r>
      <w:r w:rsidR="00A23BF9">
        <w:rPr>
          <w:lang w:eastAsia="en-US"/>
        </w:rPr>
        <w:t xml:space="preserve">,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est-à-dire décider de son sort à elle</w:t>
      </w:r>
      <w:r w:rsidR="00A23BF9">
        <w:rPr>
          <w:lang w:eastAsia="en-US"/>
        </w:rPr>
        <w:t xml:space="preserve">, </w:t>
      </w:r>
      <w:r>
        <w:rPr>
          <w:lang w:eastAsia="en-US"/>
        </w:rPr>
        <w:t>de sa mort ou de sa vie</w:t>
      </w:r>
      <w:r w:rsidR="00A23BF9">
        <w:rPr>
          <w:lang w:eastAsia="en-US"/>
        </w:rPr>
        <w:t>.</w:t>
      </w:r>
    </w:p>
    <w:p w14:paraId="2A50BD1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De sa main étendue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pouvait faire parler l</w:t>
      </w:r>
      <w:r w:rsidR="00A23BF9">
        <w:rPr>
          <w:lang w:eastAsia="en-US"/>
        </w:rPr>
        <w:t>’</w:t>
      </w:r>
      <w:r>
        <w:rPr>
          <w:lang w:eastAsia="en-US"/>
        </w:rPr>
        <w:t>oracle</w:t>
      </w:r>
      <w:r w:rsidR="00A23BF9">
        <w:rPr>
          <w:lang w:eastAsia="en-US"/>
        </w:rPr>
        <w:t xml:space="preserve">. </w:t>
      </w:r>
      <w:r>
        <w:rPr>
          <w:lang w:eastAsia="en-US"/>
        </w:rPr>
        <w:t>Sa destinée était là</w:t>
      </w:r>
      <w:r w:rsidR="00A23BF9">
        <w:rPr>
          <w:lang w:eastAsia="en-US"/>
        </w:rPr>
        <w:t xml:space="preserve"> : </w:t>
      </w:r>
      <w:r>
        <w:rPr>
          <w:lang w:eastAsia="en-US"/>
        </w:rPr>
        <w:t>son bonheur et son malheur</w:t>
      </w:r>
      <w:r w:rsidR="00A23BF9">
        <w:rPr>
          <w:lang w:eastAsia="en-US"/>
        </w:rPr>
        <w:t>.</w:t>
      </w:r>
    </w:p>
    <w:p w14:paraId="251253A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Car Fargeau ne s</w:t>
      </w:r>
      <w:r w:rsidR="00A23BF9">
        <w:rPr>
          <w:lang w:eastAsia="en-US"/>
        </w:rPr>
        <w:t>’</w:t>
      </w:r>
      <w:r>
        <w:rPr>
          <w:lang w:eastAsia="en-US"/>
        </w:rPr>
        <w:t>était pas trompé</w:t>
      </w:r>
      <w:r w:rsidR="00A23BF9">
        <w:rPr>
          <w:lang w:eastAsia="en-US"/>
        </w:rPr>
        <w:t>.</w:t>
      </w:r>
    </w:p>
    <w:p w14:paraId="2DE5862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promesse de mariage se trouvait dans le creux du chêne</w:t>
      </w:r>
      <w:r w:rsidR="00A23BF9">
        <w:rPr>
          <w:lang w:eastAsia="en-US"/>
        </w:rPr>
        <w:t xml:space="preserve">. </w:t>
      </w:r>
      <w:r>
        <w:rPr>
          <w:lang w:eastAsia="en-US"/>
        </w:rPr>
        <w:t>Or</w:t>
      </w:r>
      <w:r w:rsidR="00A23BF9">
        <w:rPr>
          <w:lang w:eastAsia="en-US"/>
        </w:rPr>
        <w:t xml:space="preserve">, </w:t>
      </w:r>
      <w:r>
        <w:rPr>
          <w:lang w:eastAsia="en-US"/>
        </w:rPr>
        <w:t>pour s</w:t>
      </w:r>
      <w:r w:rsidR="00A23BF9">
        <w:rPr>
          <w:lang w:eastAsia="en-US"/>
        </w:rPr>
        <w:t>’</w:t>
      </w:r>
      <w:r>
        <w:rPr>
          <w:lang w:eastAsia="en-US"/>
        </w:rPr>
        <w:t>assurer de la vérité de ces accusations portées contre Lucien</w:t>
      </w:r>
      <w:r w:rsidR="00A23BF9">
        <w:rPr>
          <w:lang w:eastAsia="en-US"/>
        </w:rPr>
        <w:t xml:space="preserve">, </w:t>
      </w:r>
      <w:r>
        <w:rPr>
          <w:lang w:eastAsia="en-US"/>
        </w:rPr>
        <w:t>Berthe n</w:t>
      </w:r>
      <w:r w:rsidR="00A23BF9">
        <w:rPr>
          <w:lang w:eastAsia="en-US"/>
        </w:rPr>
        <w:t>’</w:t>
      </w:r>
      <w:r>
        <w:rPr>
          <w:lang w:eastAsia="en-US"/>
        </w:rPr>
        <w:t>avait qu</w:t>
      </w:r>
      <w:r w:rsidR="00A23BF9">
        <w:rPr>
          <w:lang w:eastAsia="en-US"/>
        </w:rPr>
        <w:t>’</w:t>
      </w:r>
      <w:r>
        <w:rPr>
          <w:lang w:eastAsia="en-US"/>
        </w:rPr>
        <w:t>un geste à faire</w:t>
      </w:r>
      <w:r w:rsidR="00A23BF9">
        <w:rPr>
          <w:lang w:eastAsia="en-US"/>
        </w:rPr>
        <w:t>.</w:t>
      </w:r>
    </w:p>
    <w:p w14:paraId="4036F14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 comptait là-dessus</w:t>
      </w:r>
      <w:r w:rsidR="00A23BF9">
        <w:rPr>
          <w:lang w:eastAsia="en-US"/>
        </w:rPr>
        <w:t>.</w:t>
      </w:r>
    </w:p>
    <w:p w14:paraId="48578D3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n</w:t>
      </w:r>
      <w:r w:rsidR="00A23BF9">
        <w:rPr>
          <w:lang w:eastAsia="en-US"/>
        </w:rPr>
        <w:t>’</w:t>
      </w:r>
      <w:r>
        <w:rPr>
          <w:lang w:eastAsia="en-US"/>
        </w:rPr>
        <w:t>avait qu</w:t>
      </w:r>
      <w:r w:rsidR="00A23BF9">
        <w:rPr>
          <w:lang w:eastAsia="en-US"/>
        </w:rPr>
        <w:t>’</w:t>
      </w:r>
      <w:r>
        <w:rPr>
          <w:lang w:eastAsia="en-US"/>
        </w:rPr>
        <w:t>à voir si la promesse de mariage était toujours à sa place</w:t>
      </w:r>
      <w:r w:rsidR="00A23BF9">
        <w:rPr>
          <w:lang w:eastAsia="en-US"/>
        </w:rPr>
        <w:t>.</w:t>
      </w:r>
    </w:p>
    <w:p w14:paraId="4794D07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Si la promesse avait disparu</w:t>
      </w:r>
      <w:r w:rsidR="00A23BF9">
        <w:rPr>
          <w:lang w:eastAsia="en-US"/>
        </w:rPr>
        <w:t xml:space="preserve">, </w:t>
      </w:r>
      <w:r>
        <w:rPr>
          <w:lang w:eastAsia="en-US"/>
        </w:rPr>
        <w:t>hélas</w:t>
      </w:r>
      <w:r w:rsidR="00A23BF9">
        <w:rPr>
          <w:lang w:eastAsia="en-US"/>
        </w:rPr>
        <w:t xml:space="preserve"> ! </w:t>
      </w:r>
      <w:r>
        <w:rPr>
          <w:lang w:eastAsia="en-US"/>
        </w:rPr>
        <w:t>tout était dit</w:t>
      </w:r>
      <w:r w:rsidR="00A23BF9">
        <w:rPr>
          <w:lang w:eastAsia="en-US"/>
        </w:rPr>
        <w:t xml:space="preserve"> ; </w:t>
      </w:r>
      <w:r>
        <w:rPr>
          <w:lang w:eastAsia="en-US"/>
        </w:rPr>
        <w:t>Lucien ne l</w:t>
      </w:r>
      <w:r w:rsidR="00A23BF9">
        <w:rPr>
          <w:lang w:eastAsia="en-US"/>
        </w:rPr>
        <w:t>’</w:t>
      </w:r>
      <w:r>
        <w:rPr>
          <w:lang w:eastAsia="en-US"/>
        </w:rPr>
        <w:t>aimait plus</w:t>
      </w:r>
      <w:r w:rsidR="00A23BF9">
        <w:rPr>
          <w:lang w:eastAsia="en-US"/>
        </w:rPr>
        <w:t xml:space="preserve"> ; </w:t>
      </w:r>
      <w:r>
        <w:rPr>
          <w:lang w:eastAsia="en-US"/>
        </w:rPr>
        <w:t>cette conversation entendue était la vérité</w:t>
      </w:r>
      <w:r w:rsidR="00A23BF9">
        <w:rPr>
          <w:lang w:eastAsia="en-US"/>
        </w:rPr>
        <w:t>.</w:t>
      </w:r>
    </w:p>
    <w:p w14:paraId="4DEDFB9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Plus d</w:t>
      </w:r>
      <w:r w:rsidR="00A23BF9">
        <w:rPr>
          <w:lang w:eastAsia="en-US"/>
        </w:rPr>
        <w:t>’</w:t>
      </w:r>
      <w:r>
        <w:rPr>
          <w:lang w:eastAsia="en-US"/>
        </w:rPr>
        <w:t>espoir</w:t>
      </w:r>
      <w:r w:rsidR="00A23BF9">
        <w:rPr>
          <w:lang w:eastAsia="en-US"/>
        </w:rPr>
        <w:t xml:space="preserve"> ! </w:t>
      </w:r>
      <w:r>
        <w:rPr>
          <w:lang w:eastAsia="en-US"/>
        </w:rPr>
        <w:t>plus de prétexte à douter</w:t>
      </w:r>
      <w:r w:rsidR="00A23BF9">
        <w:rPr>
          <w:lang w:eastAsia="en-US"/>
        </w:rPr>
        <w:t xml:space="preserve"> ! </w:t>
      </w:r>
      <w:r>
        <w:rPr>
          <w:lang w:eastAsia="en-US"/>
        </w:rPr>
        <w:t>Condamnée</w:t>
      </w:r>
      <w:r w:rsidR="00A23BF9">
        <w:rPr>
          <w:lang w:eastAsia="en-US"/>
        </w:rPr>
        <w:t xml:space="preserve">, </w:t>
      </w:r>
      <w:r>
        <w:rPr>
          <w:lang w:eastAsia="en-US"/>
        </w:rPr>
        <w:t>condamnée</w:t>
      </w:r>
      <w:r w:rsidR="00A23BF9">
        <w:rPr>
          <w:lang w:eastAsia="en-US"/>
        </w:rPr>
        <w:t> !</w:t>
      </w:r>
    </w:p>
    <w:p w14:paraId="02952FA8" w14:textId="243C823D" w:rsidR="00A23BF9" w:rsidRDefault="00BB5C58" w:rsidP="00A23BF9">
      <w:pPr>
        <w:rPr>
          <w:lang w:eastAsia="en-US"/>
        </w:rPr>
      </w:pPr>
      <w:r>
        <w:rPr>
          <w:lang w:eastAsia="en-US"/>
        </w:rPr>
        <w:t>Si</w:t>
      </w:r>
      <w:r w:rsidR="00A23BF9">
        <w:rPr>
          <w:lang w:eastAsia="en-US"/>
        </w:rPr>
        <w:t xml:space="preserve">, </w:t>
      </w:r>
      <w:r>
        <w:rPr>
          <w:lang w:eastAsia="en-US"/>
        </w:rPr>
        <w:t>au contraire</w:t>
      </w:r>
      <w:r w:rsidR="00A23BF9">
        <w:rPr>
          <w:lang w:eastAsia="en-US"/>
        </w:rPr>
        <w:t xml:space="preserve">, </w:t>
      </w:r>
      <w:r>
        <w:rPr>
          <w:lang w:eastAsia="en-US"/>
        </w:rPr>
        <w:t>la promesse n</w:t>
      </w:r>
      <w:r w:rsidR="00A23BF9">
        <w:rPr>
          <w:lang w:eastAsia="en-US"/>
        </w:rPr>
        <w:t>’</w:t>
      </w:r>
      <w:r>
        <w:rPr>
          <w:lang w:eastAsia="en-US"/>
        </w:rPr>
        <w:t>avait pas bougé</w:t>
      </w:r>
      <w:r w:rsidR="00A23BF9">
        <w:rPr>
          <w:lang w:eastAsia="en-US"/>
        </w:rPr>
        <w:t xml:space="preserve">, </w:t>
      </w:r>
      <w:r>
        <w:rPr>
          <w:lang w:eastAsia="en-US"/>
        </w:rPr>
        <w:t>oh</w:t>
      </w:r>
      <w:r w:rsidR="00A23BF9">
        <w:rPr>
          <w:lang w:eastAsia="en-US"/>
        </w:rPr>
        <w:t xml:space="preserve"> ! </w:t>
      </w:r>
      <w:r>
        <w:rPr>
          <w:lang w:eastAsia="en-US"/>
        </w:rPr>
        <w:t>merci</w:t>
      </w:r>
      <w:r w:rsidR="00A23BF9">
        <w:rPr>
          <w:lang w:eastAsia="en-US"/>
        </w:rPr>
        <w:t xml:space="preserve">, </w:t>
      </w:r>
      <w:r>
        <w:rPr>
          <w:lang w:eastAsia="en-US"/>
        </w:rPr>
        <w:t>bonne Vierge</w:t>
      </w:r>
      <w:r w:rsidR="00A23BF9">
        <w:rPr>
          <w:lang w:eastAsia="en-US"/>
        </w:rPr>
        <w:t xml:space="preserve"> ! </w:t>
      </w:r>
      <w:r>
        <w:rPr>
          <w:lang w:eastAsia="en-US"/>
        </w:rPr>
        <w:t>Quelle joie</w:t>
      </w:r>
      <w:r w:rsidR="00A23BF9">
        <w:rPr>
          <w:lang w:eastAsia="en-US"/>
        </w:rPr>
        <w:t xml:space="preserve"> ! </w:t>
      </w:r>
      <w:r>
        <w:rPr>
          <w:lang w:eastAsia="en-US"/>
        </w:rPr>
        <w:t>Lucien calomnié</w:t>
      </w:r>
      <w:r w:rsidR="00A23BF9">
        <w:rPr>
          <w:lang w:eastAsia="en-US"/>
        </w:rPr>
        <w:t xml:space="preserve"> ! </w:t>
      </w:r>
      <w:r>
        <w:rPr>
          <w:lang w:eastAsia="en-US"/>
        </w:rPr>
        <w:t>Toutes ces accusations</w:t>
      </w:r>
      <w:r w:rsidR="00A23BF9">
        <w:rPr>
          <w:lang w:eastAsia="en-US"/>
        </w:rPr>
        <w:t xml:space="preserve">, </w:t>
      </w:r>
      <w:r>
        <w:rPr>
          <w:lang w:eastAsia="en-US"/>
        </w:rPr>
        <w:t>mensonges</w:t>
      </w:r>
      <w:r w:rsidR="00A23BF9">
        <w:rPr>
          <w:lang w:eastAsia="en-US"/>
        </w:rPr>
        <w:t xml:space="preserve"> ! </w:t>
      </w:r>
      <w:r>
        <w:rPr>
          <w:lang w:eastAsia="en-US"/>
        </w:rPr>
        <w:t>De la confiance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cette fois de la confiance que le doute ne pourra plus ébranler</w:t>
      </w:r>
      <w:r w:rsidR="00A23BF9">
        <w:rPr>
          <w:lang w:eastAsia="en-US"/>
        </w:rPr>
        <w:t xml:space="preserve">, </w:t>
      </w:r>
      <w:r>
        <w:rPr>
          <w:lang w:eastAsia="en-US"/>
        </w:rPr>
        <w:t>de l</w:t>
      </w:r>
      <w:r w:rsidR="00A23BF9">
        <w:rPr>
          <w:lang w:eastAsia="en-US"/>
        </w:rPr>
        <w:t>’</w:t>
      </w:r>
      <w:r>
        <w:rPr>
          <w:lang w:eastAsia="en-US"/>
        </w:rPr>
        <w:t>espoir à plein cœur</w:t>
      </w:r>
      <w:r w:rsidR="00A23BF9">
        <w:rPr>
          <w:lang w:eastAsia="en-US"/>
        </w:rPr>
        <w:t xml:space="preserve">, </w:t>
      </w:r>
      <w:r>
        <w:rPr>
          <w:lang w:eastAsia="en-US"/>
        </w:rPr>
        <w:t>de l</w:t>
      </w:r>
      <w:r w:rsidR="00A23BF9">
        <w:rPr>
          <w:lang w:eastAsia="en-US"/>
        </w:rPr>
        <w:t>’</w:t>
      </w:r>
      <w:r>
        <w:rPr>
          <w:lang w:eastAsia="en-US"/>
        </w:rPr>
        <w:t>amour heureux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le paradis</w:t>
      </w:r>
      <w:r w:rsidR="00A23BF9">
        <w:rPr>
          <w:lang w:eastAsia="en-US"/>
        </w:rPr>
        <w:t>.</w:t>
      </w:r>
    </w:p>
    <w:p w14:paraId="547302D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On doit penser si la poitrine de Berthe battait et si sa pauvre main tremblait</w:t>
      </w:r>
      <w:r w:rsidR="00A23BF9">
        <w:rPr>
          <w:lang w:eastAsia="en-US"/>
        </w:rPr>
        <w:t>.</w:t>
      </w:r>
    </w:p>
    <w:p w14:paraId="50F6603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n</w:t>
      </w:r>
      <w:r w:rsidR="00A23BF9">
        <w:rPr>
          <w:lang w:eastAsia="en-US"/>
        </w:rPr>
        <w:t>’</w:t>
      </w:r>
      <w:r>
        <w:rPr>
          <w:lang w:eastAsia="en-US"/>
        </w:rPr>
        <w:t>osait plus interroger l</w:t>
      </w:r>
      <w:r w:rsidR="00A23BF9">
        <w:rPr>
          <w:lang w:eastAsia="en-US"/>
        </w:rPr>
        <w:t>’</w:t>
      </w:r>
      <w:r>
        <w:rPr>
          <w:lang w:eastAsia="en-US"/>
        </w:rPr>
        <w:t>oracle</w:t>
      </w:r>
      <w:r w:rsidR="00A23BF9">
        <w:rPr>
          <w:lang w:eastAsia="en-US"/>
        </w:rPr>
        <w:t xml:space="preserve"> ; </w:t>
      </w:r>
      <w:r>
        <w:rPr>
          <w:lang w:eastAsia="en-US"/>
        </w:rPr>
        <w:t>elle hésitait</w:t>
      </w:r>
      <w:r w:rsidR="00A23BF9">
        <w:rPr>
          <w:lang w:eastAsia="en-US"/>
        </w:rPr>
        <w:t xml:space="preserve"> ; </w:t>
      </w:r>
      <w:r>
        <w:rPr>
          <w:lang w:eastAsia="en-US"/>
        </w:rPr>
        <w:t>tout son être défaillait</w:t>
      </w:r>
      <w:r w:rsidR="00A23BF9">
        <w:rPr>
          <w:lang w:eastAsia="en-US"/>
        </w:rPr>
        <w:t>.</w:t>
      </w:r>
    </w:p>
    <w:p w14:paraId="15A88A4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 s</w:t>
      </w:r>
      <w:r w:rsidR="00A23BF9">
        <w:rPr>
          <w:lang w:eastAsia="en-US"/>
        </w:rPr>
        <w:t>’</w:t>
      </w:r>
      <w:r>
        <w:rPr>
          <w:lang w:eastAsia="en-US"/>
        </w:rPr>
        <w:t>impatientait derrière elle</w:t>
      </w:r>
      <w:r w:rsidR="00A23BF9">
        <w:rPr>
          <w:lang w:eastAsia="en-US"/>
        </w:rPr>
        <w:t xml:space="preserve">, </w:t>
      </w:r>
      <w:r>
        <w:rPr>
          <w:lang w:eastAsia="en-US"/>
        </w:rPr>
        <w:t>car il lui fallait retenir son souffle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cette situation</w:t>
      </w:r>
      <w:r w:rsidR="00A23BF9">
        <w:rPr>
          <w:lang w:eastAsia="en-US"/>
        </w:rPr>
        <w:t xml:space="preserve">, </w:t>
      </w:r>
      <w:r>
        <w:rPr>
          <w:lang w:eastAsia="en-US"/>
        </w:rPr>
        <w:t>en se prolongeant</w:t>
      </w:r>
      <w:r w:rsidR="00A23BF9">
        <w:rPr>
          <w:lang w:eastAsia="en-US"/>
        </w:rPr>
        <w:t xml:space="preserve">, </w:t>
      </w:r>
      <w:r>
        <w:rPr>
          <w:lang w:eastAsia="en-US"/>
        </w:rPr>
        <w:t>ne laissait pas que de lui être pénible</w:t>
      </w:r>
      <w:r w:rsidR="00A23BF9">
        <w:rPr>
          <w:lang w:eastAsia="en-US"/>
        </w:rPr>
        <w:t>.</w:t>
      </w:r>
    </w:p>
    <w:p w14:paraId="3485AB33" w14:textId="4E634169" w:rsidR="00A23BF9" w:rsidRDefault="00BB5C58" w:rsidP="00A23BF9">
      <w:pPr>
        <w:rPr>
          <w:lang w:eastAsia="en-US"/>
        </w:rPr>
      </w:pPr>
      <w:r>
        <w:rPr>
          <w:lang w:eastAsia="en-US"/>
        </w:rPr>
        <w:t>Enfin Berthe leva sa belle main blanche et retira du tronc un paquet de mousse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puis deux</w:t>
      </w:r>
      <w:r w:rsidR="00A23BF9">
        <w:rPr>
          <w:lang w:eastAsia="en-US"/>
        </w:rPr>
        <w:t>…</w:t>
      </w:r>
    </w:p>
    <w:p w14:paraId="79F2192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s</w:t>
      </w:r>
      <w:r w:rsidR="00A23BF9">
        <w:rPr>
          <w:lang w:eastAsia="en-US"/>
        </w:rPr>
        <w:t>’</w:t>
      </w:r>
      <w:r>
        <w:rPr>
          <w:lang w:eastAsia="en-US"/>
        </w:rPr>
        <w:t>était levé sur la pointe des pieds</w:t>
      </w:r>
      <w:r w:rsidR="00A23BF9">
        <w:rPr>
          <w:lang w:eastAsia="en-US"/>
        </w:rPr>
        <w:t xml:space="preserve">, </w:t>
      </w:r>
      <w:r>
        <w:rPr>
          <w:lang w:eastAsia="en-US"/>
        </w:rPr>
        <w:t>vit</w:t>
      </w:r>
      <w:r w:rsidR="00A23BF9">
        <w:rPr>
          <w:lang w:eastAsia="en-US"/>
        </w:rPr>
        <w:t xml:space="preserve">, </w:t>
      </w:r>
      <w:r>
        <w:rPr>
          <w:lang w:eastAsia="en-US"/>
        </w:rPr>
        <w:t>au fond de la cavité</w:t>
      </w:r>
      <w:r w:rsidR="00A23BF9">
        <w:rPr>
          <w:lang w:eastAsia="en-US"/>
        </w:rPr>
        <w:t xml:space="preserve">, </w:t>
      </w:r>
      <w:r>
        <w:rPr>
          <w:lang w:eastAsia="en-US"/>
        </w:rPr>
        <w:t>quelque chose de blanc</w:t>
      </w:r>
      <w:r w:rsidR="00A23BF9">
        <w:rPr>
          <w:lang w:eastAsia="en-US"/>
        </w:rPr>
        <w:t>.</w:t>
      </w:r>
    </w:p>
    <w:p w14:paraId="73B2FF3F" w14:textId="06444C36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Berthe avança la main une troisième fois</w:t>
      </w:r>
      <w:r w:rsidR="00A23BF9">
        <w:rPr>
          <w:lang w:eastAsia="en-US"/>
        </w:rPr>
        <w:t xml:space="preserve">. </w:t>
      </w:r>
      <w:r>
        <w:rPr>
          <w:lang w:eastAsia="en-US"/>
        </w:rPr>
        <w:t>Mais elle hésitait encore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La main de Fargeau fut plus leste que la sienne</w:t>
      </w:r>
      <w:r w:rsidR="00A23BF9">
        <w:rPr>
          <w:lang w:eastAsia="en-US"/>
        </w:rPr>
        <w:t>.</w:t>
      </w:r>
    </w:p>
    <w:p w14:paraId="02A88C1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s</w:t>
      </w:r>
      <w:r w:rsidR="00A23BF9">
        <w:rPr>
          <w:lang w:eastAsia="en-US"/>
        </w:rPr>
        <w:t>’</w:t>
      </w:r>
      <w:r>
        <w:rPr>
          <w:lang w:eastAsia="en-US"/>
        </w:rPr>
        <w:t>empara de l</w:t>
      </w:r>
      <w:r w:rsidR="00A23BF9">
        <w:rPr>
          <w:lang w:eastAsia="en-US"/>
        </w:rPr>
        <w:t>’</w:t>
      </w:r>
      <w:r>
        <w:rPr>
          <w:lang w:eastAsia="en-US"/>
        </w:rPr>
        <w:t>objet blanc avec une habileté de prestidigitateur</w:t>
      </w:r>
      <w:r w:rsidR="00A23BF9">
        <w:rPr>
          <w:lang w:eastAsia="en-US"/>
        </w:rPr>
        <w:t>.</w:t>
      </w:r>
    </w:p>
    <w:p w14:paraId="717C2F7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forme noire qui était en haut du chêne s</w:t>
      </w:r>
      <w:r w:rsidR="00A23BF9">
        <w:rPr>
          <w:lang w:eastAsia="en-US"/>
        </w:rPr>
        <w:t>’</w:t>
      </w:r>
      <w:r>
        <w:rPr>
          <w:lang w:eastAsia="en-US"/>
        </w:rPr>
        <w:t>agita et murmura</w:t>
      </w:r>
      <w:r w:rsidR="00A23BF9">
        <w:rPr>
          <w:lang w:eastAsia="en-US"/>
        </w:rPr>
        <w:t> :</w:t>
      </w:r>
    </w:p>
    <w:p w14:paraId="737BFFC5" w14:textId="149E2855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Censément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 xml:space="preserve">Et </w:t>
      </w:r>
      <w:r>
        <w:rPr>
          <w:lang w:eastAsia="en-US"/>
        </w:rPr>
        <w:t>M. </w:t>
      </w:r>
      <w:r w:rsidR="00BB5C58">
        <w:rPr>
          <w:lang w:eastAsia="en-US"/>
        </w:rPr>
        <w:t>Lucien qu</w:t>
      </w:r>
      <w:r>
        <w:rPr>
          <w:lang w:eastAsia="en-US"/>
        </w:rPr>
        <w:t>’</w:t>
      </w:r>
      <w:r w:rsidR="00BB5C58">
        <w:rPr>
          <w:lang w:eastAsia="en-US"/>
        </w:rPr>
        <w:t>est à Vitré</w:t>
      </w:r>
      <w:r>
        <w:rPr>
          <w:lang w:eastAsia="en-US"/>
        </w:rPr>
        <w:t> !</w:t>
      </w:r>
    </w:p>
    <w:p w14:paraId="409D0F0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Puis elle se laissa glisser le long d</w:t>
      </w:r>
      <w:r w:rsidR="00A23BF9">
        <w:rPr>
          <w:lang w:eastAsia="en-US"/>
        </w:rPr>
        <w:t>’</w:t>
      </w:r>
      <w:r>
        <w:rPr>
          <w:lang w:eastAsia="en-US"/>
        </w:rPr>
        <w:t>une grande branche qui pendait</w:t>
      </w:r>
      <w:r w:rsidR="00A23BF9">
        <w:rPr>
          <w:lang w:eastAsia="en-US"/>
        </w:rPr>
        <w:t xml:space="preserve">, </w:t>
      </w:r>
      <w:r>
        <w:rPr>
          <w:lang w:eastAsia="en-US"/>
        </w:rPr>
        <w:t>en dehors du tertre</w:t>
      </w:r>
      <w:r w:rsidR="00A23BF9">
        <w:rPr>
          <w:lang w:eastAsia="en-US"/>
        </w:rPr>
        <w:t xml:space="preserve">, </w:t>
      </w:r>
      <w:r>
        <w:rPr>
          <w:lang w:eastAsia="en-US"/>
        </w:rPr>
        <w:t>sur la route de la ville</w:t>
      </w:r>
      <w:r w:rsidR="00A23BF9">
        <w:rPr>
          <w:lang w:eastAsia="en-US"/>
        </w:rPr>
        <w:t>.</w:t>
      </w:r>
    </w:p>
    <w:p w14:paraId="6D34BA9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Besnard leva les yeux en l</w:t>
      </w:r>
      <w:r w:rsidR="00A23BF9">
        <w:rPr>
          <w:lang w:eastAsia="en-US"/>
        </w:rPr>
        <w:t>’</w:t>
      </w:r>
      <w:r>
        <w:rPr>
          <w:lang w:eastAsia="en-US"/>
        </w:rPr>
        <w:t>air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et vit comme une masse sombre qui roulait vers la </w:t>
      </w:r>
      <w:proofErr w:type="spellStart"/>
      <w:r>
        <w:rPr>
          <w:lang w:eastAsia="en-US"/>
        </w:rPr>
        <w:t>Vesvre</w:t>
      </w:r>
      <w:proofErr w:type="spellEnd"/>
      <w:r w:rsidR="00A23BF9">
        <w:rPr>
          <w:lang w:eastAsia="en-US"/>
        </w:rPr>
        <w:t>.</w:t>
      </w:r>
    </w:p>
    <w:p w14:paraId="0860BEB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crut reconnaître le pâtour</w:t>
      </w:r>
      <w:r w:rsidR="00A23BF9">
        <w:rPr>
          <w:lang w:eastAsia="en-US"/>
        </w:rPr>
        <w:t>.</w:t>
      </w:r>
    </w:p>
    <w:p w14:paraId="3CC5C1F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 sortait du chêne avec sa proie conquise</w:t>
      </w:r>
      <w:r w:rsidR="00A23BF9">
        <w:rPr>
          <w:lang w:eastAsia="en-US"/>
        </w:rPr>
        <w:t>.</w:t>
      </w:r>
    </w:p>
    <w:p w14:paraId="29F4F63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fait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dit-il froidement</w:t>
      </w:r>
      <w:r>
        <w:rPr>
          <w:lang w:eastAsia="en-US"/>
        </w:rPr>
        <w:t>.</w:t>
      </w:r>
    </w:p>
    <w:p w14:paraId="0353928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Besnard lui montra d</w:t>
      </w:r>
      <w:r w:rsidR="00A23BF9">
        <w:rPr>
          <w:lang w:eastAsia="en-US"/>
        </w:rPr>
        <w:t>’</w:t>
      </w:r>
      <w:r>
        <w:rPr>
          <w:lang w:eastAsia="en-US"/>
        </w:rPr>
        <w:t>un geste muet la forme noire qui descendait en courant</w:t>
      </w:r>
      <w:r w:rsidR="00A23BF9">
        <w:rPr>
          <w:lang w:eastAsia="en-US"/>
        </w:rPr>
        <w:t>.</w:t>
      </w:r>
    </w:p>
    <w:p w14:paraId="0274829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 pâlit</w:t>
      </w:r>
      <w:r w:rsidR="00A23BF9">
        <w:rPr>
          <w:lang w:eastAsia="en-US"/>
        </w:rPr>
        <w:t>.</w:t>
      </w:r>
    </w:p>
    <w:p w14:paraId="277326A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Lucien est à Vitré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murmura-t-il</w:t>
      </w:r>
      <w:r>
        <w:rPr>
          <w:lang w:eastAsia="en-US"/>
        </w:rPr>
        <w:t>.</w:t>
      </w:r>
    </w:p>
    <w:p w14:paraId="148A426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Puis il ajouta</w:t>
      </w:r>
      <w:r w:rsidR="00A23BF9">
        <w:rPr>
          <w:lang w:eastAsia="en-US"/>
        </w:rPr>
        <w:t> :</w:t>
      </w:r>
    </w:p>
    <w:p w14:paraId="0F90B35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Après tout</w:t>
      </w:r>
      <w:r>
        <w:rPr>
          <w:lang w:eastAsia="en-US"/>
        </w:rPr>
        <w:t xml:space="preserve">,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 xml:space="preserve">il faut parler aux </w:t>
      </w:r>
      <w:proofErr w:type="spellStart"/>
      <w:r w:rsidR="00BB5C58">
        <w:rPr>
          <w:lang w:eastAsia="en-US"/>
        </w:rPr>
        <w:t>Romblons</w:t>
      </w:r>
      <w:proofErr w:type="spellEnd"/>
      <w:r>
        <w:rPr>
          <w:lang w:eastAsia="en-US"/>
        </w:rPr>
        <w:t xml:space="preserve">… 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on leur parlera</w:t>
      </w:r>
      <w:r>
        <w:rPr>
          <w:lang w:eastAsia="en-US"/>
        </w:rPr>
        <w:t>.</w:t>
      </w:r>
    </w:p>
    <w:p w14:paraId="5B195AE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prit le bras de Besnard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et tous deux se mirent à marcher lentement dans la direction du </w:t>
      </w:r>
      <w:proofErr w:type="spellStart"/>
      <w:r>
        <w:rPr>
          <w:lang w:eastAsia="en-US"/>
        </w:rPr>
        <w:t>Ceuil</w:t>
      </w:r>
      <w:proofErr w:type="spellEnd"/>
      <w:r w:rsidR="00A23BF9">
        <w:rPr>
          <w:lang w:eastAsia="en-US"/>
        </w:rPr>
        <w:t>.</w:t>
      </w:r>
    </w:p>
    <w:p w14:paraId="5D292D6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En ce moment Berthe</w:t>
      </w:r>
      <w:r w:rsidR="00A23BF9">
        <w:rPr>
          <w:lang w:eastAsia="en-US"/>
        </w:rPr>
        <w:t xml:space="preserve">, </w:t>
      </w:r>
      <w:r>
        <w:rPr>
          <w:lang w:eastAsia="en-US"/>
        </w:rPr>
        <w:t>domptant sa crainte</w:t>
      </w:r>
      <w:r w:rsidR="00A23BF9">
        <w:rPr>
          <w:lang w:eastAsia="en-US"/>
        </w:rPr>
        <w:t xml:space="preserve">, </w:t>
      </w:r>
      <w:r>
        <w:rPr>
          <w:lang w:eastAsia="en-US"/>
        </w:rPr>
        <w:t>plongeait sa main dans le trou</w:t>
      </w:r>
      <w:r w:rsidR="00A23BF9">
        <w:rPr>
          <w:lang w:eastAsia="en-US"/>
        </w:rPr>
        <w:t>.</w:t>
      </w:r>
    </w:p>
    <w:p w14:paraId="36E2BAE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Ses doigts touchèrent le bois mort</w:t>
      </w:r>
      <w:r w:rsidR="00A23BF9">
        <w:rPr>
          <w:lang w:eastAsia="en-US"/>
        </w:rPr>
        <w:t>.</w:t>
      </w:r>
    </w:p>
    <w:p w14:paraId="21662A6E" w14:textId="7DD56BC5" w:rsidR="00A23BF9" w:rsidRDefault="00BB5C58" w:rsidP="00A23BF9">
      <w:pPr>
        <w:rPr>
          <w:lang w:eastAsia="en-US"/>
        </w:rPr>
      </w:pPr>
      <w:r>
        <w:rPr>
          <w:lang w:eastAsia="en-US"/>
        </w:rPr>
        <w:t>Elle chercha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Elle chercha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Puis elle poussa un cri déchirant</w:t>
      </w:r>
      <w:r w:rsidR="00A23BF9">
        <w:rPr>
          <w:lang w:eastAsia="en-US"/>
        </w:rPr>
        <w:t>.</w:t>
      </w:r>
    </w:p>
    <w:p w14:paraId="46E79BF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Puis elle tomba brisée sur le sol</w:t>
      </w:r>
      <w:r w:rsidR="00A23BF9">
        <w:rPr>
          <w:lang w:eastAsia="en-US"/>
        </w:rPr>
        <w:t>.</w:t>
      </w:r>
    </w:p>
    <w:p w14:paraId="45A884A2" w14:textId="7B9443C1" w:rsidR="00A23BF9" w:rsidRDefault="00BB5C58" w:rsidP="00A23BF9">
      <w:pPr>
        <w:rPr>
          <w:lang w:eastAsia="en-US"/>
        </w:rPr>
      </w:pPr>
      <w:r>
        <w:rPr>
          <w:lang w:eastAsia="en-US"/>
        </w:rPr>
        <w:t>Elle n</w:t>
      </w:r>
      <w:r w:rsidR="00A23BF9">
        <w:rPr>
          <w:lang w:eastAsia="en-US"/>
        </w:rPr>
        <w:t>’</w:t>
      </w:r>
      <w:r>
        <w:rPr>
          <w:lang w:eastAsia="en-US"/>
        </w:rPr>
        <w:t>était pas évanouie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elle ne bougeait plus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Chéri tournait autour d</w:t>
      </w:r>
      <w:r w:rsidR="00A23BF9">
        <w:rPr>
          <w:lang w:eastAsia="en-US"/>
        </w:rPr>
        <w:t>’</w:t>
      </w:r>
      <w:r>
        <w:rPr>
          <w:lang w:eastAsia="en-US"/>
        </w:rPr>
        <w:t>elle et lui léchait les mains en geignant</w:t>
      </w:r>
      <w:r w:rsidR="00A23BF9">
        <w:rPr>
          <w:lang w:eastAsia="en-US"/>
        </w:rPr>
        <w:t>…</w:t>
      </w:r>
    </w:p>
    <w:p w14:paraId="0E98397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À cent pas des deux roches qui flanquaient l</w:t>
      </w:r>
      <w:r w:rsidR="00A23BF9">
        <w:rPr>
          <w:lang w:eastAsia="en-US"/>
        </w:rPr>
        <w:t>’</w:t>
      </w:r>
      <w:r>
        <w:rPr>
          <w:lang w:eastAsia="en-US"/>
        </w:rPr>
        <w:t xml:space="preserve">entrée de la </w:t>
      </w:r>
      <w:proofErr w:type="spellStart"/>
      <w:r>
        <w:rPr>
          <w:lang w:eastAsia="en-US"/>
        </w:rPr>
        <w:t>Mestivière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Fargeau et Besnard commencèrent à entendre un cri lointain et périodique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venait d</w:t>
      </w:r>
      <w:r w:rsidR="00A23BF9">
        <w:rPr>
          <w:lang w:eastAsia="en-US"/>
        </w:rPr>
        <w:t>’</w:t>
      </w:r>
      <w:r>
        <w:rPr>
          <w:lang w:eastAsia="en-US"/>
        </w:rPr>
        <w:t>en haut et qui se rapprochait sans cesse</w:t>
      </w:r>
      <w:r w:rsidR="00A23BF9">
        <w:rPr>
          <w:lang w:eastAsia="en-US"/>
        </w:rPr>
        <w:t>.</w:t>
      </w:r>
    </w:p>
    <w:p w14:paraId="59123C9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Au bout de quelques minutes</w:t>
      </w:r>
      <w:r w:rsidR="00A23BF9">
        <w:rPr>
          <w:lang w:eastAsia="en-US"/>
        </w:rPr>
        <w:t xml:space="preserve">, </w:t>
      </w:r>
      <w:r>
        <w:rPr>
          <w:lang w:eastAsia="en-US"/>
        </w:rPr>
        <w:t>ce cri se fit distinct et se cadença sur les notes plaintives de l</w:t>
      </w:r>
      <w:r w:rsidR="00A23BF9">
        <w:rPr>
          <w:lang w:eastAsia="en-US"/>
        </w:rPr>
        <w:t>’</w:t>
      </w:r>
      <w:r>
        <w:rPr>
          <w:lang w:eastAsia="en-US"/>
        </w:rPr>
        <w:t>appel usité dans les campagnes de l</w:t>
      </w:r>
      <w:r w:rsidR="00A23BF9">
        <w:rPr>
          <w:lang w:eastAsia="en-US"/>
        </w:rPr>
        <w:t>’</w:t>
      </w:r>
      <w:r>
        <w:rPr>
          <w:lang w:eastAsia="en-US"/>
        </w:rPr>
        <w:t>Ille-et-Vilaine</w:t>
      </w:r>
      <w:r w:rsidR="00A23BF9">
        <w:rPr>
          <w:lang w:eastAsia="en-US"/>
        </w:rPr>
        <w:t>.</w:t>
      </w:r>
    </w:p>
    <w:p w14:paraId="44452E12" w14:textId="77777777" w:rsidR="00A23BF9" w:rsidRDefault="00A23BF9" w:rsidP="00A23BF9">
      <w:pPr>
        <w:rPr>
          <w:lang w:val="en-US" w:eastAsia="en-US"/>
        </w:rPr>
      </w:pPr>
      <w:r>
        <w:rPr>
          <w:lang w:eastAsia="en-US"/>
        </w:rPr>
        <w:t>— </w:t>
      </w:r>
      <w:r w:rsidR="00BB5C58">
        <w:rPr>
          <w:lang w:val="en-US" w:eastAsia="en-US"/>
        </w:rPr>
        <w:t>Ho</w:t>
      </w:r>
      <w:r>
        <w:rPr>
          <w:lang w:val="en-US" w:eastAsia="en-US"/>
        </w:rPr>
        <w:t xml:space="preserve"> ! </w:t>
      </w:r>
      <w:r w:rsidR="00BB5C58">
        <w:rPr>
          <w:lang w:val="en-US" w:eastAsia="en-US"/>
        </w:rPr>
        <w:t>ho</w:t>
      </w:r>
      <w:r>
        <w:rPr>
          <w:lang w:val="en-US" w:eastAsia="en-US"/>
        </w:rPr>
        <w:t xml:space="preserve"> ! </w:t>
      </w:r>
      <w:r w:rsidR="00BB5C58">
        <w:rPr>
          <w:lang w:val="en-US" w:eastAsia="en-US"/>
        </w:rPr>
        <w:t>monsieur Fargeau</w:t>
      </w:r>
      <w:r>
        <w:rPr>
          <w:lang w:val="en-US" w:eastAsia="en-US"/>
        </w:rPr>
        <w:t xml:space="preserve"> ! </w:t>
      </w:r>
      <w:r w:rsidR="00BB5C58">
        <w:rPr>
          <w:lang w:val="en-US" w:eastAsia="en-US"/>
        </w:rPr>
        <w:t>ho</w:t>
      </w:r>
      <w:r>
        <w:rPr>
          <w:lang w:val="en-US" w:eastAsia="en-US"/>
        </w:rPr>
        <w:t xml:space="preserve"> ! </w:t>
      </w:r>
      <w:r w:rsidR="00BB5C58">
        <w:rPr>
          <w:lang w:val="en-US" w:eastAsia="en-US"/>
        </w:rPr>
        <w:t>ho</w:t>
      </w:r>
      <w:r>
        <w:rPr>
          <w:lang w:val="en-US" w:eastAsia="en-US"/>
        </w:rPr>
        <w:t> !</w:t>
      </w:r>
    </w:p>
    <w:p w14:paraId="3BD94B8B" w14:textId="77777777" w:rsidR="00A23BF9" w:rsidRDefault="00A23BF9" w:rsidP="00A23BF9">
      <w:pPr>
        <w:rPr>
          <w:lang w:eastAsia="en-US"/>
        </w:rPr>
      </w:pPr>
      <w:r>
        <w:rPr>
          <w:lang w:val="en-US"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 xml:space="preserve">est la voix de Pierre </w:t>
      </w:r>
      <w:proofErr w:type="spellStart"/>
      <w:r w:rsidR="00BB5C58">
        <w:rPr>
          <w:lang w:eastAsia="en-US"/>
        </w:rPr>
        <w:t>Mèchet</w:t>
      </w:r>
      <w:proofErr w:type="spellEnd"/>
      <w:r>
        <w:rPr>
          <w:lang w:eastAsia="en-US"/>
        </w:rPr>
        <w:t xml:space="preserve"> ! </w:t>
      </w:r>
      <w:r w:rsidR="00BB5C58">
        <w:rPr>
          <w:lang w:eastAsia="en-US"/>
        </w:rPr>
        <w:t>dit Besnard</w:t>
      </w:r>
      <w:r>
        <w:rPr>
          <w:lang w:eastAsia="en-US"/>
        </w:rPr>
        <w:t>.</w:t>
      </w:r>
    </w:p>
    <w:p w14:paraId="53EB7C0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Ils pressèrent le pas</w:t>
      </w:r>
      <w:r w:rsidR="00A23BF9">
        <w:rPr>
          <w:lang w:eastAsia="en-US"/>
        </w:rPr>
        <w:t>.</w:t>
      </w:r>
    </w:p>
    <w:p w14:paraId="28FFE82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Ho</w:t>
      </w:r>
      <w:r>
        <w:rPr>
          <w:lang w:eastAsia="en-US"/>
        </w:rPr>
        <w:t xml:space="preserve"> ! </w:t>
      </w:r>
      <w:r w:rsidR="00BB5C58">
        <w:rPr>
          <w:lang w:eastAsia="en-US"/>
        </w:rPr>
        <w:t>ho</w:t>
      </w:r>
      <w:r>
        <w:rPr>
          <w:lang w:eastAsia="en-US"/>
        </w:rPr>
        <w:t xml:space="preserve"> ! </w:t>
      </w:r>
      <w:r w:rsidR="00BB5C58">
        <w:rPr>
          <w:lang w:eastAsia="en-US"/>
        </w:rPr>
        <w:t>monsieur Fargeau</w:t>
      </w:r>
      <w:r>
        <w:rPr>
          <w:lang w:eastAsia="en-US"/>
        </w:rPr>
        <w:t xml:space="preserve"> ! </w:t>
      </w:r>
      <w:r w:rsidR="00BB5C58">
        <w:rPr>
          <w:lang w:eastAsia="en-US"/>
        </w:rPr>
        <w:t>ho</w:t>
      </w:r>
      <w:r>
        <w:rPr>
          <w:lang w:eastAsia="en-US"/>
        </w:rPr>
        <w:t xml:space="preserve"> ! </w:t>
      </w:r>
      <w:r w:rsidR="00BB5C58">
        <w:rPr>
          <w:lang w:eastAsia="en-US"/>
        </w:rPr>
        <w:t>ho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disait toujours la Voix</w:t>
      </w:r>
      <w:r>
        <w:rPr>
          <w:lang w:eastAsia="en-US"/>
        </w:rPr>
        <w:t>.</w:t>
      </w:r>
    </w:p>
    <w:p w14:paraId="14A358D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Ho</w:t>
      </w:r>
      <w:r>
        <w:rPr>
          <w:lang w:eastAsia="en-US"/>
        </w:rPr>
        <w:t xml:space="preserve"> ! </w:t>
      </w:r>
      <w:r w:rsidR="00BB5C58">
        <w:rPr>
          <w:lang w:eastAsia="en-US"/>
        </w:rPr>
        <w:t>ho</w:t>
      </w:r>
      <w:r>
        <w:rPr>
          <w:lang w:eastAsia="en-US"/>
        </w:rPr>
        <w:t xml:space="preserve"> ! </w:t>
      </w:r>
      <w:r w:rsidR="00BB5C58">
        <w:rPr>
          <w:lang w:eastAsia="en-US"/>
        </w:rPr>
        <w:t>cria l</w:t>
      </w:r>
      <w:r>
        <w:rPr>
          <w:lang w:eastAsia="en-US"/>
        </w:rPr>
        <w:t>’</w:t>
      </w:r>
      <w:r w:rsidR="00BB5C58">
        <w:rPr>
          <w:lang w:eastAsia="en-US"/>
        </w:rPr>
        <w:t>homme d</w:t>
      </w:r>
      <w:r>
        <w:rPr>
          <w:lang w:eastAsia="en-US"/>
        </w:rPr>
        <w:t>’</w:t>
      </w:r>
      <w:r w:rsidR="00BB5C58">
        <w:rPr>
          <w:lang w:eastAsia="en-US"/>
        </w:rPr>
        <w:t>affaires</w:t>
      </w:r>
      <w:r>
        <w:rPr>
          <w:lang w:eastAsia="en-US"/>
        </w:rPr>
        <w:t>.</w:t>
      </w:r>
    </w:p>
    <w:p w14:paraId="01C66EB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instant d</w:t>
      </w:r>
      <w:r w:rsidR="00A23BF9">
        <w:rPr>
          <w:lang w:eastAsia="en-US"/>
        </w:rPr>
        <w:t>’</w:t>
      </w:r>
      <w:r>
        <w:rPr>
          <w:lang w:eastAsia="en-US"/>
        </w:rPr>
        <w:t>après on entendit un pas de course sur l</w:t>
      </w:r>
      <w:r w:rsidR="00A23BF9">
        <w:rPr>
          <w:lang w:eastAsia="en-US"/>
        </w:rPr>
        <w:t>’</w:t>
      </w:r>
      <w:r>
        <w:rPr>
          <w:lang w:eastAsia="en-US"/>
        </w:rPr>
        <w:t>herbe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et Pierre </w:t>
      </w:r>
      <w:proofErr w:type="spellStart"/>
      <w:r>
        <w:rPr>
          <w:lang w:eastAsia="en-US"/>
        </w:rPr>
        <w:t>Mèchet</w:t>
      </w:r>
      <w:proofErr w:type="spellEnd"/>
      <w:r>
        <w:rPr>
          <w:lang w:eastAsia="en-US"/>
        </w:rPr>
        <w:t xml:space="preserve"> parut dans l</w:t>
      </w:r>
      <w:r w:rsidR="00A23BF9">
        <w:rPr>
          <w:lang w:eastAsia="en-US"/>
        </w:rPr>
        <w:t>’</w:t>
      </w:r>
      <w:r>
        <w:rPr>
          <w:lang w:eastAsia="en-US"/>
        </w:rPr>
        <w:t>ombre qui allait s</w:t>
      </w:r>
      <w:r w:rsidR="00A23BF9">
        <w:rPr>
          <w:lang w:eastAsia="en-US"/>
        </w:rPr>
        <w:t>’</w:t>
      </w:r>
      <w:r>
        <w:rPr>
          <w:lang w:eastAsia="en-US"/>
        </w:rPr>
        <w:t>épaississant</w:t>
      </w:r>
      <w:r w:rsidR="00A23BF9">
        <w:rPr>
          <w:lang w:eastAsia="en-US"/>
        </w:rPr>
        <w:t>.</w:t>
      </w:r>
    </w:p>
    <w:p w14:paraId="664C880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Respect de vous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Fargeau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dit-il de loin</w:t>
      </w:r>
      <w:r>
        <w:rPr>
          <w:lang w:eastAsia="en-US"/>
        </w:rPr>
        <w:t xml:space="preserve"> ;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de la part de papa Romblon</w:t>
      </w:r>
      <w:r>
        <w:rPr>
          <w:lang w:eastAsia="en-US"/>
        </w:rPr>
        <w:t>.</w:t>
      </w:r>
    </w:p>
    <w:p w14:paraId="7011FE6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tenait un papier déplié</w:t>
      </w:r>
      <w:r w:rsidR="00A23BF9">
        <w:rPr>
          <w:lang w:eastAsia="en-US"/>
        </w:rPr>
        <w:t>.</w:t>
      </w:r>
    </w:p>
    <w:p w14:paraId="6EA056E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Fargeau le prit et lut péniblement à la lueur qui venait encore de l</w:t>
      </w:r>
      <w:r w:rsidR="00A23BF9">
        <w:rPr>
          <w:lang w:eastAsia="en-US"/>
        </w:rPr>
        <w:t>’</w:t>
      </w:r>
      <w:r>
        <w:rPr>
          <w:lang w:eastAsia="en-US"/>
        </w:rPr>
        <w:t>ouest</w:t>
      </w:r>
      <w:r w:rsidR="00A23BF9">
        <w:rPr>
          <w:lang w:eastAsia="en-US"/>
        </w:rPr>
        <w:t> :</w:t>
      </w:r>
    </w:p>
    <w:p w14:paraId="61502583" w14:textId="77777777" w:rsidR="00A23BF9" w:rsidRDefault="00BB5C58" w:rsidP="00A23BF9">
      <w:pPr>
        <w:rPr>
          <w:lang w:eastAsia="en-US"/>
        </w:rPr>
      </w:pPr>
      <w:r>
        <w:rPr>
          <w:i/>
          <w:iCs/>
        </w:rPr>
        <w:t xml:space="preserve">Tarde </w:t>
      </w:r>
      <w:proofErr w:type="spellStart"/>
      <w:r>
        <w:rPr>
          <w:i/>
          <w:iCs/>
        </w:rPr>
        <w:t>venientibus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ossa</w:t>
      </w:r>
      <w:proofErr w:type="spellEnd"/>
      <w:r>
        <w:rPr>
          <w:rStyle w:val="Appelnotedebasdep"/>
        </w:rPr>
        <w:footnoteReference w:id="4"/>
      </w:r>
      <w:r w:rsidR="00A23BF9">
        <w:rPr>
          <w:lang w:eastAsia="en-US"/>
        </w:rPr>
        <w:t>.</w:t>
      </w:r>
    </w:p>
    <w:p w14:paraId="7A9FF92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</w:t>
      </w:r>
      <w:r>
        <w:rPr>
          <w:lang w:eastAsia="en-US"/>
        </w:rPr>
        <w:t>’</w:t>
      </w:r>
      <w:r w:rsidR="00BB5C58">
        <w:rPr>
          <w:lang w:eastAsia="en-US"/>
        </w:rPr>
        <w:t>est-ce</w:t>
      </w:r>
      <w:r>
        <w:rPr>
          <w:lang w:eastAsia="en-US"/>
        </w:rPr>
        <w:t xml:space="preserve"> ? </w:t>
      </w:r>
      <w:r w:rsidR="00BB5C58">
        <w:rPr>
          <w:lang w:eastAsia="en-US"/>
        </w:rPr>
        <w:t>demanda Besnard</w:t>
      </w:r>
      <w:r>
        <w:rPr>
          <w:lang w:eastAsia="en-US"/>
        </w:rPr>
        <w:t>.</w:t>
      </w:r>
    </w:p>
    <w:p w14:paraId="480245C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En avant</w:t>
      </w:r>
      <w:r>
        <w:rPr>
          <w:lang w:eastAsia="en-US"/>
        </w:rPr>
        <w:t xml:space="preserve"> ! </w:t>
      </w:r>
      <w:r w:rsidR="00BB5C58">
        <w:rPr>
          <w:lang w:eastAsia="en-US"/>
        </w:rPr>
        <w:t>en avant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 Fargeau</w:t>
      </w:r>
      <w:r>
        <w:rPr>
          <w:lang w:eastAsia="en-US"/>
        </w:rPr>
        <w:t xml:space="preserve">, </w:t>
      </w:r>
      <w:r w:rsidR="00BB5C58">
        <w:rPr>
          <w:lang w:eastAsia="en-US"/>
        </w:rPr>
        <w:t>qui prit sa course comme si le diable eût été à ses trousses</w:t>
      </w:r>
      <w:r>
        <w:rPr>
          <w:lang w:eastAsia="en-US"/>
        </w:rPr>
        <w:t>.</w:t>
      </w:r>
    </w:p>
    <w:p w14:paraId="0D86A0C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Besnard le suivit de confiance</w:t>
      </w:r>
      <w:r w:rsidR="00A23BF9">
        <w:rPr>
          <w:lang w:eastAsia="en-US"/>
        </w:rPr>
        <w:t>.</w:t>
      </w:r>
    </w:p>
    <w:p w14:paraId="1246D29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Quant à Pierre </w:t>
      </w:r>
      <w:proofErr w:type="spellStart"/>
      <w:r>
        <w:rPr>
          <w:lang w:eastAsia="en-US"/>
        </w:rPr>
        <w:t>Mèchet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le tress</w:t>
      </w:r>
      <w:r>
        <w:t>eu</w:t>
      </w:r>
      <w:r>
        <w:rPr>
          <w:lang w:eastAsia="en-US"/>
        </w:rPr>
        <w:t>r de paille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les regarda courir d</w:t>
      </w:r>
      <w:r w:rsidR="00A23BF9">
        <w:rPr>
          <w:lang w:eastAsia="en-US"/>
        </w:rPr>
        <w:t>’</w:t>
      </w:r>
      <w:r>
        <w:rPr>
          <w:lang w:eastAsia="en-US"/>
        </w:rPr>
        <w:t>un air ébahi</w:t>
      </w:r>
      <w:r w:rsidR="00A23BF9">
        <w:rPr>
          <w:lang w:eastAsia="en-US"/>
        </w:rPr>
        <w:t xml:space="preserve">, </w:t>
      </w:r>
      <w:r>
        <w:rPr>
          <w:lang w:eastAsia="en-US"/>
        </w:rPr>
        <w:t>et grommela dans sa barbe</w:t>
      </w:r>
      <w:r w:rsidR="00A23BF9">
        <w:rPr>
          <w:lang w:eastAsia="en-US"/>
        </w:rPr>
        <w:t> :</w:t>
      </w:r>
    </w:p>
    <w:p w14:paraId="1074A82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dame</w:t>
      </w:r>
      <w:r>
        <w:rPr>
          <w:lang w:eastAsia="en-US"/>
        </w:rPr>
        <w:t xml:space="preserve">, </w:t>
      </w:r>
      <w:r w:rsidR="00BB5C58">
        <w:rPr>
          <w:lang w:eastAsia="en-US"/>
        </w:rPr>
        <w:t>ma foi les v</w:t>
      </w:r>
      <w:r>
        <w:rPr>
          <w:lang w:eastAsia="en-US"/>
        </w:rPr>
        <w:t>’</w:t>
      </w:r>
      <w:r w:rsidR="00BB5C58">
        <w:rPr>
          <w:lang w:eastAsia="en-US"/>
        </w:rPr>
        <w:t>là qui vont vitement</w:t>
      </w:r>
      <w:r>
        <w:rPr>
          <w:lang w:eastAsia="en-US"/>
        </w:rPr>
        <w:t xml:space="preserve">…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mais dame</w:t>
      </w:r>
      <w:r>
        <w:rPr>
          <w:lang w:eastAsia="en-US"/>
        </w:rPr>
        <w:t xml:space="preserve">, </w:t>
      </w:r>
      <w:r w:rsidR="00BB5C58">
        <w:rPr>
          <w:lang w:eastAsia="en-US"/>
        </w:rPr>
        <w:t>oui</w:t>
      </w:r>
      <w:r>
        <w:rPr>
          <w:lang w:eastAsia="en-US"/>
        </w:rPr>
        <w:t> !…</w:t>
      </w:r>
    </w:p>
    <w:p w14:paraId="30AF156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</w:t>
      </w:r>
      <w:r w:rsidR="00A23BF9">
        <w:rPr>
          <w:lang w:eastAsia="en-US"/>
        </w:rPr>
        <w:t>’</w:t>
      </w:r>
      <w:r>
        <w:rPr>
          <w:lang w:eastAsia="en-US"/>
        </w:rPr>
        <w:t>il en pensa davantage</w:t>
      </w:r>
      <w:r w:rsidR="00A23BF9">
        <w:rPr>
          <w:lang w:eastAsia="en-US"/>
        </w:rPr>
        <w:t xml:space="preserve">, </w:t>
      </w:r>
      <w:r>
        <w:rPr>
          <w:lang w:eastAsia="en-US"/>
        </w:rPr>
        <w:t>on n</w:t>
      </w:r>
      <w:r w:rsidR="00A23BF9">
        <w:rPr>
          <w:lang w:eastAsia="en-US"/>
        </w:rPr>
        <w:t>’</w:t>
      </w:r>
      <w:r>
        <w:rPr>
          <w:lang w:eastAsia="en-US"/>
        </w:rPr>
        <w:t>en sait rien</w:t>
      </w:r>
      <w:r w:rsidR="00A23BF9">
        <w:rPr>
          <w:lang w:eastAsia="en-US"/>
        </w:rPr>
        <w:t>.</w:t>
      </w:r>
    </w:p>
    <w:p w14:paraId="7EF8645F" w14:textId="66644B71" w:rsidR="00BB5C58" w:rsidRPr="00A23BF9" w:rsidRDefault="00BB5C58" w:rsidP="00A23BF9">
      <w:pPr>
        <w:keepNext/>
        <w:ind w:firstLine="0"/>
        <w:jc w:val="center"/>
        <w:rPr>
          <w:lang w:eastAsia="en-US"/>
        </w:rPr>
      </w:pPr>
      <w:r w:rsidRPr="00A23BF9">
        <w:rPr>
          <w:lang w:eastAsia="en-US"/>
        </w:rPr>
        <w:t>*</w:t>
      </w:r>
    </w:p>
    <w:p w14:paraId="17537009" w14:textId="77777777" w:rsidR="00A23BF9" w:rsidRDefault="00BB5C58" w:rsidP="00A23BF9">
      <w:pPr>
        <w:ind w:firstLine="0"/>
        <w:jc w:val="center"/>
        <w:rPr>
          <w:lang w:eastAsia="en-US"/>
        </w:rPr>
      </w:pPr>
      <w:r w:rsidRPr="00A23BF9">
        <w:rPr>
          <w:lang w:eastAsia="en-US"/>
        </w:rPr>
        <w:t>* *</w:t>
      </w:r>
    </w:p>
    <w:p w14:paraId="28B3873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était affaissée sur la terre froide</w:t>
      </w:r>
      <w:r w:rsidR="00A23BF9">
        <w:rPr>
          <w:lang w:eastAsia="en-US"/>
        </w:rPr>
        <w:t>.</w:t>
      </w:r>
    </w:p>
    <w:p w14:paraId="42FDEA4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Machinalemen</w:t>
      </w:r>
      <w:r>
        <w:t>t</w:t>
      </w:r>
      <w:r>
        <w:rPr>
          <w:lang w:eastAsia="en-US"/>
        </w:rPr>
        <w:t xml:space="preserve"> ses doigts épluchaient la mousse tombée</w:t>
      </w:r>
      <w:r w:rsidR="00A23BF9">
        <w:rPr>
          <w:lang w:eastAsia="en-US"/>
        </w:rPr>
        <w:t xml:space="preserve">, </w:t>
      </w:r>
      <w:r>
        <w:rPr>
          <w:lang w:eastAsia="en-US"/>
        </w:rPr>
        <w:t>Pour voir si le papier ne se trouvait pas parmi les herbes</w:t>
      </w:r>
      <w:r w:rsidR="00A23BF9">
        <w:rPr>
          <w:lang w:eastAsia="en-US"/>
        </w:rPr>
        <w:t>.</w:t>
      </w:r>
    </w:p>
    <w:p w14:paraId="775F294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Rien</w:t>
      </w:r>
      <w:r w:rsidR="00A23BF9">
        <w:rPr>
          <w:lang w:eastAsia="en-US"/>
        </w:rPr>
        <w:t xml:space="preserve">, </w:t>
      </w:r>
      <w:r>
        <w:rPr>
          <w:lang w:eastAsia="en-US"/>
        </w:rPr>
        <w:t>mon Dieu</w:t>
      </w:r>
      <w:r w:rsidR="00A23BF9">
        <w:rPr>
          <w:lang w:eastAsia="en-US"/>
        </w:rPr>
        <w:t xml:space="preserve"> !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trop vrai</w:t>
      </w:r>
      <w:r w:rsidR="00A23BF9">
        <w:rPr>
          <w:lang w:eastAsia="en-US"/>
        </w:rPr>
        <w:t xml:space="preserve">, </w:t>
      </w:r>
      <w:r>
        <w:rPr>
          <w:lang w:eastAsia="en-US"/>
        </w:rPr>
        <w:t>tout ce qu</w:t>
      </w:r>
      <w:r w:rsidR="00A23BF9">
        <w:rPr>
          <w:lang w:eastAsia="en-US"/>
        </w:rPr>
        <w:t>’</w:t>
      </w:r>
      <w:r>
        <w:rPr>
          <w:lang w:eastAsia="en-US"/>
        </w:rPr>
        <w:t>on avait dit</w:t>
      </w:r>
      <w:r w:rsidR="00A23BF9">
        <w:rPr>
          <w:lang w:eastAsia="en-US"/>
        </w:rPr>
        <w:t xml:space="preserve"> ! </w:t>
      </w:r>
      <w:r>
        <w:rPr>
          <w:lang w:eastAsia="en-US"/>
        </w:rPr>
        <w:t>La promesse de mariage avait disparu</w:t>
      </w:r>
      <w:r w:rsidR="00A23BF9">
        <w:rPr>
          <w:lang w:eastAsia="en-US"/>
        </w:rPr>
        <w:t>.</w:t>
      </w:r>
    </w:p>
    <w:p w14:paraId="365CAE6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Et qui pouvait l</w:t>
      </w:r>
      <w:r w:rsidR="00A23BF9">
        <w:rPr>
          <w:lang w:eastAsia="en-US"/>
        </w:rPr>
        <w:t>’</w:t>
      </w:r>
      <w:r>
        <w:rPr>
          <w:lang w:eastAsia="en-US"/>
        </w:rPr>
        <w:t>avoir enlevée</w:t>
      </w:r>
      <w:r w:rsidR="00A23BF9">
        <w:rPr>
          <w:lang w:eastAsia="en-US"/>
        </w:rPr>
        <w:t xml:space="preserve">, </w:t>
      </w:r>
      <w:r>
        <w:rPr>
          <w:lang w:eastAsia="en-US"/>
        </w:rPr>
        <w:t>sinon Lucien</w:t>
      </w:r>
      <w:r w:rsidR="00A23BF9">
        <w:rPr>
          <w:lang w:eastAsia="en-US"/>
        </w:rPr>
        <w:t xml:space="preserve">, </w:t>
      </w:r>
      <w:r>
        <w:rPr>
          <w:lang w:eastAsia="en-US"/>
        </w:rPr>
        <w:t>puisq</w:t>
      </w:r>
      <w:r>
        <w:t>ue L</w:t>
      </w:r>
      <w:r>
        <w:rPr>
          <w:lang w:eastAsia="en-US"/>
        </w:rPr>
        <w:t>ucien seul savait le lieu où on l</w:t>
      </w:r>
      <w:r w:rsidR="00A23BF9">
        <w:rPr>
          <w:lang w:eastAsia="en-US"/>
        </w:rPr>
        <w:t>’</w:t>
      </w:r>
      <w:r>
        <w:rPr>
          <w:lang w:eastAsia="en-US"/>
        </w:rPr>
        <w:t>avait cachée</w:t>
      </w:r>
      <w:r w:rsidR="00A23BF9">
        <w:rPr>
          <w:lang w:eastAsia="en-US"/>
        </w:rPr>
        <w:t> ?</w:t>
      </w:r>
    </w:p>
    <w:p w14:paraId="3465887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Perdue</w:t>
      </w:r>
      <w:r w:rsidR="00A23BF9">
        <w:rPr>
          <w:lang w:eastAsia="en-US"/>
        </w:rPr>
        <w:t xml:space="preserve"> ! </w:t>
      </w:r>
      <w:r>
        <w:rPr>
          <w:lang w:eastAsia="en-US"/>
        </w:rPr>
        <w:t>Berthe était perdue</w:t>
      </w:r>
      <w:r w:rsidR="00A23BF9">
        <w:rPr>
          <w:lang w:eastAsia="en-US"/>
        </w:rPr>
        <w:t xml:space="preserve"> ! </w:t>
      </w:r>
      <w:r>
        <w:rPr>
          <w:lang w:eastAsia="en-US"/>
        </w:rPr>
        <w:t>Il ne fallait plus espérer ni douter</w:t>
      </w:r>
      <w:r w:rsidR="00A23BF9">
        <w:rPr>
          <w:lang w:eastAsia="en-US"/>
        </w:rPr>
        <w:t>.</w:t>
      </w:r>
    </w:p>
    <w:p w14:paraId="09B8392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Lucien ne l</w:t>
      </w:r>
      <w:r w:rsidR="00A23BF9">
        <w:rPr>
          <w:lang w:eastAsia="en-US"/>
        </w:rPr>
        <w:t>’</w:t>
      </w:r>
      <w:r>
        <w:rPr>
          <w:lang w:eastAsia="en-US"/>
        </w:rPr>
        <w:t>aimait plus</w:t>
      </w:r>
      <w:r w:rsidR="00A23BF9">
        <w:rPr>
          <w:lang w:eastAsia="en-US"/>
        </w:rPr>
        <w:t> !</w:t>
      </w:r>
    </w:p>
    <w:p w14:paraId="74E34FB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Lucien</w:t>
      </w:r>
      <w:r w:rsidR="00A23BF9">
        <w:rPr>
          <w:lang w:eastAsia="en-US"/>
        </w:rPr>
        <w:t xml:space="preserve">, </w:t>
      </w:r>
      <w:r>
        <w:rPr>
          <w:lang w:eastAsia="en-US"/>
        </w:rPr>
        <w:t>qui</w:t>
      </w:r>
      <w:r w:rsidR="00A23BF9">
        <w:rPr>
          <w:lang w:eastAsia="en-US"/>
        </w:rPr>
        <w:t xml:space="preserve">, </w:t>
      </w:r>
      <w:r>
        <w:rPr>
          <w:lang w:eastAsia="en-US"/>
        </w:rPr>
        <w:t>tout à l</w:t>
      </w:r>
      <w:r w:rsidR="00A23BF9">
        <w:rPr>
          <w:lang w:eastAsia="en-US"/>
        </w:rPr>
        <w:t>’</w:t>
      </w:r>
      <w:r>
        <w:rPr>
          <w:lang w:eastAsia="en-US"/>
        </w:rPr>
        <w:t>heure encor</w:t>
      </w:r>
      <w:r w:rsidR="00A23BF9">
        <w:rPr>
          <w:lang w:eastAsia="en-US"/>
        </w:rPr>
        <w:t xml:space="preserve">, </w:t>
      </w:r>
      <w:r>
        <w:rPr>
          <w:lang w:eastAsia="en-US"/>
        </w:rPr>
        <w:t>lui disait</w:t>
      </w:r>
      <w:r w:rsidR="00A23BF9">
        <w:rPr>
          <w:lang w:eastAsia="en-US"/>
        </w:rPr>
        <w:t>…</w:t>
      </w:r>
    </w:p>
    <w:p w14:paraId="254DF3D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quand on n</w:t>
      </w:r>
      <w:r w:rsidR="00A23BF9">
        <w:rPr>
          <w:lang w:eastAsia="en-US"/>
        </w:rPr>
        <w:t>’</w:t>
      </w:r>
      <w:r>
        <w:rPr>
          <w:lang w:eastAsia="en-US"/>
        </w:rPr>
        <w:t>a plus d</w:t>
      </w:r>
      <w:r w:rsidR="00A23BF9">
        <w:rPr>
          <w:lang w:eastAsia="en-US"/>
        </w:rPr>
        <w:t>’</w:t>
      </w:r>
      <w:r>
        <w:rPr>
          <w:lang w:eastAsia="en-US"/>
        </w:rPr>
        <w:t>amour pour une pauvre malheureuse</w:t>
      </w:r>
      <w:r w:rsidR="00A23BF9">
        <w:rPr>
          <w:lang w:eastAsia="en-US"/>
        </w:rPr>
        <w:t xml:space="preserve">, </w:t>
      </w:r>
      <w:r>
        <w:rPr>
          <w:lang w:eastAsia="en-US"/>
        </w:rPr>
        <w:t>on conserve de la pitié</w:t>
      </w:r>
      <w:r w:rsidR="00A23BF9">
        <w:rPr>
          <w:lang w:eastAsia="en-US"/>
        </w:rPr>
        <w:t> !…</w:t>
      </w:r>
    </w:p>
    <w:p w14:paraId="4FEA5F7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pensait tout cela</w:t>
      </w:r>
      <w:r w:rsidR="00A23BF9">
        <w:rPr>
          <w:lang w:eastAsia="en-US"/>
        </w:rPr>
        <w:t xml:space="preserve">. </w:t>
      </w:r>
      <w:r>
        <w:rPr>
          <w:lang w:eastAsia="en-US"/>
        </w:rPr>
        <w:t>Ses yeux étaient secs</w:t>
      </w:r>
      <w:r w:rsidR="00A23BF9">
        <w:rPr>
          <w:lang w:eastAsia="en-US"/>
        </w:rPr>
        <w:t xml:space="preserve">, </w:t>
      </w:r>
      <w:r>
        <w:rPr>
          <w:lang w:eastAsia="en-US"/>
        </w:rPr>
        <w:t>son souffle haletait</w:t>
      </w:r>
      <w:r w:rsidR="00A23BF9">
        <w:rPr>
          <w:lang w:eastAsia="en-US"/>
        </w:rPr>
        <w:t>.</w:t>
      </w:r>
    </w:p>
    <w:p w14:paraId="4F702E6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se disait</w:t>
      </w:r>
      <w:r w:rsidR="00A23BF9">
        <w:rPr>
          <w:lang w:eastAsia="en-US"/>
        </w:rPr>
        <w:t> :</w:t>
      </w:r>
    </w:p>
    <w:p w14:paraId="505961B7" w14:textId="2C524B24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Il ne reviendra plus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Je ne le reverrai jamais</w:t>
      </w:r>
      <w:r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N</w:t>
      </w:r>
      <w:r>
        <w:rPr>
          <w:lang w:eastAsia="en-US"/>
        </w:rPr>
        <w:t>’</w:t>
      </w:r>
      <w:r w:rsidR="00BB5C58">
        <w:rPr>
          <w:lang w:eastAsia="en-US"/>
        </w:rPr>
        <w:t>avais-je pas comme un pressentiment</w:t>
      </w:r>
      <w:r>
        <w:rPr>
          <w:lang w:eastAsia="en-US"/>
        </w:rPr>
        <w:t xml:space="preserve"> ?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il n</w:t>
      </w:r>
      <w:r>
        <w:rPr>
          <w:lang w:eastAsia="en-US"/>
        </w:rPr>
        <w:t>’</w:t>
      </w:r>
      <w:r w:rsidR="00BB5C58">
        <w:rPr>
          <w:lang w:eastAsia="en-US"/>
        </w:rPr>
        <w:t>a pas osé affronter mon désespoir</w:t>
      </w:r>
      <w:r>
        <w:rPr>
          <w:lang w:eastAsia="en-US"/>
        </w:rPr>
        <w:t xml:space="preserve">. </w:t>
      </w:r>
      <w:r w:rsidR="00BB5C58">
        <w:rPr>
          <w:lang w:eastAsia="en-US"/>
        </w:rPr>
        <w:t>Il s</w:t>
      </w:r>
      <w:r>
        <w:rPr>
          <w:lang w:eastAsia="en-US"/>
        </w:rPr>
        <w:t>’</w:t>
      </w:r>
      <w:r w:rsidR="00BB5C58">
        <w:rPr>
          <w:lang w:eastAsia="en-US"/>
        </w:rPr>
        <w:t>est enfui</w:t>
      </w:r>
      <w:r>
        <w:rPr>
          <w:lang w:eastAsia="en-US"/>
        </w:rPr>
        <w:t xml:space="preserve">. </w:t>
      </w:r>
      <w:r w:rsidR="00BB5C58">
        <w:rPr>
          <w:lang w:eastAsia="en-US"/>
        </w:rPr>
        <w:t>Mon Dieu</w:t>
      </w:r>
      <w:r>
        <w:rPr>
          <w:lang w:eastAsia="en-US"/>
        </w:rPr>
        <w:t xml:space="preserve"> ! </w:t>
      </w:r>
      <w:r w:rsidR="00BB5C58">
        <w:rPr>
          <w:lang w:eastAsia="en-US"/>
        </w:rPr>
        <w:t>qu</w:t>
      </w:r>
      <w:r>
        <w:rPr>
          <w:lang w:eastAsia="en-US"/>
        </w:rPr>
        <w:t>’</w:t>
      </w:r>
      <w:r w:rsidR="00BB5C58">
        <w:rPr>
          <w:lang w:eastAsia="en-US"/>
        </w:rPr>
        <w:t>il soit heureux</w:t>
      </w:r>
      <w:r>
        <w:rPr>
          <w:lang w:eastAsia="en-US"/>
        </w:rPr>
        <w:t> !</w:t>
      </w:r>
    </w:p>
    <w:p w14:paraId="6733181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Ses yeux se mouillèrent enfin</w:t>
      </w:r>
      <w:r w:rsidR="00A23BF9">
        <w:rPr>
          <w:lang w:eastAsia="en-US"/>
        </w:rPr>
        <w:t xml:space="preserve">, </w:t>
      </w:r>
      <w:r>
        <w:rPr>
          <w:lang w:eastAsia="en-US"/>
        </w:rPr>
        <w:t>tandis qu</w:t>
      </w:r>
      <w:r w:rsidR="00A23BF9">
        <w:rPr>
          <w:lang w:eastAsia="en-US"/>
        </w:rPr>
        <w:t>’</w:t>
      </w:r>
      <w:r>
        <w:rPr>
          <w:lang w:eastAsia="en-US"/>
        </w:rPr>
        <w:t>elle répétait</w:t>
      </w:r>
      <w:r w:rsidR="00A23BF9">
        <w:rPr>
          <w:lang w:eastAsia="en-US"/>
        </w:rPr>
        <w:t> :</w:t>
      </w:r>
    </w:p>
    <w:p w14:paraId="724BC59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</w:t>
      </w:r>
      <w:r>
        <w:rPr>
          <w:lang w:eastAsia="en-US"/>
        </w:rPr>
        <w:t>’</w:t>
      </w:r>
      <w:r w:rsidR="00BB5C58">
        <w:rPr>
          <w:lang w:eastAsia="en-US"/>
        </w:rPr>
        <w:t>il soit heureux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Dieu</w:t>
      </w:r>
      <w:r>
        <w:rPr>
          <w:lang w:eastAsia="en-US"/>
        </w:rPr>
        <w:t xml:space="preserve"> ! </w:t>
      </w:r>
      <w:r w:rsidR="00BB5C58">
        <w:rPr>
          <w:lang w:eastAsia="en-US"/>
        </w:rPr>
        <w:t>Moi</w:t>
      </w:r>
      <w:r>
        <w:rPr>
          <w:lang w:eastAsia="en-US"/>
        </w:rPr>
        <w:t xml:space="preserve">, </w:t>
      </w:r>
      <w:r w:rsidR="00BB5C58">
        <w:rPr>
          <w:lang w:eastAsia="en-US"/>
        </w:rPr>
        <w:t>je souffrirai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je ne me plaindrai pas</w:t>
      </w:r>
      <w:r>
        <w:rPr>
          <w:lang w:eastAsia="en-US"/>
        </w:rPr>
        <w:t xml:space="preserve">, </w:t>
      </w:r>
      <w:r w:rsidR="00BB5C58">
        <w:rPr>
          <w:lang w:eastAsia="en-US"/>
        </w:rPr>
        <w:t>je vous le promets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Dieu</w:t>
      </w:r>
      <w:r>
        <w:rPr>
          <w:lang w:eastAsia="en-US"/>
        </w:rPr>
        <w:t xml:space="preserve"> ! </w:t>
      </w:r>
      <w:r w:rsidR="00BB5C58">
        <w:rPr>
          <w:lang w:eastAsia="en-US"/>
        </w:rPr>
        <w:t>si vous lui donnez ma part de bonheur</w:t>
      </w:r>
      <w:r>
        <w:rPr>
          <w:lang w:eastAsia="en-US"/>
        </w:rPr>
        <w:t>.</w:t>
      </w:r>
    </w:p>
    <w:p w14:paraId="410D10E8" w14:textId="5A8E793A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étais folle</w:t>
      </w:r>
      <w:r>
        <w:rPr>
          <w:lang w:eastAsia="en-US"/>
        </w:rPr>
        <w:t xml:space="preserve">… </w:t>
      </w:r>
      <w:r w:rsidR="00BB5C58">
        <w:rPr>
          <w:lang w:eastAsia="en-US"/>
        </w:rPr>
        <w:t>reprit-elle après un silence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Cette voix qui me disait toujours</w:t>
      </w:r>
      <w:r>
        <w:rPr>
          <w:lang w:eastAsia="en-US"/>
        </w:rPr>
        <w:t xml:space="preserve"> : </w:t>
      </w:r>
      <w:r w:rsidR="00BB5C58">
        <w:rPr>
          <w:i/>
          <w:iCs/>
          <w:lang w:eastAsia="en-US"/>
        </w:rPr>
        <w:t xml:space="preserve">Est-ce </w:t>
      </w:r>
      <w:r w:rsidR="00BB5C58">
        <w:rPr>
          <w:i/>
          <w:iCs/>
          <w:lang w:eastAsia="en-US"/>
        </w:rPr>
        <w:t>qu</w:t>
      </w:r>
      <w:r>
        <w:rPr>
          <w:i/>
          <w:iCs/>
          <w:lang w:eastAsia="en-US"/>
        </w:rPr>
        <w:t>’</w:t>
      </w:r>
      <w:r w:rsidR="00BB5C58">
        <w:rPr>
          <w:i/>
          <w:iCs/>
          <w:lang w:eastAsia="en-US"/>
        </w:rPr>
        <w:t xml:space="preserve">on </w:t>
      </w:r>
      <w:r w:rsidR="00BB5C58">
        <w:rPr>
          <w:i/>
          <w:iCs/>
          <w:lang w:eastAsia="en-US"/>
        </w:rPr>
        <w:t>épouse une aveugle</w:t>
      </w:r>
      <w:r>
        <w:rPr>
          <w:lang w:eastAsia="en-US"/>
        </w:rPr>
        <w:t xml:space="preserve"> ? </w:t>
      </w:r>
      <w:r w:rsidR="00BB5C58">
        <w:rPr>
          <w:lang w:eastAsia="en-US"/>
        </w:rPr>
        <w:t>je ne voulais pas l</w:t>
      </w:r>
      <w:r>
        <w:rPr>
          <w:lang w:eastAsia="en-US"/>
        </w:rPr>
        <w:t>’</w:t>
      </w:r>
      <w:r w:rsidR="00BB5C58">
        <w:rPr>
          <w:lang w:eastAsia="en-US"/>
        </w:rPr>
        <w:t>écouter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je l</w:t>
      </w:r>
      <w:r>
        <w:rPr>
          <w:lang w:eastAsia="en-US"/>
        </w:rPr>
        <w:t>’</w:t>
      </w:r>
      <w:r w:rsidR="00BB5C58">
        <w:rPr>
          <w:lang w:eastAsia="en-US"/>
        </w:rPr>
        <w:t>aimais tant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Vierge Marie</w:t>
      </w:r>
      <w:r>
        <w:rPr>
          <w:lang w:eastAsia="en-US"/>
        </w:rPr>
        <w:t xml:space="preserve">, </w:t>
      </w:r>
      <w:r w:rsidR="00BB5C58">
        <w:rPr>
          <w:lang w:eastAsia="en-US"/>
        </w:rPr>
        <w:t>ayez pitié</w:t>
      </w:r>
      <w:r>
        <w:rPr>
          <w:lang w:eastAsia="en-US"/>
        </w:rPr>
        <w:t xml:space="preserve"> ! </w:t>
      </w:r>
      <w:r w:rsidR="00BB5C58">
        <w:rPr>
          <w:lang w:eastAsia="en-US"/>
        </w:rPr>
        <w:t>Je l</w:t>
      </w:r>
      <w:r>
        <w:rPr>
          <w:lang w:eastAsia="en-US"/>
        </w:rPr>
        <w:t>’</w:t>
      </w:r>
      <w:r w:rsidR="00BB5C58">
        <w:rPr>
          <w:lang w:eastAsia="en-US"/>
        </w:rPr>
        <w:t>aime encore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l</w:t>
      </w:r>
      <w:r>
        <w:rPr>
          <w:lang w:eastAsia="en-US"/>
        </w:rPr>
        <w:t>’</w:t>
      </w:r>
      <w:r w:rsidR="00BB5C58">
        <w:rPr>
          <w:lang w:eastAsia="en-US"/>
        </w:rPr>
        <w:t>aimerai toujours</w:t>
      </w:r>
      <w:r>
        <w:rPr>
          <w:lang w:eastAsia="en-US"/>
        </w:rPr>
        <w:t> !</w:t>
      </w:r>
    </w:p>
    <w:p w14:paraId="36C3775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s</w:t>
      </w:r>
      <w:r w:rsidR="00A23BF9">
        <w:rPr>
          <w:lang w:eastAsia="en-US"/>
        </w:rPr>
        <w:t>’</w:t>
      </w:r>
      <w:r>
        <w:rPr>
          <w:lang w:eastAsia="en-US"/>
        </w:rPr>
        <w:t>accroupit</w:t>
      </w:r>
      <w:r w:rsidR="00A23BF9">
        <w:rPr>
          <w:lang w:eastAsia="en-US"/>
        </w:rPr>
        <w:t xml:space="preserve">, </w:t>
      </w:r>
      <w:r>
        <w:rPr>
          <w:lang w:eastAsia="en-US"/>
        </w:rPr>
        <w:t>et sa tête toucha ses genoux</w:t>
      </w:r>
      <w:r w:rsidR="00A23BF9">
        <w:rPr>
          <w:lang w:eastAsia="en-US"/>
        </w:rPr>
        <w:t>.</w:t>
      </w:r>
    </w:p>
    <w:p w14:paraId="5D12EC11" w14:textId="08081FE0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Fargeau lui-même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Fargeau</w:t>
      </w:r>
      <w:r w:rsidR="00A23BF9">
        <w:rPr>
          <w:lang w:eastAsia="en-US"/>
        </w:rPr>
        <w:t xml:space="preserve">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n</w:t>
      </w:r>
      <w:r w:rsidR="00A23BF9">
        <w:rPr>
          <w:lang w:eastAsia="en-US"/>
        </w:rPr>
        <w:t>’</w:t>
      </w:r>
      <w:r>
        <w:rPr>
          <w:lang w:eastAsia="en-US"/>
        </w:rPr>
        <w:t>aurait peut-être pas contemplé sans émotion cette douleur poignante et sans bornes</w:t>
      </w:r>
      <w:r w:rsidR="00A23BF9">
        <w:rPr>
          <w:lang w:eastAsia="en-US"/>
        </w:rPr>
        <w:t>.</w:t>
      </w:r>
    </w:p>
    <w:p w14:paraId="5A9E5114" w14:textId="47A8043F" w:rsidR="00A23BF9" w:rsidRDefault="00BB5C58" w:rsidP="00A23BF9">
      <w:pPr>
        <w:rPr>
          <w:lang w:eastAsia="en-US"/>
        </w:rPr>
      </w:pPr>
      <w:r>
        <w:rPr>
          <w:lang w:eastAsia="en-US"/>
        </w:rPr>
        <w:t>La nuit était presque entièrement tombée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Aux dernières lueurs du crépuscule</w:t>
      </w:r>
      <w:r w:rsidR="00A23BF9">
        <w:rPr>
          <w:lang w:eastAsia="en-US"/>
        </w:rPr>
        <w:t xml:space="preserve">, </w:t>
      </w:r>
      <w:r>
        <w:rPr>
          <w:lang w:eastAsia="en-US"/>
        </w:rPr>
        <w:t>on distinguait vaguement cette tête livide</w:t>
      </w:r>
      <w:r w:rsidR="00A23BF9">
        <w:rPr>
          <w:lang w:eastAsia="en-US"/>
        </w:rPr>
        <w:t xml:space="preserve">, </w:t>
      </w:r>
      <w:r>
        <w:rPr>
          <w:lang w:eastAsia="en-US"/>
        </w:rPr>
        <w:t>inondée de cheveux bruns épars</w:t>
      </w:r>
      <w:r w:rsidR="00A23BF9">
        <w:rPr>
          <w:lang w:eastAsia="en-US"/>
        </w:rPr>
        <w:t>.</w:t>
      </w:r>
    </w:p>
    <w:p w14:paraId="4314951B" w14:textId="0AFFF88A" w:rsidR="00A23BF9" w:rsidRDefault="00BB5C58" w:rsidP="00A23BF9">
      <w:pPr>
        <w:rPr>
          <w:lang w:eastAsia="en-US"/>
        </w:rPr>
      </w:pPr>
      <w:r>
        <w:rPr>
          <w:lang w:eastAsia="en-US"/>
        </w:rPr>
        <w:t>Elle était seule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abandonnée</w:t>
      </w:r>
      <w:r w:rsidR="00A23BF9">
        <w:rPr>
          <w:lang w:eastAsia="en-US"/>
        </w:rPr>
        <w:t xml:space="preserve">. </w:t>
      </w:r>
      <w:r>
        <w:rPr>
          <w:lang w:eastAsia="en-US"/>
        </w:rPr>
        <w:t>Rien qu</w:t>
      </w:r>
      <w:r w:rsidR="00A23BF9">
        <w:rPr>
          <w:lang w:eastAsia="en-US"/>
        </w:rPr>
        <w:t>’</w:t>
      </w:r>
      <w:r>
        <w:rPr>
          <w:lang w:eastAsia="en-US"/>
        </w:rPr>
        <w:t>à regarder ce pauvre corps brisé</w:t>
      </w:r>
      <w:r w:rsidR="00A23BF9">
        <w:rPr>
          <w:lang w:eastAsia="en-US"/>
        </w:rPr>
        <w:t xml:space="preserve">, </w:t>
      </w:r>
      <w:r>
        <w:rPr>
          <w:lang w:eastAsia="en-US"/>
        </w:rPr>
        <w:t>on devinait la torture déchirante qui tenait l</w:t>
      </w:r>
      <w:r w:rsidR="00A23BF9">
        <w:rPr>
          <w:lang w:eastAsia="en-US"/>
        </w:rPr>
        <w:t>’</w:t>
      </w:r>
      <w:r>
        <w:rPr>
          <w:lang w:eastAsia="en-US"/>
        </w:rPr>
        <w:t>âme</w:t>
      </w:r>
      <w:r w:rsidR="00A23BF9">
        <w:rPr>
          <w:lang w:eastAsia="en-US"/>
        </w:rPr>
        <w:t>.</w:t>
      </w:r>
    </w:p>
    <w:p w14:paraId="7CC3E53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désespoir allait venir</w:t>
      </w:r>
      <w:r w:rsidR="00A23BF9">
        <w:rPr>
          <w:lang w:eastAsia="en-US"/>
        </w:rPr>
        <w:t>…</w:t>
      </w:r>
    </w:p>
    <w:p w14:paraId="7732E6D0" w14:textId="10182335" w:rsidR="00A23BF9" w:rsidRDefault="00BB5C58" w:rsidP="00A23BF9">
      <w:pPr>
        <w:rPr>
          <w:lang w:eastAsia="en-US"/>
        </w:rPr>
      </w:pPr>
      <w:r>
        <w:rPr>
          <w:lang w:eastAsia="en-US"/>
        </w:rPr>
        <w:t>Et l</w:t>
      </w:r>
      <w:r w:rsidR="00A23BF9">
        <w:rPr>
          <w:lang w:eastAsia="en-US"/>
        </w:rPr>
        <w:t>’</w:t>
      </w:r>
      <w:r>
        <w:rPr>
          <w:lang w:eastAsia="en-US"/>
        </w:rPr>
        <w:t>idée de mort avec lui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la fièvre qui chasse la pensée chrétienne</w:t>
      </w:r>
      <w:r w:rsidR="00A23BF9">
        <w:rPr>
          <w:lang w:eastAsia="en-US"/>
        </w:rPr>
        <w:t>.</w:t>
      </w:r>
    </w:p>
    <w:p w14:paraId="4B3D3565" w14:textId="16F58223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Pauvre enfant qui naîtra dans les larmes</w:t>
      </w:r>
      <w:r>
        <w:rPr>
          <w:lang w:eastAsia="en-US"/>
        </w:rPr>
        <w:t xml:space="preserve">, </w:t>
      </w:r>
      <w:r w:rsidR="00BB5C58">
        <w:rPr>
          <w:lang w:eastAsia="en-US"/>
        </w:rPr>
        <w:t>murmura-t-elle après un long silence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pauvre enfant qui n</w:t>
      </w:r>
      <w:r>
        <w:rPr>
          <w:lang w:eastAsia="en-US"/>
        </w:rPr>
        <w:t>’</w:t>
      </w:r>
      <w:r w:rsidR="00BB5C58">
        <w:rPr>
          <w:lang w:eastAsia="en-US"/>
        </w:rPr>
        <w:t>aura pas de père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Du malheur partout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pour lui comme pour moi</w:t>
      </w:r>
      <w:r>
        <w:rPr>
          <w:lang w:eastAsia="en-US"/>
        </w:rPr>
        <w:t> !…</w:t>
      </w:r>
    </w:p>
    <w:p w14:paraId="6B420C4C" w14:textId="6441776E" w:rsidR="00A23BF9" w:rsidRDefault="00BB5C58" w:rsidP="00A23BF9">
      <w:pPr>
        <w:rPr>
          <w:lang w:eastAsia="en-US"/>
        </w:rPr>
      </w:pPr>
      <w:r>
        <w:rPr>
          <w:lang w:eastAsia="en-US"/>
        </w:rPr>
        <w:t>Ses sourcils se froncèrent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Elle songeait à Jean </w:t>
      </w:r>
      <w:proofErr w:type="spellStart"/>
      <w:r>
        <w:rPr>
          <w:lang w:eastAsia="en-US"/>
        </w:rPr>
        <w:t>Crébu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qui</w:t>
      </w:r>
      <w:r w:rsidR="00A23BF9">
        <w:rPr>
          <w:lang w:eastAsia="en-US"/>
        </w:rPr>
        <w:t xml:space="preserve">, </w:t>
      </w:r>
      <w:r>
        <w:rPr>
          <w:lang w:eastAsia="en-US"/>
        </w:rPr>
        <w:t>la nuit précédente</w:t>
      </w:r>
      <w:r w:rsidR="00A23BF9">
        <w:rPr>
          <w:lang w:eastAsia="en-US"/>
        </w:rPr>
        <w:t xml:space="preserve">, </w:t>
      </w:r>
      <w:r>
        <w:rPr>
          <w:lang w:eastAsia="en-US"/>
        </w:rPr>
        <w:t>lui avait demandé pardon de ne pas l</w:t>
      </w:r>
      <w:r w:rsidR="00A23BF9">
        <w:rPr>
          <w:lang w:eastAsia="en-US"/>
        </w:rPr>
        <w:t>’</w:t>
      </w:r>
      <w:r>
        <w:rPr>
          <w:lang w:eastAsia="en-US"/>
        </w:rPr>
        <w:t>avoir tuée quand elle était tout enfant</w:t>
      </w:r>
      <w:r w:rsidR="00A23BF9">
        <w:rPr>
          <w:lang w:eastAsia="en-US"/>
        </w:rPr>
        <w:t>…</w:t>
      </w:r>
    </w:p>
    <w:p w14:paraId="7EC4E81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l</w:t>
      </w:r>
      <w:r w:rsidR="00A23BF9">
        <w:rPr>
          <w:lang w:eastAsia="en-US"/>
        </w:rPr>
        <w:t>’</w:t>
      </w:r>
      <w:r>
        <w:rPr>
          <w:lang w:eastAsia="en-US"/>
        </w:rPr>
        <w:t>idée de mort qui venait</w:t>
      </w:r>
      <w:r w:rsidR="00A23BF9">
        <w:rPr>
          <w:lang w:eastAsia="en-US"/>
        </w:rPr>
        <w:t>.</w:t>
      </w:r>
    </w:p>
    <w:p w14:paraId="3C35188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chose irrésistible entre toutes</w:t>
      </w:r>
      <w:r w:rsidR="00A23BF9">
        <w:rPr>
          <w:lang w:eastAsia="en-US"/>
        </w:rPr>
        <w:t xml:space="preserve">, </w:t>
      </w:r>
      <w:r>
        <w:rPr>
          <w:lang w:eastAsia="en-US"/>
        </w:rPr>
        <w:t>à l</w:t>
      </w:r>
      <w:r w:rsidR="00A23BF9">
        <w:rPr>
          <w:lang w:eastAsia="en-US"/>
        </w:rPr>
        <w:t>’</w:t>
      </w:r>
      <w:r>
        <w:rPr>
          <w:lang w:eastAsia="en-US"/>
        </w:rPr>
        <w:t>heure où l</w:t>
      </w:r>
      <w:r w:rsidR="00A23BF9">
        <w:rPr>
          <w:lang w:eastAsia="en-US"/>
        </w:rPr>
        <w:t>’</w:t>
      </w:r>
      <w:r>
        <w:rPr>
          <w:lang w:eastAsia="en-US"/>
        </w:rPr>
        <w:t>on n</w:t>
      </w:r>
      <w:r w:rsidR="00A23BF9">
        <w:rPr>
          <w:lang w:eastAsia="en-US"/>
        </w:rPr>
        <w:t>’</w:t>
      </w:r>
      <w:r>
        <w:rPr>
          <w:lang w:eastAsia="en-US"/>
        </w:rPr>
        <w:t>espère plus</w:t>
      </w:r>
      <w:r w:rsidR="00A23BF9">
        <w:rPr>
          <w:lang w:eastAsia="en-US"/>
        </w:rPr>
        <w:t> !</w:t>
      </w:r>
    </w:p>
    <w:p w14:paraId="4E06455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idée qui envahit le cœur par le trou de la récente blessure</w:t>
      </w:r>
      <w:r w:rsidR="00A23BF9">
        <w:rPr>
          <w:lang w:eastAsia="en-US"/>
        </w:rPr>
        <w:t> !</w:t>
      </w:r>
    </w:p>
    <w:p w14:paraId="1D1100FA" w14:textId="28FCE8BE" w:rsidR="00A23BF9" w:rsidRDefault="00BB5C58" w:rsidP="00A23BF9">
      <w:pPr>
        <w:rPr>
          <w:lang w:eastAsia="en-US"/>
        </w:rPr>
      </w:pPr>
      <w:r>
        <w:rPr>
          <w:lang w:eastAsia="en-US"/>
        </w:rPr>
        <w:t>D</w:t>
      </w:r>
      <w:r w:rsidR="00A23BF9">
        <w:rPr>
          <w:lang w:eastAsia="en-US"/>
        </w:rPr>
        <w:t>’</w:t>
      </w:r>
      <w:r>
        <w:rPr>
          <w:lang w:eastAsia="en-US"/>
        </w:rPr>
        <w:t>ordinaire</w:t>
      </w:r>
      <w:r w:rsidR="00A23BF9">
        <w:rPr>
          <w:lang w:eastAsia="en-US"/>
        </w:rPr>
        <w:t xml:space="preserve">, </w:t>
      </w:r>
      <w:r>
        <w:rPr>
          <w:lang w:eastAsia="en-US"/>
        </w:rPr>
        <w:t>le sentiment de la maternité est puissant pour combattre les premiers conseils du suicide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Mais ici</w:t>
      </w:r>
      <w:r w:rsidR="00A23BF9">
        <w:rPr>
          <w:lang w:eastAsia="en-US"/>
        </w:rPr>
        <w:t xml:space="preserve">, </w:t>
      </w:r>
      <w:r>
        <w:rPr>
          <w:lang w:eastAsia="en-US"/>
        </w:rPr>
        <w:t>la pensée de mort était venue avec la pensée de l</w:t>
      </w:r>
      <w:r w:rsidR="00A23BF9">
        <w:rPr>
          <w:lang w:eastAsia="en-US"/>
        </w:rPr>
        <w:t>’</w:t>
      </w:r>
      <w:r>
        <w:rPr>
          <w:lang w:eastAsia="en-US"/>
        </w:rPr>
        <w:t>enfant</w:t>
      </w:r>
      <w:r w:rsidR="00A23BF9">
        <w:rPr>
          <w:lang w:eastAsia="en-US"/>
        </w:rPr>
        <w:t>.</w:t>
      </w:r>
    </w:p>
    <w:p w14:paraId="50B7F6D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Berthe mit sa tête pâle entre les deux paumes de ses mains</w:t>
      </w:r>
      <w:r w:rsidR="00A23BF9">
        <w:rPr>
          <w:lang w:eastAsia="en-US"/>
        </w:rPr>
        <w:t>.</w:t>
      </w:r>
    </w:p>
    <w:p w14:paraId="498B11FB" w14:textId="18F1E510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Dieu ne punira que moi</w:t>
      </w:r>
      <w:r>
        <w:rPr>
          <w:lang w:eastAsia="en-US"/>
        </w:rPr>
        <w:t xml:space="preserve">, </w:t>
      </w:r>
      <w:r w:rsidR="00BB5C58">
        <w:rPr>
          <w:lang w:eastAsia="en-US"/>
        </w:rPr>
        <w:t>se dit-elle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ce pauvre être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ce sera un petit ange dans le ciel</w:t>
      </w:r>
      <w:r>
        <w:rPr>
          <w:lang w:eastAsia="en-US"/>
        </w:rPr>
        <w:t> !…</w:t>
      </w:r>
    </w:p>
    <w:p w14:paraId="107186E2" w14:textId="3789650D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Dieu ne me punira pas</w:t>
      </w:r>
      <w:r>
        <w:rPr>
          <w:lang w:eastAsia="en-US"/>
        </w:rPr>
        <w:t xml:space="preserve">, </w:t>
      </w:r>
      <w:r w:rsidR="00BB5C58">
        <w:rPr>
          <w:lang w:eastAsia="en-US"/>
        </w:rPr>
        <w:t>moi non plus</w:t>
      </w:r>
      <w:r>
        <w:rPr>
          <w:lang w:eastAsia="en-US"/>
        </w:rPr>
        <w:t xml:space="preserve"> ! </w:t>
      </w:r>
      <w:r w:rsidR="00BB5C58">
        <w:rPr>
          <w:lang w:eastAsia="en-US"/>
        </w:rPr>
        <w:t>ajouta-t-elle en se redressant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n</w:t>
      </w:r>
      <w:r>
        <w:rPr>
          <w:lang w:eastAsia="en-US"/>
        </w:rPr>
        <w:t>’</w:t>
      </w:r>
      <w:r w:rsidR="00BB5C58">
        <w:rPr>
          <w:lang w:eastAsia="en-US"/>
        </w:rPr>
        <w:t>est-ce pas</w:t>
      </w:r>
      <w:r>
        <w:rPr>
          <w:lang w:eastAsia="en-US"/>
        </w:rPr>
        <w:t xml:space="preserve">, </w:t>
      </w:r>
      <w:r w:rsidR="00BB5C58">
        <w:rPr>
          <w:lang w:eastAsia="en-US"/>
        </w:rPr>
        <w:t>sainte Marie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n</w:t>
      </w:r>
      <w:r>
        <w:rPr>
          <w:lang w:eastAsia="en-US"/>
        </w:rPr>
        <w:t>’</w:t>
      </w:r>
      <w:r w:rsidR="00BB5C58">
        <w:rPr>
          <w:lang w:eastAsia="en-US"/>
        </w:rPr>
        <w:t>est-ce pas</w:t>
      </w:r>
      <w:r>
        <w:rPr>
          <w:lang w:eastAsia="en-US"/>
        </w:rPr>
        <w:t xml:space="preserve">, </w:t>
      </w:r>
      <w:r w:rsidR="00BB5C58">
        <w:rPr>
          <w:lang w:eastAsia="en-US"/>
        </w:rPr>
        <w:t>que je suis trop malheureuse</w:t>
      </w:r>
      <w:r>
        <w:rPr>
          <w:lang w:eastAsia="en-US"/>
        </w:rPr>
        <w:t> !…</w:t>
      </w:r>
    </w:p>
    <w:p w14:paraId="1A2D853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Sa poitrine se soulevait en sanglots convulsifs</w:t>
      </w:r>
      <w:r w:rsidR="00A23BF9">
        <w:rPr>
          <w:lang w:eastAsia="en-US"/>
        </w:rPr>
        <w:t>.</w:t>
      </w:r>
    </w:p>
    <w:p w14:paraId="6FC4E75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était comme une folle</w:t>
      </w:r>
      <w:r w:rsidR="00A23BF9">
        <w:rPr>
          <w:lang w:eastAsia="en-US"/>
        </w:rPr>
        <w:t>.</w:t>
      </w:r>
    </w:p>
    <w:p w14:paraId="213691F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petit chien Chéri jappait auprès d</w:t>
      </w:r>
      <w:r w:rsidR="00A23BF9">
        <w:rPr>
          <w:lang w:eastAsia="en-US"/>
        </w:rPr>
        <w:t>’</w:t>
      </w:r>
      <w:r>
        <w:rPr>
          <w:lang w:eastAsia="en-US"/>
        </w:rPr>
        <w:t>elle et la tirait par sa robe</w:t>
      </w:r>
      <w:r w:rsidR="00A23BF9">
        <w:rPr>
          <w:lang w:eastAsia="en-US"/>
        </w:rPr>
        <w:t>.</w:t>
      </w:r>
    </w:p>
    <w:p w14:paraId="5A4402EE" w14:textId="064A59DA" w:rsidR="00A23BF9" w:rsidRDefault="00BB5C58" w:rsidP="00A23BF9">
      <w:pPr>
        <w:rPr>
          <w:lang w:eastAsia="en-US"/>
        </w:rPr>
      </w:pPr>
      <w:r>
        <w:rPr>
          <w:lang w:eastAsia="en-US"/>
        </w:rPr>
        <w:t>Elle le repoussa rudement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puis elle le rappela et le couvrit de baisers en pleurant</w:t>
      </w:r>
      <w:r w:rsidR="00A23BF9">
        <w:rPr>
          <w:lang w:eastAsia="en-US"/>
        </w:rPr>
        <w:t>.</w:t>
      </w:r>
    </w:p>
    <w:p w14:paraId="4160EAF5" w14:textId="1124EA0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Adieu</w:t>
      </w:r>
      <w:r>
        <w:rPr>
          <w:lang w:eastAsia="en-US"/>
        </w:rPr>
        <w:t xml:space="preserve">, </w:t>
      </w:r>
      <w:r w:rsidR="00BB5C58">
        <w:rPr>
          <w:lang w:eastAsia="en-US"/>
        </w:rPr>
        <w:t>Chéri</w:t>
      </w:r>
      <w:r>
        <w:rPr>
          <w:lang w:eastAsia="en-US"/>
        </w:rPr>
        <w:t xml:space="preserve"> ! </w:t>
      </w:r>
      <w:r w:rsidR="00BB5C58">
        <w:rPr>
          <w:lang w:eastAsia="en-US"/>
        </w:rPr>
        <w:t>murmura-t-elle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il t</w:t>
      </w:r>
      <w:r>
        <w:rPr>
          <w:lang w:eastAsia="en-US"/>
        </w:rPr>
        <w:t>’</w:t>
      </w:r>
      <w:r w:rsidR="00BB5C58">
        <w:rPr>
          <w:lang w:eastAsia="en-US"/>
        </w:rPr>
        <w:t>embrassera encore</w:t>
      </w:r>
      <w:r>
        <w:rPr>
          <w:lang w:eastAsia="en-US"/>
        </w:rPr>
        <w:t xml:space="preserve">, </w:t>
      </w:r>
      <w:r w:rsidR="00BB5C58">
        <w:rPr>
          <w:lang w:eastAsia="en-US"/>
        </w:rPr>
        <w:t>lui</w:t>
      </w:r>
      <w:r>
        <w:rPr>
          <w:lang w:eastAsia="en-US"/>
        </w:rPr>
        <w:t xml:space="preserve">… </w:t>
      </w:r>
      <w:r w:rsidR="00BB5C58">
        <w:rPr>
          <w:lang w:eastAsia="en-US"/>
        </w:rPr>
        <w:t>moi</w:t>
      </w:r>
      <w:r>
        <w:rPr>
          <w:lang w:eastAsia="en-US"/>
        </w:rPr>
        <w:t xml:space="preserve">, </w:t>
      </w:r>
      <w:r w:rsidR="00BB5C58">
        <w:rPr>
          <w:lang w:eastAsia="en-US"/>
        </w:rPr>
        <w:t>je ne t</w:t>
      </w:r>
      <w:r>
        <w:rPr>
          <w:lang w:eastAsia="en-US"/>
        </w:rPr>
        <w:t>’</w:t>
      </w:r>
      <w:r w:rsidR="00BB5C58">
        <w:rPr>
          <w:lang w:eastAsia="en-US"/>
        </w:rPr>
        <w:t>embrasserai plus</w:t>
      </w:r>
      <w:r>
        <w:rPr>
          <w:lang w:eastAsia="en-US"/>
        </w:rPr>
        <w:t> !</w:t>
      </w:r>
    </w:p>
    <w:p w14:paraId="4DD5CC3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reprit-elle en tachant de réprimer ses sanglots</w:t>
      </w:r>
      <w:r>
        <w:rPr>
          <w:lang w:eastAsia="en-US"/>
        </w:rPr>
        <w:t xml:space="preserve">, </w:t>
      </w:r>
      <w:r w:rsidR="00BB5C58">
        <w:rPr>
          <w:lang w:eastAsia="en-US"/>
        </w:rPr>
        <w:t>je ne veux pas que tu me suives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pauvre Chéri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Demain</w:t>
      </w:r>
      <w:r>
        <w:rPr>
          <w:lang w:eastAsia="en-US"/>
        </w:rPr>
        <w:t xml:space="preserve">… </w:t>
      </w:r>
      <w:r w:rsidR="00BB5C58">
        <w:rPr>
          <w:lang w:eastAsia="en-US"/>
        </w:rPr>
        <w:t>ce soir</w:t>
      </w:r>
      <w:r>
        <w:rPr>
          <w:lang w:eastAsia="en-US"/>
        </w:rPr>
        <w:t xml:space="preserve">, </w:t>
      </w:r>
      <w:r w:rsidR="00BB5C58">
        <w:rPr>
          <w:lang w:eastAsia="en-US"/>
        </w:rPr>
        <w:t>on te retrouvera</w:t>
      </w:r>
      <w:r>
        <w:rPr>
          <w:lang w:eastAsia="en-US"/>
        </w:rPr>
        <w:t xml:space="preserve">, </w:t>
      </w:r>
      <w:r w:rsidR="00BB5C58">
        <w:rPr>
          <w:lang w:eastAsia="en-US"/>
        </w:rPr>
        <w:t>on te délivrera</w:t>
      </w:r>
      <w:r>
        <w:rPr>
          <w:lang w:eastAsia="en-US"/>
        </w:rPr>
        <w:t>…</w:t>
      </w:r>
    </w:p>
    <w:p w14:paraId="69DEFD6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le baisa une dernière fois</w:t>
      </w:r>
      <w:r w:rsidR="00A23BF9">
        <w:rPr>
          <w:lang w:eastAsia="en-US"/>
        </w:rPr>
        <w:t xml:space="preserve">, </w:t>
      </w:r>
      <w:r>
        <w:rPr>
          <w:lang w:eastAsia="en-US"/>
        </w:rPr>
        <w:t>puis elle se releva</w:t>
      </w:r>
      <w:r w:rsidR="00A23BF9">
        <w:rPr>
          <w:lang w:eastAsia="en-US"/>
        </w:rPr>
        <w:t>.</w:t>
      </w:r>
    </w:p>
    <w:p w14:paraId="5617F01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Sa tête s</w:t>
      </w:r>
      <w:r w:rsidR="00A23BF9">
        <w:rPr>
          <w:lang w:eastAsia="en-US"/>
        </w:rPr>
        <w:t>’</w:t>
      </w:r>
      <w:r>
        <w:rPr>
          <w:lang w:eastAsia="en-US"/>
        </w:rPr>
        <w:t>inclinait sur sa poitrine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son visage était sombre et résolu</w:t>
      </w:r>
      <w:r w:rsidR="00A23BF9">
        <w:rPr>
          <w:lang w:eastAsia="en-US"/>
        </w:rPr>
        <w:t>.</w:t>
      </w:r>
    </w:p>
    <w:p w14:paraId="15844FE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toucha l</w:t>
      </w:r>
      <w:r w:rsidR="00A23BF9">
        <w:rPr>
          <w:lang w:eastAsia="en-US"/>
        </w:rPr>
        <w:t>’</w:t>
      </w:r>
      <w:r>
        <w:rPr>
          <w:lang w:eastAsia="en-US"/>
        </w:rPr>
        <w:t>écorce du chêne creux pour s</w:t>
      </w:r>
      <w:r w:rsidR="00A23BF9">
        <w:rPr>
          <w:lang w:eastAsia="en-US"/>
        </w:rPr>
        <w:t>’</w:t>
      </w:r>
      <w:r>
        <w:rPr>
          <w:lang w:eastAsia="en-US"/>
        </w:rPr>
        <w:t>orienter</w:t>
      </w:r>
      <w:r w:rsidR="00A23BF9">
        <w:rPr>
          <w:lang w:eastAsia="en-US"/>
        </w:rPr>
        <w:t>.</w:t>
      </w:r>
    </w:p>
    <w:p w14:paraId="7944759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Puis elle dit</w:t>
      </w:r>
      <w:r w:rsidR="00A23BF9">
        <w:rPr>
          <w:lang w:eastAsia="en-US"/>
        </w:rPr>
        <w:t> :</w:t>
      </w:r>
    </w:p>
    <w:p w14:paraId="43371C3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Lucien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Lucien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oh Lucien</w:t>
      </w:r>
      <w:r>
        <w:rPr>
          <w:lang w:eastAsia="en-US"/>
        </w:rPr>
        <w:t> !…</w:t>
      </w:r>
    </w:p>
    <w:p w14:paraId="7EC3369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Puis encore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elle sentait des larmes monter et son cœur s</w:t>
      </w:r>
      <w:r w:rsidR="00A23BF9">
        <w:rPr>
          <w:lang w:eastAsia="en-US"/>
        </w:rPr>
        <w:t>’</w:t>
      </w:r>
      <w:r>
        <w:rPr>
          <w:lang w:eastAsia="en-US"/>
        </w:rPr>
        <w:t>amollir peut-être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s</w:t>
      </w:r>
      <w:r w:rsidR="00A23BF9">
        <w:rPr>
          <w:lang w:eastAsia="en-US"/>
        </w:rPr>
        <w:t>’</w:t>
      </w:r>
      <w:r>
        <w:rPr>
          <w:lang w:eastAsia="en-US"/>
        </w:rPr>
        <w:t>élança vers le rebord de la plate-forme en murmurant</w:t>
      </w:r>
      <w:r w:rsidR="00A23BF9">
        <w:rPr>
          <w:lang w:eastAsia="en-US"/>
        </w:rPr>
        <w:t> :</w:t>
      </w:r>
    </w:p>
    <w:p w14:paraId="0810EC2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Mon Dieu</w:t>
      </w:r>
      <w:r>
        <w:rPr>
          <w:lang w:eastAsia="en-US"/>
        </w:rPr>
        <w:t xml:space="preserve"> ! </w:t>
      </w:r>
      <w:r w:rsidR="00BB5C58">
        <w:rPr>
          <w:lang w:eastAsia="en-US"/>
        </w:rPr>
        <w:t>pardonnez-moi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Sainte Vierge</w:t>
      </w:r>
      <w:r>
        <w:rPr>
          <w:lang w:eastAsia="en-US"/>
        </w:rPr>
        <w:t xml:space="preserve">, </w:t>
      </w:r>
      <w:r w:rsidR="00BB5C58">
        <w:rPr>
          <w:lang w:eastAsia="en-US"/>
        </w:rPr>
        <w:t>ayez pitié de moi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Seigneur Jésus et sainte Marie</w:t>
      </w:r>
      <w:r>
        <w:rPr>
          <w:lang w:eastAsia="en-US"/>
        </w:rPr>
        <w:t xml:space="preserve">, </w:t>
      </w:r>
      <w:r w:rsidR="00BB5C58">
        <w:rPr>
          <w:lang w:eastAsia="en-US"/>
        </w:rPr>
        <w:t>prenez mon âme</w:t>
      </w:r>
      <w:r>
        <w:rPr>
          <w:lang w:eastAsia="en-US"/>
        </w:rPr>
        <w:t> !…</w:t>
      </w:r>
    </w:p>
    <w:p w14:paraId="48F2CEC8" w14:textId="40099692" w:rsidR="00A23BF9" w:rsidRDefault="00BB5C58" w:rsidP="00A23BF9">
      <w:pPr>
        <w:rPr>
          <w:lang w:eastAsia="en-US"/>
        </w:rPr>
      </w:pPr>
      <w:r>
        <w:rPr>
          <w:lang w:eastAsia="en-US"/>
        </w:rPr>
        <w:t>Il faisait nuit noire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Chéri rendait des plaintes en tâchant de rompre sa chaîne de soie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La </w:t>
      </w:r>
      <w:proofErr w:type="spellStart"/>
      <w:r>
        <w:rPr>
          <w:lang w:eastAsia="en-US"/>
        </w:rPr>
        <w:t>Vesvre</w:t>
      </w:r>
      <w:proofErr w:type="spellEnd"/>
      <w:r>
        <w:rPr>
          <w:lang w:eastAsia="en-US"/>
        </w:rPr>
        <w:t xml:space="preserve"> grondait sourdement au bas du précipice</w:t>
      </w:r>
      <w:r w:rsidR="00A23BF9">
        <w:rPr>
          <w:lang w:eastAsia="en-US"/>
        </w:rPr>
        <w:t>…</w:t>
      </w:r>
    </w:p>
    <w:p w14:paraId="417E3E0D" w14:textId="0C41875E" w:rsidR="00BB5C58" w:rsidRPr="00A23BF9" w:rsidRDefault="00BB5C58" w:rsidP="00A23BF9">
      <w:pPr>
        <w:keepNext/>
        <w:ind w:firstLine="0"/>
        <w:jc w:val="center"/>
        <w:rPr>
          <w:lang w:eastAsia="en-US"/>
        </w:rPr>
      </w:pPr>
      <w:r w:rsidRPr="00A23BF9">
        <w:rPr>
          <w:lang w:eastAsia="en-US"/>
        </w:rPr>
        <w:t>*</w:t>
      </w:r>
    </w:p>
    <w:p w14:paraId="468C62FF" w14:textId="77777777" w:rsidR="00A23BF9" w:rsidRDefault="00BB5C58" w:rsidP="00A23BF9">
      <w:pPr>
        <w:ind w:firstLine="0"/>
        <w:jc w:val="center"/>
        <w:rPr>
          <w:lang w:eastAsia="en-US"/>
        </w:rPr>
      </w:pPr>
      <w:r w:rsidRPr="00A23BF9">
        <w:rPr>
          <w:lang w:eastAsia="en-US"/>
        </w:rPr>
        <w:t>* *</w:t>
      </w:r>
    </w:p>
    <w:p w14:paraId="0D635B0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Les réverbères s</w:t>
      </w:r>
      <w:r w:rsidR="00A23BF9">
        <w:rPr>
          <w:lang w:eastAsia="en-US"/>
        </w:rPr>
        <w:t>’</w:t>
      </w:r>
      <w:r>
        <w:rPr>
          <w:lang w:eastAsia="en-US"/>
        </w:rPr>
        <w:t>allumaient quand Lucien entra dans la première rue</w:t>
      </w:r>
      <w:r w:rsidR="00A23BF9">
        <w:rPr>
          <w:lang w:eastAsia="en-US"/>
        </w:rPr>
        <w:t>.</w:t>
      </w:r>
    </w:p>
    <w:p w14:paraId="411EA68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Lucien ouvrit la porte d</w:t>
      </w:r>
      <w:r w:rsidR="00A23BF9">
        <w:rPr>
          <w:lang w:eastAsia="en-US"/>
        </w:rPr>
        <w:t>’</w:t>
      </w:r>
      <w:r>
        <w:rPr>
          <w:lang w:eastAsia="en-US"/>
        </w:rPr>
        <w:t>un cabaret et demanda</w:t>
      </w:r>
      <w:r w:rsidR="00A23BF9">
        <w:rPr>
          <w:lang w:eastAsia="en-US"/>
        </w:rPr>
        <w:t> :</w:t>
      </w:r>
    </w:p>
    <w:p w14:paraId="0F193FD4" w14:textId="5F965724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Savez-vous où demeure </w:t>
      </w:r>
      <w:r>
        <w:rPr>
          <w:lang w:eastAsia="en-US"/>
        </w:rPr>
        <w:t>M. </w:t>
      </w:r>
      <w:r w:rsidR="00BB5C58">
        <w:rPr>
          <w:lang w:eastAsia="en-US"/>
        </w:rPr>
        <w:t xml:space="preserve">Honoré </w:t>
      </w:r>
      <w:proofErr w:type="spellStart"/>
      <w:r w:rsidR="00BB5C58">
        <w:rPr>
          <w:lang w:eastAsia="en-US"/>
        </w:rPr>
        <w:t>Crébu</w:t>
      </w:r>
      <w:proofErr w:type="spellEnd"/>
      <w:r w:rsidR="00BB5C58">
        <w:rPr>
          <w:lang w:eastAsia="en-US"/>
        </w:rPr>
        <w:t xml:space="preserve"> de </w:t>
      </w:r>
      <w:proofErr w:type="spellStart"/>
      <w:r w:rsidR="00BB5C58">
        <w:rPr>
          <w:lang w:eastAsia="en-US"/>
        </w:rPr>
        <w:t>Pélihou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vous autres</w:t>
      </w:r>
      <w:r>
        <w:rPr>
          <w:lang w:eastAsia="en-US"/>
        </w:rPr>
        <w:t> ?</w:t>
      </w:r>
    </w:p>
    <w:p w14:paraId="117B78D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Non fait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répondit le cabaretier</w:t>
      </w:r>
      <w:r>
        <w:rPr>
          <w:lang w:eastAsia="en-US"/>
        </w:rPr>
        <w:t xml:space="preserve">. </w:t>
      </w:r>
      <w:r w:rsidR="00BB5C58">
        <w:rPr>
          <w:lang w:eastAsia="en-US"/>
        </w:rPr>
        <w:t>Et les hôtes ajoutèrent avec ensemble</w:t>
      </w:r>
      <w:r>
        <w:rPr>
          <w:lang w:eastAsia="en-US"/>
        </w:rPr>
        <w:t> :</w:t>
      </w:r>
    </w:p>
    <w:p w14:paraId="756B41F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dame non</w:t>
      </w:r>
      <w:r>
        <w:rPr>
          <w:lang w:eastAsia="en-US"/>
        </w:rPr>
        <w:t xml:space="preserve">, </w:t>
      </w:r>
      <w:r w:rsidR="00BB5C58">
        <w:rPr>
          <w:lang w:eastAsia="en-US"/>
        </w:rPr>
        <w:t>par exemple</w:t>
      </w:r>
      <w:r>
        <w:rPr>
          <w:lang w:eastAsia="en-US"/>
        </w:rPr>
        <w:t> !</w:t>
      </w:r>
    </w:p>
    <w:p w14:paraId="5C33F9F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Lucien referma la porte</w:t>
      </w:r>
      <w:r w:rsidR="00A23BF9">
        <w:rPr>
          <w:lang w:eastAsia="en-US"/>
        </w:rPr>
        <w:t>.</w:t>
      </w:r>
    </w:p>
    <w:p w14:paraId="10C288D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Lucien se disait cependant</w:t>
      </w:r>
      <w:r w:rsidR="00A23BF9">
        <w:rPr>
          <w:lang w:eastAsia="en-US"/>
        </w:rPr>
        <w:t> :</w:t>
      </w:r>
    </w:p>
    <w:p w14:paraId="562A51B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Ah çà</w:t>
      </w:r>
      <w:r>
        <w:rPr>
          <w:lang w:eastAsia="en-US"/>
        </w:rPr>
        <w:t xml:space="preserve"> ! </w:t>
      </w:r>
      <w:r w:rsidR="00BB5C58">
        <w:rPr>
          <w:lang w:eastAsia="en-US"/>
        </w:rPr>
        <w:t>voilà qui est étrange</w:t>
      </w:r>
      <w:r>
        <w:rPr>
          <w:lang w:eastAsia="en-US"/>
        </w:rPr>
        <w:t xml:space="preserve"> ! </w:t>
      </w:r>
      <w:r w:rsidR="00BB5C58">
        <w:rPr>
          <w:lang w:eastAsia="en-US"/>
        </w:rPr>
        <w:t>Un homme qui s</w:t>
      </w:r>
      <w:r>
        <w:rPr>
          <w:lang w:eastAsia="en-US"/>
        </w:rPr>
        <w:t>’</w:t>
      </w:r>
      <w:r w:rsidR="00BB5C58">
        <w:rPr>
          <w:lang w:eastAsia="en-US"/>
        </w:rPr>
        <w:t xml:space="preserve">appelle </w:t>
      </w:r>
      <w:proofErr w:type="spellStart"/>
      <w:r w:rsidR="00BB5C58">
        <w:rPr>
          <w:lang w:eastAsia="en-US"/>
        </w:rPr>
        <w:t>Crébu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et que je ne connais pas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Un homme qui demeure à Vitré</w:t>
      </w:r>
      <w:r>
        <w:rPr>
          <w:lang w:eastAsia="en-US"/>
        </w:rPr>
        <w:t xml:space="preserve">, </w:t>
      </w:r>
      <w:r w:rsidR="00BB5C58">
        <w:rPr>
          <w:lang w:eastAsia="en-US"/>
        </w:rPr>
        <w:t>et qu</w:t>
      </w:r>
      <w:r>
        <w:rPr>
          <w:lang w:eastAsia="en-US"/>
        </w:rPr>
        <w:t>’</w:t>
      </w:r>
      <w:r w:rsidR="00BB5C58">
        <w:rPr>
          <w:lang w:eastAsia="en-US"/>
        </w:rPr>
        <w:t>on ne connaît pas</w:t>
      </w:r>
      <w:r>
        <w:rPr>
          <w:lang w:eastAsia="en-US"/>
        </w:rPr>
        <w:t> !…</w:t>
      </w:r>
    </w:p>
    <w:p w14:paraId="25ACAA47" w14:textId="1207F40D" w:rsidR="00A23BF9" w:rsidRDefault="00BB5C58" w:rsidP="00A23BF9">
      <w:pPr>
        <w:rPr>
          <w:lang w:eastAsia="en-US"/>
        </w:rPr>
      </w:pPr>
      <w:r>
        <w:rPr>
          <w:lang w:eastAsia="en-US"/>
        </w:rPr>
        <w:t>Il regardait de nouveau l</w:t>
      </w:r>
      <w:r w:rsidR="00A23BF9">
        <w:rPr>
          <w:lang w:eastAsia="en-US"/>
        </w:rPr>
        <w:t>’</w:t>
      </w:r>
      <w:r>
        <w:rPr>
          <w:lang w:eastAsia="en-US"/>
        </w:rPr>
        <w:t>adresse de la lettre qui portait très bien</w:t>
      </w:r>
      <w:r w:rsidR="00A23BF9">
        <w:rPr>
          <w:lang w:eastAsia="en-US"/>
        </w:rPr>
        <w:t> : « </w:t>
      </w:r>
      <w:r>
        <w:rPr>
          <w:lang w:eastAsia="en-US"/>
        </w:rPr>
        <w:t xml:space="preserve">Monsieur Honoré </w:t>
      </w:r>
      <w:proofErr w:type="spellStart"/>
      <w:r>
        <w:rPr>
          <w:lang w:eastAsia="en-US"/>
        </w:rPr>
        <w:t>Crébu</w:t>
      </w:r>
      <w:proofErr w:type="spellEnd"/>
      <w:r>
        <w:rPr>
          <w:lang w:eastAsia="en-US"/>
        </w:rPr>
        <w:t xml:space="preserve"> de </w:t>
      </w:r>
      <w:proofErr w:type="spellStart"/>
      <w:r>
        <w:rPr>
          <w:lang w:eastAsia="en-US"/>
        </w:rPr>
        <w:t>Pélihou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à Vitré</w:t>
      </w:r>
      <w:r w:rsidR="00A23BF9">
        <w:rPr>
          <w:lang w:eastAsia="en-US"/>
        </w:rPr>
        <w:t>. »</w:t>
      </w:r>
    </w:p>
    <w:p w14:paraId="245ED2F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Lucien ouvrit une autre porte et demanda de nouveau</w:t>
      </w:r>
      <w:r w:rsidR="00A23BF9">
        <w:rPr>
          <w:lang w:eastAsia="en-US"/>
        </w:rPr>
        <w:t> :</w:t>
      </w:r>
    </w:p>
    <w:p w14:paraId="3B69883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Même réponse</w:t>
      </w:r>
      <w:r w:rsidR="00A23BF9">
        <w:rPr>
          <w:lang w:eastAsia="en-US"/>
        </w:rPr>
        <w:t>.</w:t>
      </w:r>
    </w:p>
    <w:p w14:paraId="36D7C6A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ouvrit une troisième porte</w:t>
      </w:r>
      <w:r w:rsidR="00A23BF9">
        <w:rPr>
          <w:lang w:eastAsia="en-US"/>
        </w:rPr>
        <w:t xml:space="preserve">, </w:t>
      </w:r>
      <w:r>
        <w:rPr>
          <w:lang w:eastAsia="en-US"/>
        </w:rPr>
        <w:t>une quatrième</w:t>
      </w:r>
      <w:r w:rsidR="00A23BF9">
        <w:rPr>
          <w:lang w:eastAsia="en-US"/>
        </w:rPr>
        <w:t xml:space="preserve">… </w:t>
      </w:r>
      <w:r>
        <w:rPr>
          <w:lang w:eastAsia="en-US"/>
        </w:rPr>
        <w:t>Il en ouvrit quinze</w:t>
      </w:r>
      <w:r w:rsidR="00A23BF9">
        <w:rPr>
          <w:lang w:eastAsia="en-US"/>
        </w:rPr>
        <w:t xml:space="preserve">, </w:t>
      </w:r>
      <w:r>
        <w:rPr>
          <w:lang w:eastAsia="en-US"/>
        </w:rPr>
        <w:t>vingt</w:t>
      </w:r>
      <w:r w:rsidR="00A23BF9">
        <w:rPr>
          <w:lang w:eastAsia="en-US"/>
        </w:rPr>
        <w:t xml:space="preserve">, </w:t>
      </w:r>
      <w:r>
        <w:rPr>
          <w:lang w:eastAsia="en-US"/>
        </w:rPr>
        <w:t>trente</w:t>
      </w:r>
      <w:r w:rsidR="00A23BF9">
        <w:rPr>
          <w:lang w:eastAsia="en-US"/>
        </w:rPr>
        <w:t>.</w:t>
      </w:r>
    </w:p>
    <w:p w14:paraId="4A433A4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De guerre lasse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comme il allait s</w:t>
      </w:r>
      <w:r w:rsidR="00A23BF9">
        <w:rPr>
          <w:lang w:eastAsia="en-US"/>
        </w:rPr>
        <w:t>’</w:t>
      </w:r>
      <w:r>
        <w:rPr>
          <w:lang w:eastAsia="en-US"/>
        </w:rPr>
        <w:t>en retourner</w:t>
      </w:r>
      <w:r w:rsidR="00A23BF9">
        <w:rPr>
          <w:lang w:eastAsia="en-US"/>
        </w:rPr>
        <w:t xml:space="preserve">, </w:t>
      </w:r>
      <w:r>
        <w:rPr>
          <w:lang w:eastAsia="en-US"/>
        </w:rPr>
        <w:t>une bonne femme lui dit</w:t>
      </w:r>
      <w:r w:rsidR="00A23BF9">
        <w:rPr>
          <w:lang w:eastAsia="en-US"/>
        </w:rPr>
        <w:t> :</w:t>
      </w:r>
    </w:p>
    <w:p w14:paraId="2BC0E75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Il y a le père Honoré</w:t>
      </w:r>
      <w:r>
        <w:rPr>
          <w:lang w:eastAsia="en-US"/>
        </w:rPr>
        <w:t xml:space="preserve">, </w:t>
      </w:r>
      <w:r w:rsidR="00BB5C58">
        <w:rPr>
          <w:lang w:eastAsia="en-US"/>
        </w:rPr>
        <w:t>le happe-monnaie</w:t>
      </w:r>
      <w:r>
        <w:rPr>
          <w:lang w:eastAsia="en-US"/>
        </w:rPr>
        <w:t xml:space="preserve">, </w:t>
      </w:r>
      <w:r w:rsidR="00BB5C58">
        <w:rPr>
          <w:lang w:eastAsia="en-US"/>
        </w:rPr>
        <w:t>qui reste au cul-de-sac du Puits-Rondel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</w:t>
      </w:r>
      <w:r>
        <w:rPr>
          <w:lang w:eastAsia="en-US"/>
        </w:rPr>
        <w:t xml:space="preserve">, </w:t>
      </w:r>
      <w:r w:rsidR="00BB5C58">
        <w:rPr>
          <w:lang w:eastAsia="en-US"/>
        </w:rPr>
        <w:t>dites donc</w:t>
      </w:r>
      <w:r>
        <w:rPr>
          <w:lang w:eastAsia="en-US"/>
        </w:rPr>
        <w:t xml:space="preserve">, </w:t>
      </w:r>
      <w:r w:rsidR="00BB5C58">
        <w:rPr>
          <w:lang w:eastAsia="en-US"/>
        </w:rPr>
        <w:t>le cierge est donc tombé au château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Lucien</w:t>
      </w:r>
      <w:r>
        <w:rPr>
          <w:lang w:eastAsia="en-US"/>
        </w:rPr>
        <w:t> ?</w:t>
      </w:r>
    </w:p>
    <w:p w14:paraId="13A0B4A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où diable le prenez-vous</w:t>
      </w:r>
      <w:r>
        <w:rPr>
          <w:lang w:eastAsia="en-US"/>
        </w:rPr>
        <w:t xml:space="preserve">, </w:t>
      </w:r>
      <w:r w:rsidR="00BB5C58">
        <w:rPr>
          <w:lang w:eastAsia="en-US"/>
        </w:rPr>
        <w:t>le cul-de-sac du Puits-Rondel</w:t>
      </w:r>
      <w:r>
        <w:rPr>
          <w:lang w:eastAsia="en-US"/>
        </w:rPr>
        <w:t> ?</w:t>
      </w:r>
    </w:p>
    <w:p w14:paraId="44AEA1A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Derrière l</w:t>
      </w:r>
      <w:r>
        <w:rPr>
          <w:lang w:eastAsia="en-US"/>
        </w:rPr>
        <w:t>’</w:t>
      </w:r>
      <w:r w:rsidR="00BB5C58">
        <w:rPr>
          <w:lang w:eastAsia="en-US"/>
        </w:rPr>
        <w:t>hôpital</w:t>
      </w:r>
      <w:r>
        <w:rPr>
          <w:lang w:eastAsia="en-US"/>
        </w:rPr>
        <w:t xml:space="preserve">… </w:t>
      </w:r>
      <w:r w:rsidR="00BB5C58">
        <w:rPr>
          <w:lang w:eastAsia="en-US"/>
        </w:rPr>
        <w:t>un vide-bouteilles qui est sur la gauche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le cierge</w:t>
      </w:r>
      <w:r>
        <w:rPr>
          <w:lang w:eastAsia="en-US"/>
        </w:rPr>
        <w:t> ?</w:t>
      </w:r>
    </w:p>
    <w:p w14:paraId="321EEE2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Lucien courait déjà du côté de l</w:t>
      </w:r>
      <w:r w:rsidR="00A23BF9">
        <w:rPr>
          <w:lang w:eastAsia="en-US"/>
        </w:rPr>
        <w:t>’</w:t>
      </w:r>
      <w:r>
        <w:rPr>
          <w:lang w:eastAsia="en-US"/>
        </w:rPr>
        <w:t>hôpital</w:t>
      </w:r>
      <w:r w:rsidR="00A23BF9">
        <w:rPr>
          <w:lang w:eastAsia="en-US"/>
        </w:rPr>
        <w:t>.</w:t>
      </w:r>
    </w:p>
    <w:p w14:paraId="13C2753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y avait dans Vitré</w:t>
      </w:r>
      <w:r w:rsidR="00A23BF9">
        <w:rPr>
          <w:lang w:eastAsia="en-US"/>
        </w:rPr>
        <w:t xml:space="preserve">, </w:t>
      </w:r>
      <w:r>
        <w:rPr>
          <w:lang w:eastAsia="en-US"/>
        </w:rPr>
        <w:t>non-seulement un homme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encore un endroit qu</w:t>
      </w:r>
      <w:r w:rsidR="00A23BF9">
        <w:rPr>
          <w:lang w:eastAsia="en-US"/>
        </w:rPr>
        <w:t>’</w:t>
      </w:r>
      <w:r>
        <w:rPr>
          <w:lang w:eastAsia="en-US"/>
        </w:rPr>
        <w:t>il ne connaissait pas</w:t>
      </w:r>
      <w:r w:rsidR="00A23BF9">
        <w:rPr>
          <w:lang w:eastAsia="en-US"/>
        </w:rPr>
        <w:t> !</w:t>
      </w:r>
    </w:p>
    <w:p w14:paraId="4CC7F22B" w14:textId="60BBC34B" w:rsidR="00A23BF9" w:rsidRDefault="00BB5C58" w:rsidP="00A23BF9">
      <w:pPr>
        <w:rPr>
          <w:lang w:eastAsia="en-US"/>
        </w:rPr>
      </w:pPr>
      <w:r>
        <w:rPr>
          <w:lang w:eastAsia="en-US"/>
        </w:rPr>
        <w:t>Un joli endroit</w:t>
      </w:r>
      <w:r w:rsidR="00A23BF9">
        <w:rPr>
          <w:lang w:eastAsia="en-US"/>
        </w:rPr>
        <w:t xml:space="preserve">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Ce vide-bouteilles</w:t>
      </w:r>
      <w:r w:rsidR="00A23BF9">
        <w:rPr>
          <w:lang w:eastAsia="en-US"/>
        </w:rPr>
        <w:t xml:space="preserve">, </w:t>
      </w:r>
      <w:r>
        <w:rPr>
          <w:lang w:eastAsia="en-US"/>
        </w:rPr>
        <w:t>appelé cul-de-sac du Puits-Rondel</w:t>
      </w:r>
      <w:r w:rsidR="00A23BF9">
        <w:rPr>
          <w:lang w:eastAsia="en-US"/>
        </w:rPr>
        <w:t xml:space="preserve">, </w:t>
      </w:r>
      <w:r>
        <w:rPr>
          <w:lang w:eastAsia="en-US"/>
        </w:rPr>
        <w:t>se composait de cinq ou six masures bâties bien longtemps avant le déluge</w:t>
      </w:r>
      <w:r w:rsidR="00A23BF9">
        <w:rPr>
          <w:lang w:eastAsia="en-US"/>
        </w:rPr>
        <w:t>.</w:t>
      </w:r>
    </w:p>
    <w:p w14:paraId="42DE420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Elles étaient habitées par les mendiants de Vitré</w:t>
      </w:r>
      <w:r w:rsidR="00A23BF9">
        <w:rPr>
          <w:lang w:eastAsia="en-US"/>
        </w:rPr>
        <w:t>.</w:t>
      </w:r>
    </w:p>
    <w:p w14:paraId="7F2D3617" w14:textId="16610ADF" w:rsidR="00A23BF9" w:rsidRDefault="00BB5C58" w:rsidP="00A23BF9">
      <w:pPr>
        <w:rPr>
          <w:lang w:eastAsia="en-US"/>
        </w:rPr>
      </w:pPr>
      <w:r>
        <w:rPr>
          <w:lang w:eastAsia="en-US"/>
        </w:rPr>
        <w:t>Ce serait ici une occasion de faire 1</w:t>
      </w:r>
      <w:r w:rsidR="00A23BF9">
        <w:rPr>
          <w:lang w:eastAsia="en-US"/>
        </w:rPr>
        <w:t>°</w:t>
      </w:r>
      <w:r>
        <w:rPr>
          <w:lang w:eastAsia="en-US"/>
        </w:rPr>
        <w:t>un peu de pittoresque 2</w:t>
      </w:r>
      <w:r w:rsidR="00A23BF9">
        <w:rPr>
          <w:lang w:eastAsia="en-US"/>
        </w:rPr>
        <w:t>°</w:t>
      </w:r>
      <w:r>
        <w:rPr>
          <w:lang w:eastAsia="en-US"/>
        </w:rPr>
        <w:t>pas mal de philosophie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Mais nous n</w:t>
      </w:r>
      <w:r w:rsidR="00A23BF9">
        <w:rPr>
          <w:lang w:eastAsia="en-US"/>
        </w:rPr>
        <w:t>’</w:t>
      </w:r>
      <w:r>
        <w:rPr>
          <w:lang w:eastAsia="en-US"/>
        </w:rPr>
        <w:t>avons pas le temps</w:t>
      </w:r>
      <w:r w:rsidR="00A23BF9">
        <w:rPr>
          <w:lang w:eastAsia="en-US"/>
        </w:rPr>
        <w:t xml:space="preserve">. </w:t>
      </w:r>
      <w:r>
        <w:rPr>
          <w:lang w:eastAsia="en-US"/>
        </w:rPr>
        <w:t>Au Puits-Rondel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réverbères étaient inconnus</w:t>
      </w:r>
      <w:r w:rsidR="00A23BF9">
        <w:rPr>
          <w:lang w:eastAsia="en-US"/>
        </w:rPr>
        <w:t>.</w:t>
      </w:r>
    </w:p>
    <w:p w14:paraId="66650FB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Lucien heurta à une porte vermoulue qui lui fut ouverte par une eau-forte de Callot</w:t>
      </w:r>
      <w:r w:rsidR="00A23BF9">
        <w:rPr>
          <w:lang w:eastAsia="en-US"/>
        </w:rPr>
        <w:t>.</w:t>
      </w:r>
    </w:p>
    <w:p w14:paraId="09C5B04A" w14:textId="1A3B7EB1" w:rsidR="00A23BF9" w:rsidRDefault="00A23BF9" w:rsidP="00A23BF9">
      <w:pPr>
        <w:rPr>
          <w:lang w:eastAsia="en-US"/>
        </w:rPr>
      </w:pPr>
      <w:r>
        <w:rPr>
          <w:lang w:eastAsia="en-US"/>
        </w:rPr>
        <w:t>— M. </w:t>
      </w:r>
      <w:r w:rsidR="00BB5C58">
        <w:rPr>
          <w:lang w:eastAsia="en-US"/>
        </w:rPr>
        <w:t>Honoré</w:t>
      </w:r>
      <w:r>
        <w:rPr>
          <w:lang w:eastAsia="en-US"/>
        </w:rPr>
        <w:t xml:space="preserve"> ? </w:t>
      </w:r>
      <w:r w:rsidR="00BB5C58">
        <w:rPr>
          <w:lang w:eastAsia="en-US"/>
        </w:rPr>
        <w:t>demanda-t-il</w:t>
      </w:r>
      <w:r>
        <w:rPr>
          <w:lang w:eastAsia="en-US"/>
        </w:rPr>
        <w:t>.</w:t>
      </w:r>
    </w:p>
    <w:p w14:paraId="67D424C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Un petit liard</w:t>
      </w:r>
      <w:r>
        <w:rPr>
          <w:lang w:eastAsia="en-US"/>
        </w:rPr>
        <w:t xml:space="preserve">, </w:t>
      </w:r>
      <w:r w:rsidR="00BB5C58">
        <w:rPr>
          <w:lang w:eastAsia="en-US"/>
        </w:rPr>
        <w:t>repartit l</w:t>
      </w:r>
      <w:r>
        <w:rPr>
          <w:lang w:eastAsia="en-US"/>
        </w:rPr>
        <w:t>’</w:t>
      </w:r>
      <w:r w:rsidR="00BB5C58">
        <w:rPr>
          <w:lang w:eastAsia="en-US"/>
        </w:rPr>
        <w:t>eau-forte de Callot</w:t>
      </w:r>
      <w:r>
        <w:rPr>
          <w:lang w:eastAsia="en-US"/>
        </w:rPr>
        <w:t xml:space="preserve">, </w:t>
      </w:r>
      <w:r w:rsidR="00BB5C58">
        <w:rPr>
          <w:lang w:eastAsia="en-US"/>
        </w:rPr>
        <w:t>en exécutant horriblement un tour d</w:t>
      </w:r>
      <w:r>
        <w:rPr>
          <w:lang w:eastAsia="en-US"/>
        </w:rPr>
        <w:t>’</w:t>
      </w:r>
      <w:r w:rsidR="00BB5C58">
        <w:rPr>
          <w:lang w:eastAsia="en-US"/>
        </w:rPr>
        <w:t>épaule de gueux</w:t>
      </w:r>
      <w:r>
        <w:rPr>
          <w:lang w:eastAsia="en-US"/>
        </w:rPr>
        <w:t>.</w:t>
      </w:r>
    </w:p>
    <w:p w14:paraId="363777E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Lucien donna un gros sou</w:t>
      </w:r>
      <w:r w:rsidR="00A23BF9">
        <w:rPr>
          <w:lang w:eastAsia="en-US"/>
        </w:rPr>
        <w:t>.</w:t>
      </w:r>
    </w:p>
    <w:p w14:paraId="79C9806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eau-forte le prit pour un évêque déguisé et faillit tomber à la renverse</w:t>
      </w:r>
      <w:r w:rsidR="00A23BF9">
        <w:rPr>
          <w:lang w:eastAsia="en-US"/>
        </w:rPr>
        <w:t>.</w:t>
      </w:r>
    </w:p>
    <w:p w14:paraId="044E5B30" w14:textId="03D55FD2" w:rsidR="00A23BF9" w:rsidRDefault="00A23BF9" w:rsidP="00A23BF9">
      <w:pPr>
        <w:rPr>
          <w:lang w:eastAsia="en-US"/>
        </w:rPr>
      </w:pPr>
      <w:r>
        <w:rPr>
          <w:lang w:eastAsia="en-US"/>
        </w:rPr>
        <w:t>— M. </w:t>
      </w:r>
      <w:r w:rsidR="00BB5C58">
        <w:rPr>
          <w:lang w:eastAsia="en-US"/>
        </w:rPr>
        <w:t>Honoré</w:t>
      </w:r>
      <w:r>
        <w:rPr>
          <w:lang w:eastAsia="en-US"/>
        </w:rPr>
        <w:t xml:space="preserve"> ? </w:t>
      </w:r>
      <w:r w:rsidR="00BB5C58">
        <w:rPr>
          <w:lang w:eastAsia="en-US"/>
        </w:rPr>
        <w:t>dit-elle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le happe-monnaie</w:t>
      </w:r>
      <w:r>
        <w:rPr>
          <w:lang w:eastAsia="en-US"/>
        </w:rPr>
        <w:t xml:space="preserve"> ? </w:t>
      </w:r>
      <w:r w:rsidR="00BB5C58">
        <w:rPr>
          <w:lang w:eastAsia="en-US"/>
        </w:rPr>
        <w:t>merci</w:t>
      </w:r>
      <w:r>
        <w:rPr>
          <w:lang w:eastAsia="en-US"/>
        </w:rPr>
        <w:t xml:space="preserve">, </w:t>
      </w:r>
      <w:r w:rsidR="00BB5C58">
        <w:rPr>
          <w:lang w:eastAsia="en-US"/>
        </w:rPr>
        <w:t>quoique ça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bon chrétien</w:t>
      </w:r>
      <w:r>
        <w:rPr>
          <w:lang w:eastAsia="en-US"/>
        </w:rPr>
        <w:t>. M. </w:t>
      </w:r>
      <w:r w:rsidR="00BB5C58">
        <w:rPr>
          <w:lang w:eastAsia="en-US"/>
        </w:rPr>
        <w:t>Honoré demeure en haut de la maison du fond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il dort pour ne pas brûler sa résine</w:t>
      </w:r>
      <w:r>
        <w:rPr>
          <w:lang w:eastAsia="en-US"/>
        </w:rPr>
        <w:t>.</w:t>
      </w:r>
    </w:p>
    <w:p w14:paraId="029D64B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Lucien entra vaillamment dans la boue qui formait le sol du cul-de-sac et gagna la maison du fond</w:t>
      </w:r>
      <w:r w:rsidR="00A23BF9">
        <w:rPr>
          <w:lang w:eastAsia="en-US"/>
        </w:rPr>
        <w:t>.</w:t>
      </w:r>
    </w:p>
    <w:p w14:paraId="468D54C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Comme il était adroit et leste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ne se cassa le cou que cinq fois en montant l</w:t>
      </w:r>
      <w:r w:rsidR="00A23BF9">
        <w:rPr>
          <w:lang w:eastAsia="en-US"/>
        </w:rPr>
        <w:t>’</w:t>
      </w:r>
      <w:r>
        <w:rPr>
          <w:lang w:eastAsia="en-US"/>
        </w:rPr>
        <w:t>échelle qui conduisait aux étages supérieurs</w:t>
      </w:r>
      <w:r w:rsidR="00A23BF9">
        <w:rPr>
          <w:lang w:eastAsia="en-US"/>
        </w:rPr>
        <w:t>.</w:t>
      </w:r>
    </w:p>
    <w:p w14:paraId="507B757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noir comme la gueule d</w:t>
      </w:r>
      <w:r w:rsidR="00A23BF9">
        <w:rPr>
          <w:lang w:eastAsia="en-US"/>
        </w:rPr>
        <w:t>’</w:t>
      </w:r>
      <w:r>
        <w:rPr>
          <w:lang w:eastAsia="en-US"/>
        </w:rPr>
        <w:t>un four</w:t>
      </w:r>
      <w:r w:rsidR="00A23BF9">
        <w:rPr>
          <w:lang w:eastAsia="en-US"/>
        </w:rPr>
        <w:t>.</w:t>
      </w:r>
    </w:p>
    <w:p w14:paraId="46FD66E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frappa longtemps avec la crosse de son fusil</w:t>
      </w:r>
      <w:r w:rsidR="00A23BF9">
        <w:rPr>
          <w:lang w:eastAsia="en-US"/>
        </w:rPr>
        <w:t xml:space="preserve">. </w:t>
      </w:r>
      <w:r>
        <w:rPr>
          <w:lang w:eastAsia="en-US"/>
        </w:rPr>
        <w:t>Personne ne répondait</w:t>
      </w:r>
      <w:r w:rsidR="00A23BF9">
        <w:rPr>
          <w:lang w:eastAsia="en-US"/>
        </w:rPr>
        <w:t>.</w:t>
      </w:r>
    </w:p>
    <w:p w14:paraId="0F02AAD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Enfin une porte s</w:t>
      </w:r>
      <w:r w:rsidR="00A23BF9">
        <w:rPr>
          <w:lang w:eastAsia="en-US"/>
        </w:rPr>
        <w:t>’</w:t>
      </w:r>
      <w:r>
        <w:rPr>
          <w:lang w:eastAsia="en-US"/>
        </w:rPr>
        <w:t>ouvrit</w:t>
      </w:r>
      <w:r w:rsidR="00A23BF9">
        <w:rPr>
          <w:lang w:eastAsia="en-US"/>
        </w:rPr>
        <w:t xml:space="preserve">. </w:t>
      </w:r>
      <w:r>
        <w:rPr>
          <w:lang w:eastAsia="en-US"/>
        </w:rPr>
        <w:t>Lucien</w:t>
      </w:r>
      <w:r w:rsidR="00A23BF9">
        <w:rPr>
          <w:lang w:eastAsia="en-US"/>
        </w:rPr>
        <w:t xml:space="preserve">, </w:t>
      </w:r>
      <w:r>
        <w:rPr>
          <w:lang w:eastAsia="en-US"/>
        </w:rPr>
        <w:t>dont les yeux s</w:t>
      </w:r>
      <w:r w:rsidR="00A23BF9">
        <w:rPr>
          <w:lang w:eastAsia="en-US"/>
        </w:rPr>
        <w:t>’</w:t>
      </w:r>
      <w:r>
        <w:rPr>
          <w:lang w:eastAsia="en-US"/>
        </w:rPr>
        <w:t>habituaient aux ténèbres</w:t>
      </w:r>
      <w:r w:rsidR="00A23BF9">
        <w:rPr>
          <w:lang w:eastAsia="en-US"/>
        </w:rPr>
        <w:t xml:space="preserve">, </w:t>
      </w:r>
      <w:r>
        <w:rPr>
          <w:lang w:eastAsia="en-US"/>
        </w:rPr>
        <w:t>vit comme une forme blanchâtre</w:t>
      </w:r>
      <w:r w:rsidR="00A23BF9">
        <w:rPr>
          <w:lang w:eastAsia="en-US"/>
        </w:rPr>
        <w:t>.</w:t>
      </w:r>
    </w:p>
    <w:p w14:paraId="50D2A54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Que voulez-vous</w:t>
      </w:r>
      <w:r>
        <w:rPr>
          <w:lang w:eastAsia="en-US"/>
        </w:rPr>
        <w:t xml:space="preserve"> ? </w:t>
      </w:r>
      <w:r w:rsidR="00BB5C58">
        <w:rPr>
          <w:lang w:eastAsia="en-US"/>
        </w:rPr>
        <w:t>dit en même temps la plus tremblante et la plus cassée de toutes les voix</w:t>
      </w:r>
      <w:r>
        <w:rPr>
          <w:lang w:eastAsia="en-US"/>
        </w:rPr>
        <w:t>.</w:t>
      </w:r>
    </w:p>
    <w:p w14:paraId="66669CF5" w14:textId="0E4C8246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Je demande </w:t>
      </w:r>
      <w:r>
        <w:rPr>
          <w:lang w:eastAsia="en-US"/>
        </w:rPr>
        <w:t>M. </w:t>
      </w:r>
      <w:r w:rsidR="00BB5C58">
        <w:rPr>
          <w:lang w:eastAsia="en-US"/>
        </w:rPr>
        <w:t xml:space="preserve">Honoré </w:t>
      </w:r>
      <w:proofErr w:type="spellStart"/>
      <w:r w:rsidR="00BB5C58">
        <w:rPr>
          <w:lang w:eastAsia="en-US"/>
        </w:rPr>
        <w:t>Crébu</w:t>
      </w:r>
      <w:proofErr w:type="spellEnd"/>
      <w:r w:rsidR="00BB5C58">
        <w:rPr>
          <w:lang w:eastAsia="en-US"/>
        </w:rPr>
        <w:t xml:space="preserve"> de </w:t>
      </w:r>
      <w:proofErr w:type="spellStart"/>
      <w:r w:rsidR="00BB5C58">
        <w:rPr>
          <w:lang w:eastAsia="en-US"/>
        </w:rPr>
        <w:t>Pélihou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répondit Lucien</w:t>
      </w:r>
      <w:r>
        <w:rPr>
          <w:lang w:eastAsia="en-US"/>
        </w:rPr>
        <w:t>.</w:t>
      </w:r>
    </w:p>
    <w:p w14:paraId="67C8C86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Après</w:t>
      </w:r>
      <w:r>
        <w:rPr>
          <w:lang w:eastAsia="en-US"/>
        </w:rPr>
        <w:t xml:space="preserve"> ? </w:t>
      </w:r>
      <w:r w:rsidR="00BB5C58">
        <w:rPr>
          <w:lang w:eastAsia="en-US"/>
        </w:rPr>
        <w:t>fit la voix</w:t>
      </w:r>
      <w:r>
        <w:rPr>
          <w:lang w:eastAsia="en-US"/>
        </w:rPr>
        <w:t>.</w:t>
      </w:r>
    </w:p>
    <w:p w14:paraId="231C7CE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veux lui remettre une lettre</w:t>
      </w:r>
      <w:r>
        <w:rPr>
          <w:lang w:eastAsia="en-US"/>
        </w:rPr>
        <w:t>…</w:t>
      </w:r>
    </w:p>
    <w:p w14:paraId="45FB738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Donnez la lettre</w:t>
      </w:r>
      <w:r>
        <w:rPr>
          <w:lang w:eastAsia="en-US"/>
        </w:rPr>
        <w:t>.</w:t>
      </w:r>
    </w:p>
    <w:p w14:paraId="635A045D" w14:textId="191588F4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 xml:space="preserve">Est-ce vous qui êtes </w:t>
      </w:r>
      <w:r>
        <w:rPr>
          <w:lang w:eastAsia="en-US"/>
        </w:rPr>
        <w:t>M. </w:t>
      </w:r>
      <w:r w:rsidR="00BB5C58">
        <w:rPr>
          <w:lang w:eastAsia="en-US"/>
        </w:rPr>
        <w:t>Honoré</w:t>
      </w:r>
      <w:r>
        <w:rPr>
          <w:lang w:eastAsia="en-US"/>
        </w:rPr>
        <w:t> ?</w:t>
      </w:r>
    </w:p>
    <w:p w14:paraId="6433C84F" w14:textId="75814D02" w:rsidR="00A23BF9" w:rsidRDefault="00BB5C58" w:rsidP="00A23BF9">
      <w:pPr>
        <w:rPr>
          <w:lang w:eastAsia="en-US"/>
        </w:rPr>
      </w:pPr>
      <w:r>
        <w:rPr>
          <w:lang w:eastAsia="en-US"/>
        </w:rPr>
        <w:t>La voix ne répondit pas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mais une main arracha dans l</w:t>
      </w:r>
      <w:r w:rsidR="00A23BF9">
        <w:rPr>
          <w:lang w:eastAsia="en-US"/>
        </w:rPr>
        <w:t>’</w:t>
      </w:r>
      <w:r>
        <w:rPr>
          <w:lang w:eastAsia="en-US"/>
        </w:rPr>
        <w:t>ombre la lettre que tenait Lucien et la porte se referma</w:t>
      </w:r>
      <w:r w:rsidR="00A23BF9">
        <w:rPr>
          <w:lang w:eastAsia="en-US"/>
        </w:rPr>
        <w:t>.</w:t>
      </w:r>
    </w:p>
    <w:p w14:paraId="2EFC4C39" w14:textId="0F665767" w:rsidR="00BB5C58" w:rsidRPr="00A23BF9" w:rsidRDefault="00BB5C58" w:rsidP="00A23BF9">
      <w:pPr>
        <w:keepNext/>
        <w:ind w:firstLine="0"/>
        <w:jc w:val="center"/>
        <w:rPr>
          <w:lang w:eastAsia="en-US"/>
        </w:rPr>
      </w:pPr>
      <w:r w:rsidRPr="00A23BF9">
        <w:rPr>
          <w:lang w:eastAsia="en-US"/>
        </w:rPr>
        <w:t>*</w:t>
      </w:r>
    </w:p>
    <w:p w14:paraId="71CC4AA7" w14:textId="77777777" w:rsidR="00A23BF9" w:rsidRDefault="00BB5C58" w:rsidP="00A23BF9">
      <w:pPr>
        <w:ind w:firstLine="0"/>
        <w:jc w:val="center"/>
        <w:rPr>
          <w:lang w:eastAsia="en-US"/>
        </w:rPr>
      </w:pPr>
      <w:r w:rsidRPr="00A23BF9">
        <w:rPr>
          <w:lang w:eastAsia="en-US"/>
        </w:rPr>
        <w:t>* *</w:t>
      </w:r>
    </w:p>
    <w:p w14:paraId="3CBD357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 xml:space="preserve">était bien </w:t>
      </w: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le pâtour qui était entre les branches du grand chêne</w:t>
      </w:r>
      <w:r w:rsidR="00A23BF9">
        <w:rPr>
          <w:lang w:eastAsia="en-US"/>
        </w:rPr>
        <w:t>.</w:t>
      </w:r>
    </w:p>
    <w:p w14:paraId="006E69F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En ce moment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il courait après Lucien pour lui dire ce qu</w:t>
      </w:r>
      <w:r w:rsidR="00A23BF9">
        <w:rPr>
          <w:lang w:eastAsia="en-US"/>
        </w:rPr>
        <w:t>’</w:t>
      </w:r>
      <w:r>
        <w:rPr>
          <w:lang w:eastAsia="en-US"/>
        </w:rPr>
        <w:t xml:space="preserve">il avait vu à la </w:t>
      </w:r>
      <w:proofErr w:type="spellStart"/>
      <w:r>
        <w:rPr>
          <w:lang w:eastAsia="en-US"/>
        </w:rPr>
        <w:t>Mestivière</w:t>
      </w:r>
      <w:proofErr w:type="spellEnd"/>
      <w:r w:rsidR="00A23BF9">
        <w:rPr>
          <w:lang w:eastAsia="en-US"/>
        </w:rPr>
        <w:t>.</w:t>
      </w:r>
    </w:p>
    <w:p w14:paraId="7767F914" w14:textId="10D16E0F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Mais qui diable eût été chercher Lucien sur le carré de </w:t>
      </w:r>
      <w:r w:rsidR="00A23BF9">
        <w:rPr>
          <w:lang w:eastAsia="en-US"/>
        </w:rPr>
        <w:t>M. </w:t>
      </w:r>
      <w:r>
        <w:rPr>
          <w:lang w:eastAsia="en-US"/>
        </w:rPr>
        <w:t>Honoré</w:t>
      </w:r>
      <w:r w:rsidR="00A23BF9">
        <w:rPr>
          <w:lang w:eastAsia="en-US"/>
        </w:rPr>
        <w:t xml:space="preserve">, </w:t>
      </w:r>
      <w:r>
        <w:rPr>
          <w:lang w:eastAsia="en-US"/>
        </w:rPr>
        <w:t>le happe-monnaie</w:t>
      </w:r>
      <w:r w:rsidR="00A23BF9">
        <w:rPr>
          <w:lang w:eastAsia="en-US"/>
        </w:rPr>
        <w:t xml:space="preserve">, </w:t>
      </w:r>
      <w:r>
        <w:rPr>
          <w:lang w:eastAsia="en-US"/>
        </w:rPr>
        <w:t>tout en haut de la maison du fond</w:t>
      </w:r>
      <w:r w:rsidR="00A23BF9">
        <w:rPr>
          <w:lang w:eastAsia="en-US"/>
        </w:rPr>
        <w:t xml:space="preserve">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au cul-de-sac du Puits-Rondel</w:t>
      </w:r>
      <w:r w:rsidR="00A23BF9">
        <w:rPr>
          <w:lang w:eastAsia="en-US"/>
        </w:rPr>
        <w:t> ?</w:t>
      </w:r>
    </w:p>
    <w:p w14:paraId="74A57B7D" w14:textId="26E34201" w:rsidR="00BB5C58" w:rsidRDefault="00BB5C58" w:rsidP="007700B9">
      <w:pPr>
        <w:pStyle w:val="Titre2"/>
        <w:rPr>
          <w:lang w:eastAsia="en-US"/>
        </w:rPr>
      </w:pPr>
      <w:bookmarkStart w:id="90" w:name="_Toc231743409"/>
      <w:bookmarkStart w:id="91" w:name="_Toc237577477"/>
      <w:bookmarkStart w:id="92" w:name="_Toc202192425"/>
      <w:r>
        <w:rPr>
          <w:lang w:eastAsia="en-US"/>
        </w:rPr>
        <w:lastRenderedPageBreak/>
        <w:t>LE LIVRE D</w:t>
      </w:r>
      <w:r w:rsidR="00A23BF9">
        <w:rPr>
          <w:lang w:eastAsia="en-US"/>
        </w:rPr>
        <w:t>’</w:t>
      </w:r>
      <w:r>
        <w:rPr>
          <w:lang w:eastAsia="en-US"/>
        </w:rPr>
        <w:t>HEURES</w:t>
      </w:r>
      <w:bookmarkEnd w:id="90"/>
      <w:bookmarkEnd w:id="91"/>
      <w:bookmarkEnd w:id="92"/>
      <w:r>
        <w:rPr>
          <w:lang w:eastAsia="en-US"/>
        </w:rPr>
        <w:br/>
      </w:r>
    </w:p>
    <w:p w14:paraId="769F67C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En quittant </w:t>
      </w: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le pâtour après l</w:t>
      </w:r>
      <w:r w:rsidR="00A23BF9">
        <w:rPr>
          <w:lang w:eastAsia="en-US"/>
        </w:rPr>
        <w:t>’</w:t>
      </w:r>
      <w:r>
        <w:rPr>
          <w:lang w:eastAsia="en-US"/>
        </w:rPr>
        <w:t xml:space="preserve">explication qui suivit le fameux combat au bâton du tertre de la </w:t>
      </w:r>
      <w:proofErr w:type="spellStart"/>
      <w:r>
        <w:rPr>
          <w:lang w:eastAsia="en-US"/>
        </w:rPr>
        <w:t>Mestiv</w:t>
      </w:r>
      <w:r>
        <w:t>ière</w:t>
      </w:r>
      <w:proofErr w:type="spellEnd"/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avait pris tout droit le chemin du </w:t>
      </w:r>
      <w:proofErr w:type="spellStart"/>
      <w:r>
        <w:rPr>
          <w:lang w:eastAsia="en-US"/>
        </w:rPr>
        <w:t>Ceuil</w:t>
      </w:r>
      <w:proofErr w:type="spellEnd"/>
      <w:r w:rsidR="00A23BF9">
        <w:rPr>
          <w:lang w:eastAsia="en-US"/>
        </w:rPr>
        <w:t>.</w:t>
      </w:r>
    </w:p>
    <w:p w14:paraId="7B3EBA3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ne se pressait point</w:t>
      </w:r>
      <w:r w:rsidR="00A23BF9">
        <w:rPr>
          <w:lang w:eastAsia="en-US"/>
        </w:rPr>
        <w:t xml:space="preserve">. </w:t>
      </w:r>
      <w:r>
        <w:rPr>
          <w:lang w:eastAsia="en-US"/>
        </w:rPr>
        <w:t>Il songeait</w:t>
      </w:r>
      <w:r w:rsidR="00A23BF9">
        <w:rPr>
          <w:lang w:eastAsia="en-US"/>
        </w:rPr>
        <w:t>.</w:t>
      </w:r>
    </w:p>
    <w:p w14:paraId="0A67FA57" w14:textId="22963FAE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probablement le dernier jour qu</w:t>
      </w:r>
      <w:r w:rsidR="00A23BF9">
        <w:rPr>
          <w:lang w:eastAsia="en-US"/>
        </w:rPr>
        <w:t>’</w:t>
      </w:r>
      <w:r>
        <w:rPr>
          <w:lang w:eastAsia="en-US"/>
        </w:rPr>
        <w:t>il eût à passer dans ce pays qui était le sien</w:t>
      </w:r>
      <w:r w:rsidR="00A23BF9">
        <w:rPr>
          <w:lang w:eastAsia="en-US"/>
        </w:rPr>
        <w:t xml:space="preserve">. </w:t>
      </w:r>
      <w:r>
        <w:rPr>
          <w:lang w:eastAsia="en-US"/>
        </w:rPr>
        <w:t>Il regardait chaque objet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indifférent la veille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d</w:t>
      </w:r>
      <w:r w:rsidR="00A23BF9">
        <w:rPr>
          <w:lang w:eastAsia="en-US"/>
        </w:rPr>
        <w:t>’</w:t>
      </w:r>
      <w:r>
        <w:rPr>
          <w:lang w:eastAsia="en-US"/>
        </w:rPr>
        <w:t xml:space="preserve">un œil de </w:t>
      </w:r>
      <w:r>
        <w:t>tendresse et de regret</w:t>
      </w:r>
      <w:r w:rsidR="00A23BF9">
        <w:rPr>
          <w:lang w:eastAsia="en-US"/>
        </w:rPr>
        <w:t>.</w:t>
      </w:r>
    </w:p>
    <w:p w14:paraId="3C5EF6C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Entre les arbres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quand il aperçut de loin le petit clocher pointu du bourg de </w:t>
      </w:r>
      <w:proofErr w:type="spellStart"/>
      <w:r>
        <w:rPr>
          <w:lang w:eastAsia="en-US"/>
        </w:rPr>
        <w:t>Vesvron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son cœur se serra</w:t>
      </w:r>
      <w:r w:rsidR="00A23BF9">
        <w:rPr>
          <w:lang w:eastAsia="en-US"/>
        </w:rPr>
        <w:t>.</w:t>
      </w:r>
    </w:p>
    <w:p w14:paraId="5431BDA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ne savait pas lui-même combien il aimait ce pauvre pays de son enfance</w:t>
      </w:r>
      <w:r w:rsidR="00A23BF9">
        <w:rPr>
          <w:lang w:eastAsia="en-US"/>
        </w:rPr>
        <w:t>.</w:t>
      </w:r>
    </w:p>
    <w:p w14:paraId="49EA4E51" w14:textId="4FFBCC85" w:rsidR="00A23BF9" w:rsidRDefault="00BB5C58" w:rsidP="00A23BF9">
      <w:pPr>
        <w:rPr>
          <w:lang w:eastAsia="en-US"/>
        </w:rPr>
      </w:pPr>
      <w:r>
        <w:rPr>
          <w:lang w:eastAsia="en-US"/>
        </w:rPr>
        <w:t>Mais il fallait partir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à moins que ce nom mystérieux</w:t>
      </w:r>
      <w:r w:rsidR="00A23BF9">
        <w:rPr>
          <w:lang w:eastAsia="en-US"/>
        </w:rPr>
        <w:t xml:space="preserve">, </w:t>
      </w:r>
      <w:r>
        <w:rPr>
          <w:lang w:eastAsia="en-US"/>
        </w:rPr>
        <w:t>inscrit sur la première page du livre de prières donné autre fois par madame Marion</w:t>
      </w:r>
      <w:r w:rsidR="00A23BF9">
        <w:rPr>
          <w:lang w:eastAsia="en-US"/>
        </w:rPr>
        <w:t xml:space="preserve">, </w:t>
      </w:r>
      <w:r>
        <w:rPr>
          <w:lang w:eastAsia="en-US"/>
        </w:rPr>
        <w:t>ne lui fournit des motifs graves pour rester</w:t>
      </w:r>
      <w:r w:rsidR="00A23BF9">
        <w:rPr>
          <w:lang w:eastAsia="en-US"/>
        </w:rPr>
        <w:t>.</w:t>
      </w:r>
    </w:p>
    <w:p w14:paraId="6279648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fallait partir</w:t>
      </w:r>
      <w:r w:rsidR="00A23BF9">
        <w:rPr>
          <w:lang w:eastAsia="en-US"/>
        </w:rPr>
        <w:t xml:space="preserve">, </w:t>
      </w:r>
      <w:r>
        <w:rPr>
          <w:lang w:eastAsia="en-US"/>
        </w:rPr>
        <w:t>parce que c</w:t>
      </w:r>
      <w:r w:rsidR="00A23BF9">
        <w:rPr>
          <w:lang w:eastAsia="en-US"/>
        </w:rPr>
        <w:t>’</w:t>
      </w:r>
      <w:r>
        <w:rPr>
          <w:lang w:eastAsia="en-US"/>
        </w:rPr>
        <w:t>en était fait</w:t>
      </w:r>
      <w:r w:rsidR="00A23BF9">
        <w:rPr>
          <w:lang w:eastAsia="en-US"/>
        </w:rPr>
        <w:t xml:space="preserve">, </w:t>
      </w:r>
      <w:r>
        <w:rPr>
          <w:lang w:eastAsia="en-US"/>
        </w:rPr>
        <w:t>parce qu</w:t>
      </w:r>
      <w:r w:rsidR="00A23BF9">
        <w:rPr>
          <w:lang w:eastAsia="en-US"/>
        </w:rPr>
        <w:t>’</w:t>
      </w:r>
      <w:r>
        <w:rPr>
          <w:lang w:eastAsia="en-US"/>
        </w:rPr>
        <w:t>il avait vieilli de dix années dans une heure</w:t>
      </w:r>
      <w:r w:rsidR="00A23BF9">
        <w:rPr>
          <w:lang w:eastAsia="en-US"/>
        </w:rPr>
        <w:t xml:space="preserve">, </w:t>
      </w:r>
      <w:r>
        <w:rPr>
          <w:lang w:eastAsia="en-US"/>
        </w:rPr>
        <w:t>passée auprès de la rentière</w:t>
      </w:r>
      <w:r w:rsidR="00A23BF9">
        <w:rPr>
          <w:lang w:eastAsia="en-US"/>
        </w:rPr>
        <w:t xml:space="preserve">, </w:t>
      </w:r>
      <w:r>
        <w:rPr>
          <w:lang w:eastAsia="en-US"/>
        </w:rPr>
        <w:t>parce que tous ces juvéniles espoirs qui emplissent la tête et le cœur des enfants sans parents venaient de s</w:t>
      </w:r>
      <w:r w:rsidR="00A23BF9">
        <w:rPr>
          <w:lang w:eastAsia="en-US"/>
        </w:rPr>
        <w:t>’</w:t>
      </w:r>
      <w:r>
        <w:rPr>
          <w:lang w:eastAsia="en-US"/>
        </w:rPr>
        <w:t>évanouir</w:t>
      </w:r>
      <w:r w:rsidR="00A23BF9">
        <w:rPr>
          <w:lang w:eastAsia="en-US"/>
        </w:rPr>
        <w:t>.</w:t>
      </w:r>
    </w:p>
    <w:p w14:paraId="5C3445B7" w14:textId="3D7B7BDB" w:rsidR="00A23BF9" w:rsidRDefault="00BB5C58" w:rsidP="00A23BF9">
      <w:pPr>
        <w:rPr>
          <w:lang w:eastAsia="en-US"/>
        </w:rPr>
      </w:pPr>
      <w:r>
        <w:rPr>
          <w:lang w:eastAsia="en-US"/>
        </w:rPr>
        <w:t>Il était seul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Eh bien</w:t>
      </w:r>
      <w:r w:rsidR="00A23BF9">
        <w:rPr>
          <w:lang w:eastAsia="en-US"/>
        </w:rPr>
        <w:t xml:space="preserve"> ! </w:t>
      </w:r>
      <w:r>
        <w:rPr>
          <w:lang w:eastAsia="en-US"/>
        </w:rPr>
        <w:t>il était homme</w:t>
      </w:r>
      <w:r w:rsidR="00A23BF9">
        <w:rPr>
          <w:lang w:eastAsia="en-US"/>
        </w:rPr>
        <w:t>.</w:t>
      </w:r>
    </w:p>
    <w:p w14:paraId="6CCE774A" w14:textId="06DD9EF0" w:rsidR="00A23BF9" w:rsidRDefault="00BB5C58" w:rsidP="00A23BF9">
      <w:pPr>
        <w:rPr>
          <w:lang w:eastAsia="en-US"/>
        </w:rPr>
      </w:pPr>
      <w:r>
        <w:rPr>
          <w:lang w:eastAsia="en-US"/>
        </w:rPr>
        <w:t>Avant de quitter Vitré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il avait revu </w:t>
      </w:r>
      <w:r w:rsidR="00A23BF9">
        <w:rPr>
          <w:lang w:eastAsia="en-US"/>
        </w:rPr>
        <w:t>M. </w:t>
      </w:r>
      <w:proofErr w:type="spellStart"/>
      <w:r>
        <w:rPr>
          <w:lang w:eastAsia="en-US"/>
        </w:rPr>
        <w:t>Berthelleminot</w:t>
      </w:r>
      <w:proofErr w:type="spellEnd"/>
      <w:r>
        <w:rPr>
          <w:lang w:eastAsia="en-US"/>
        </w:rPr>
        <w:t xml:space="preserve"> de </w:t>
      </w:r>
      <w:proofErr w:type="spellStart"/>
      <w:r>
        <w:rPr>
          <w:lang w:eastAsia="en-US"/>
        </w:rPr>
        <w:t>Beaurepas</w:t>
      </w:r>
      <w:proofErr w:type="spellEnd"/>
      <w:r w:rsidR="00A23BF9">
        <w:rPr>
          <w:lang w:eastAsia="en-US"/>
        </w:rPr>
        <w:t>.</w:t>
      </w:r>
    </w:p>
    <w:p w14:paraId="2BC3813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 xml:space="preserve">Voici ce qui avait été convenu entre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et ce chevalier de l</w:t>
      </w:r>
      <w:r w:rsidR="00A23BF9">
        <w:rPr>
          <w:lang w:eastAsia="en-US"/>
        </w:rPr>
        <w:t>’</w:t>
      </w:r>
      <w:r>
        <w:rPr>
          <w:lang w:eastAsia="en-US"/>
        </w:rPr>
        <w:t>Aigle jaune</w:t>
      </w:r>
      <w:r w:rsidR="00A23BF9">
        <w:rPr>
          <w:lang w:eastAsia="en-US"/>
        </w:rPr>
        <w:t xml:space="preserve"> (</w:t>
      </w:r>
      <w:r>
        <w:rPr>
          <w:lang w:eastAsia="en-US"/>
        </w:rPr>
        <w:t>de Souabe</w:t>
      </w:r>
      <w:r w:rsidR="00A23BF9">
        <w:rPr>
          <w:lang w:eastAsia="en-US"/>
        </w:rPr>
        <w:t>).</w:t>
      </w:r>
    </w:p>
    <w:p w14:paraId="0A01D428" w14:textId="5EDB18EB" w:rsidR="00A23BF9" w:rsidRDefault="00BB5C58" w:rsidP="00A23BF9">
      <w:pPr>
        <w:rPr>
          <w:lang w:eastAsia="en-US"/>
        </w:rPr>
      </w:pPr>
      <w:r>
        <w:rPr>
          <w:lang w:eastAsia="en-US"/>
        </w:rPr>
        <w:t>Le lendemain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à cinq heures du matin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une voiture devait attendre sous le château</w:t>
      </w:r>
      <w:r w:rsidR="00A23BF9">
        <w:rPr>
          <w:lang w:eastAsia="en-US"/>
        </w:rPr>
        <w:t>.</w:t>
      </w:r>
    </w:p>
    <w:p w14:paraId="180C1E57" w14:textId="17D6E585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 w:rsidR="00A23BF9">
        <w:rPr>
          <w:lang w:eastAsia="en-US"/>
        </w:rPr>
        <w:t>, M. </w:t>
      </w:r>
      <w:proofErr w:type="spellStart"/>
      <w:r>
        <w:rPr>
          <w:lang w:eastAsia="en-US"/>
        </w:rPr>
        <w:t>Berthelleminot</w:t>
      </w:r>
      <w:proofErr w:type="spellEnd"/>
      <w:r>
        <w:rPr>
          <w:lang w:eastAsia="en-US"/>
        </w:rPr>
        <w:t xml:space="preserve"> et deux </w:t>
      </w:r>
      <w:proofErr w:type="spellStart"/>
      <w:r>
        <w:rPr>
          <w:lang w:eastAsia="en-US"/>
        </w:rPr>
        <w:t>Vitrias</w:t>
      </w:r>
      <w:proofErr w:type="spellEnd"/>
      <w:r>
        <w:rPr>
          <w:lang w:eastAsia="en-US"/>
        </w:rPr>
        <w:t xml:space="preserve"> de peu d</w:t>
      </w:r>
      <w:r w:rsidR="00A23BF9">
        <w:rPr>
          <w:lang w:eastAsia="en-US"/>
        </w:rPr>
        <w:t>’</w:t>
      </w:r>
      <w:r>
        <w:rPr>
          <w:lang w:eastAsia="en-US"/>
        </w:rPr>
        <w:t>importance devaient se réunir et prendre incontinent le chemin de Granville</w:t>
      </w:r>
      <w:r w:rsidR="00A23BF9">
        <w:rPr>
          <w:lang w:eastAsia="en-US"/>
        </w:rPr>
        <w:t xml:space="preserve">, </w:t>
      </w:r>
      <w:r>
        <w:rPr>
          <w:lang w:eastAsia="en-US"/>
        </w:rPr>
        <w:t>où l</w:t>
      </w:r>
      <w:r w:rsidR="00A23BF9">
        <w:rPr>
          <w:lang w:eastAsia="en-US"/>
        </w:rPr>
        <w:t>’</w:t>
      </w:r>
      <w:r>
        <w:rPr>
          <w:i/>
          <w:iCs/>
        </w:rPr>
        <w:t>Argonaute</w:t>
      </w:r>
      <w:r>
        <w:rPr>
          <w:lang w:eastAsia="en-US"/>
        </w:rPr>
        <w:t xml:space="preserve"> les attendait</w:t>
      </w:r>
      <w:r w:rsidR="00A23BF9">
        <w:rPr>
          <w:lang w:eastAsia="en-US"/>
        </w:rPr>
        <w:t xml:space="preserve">, </w:t>
      </w:r>
      <w:r>
        <w:rPr>
          <w:lang w:eastAsia="en-US"/>
        </w:rPr>
        <w:t>prêt à faire voile pour le port de Trieste</w:t>
      </w:r>
      <w:r w:rsidR="00A23BF9">
        <w:rPr>
          <w:lang w:eastAsia="en-US"/>
        </w:rPr>
        <w:t>.</w:t>
      </w:r>
    </w:p>
    <w:p w14:paraId="7E93BD9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Sur la route du </w:t>
      </w:r>
      <w:proofErr w:type="spellStart"/>
      <w:r>
        <w:rPr>
          <w:lang w:eastAsia="en-US"/>
        </w:rPr>
        <w:t>Ceuil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et tout en se répétant sur tous les tons</w:t>
      </w:r>
      <w:r w:rsidR="00A23BF9">
        <w:rPr>
          <w:lang w:eastAsia="en-US"/>
        </w:rPr>
        <w:t xml:space="preserve"> : </w:t>
      </w:r>
      <w:r>
        <w:rPr>
          <w:lang w:eastAsia="en-US"/>
        </w:rPr>
        <w:t>Il faut partir</w:t>
      </w:r>
      <w:r w:rsidR="00A23BF9">
        <w:rPr>
          <w:lang w:eastAsia="en-US"/>
        </w:rPr>
        <w:t xml:space="preserve"> ! </w:t>
      </w:r>
      <w:r>
        <w:rPr>
          <w:lang w:eastAsia="en-US"/>
        </w:rPr>
        <w:t>il faut partir</w:t>
      </w:r>
      <w:r w:rsidR="00A23BF9">
        <w:rPr>
          <w:lang w:eastAsia="en-US"/>
        </w:rPr>
        <w:t xml:space="preserve"> ! </w:t>
      </w:r>
      <w:r>
        <w:rPr>
          <w:lang w:eastAsia="en-US"/>
        </w:rPr>
        <w:t xml:space="preserve">le pauvre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r>
        <w:t>se creusait la mémoire pour deviner quel nom pouvait être écrit sur la pr</w:t>
      </w:r>
      <w:r>
        <w:rPr>
          <w:lang w:eastAsia="en-US"/>
        </w:rPr>
        <w:t>emière page du livre de prières</w:t>
      </w:r>
      <w:r w:rsidR="00A23BF9">
        <w:rPr>
          <w:lang w:eastAsia="en-US"/>
        </w:rPr>
        <w:t>.</w:t>
      </w:r>
    </w:p>
    <w:p w14:paraId="42A0FDC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l</w:t>
      </w:r>
      <w:r w:rsidR="00A23BF9">
        <w:rPr>
          <w:lang w:eastAsia="en-US"/>
        </w:rPr>
        <w:t>’</w:t>
      </w:r>
      <w:r>
        <w:rPr>
          <w:lang w:eastAsia="en-US"/>
        </w:rPr>
        <w:t>avait feuilleté cent fois</w:t>
      </w:r>
      <w:r w:rsidR="00A23BF9">
        <w:rPr>
          <w:lang w:eastAsia="en-US"/>
        </w:rPr>
        <w:t xml:space="preserve">, </w:t>
      </w:r>
      <w:r>
        <w:rPr>
          <w:lang w:eastAsia="en-US"/>
        </w:rPr>
        <w:t>ce livre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il ne se souvenait point d</w:t>
      </w:r>
      <w:r w:rsidR="00A23BF9">
        <w:rPr>
          <w:lang w:eastAsia="en-US"/>
        </w:rPr>
        <w:t>’</w:t>
      </w:r>
      <w:r>
        <w:rPr>
          <w:lang w:eastAsia="en-US"/>
        </w:rPr>
        <w:t>avoir jamais regardé la première page</w:t>
      </w:r>
      <w:r w:rsidR="00A23BF9">
        <w:rPr>
          <w:lang w:eastAsia="en-US"/>
        </w:rPr>
        <w:t>.</w:t>
      </w:r>
    </w:p>
    <w:p w14:paraId="2FAB47E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c</w:t>
      </w:r>
      <w:r w:rsidR="00A23BF9">
        <w:rPr>
          <w:lang w:eastAsia="en-US"/>
        </w:rPr>
        <w:t>’</w:t>
      </w:r>
      <w:r>
        <w:rPr>
          <w:lang w:eastAsia="en-US"/>
        </w:rPr>
        <w:t>est la première page pourtant que regardent toujours les enfants</w:t>
      </w:r>
      <w:r w:rsidR="00A23BF9">
        <w:rPr>
          <w:lang w:eastAsia="en-US"/>
        </w:rPr>
        <w:t>.</w:t>
      </w:r>
    </w:p>
    <w:p w14:paraId="5724AF4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Quand il arriva au château</w:t>
      </w:r>
      <w:r w:rsidR="00A23BF9">
        <w:rPr>
          <w:lang w:eastAsia="en-US"/>
        </w:rPr>
        <w:t xml:space="preserve">, </w:t>
      </w:r>
      <w:r>
        <w:rPr>
          <w:lang w:eastAsia="en-US"/>
        </w:rPr>
        <w:t>il faisait grand jour encore</w:t>
      </w:r>
      <w:r w:rsidR="00A23BF9">
        <w:rPr>
          <w:lang w:eastAsia="en-US"/>
        </w:rPr>
        <w:t xml:space="preserve">. </w:t>
      </w:r>
      <w:r>
        <w:rPr>
          <w:lang w:eastAsia="en-US"/>
        </w:rPr>
        <w:t>Rien ne semblait changé dans la physionomie intérieure du vieux manoir</w:t>
      </w:r>
      <w:r w:rsidR="00A23BF9">
        <w:rPr>
          <w:lang w:eastAsia="en-US"/>
        </w:rPr>
        <w:t xml:space="preserve">. </w:t>
      </w:r>
      <w:r>
        <w:rPr>
          <w:lang w:eastAsia="en-US"/>
        </w:rPr>
        <w:t>Les hôtes de la cuisine</w:t>
      </w:r>
      <w:r w:rsidR="00A23BF9">
        <w:rPr>
          <w:lang w:eastAsia="en-US"/>
        </w:rPr>
        <w:t xml:space="preserve">, </w:t>
      </w:r>
      <w:r>
        <w:rPr>
          <w:lang w:eastAsia="en-US"/>
        </w:rPr>
        <w:t>Mathurin Houin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Pierre </w:t>
      </w:r>
      <w:proofErr w:type="spellStart"/>
      <w:r>
        <w:rPr>
          <w:lang w:eastAsia="en-US"/>
        </w:rPr>
        <w:t>Mèchet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etc</w:t>
      </w:r>
      <w:r w:rsidR="00A23BF9">
        <w:rPr>
          <w:lang w:eastAsia="en-US"/>
        </w:rPr>
        <w:t xml:space="preserve">., </w:t>
      </w:r>
      <w:r>
        <w:rPr>
          <w:lang w:eastAsia="en-US"/>
        </w:rPr>
        <w:t>qui étaient sur leur départ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félicitèrent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pour le bonheur qu</w:t>
      </w:r>
      <w:r w:rsidR="00A23BF9">
        <w:rPr>
          <w:lang w:eastAsia="en-US"/>
        </w:rPr>
        <w:t>’</w:t>
      </w:r>
      <w:r>
        <w:rPr>
          <w:lang w:eastAsia="en-US"/>
        </w:rPr>
        <w:t>il avait eu d</w:t>
      </w:r>
      <w:r w:rsidR="00A23BF9">
        <w:rPr>
          <w:lang w:eastAsia="en-US"/>
        </w:rPr>
        <w:t>’</w:t>
      </w:r>
      <w:r>
        <w:rPr>
          <w:lang w:eastAsia="en-US"/>
        </w:rPr>
        <w:t>échapper à l</w:t>
      </w:r>
      <w:r w:rsidR="00A23BF9">
        <w:rPr>
          <w:lang w:eastAsia="en-US"/>
        </w:rPr>
        <w:t>’</w:t>
      </w:r>
      <w:r>
        <w:rPr>
          <w:lang w:eastAsia="en-US"/>
        </w:rPr>
        <w:t>inondation</w:t>
      </w:r>
      <w:r w:rsidR="00A23BF9">
        <w:rPr>
          <w:lang w:eastAsia="en-US"/>
        </w:rPr>
        <w:t>.</w:t>
      </w:r>
    </w:p>
    <w:p w14:paraId="2F1FF7F8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monta les escaliers du château et se rendit tout droit à la petite chambre qu</w:t>
      </w:r>
      <w:r w:rsidR="00A23BF9">
        <w:rPr>
          <w:lang w:eastAsia="en-US"/>
        </w:rPr>
        <w:t>’</w:t>
      </w:r>
      <w:r>
        <w:rPr>
          <w:lang w:eastAsia="en-US"/>
        </w:rPr>
        <w:t>il occupait dans les combles</w:t>
      </w:r>
      <w:r w:rsidR="00A23BF9">
        <w:rPr>
          <w:lang w:eastAsia="en-US"/>
        </w:rPr>
        <w:t>.</w:t>
      </w:r>
    </w:p>
    <w:p w14:paraId="4AFF8B7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La chambre de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était meublée ainsi qu</w:t>
      </w:r>
      <w:r w:rsidR="00A23BF9">
        <w:rPr>
          <w:lang w:eastAsia="en-US"/>
        </w:rPr>
        <w:t>’</w:t>
      </w:r>
      <w:r>
        <w:rPr>
          <w:lang w:eastAsia="en-US"/>
        </w:rPr>
        <w:t>il suit</w:t>
      </w:r>
      <w:r w:rsidR="00A23BF9">
        <w:rPr>
          <w:lang w:eastAsia="en-US"/>
        </w:rPr>
        <w:t xml:space="preserve"> : </w:t>
      </w:r>
      <w:r>
        <w:rPr>
          <w:lang w:eastAsia="en-US"/>
        </w:rPr>
        <w:t>un lit de sangle</w:t>
      </w:r>
      <w:r w:rsidR="00A23BF9">
        <w:rPr>
          <w:lang w:eastAsia="en-US"/>
        </w:rPr>
        <w:t xml:space="preserve">, </w:t>
      </w:r>
      <w:r>
        <w:rPr>
          <w:lang w:eastAsia="en-US"/>
        </w:rPr>
        <w:t>une caisse de sapin servant de commode</w:t>
      </w:r>
      <w:r w:rsidR="00A23BF9">
        <w:rPr>
          <w:lang w:eastAsia="en-US"/>
        </w:rPr>
        <w:t xml:space="preserve">, </w:t>
      </w:r>
      <w:r>
        <w:rPr>
          <w:lang w:eastAsia="en-US"/>
        </w:rPr>
        <w:t>une escabelle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et une canardière de sept pieds avec laquelle maître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tuait des </w:t>
      </w:r>
      <w:proofErr w:type="spellStart"/>
      <w:r>
        <w:rPr>
          <w:lang w:eastAsia="en-US"/>
        </w:rPr>
        <w:t>halbrands</w:t>
      </w:r>
      <w:proofErr w:type="spellEnd"/>
      <w:r>
        <w:rPr>
          <w:lang w:eastAsia="en-US"/>
        </w:rPr>
        <w:t xml:space="preserve"> sur l</w:t>
      </w:r>
      <w:r w:rsidR="00A23BF9">
        <w:rPr>
          <w:lang w:eastAsia="en-US"/>
        </w:rPr>
        <w:t>’</w:t>
      </w:r>
      <w:r>
        <w:rPr>
          <w:lang w:eastAsia="en-US"/>
        </w:rPr>
        <w:t xml:space="preserve">étang de </w:t>
      </w:r>
      <w:proofErr w:type="spellStart"/>
      <w:r>
        <w:rPr>
          <w:lang w:eastAsia="en-US"/>
        </w:rPr>
        <w:t>Bréhaim</w:t>
      </w:r>
      <w:proofErr w:type="spellEnd"/>
      <w:r>
        <w:rPr>
          <w:lang w:eastAsia="en-US"/>
        </w:rPr>
        <w:t xml:space="preserve"> à quatre cents pas de distance</w:t>
      </w:r>
      <w:r w:rsidR="00A23BF9">
        <w:rPr>
          <w:lang w:eastAsia="en-US"/>
        </w:rPr>
        <w:t>.</w:t>
      </w:r>
    </w:p>
    <w:p w14:paraId="4CD8597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Parmi ce mobilier</w:t>
      </w:r>
      <w:r w:rsidR="00A23BF9">
        <w:rPr>
          <w:lang w:eastAsia="en-US"/>
        </w:rPr>
        <w:t xml:space="preserve">, </w:t>
      </w:r>
      <w:r>
        <w:rPr>
          <w:lang w:eastAsia="en-US"/>
        </w:rPr>
        <w:t>il était assez difficile de perdre un objet quelconque</w:t>
      </w:r>
      <w:r w:rsidR="00A23BF9">
        <w:rPr>
          <w:lang w:eastAsia="en-US"/>
        </w:rPr>
        <w:t>.</w:t>
      </w:r>
    </w:p>
    <w:p w14:paraId="08EA89A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Pourtant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ne trouva point de prime-abord le livre qu</w:t>
      </w:r>
      <w:r w:rsidR="00A23BF9">
        <w:rPr>
          <w:lang w:eastAsia="en-US"/>
        </w:rPr>
        <w:t>’</w:t>
      </w:r>
      <w:r>
        <w:rPr>
          <w:lang w:eastAsia="en-US"/>
        </w:rPr>
        <w:t>il venait chercher de si loin</w:t>
      </w:r>
      <w:r w:rsidR="00A23BF9">
        <w:rPr>
          <w:lang w:eastAsia="en-US"/>
        </w:rPr>
        <w:t xml:space="preserve">. </w:t>
      </w:r>
      <w:r>
        <w:rPr>
          <w:lang w:eastAsia="en-US"/>
        </w:rPr>
        <w:t>Le livre n</w:t>
      </w:r>
      <w:r w:rsidR="00A23BF9">
        <w:rPr>
          <w:lang w:eastAsia="en-US"/>
        </w:rPr>
        <w:t>’</w:t>
      </w:r>
      <w:r>
        <w:rPr>
          <w:lang w:eastAsia="en-US"/>
        </w:rPr>
        <w:t>était ni sur le lit de sangle</w:t>
      </w:r>
      <w:r w:rsidR="00A23BF9">
        <w:rPr>
          <w:lang w:eastAsia="en-US"/>
        </w:rPr>
        <w:t xml:space="preserve">, </w:t>
      </w:r>
      <w:r>
        <w:rPr>
          <w:lang w:eastAsia="en-US"/>
        </w:rPr>
        <w:t>ni dans la caisse de sapin</w:t>
      </w:r>
      <w:r w:rsidR="00A23BF9">
        <w:rPr>
          <w:lang w:eastAsia="en-US"/>
        </w:rPr>
        <w:t xml:space="preserve">, </w:t>
      </w:r>
      <w:r>
        <w:rPr>
          <w:lang w:eastAsia="en-US"/>
        </w:rPr>
        <w:t>ni sur</w:t>
      </w:r>
      <w:r w:rsidR="00A23BF9">
        <w:rPr>
          <w:lang w:eastAsia="en-US"/>
        </w:rPr>
        <w:t xml:space="preserve">, </w:t>
      </w:r>
      <w:r>
        <w:rPr>
          <w:lang w:eastAsia="en-US"/>
        </w:rPr>
        <w:t>ni sous l</w:t>
      </w:r>
      <w:r w:rsidR="00A23BF9">
        <w:rPr>
          <w:lang w:eastAsia="en-US"/>
        </w:rPr>
        <w:t>’</w:t>
      </w:r>
      <w:r>
        <w:rPr>
          <w:lang w:eastAsia="en-US"/>
        </w:rPr>
        <w:t>escabelle</w:t>
      </w:r>
      <w:r w:rsidR="00A23BF9">
        <w:rPr>
          <w:lang w:eastAsia="en-US"/>
        </w:rPr>
        <w:t>.</w:t>
      </w:r>
    </w:p>
    <w:p w14:paraId="474151B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Où diable pouvait-il être caché</w:t>
      </w:r>
      <w:r w:rsidR="00A23BF9">
        <w:rPr>
          <w:lang w:eastAsia="en-US"/>
        </w:rPr>
        <w:t xml:space="preserve">, </w:t>
      </w:r>
      <w:r>
        <w:rPr>
          <w:lang w:eastAsia="en-US"/>
        </w:rPr>
        <w:t>ce malheureux petit livre</w:t>
      </w:r>
      <w:r w:rsidR="00A23BF9">
        <w:rPr>
          <w:lang w:eastAsia="en-US"/>
        </w:rPr>
        <w:t> ?</w:t>
      </w:r>
    </w:p>
    <w:p w14:paraId="6346C55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Après avoir cherché jusqu</w:t>
      </w:r>
      <w:r w:rsidR="00A23BF9">
        <w:rPr>
          <w:lang w:eastAsia="en-US"/>
        </w:rPr>
        <w:t>’</w:t>
      </w:r>
      <w:r>
        <w:rPr>
          <w:lang w:eastAsia="en-US"/>
        </w:rPr>
        <w:t>à satiété</w:t>
      </w:r>
      <w:r w:rsidR="00A23BF9">
        <w:rPr>
          <w:lang w:eastAsia="en-US"/>
        </w:rPr>
        <w:t xml:space="preserve">, </w:t>
      </w:r>
      <w:r>
        <w:rPr>
          <w:lang w:eastAsia="en-US"/>
        </w:rPr>
        <w:t>après avoir visité des coins où il était parfaitement sûr de ne point trouver son livre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s</w:t>
      </w:r>
      <w:r w:rsidR="00A23BF9">
        <w:rPr>
          <w:lang w:eastAsia="en-US"/>
        </w:rPr>
        <w:t>’</w:t>
      </w:r>
      <w:r>
        <w:rPr>
          <w:lang w:eastAsia="en-US"/>
        </w:rPr>
        <w:t>assit au pied du lit de sangle et joignit ses mains sur ses genoux</w:t>
      </w:r>
      <w:r w:rsidR="00A23BF9">
        <w:rPr>
          <w:lang w:eastAsia="en-US"/>
        </w:rPr>
        <w:t>.</w:t>
      </w:r>
    </w:p>
    <w:p w14:paraId="1B4CF71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se dit à peu près ceci</w:t>
      </w:r>
      <w:r w:rsidR="00A23BF9">
        <w:rPr>
          <w:lang w:eastAsia="en-US"/>
        </w:rPr>
        <w:t> :</w:t>
      </w:r>
    </w:p>
    <w:p w14:paraId="5A9C7EA1" w14:textId="2D0E5E86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Ce livre est perdu</w:t>
      </w:r>
      <w:r>
        <w:rPr>
          <w:lang w:eastAsia="en-US"/>
        </w:rPr>
        <w:t xml:space="preserve">… </w:t>
      </w:r>
      <w:r w:rsidR="00BB5C58">
        <w:rPr>
          <w:lang w:eastAsia="en-US"/>
        </w:rPr>
        <w:t>Cette femme disait-elle vrai</w:t>
      </w:r>
      <w:r>
        <w:rPr>
          <w:lang w:eastAsia="en-US"/>
        </w:rPr>
        <w:t xml:space="preserve">, </w:t>
      </w:r>
      <w:r w:rsidR="00BB5C58">
        <w:rPr>
          <w:lang w:eastAsia="en-US"/>
        </w:rPr>
        <w:t>ou bien mentait-elle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je n</w:t>
      </w:r>
      <w:r>
        <w:rPr>
          <w:lang w:eastAsia="en-US"/>
        </w:rPr>
        <w:t>’</w:t>
      </w:r>
      <w:r w:rsidR="00BB5C58">
        <w:rPr>
          <w:lang w:eastAsia="en-US"/>
        </w:rPr>
        <w:t>en sais rien</w:t>
      </w:r>
      <w:r>
        <w:rPr>
          <w:lang w:eastAsia="en-US"/>
        </w:rPr>
        <w:t xml:space="preserve">… </w:t>
      </w:r>
      <w:r w:rsidR="00BB5C58">
        <w:rPr>
          <w:lang w:eastAsia="en-US"/>
        </w:rPr>
        <w:t>Ce qui est sûr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que pour aller couper des sapins à trois cents lieues d</w:t>
      </w:r>
      <w:r>
        <w:rPr>
          <w:lang w:eastAsia="en-US"/>
        </w:rPr>
        <w:t>’</w:t>
      </w:r>
      <w:r w:rsidR="00BB5C58">
        <w:rPr>
          <w:lang w:eastAsia="en-US"/>
        </w:rPr>
        <w:t>ici</w:t>
      </w:r>
      <w:r>
        <w:rPr>
          <w:lang w:eastAsia="en-US"/>
        </w:rPr>
        <w:t xml:space="preserve">, </w:t>
      </w:r>
      <w:r w:rsidR="00BB5C58">
        <w:rPr>
          <w:lang w:eastAsia="en-US"/>
        </w:rPr>
        <w:t>je n</w:t>
      </w:r>
      <w:r>
        <w:rPr>
          <w:lang w:eastAsia="en-US"/>
        </w:rPr>
        <w:t>’</w:t>
      </w:r>
      <w:r w:rsidR="00BB5C58">
        <w:rPr>
          <w:lang w:eastAsia="en-US"/>
        </w:rPr>
        <w:t>ai pas besoin de savoir le nom</w:t>
      </w:r>
      <w:r>
        <w:rPr>
          <w:lang w:eastAsia="en-US"/>
        </w:rPr>
        <w:t>… »</w:t>
      </w:r>
    </w:p>
    <w:p w14:paraId="4BA24B4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Quel nom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interrompit-il</w:t>
      </w:r>
      <w:r>
        <w:rPr>
          <w:lang w:eastAsia="en-US"/>
        </w:rPr>
        <w:t xml:space="preserve">…, </w:t>
      </w:r>
      <w:r w:rsidR="00BB5C58">
        <w:rPr>
          <w:lang w:eastAsia="en-US"/>
        </w:rPr>
        <w:t>le nom qui pourrait</w:t>
      </w:r>
      <w:r>
        <w:rPr>
          <w:lang w:eastAsia="en-US"/>
        </w:rPr>
        <w:t xml:space="preserve">,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il voulait</w:t>
      </w:r>
      <w:r>
        <w:rPr>
          <w:lang w:eastAsia="en-US"/>
        </w:rPr>
        <w:t xml:space="preserve">, </w:t>
      </w:r>
      <w:r w:rsidR="00BB5C58">
        <w:rPr>
          <w:lang w:eastAsia="en-US"/>
        </w:rPr>
        <w:t>me dire</w:t>
      </w:r>
      <w:r>
        <w:rPr>
          <w:lang w:eastAsia="en-US"/>
        </w:rPr>
        <w:t xml:space="preserve"> : </w:t>
      </w:r>
      <w:r w:rsidR="00BB5C58">
        <w:rPr>
          <w:lang w:eastAsia="en-US"/>
        </w:rPr>
        <w:t>Tu es le fils de madame Marion</w:t>
      </w:r>
      <w:r>
        <w:rPr>
          <w:lang w:eastAsia="en-US"/>
        </w:rPr>
        <w:t>…</w:t>
      </w:r>
    </w:p>
    <w:p w14:paraId="0BB8F24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frissonna de la tête aux pieds</w:t>
      </w:r>
      <w:r w:rsidR="00A23BF9">
        <w:rPr>
          <w:lang w:eastAsia="en-US"/>
        </w:rPr>
        <w:t>.</w:t>
      </w:r>
    </w:p>
    <w:p w14:paraId="29441C89" w14:textId="4441720D" w:rsidR="00A23BF9" w:rsidRDefault="00BB5C58" w:rsidP="00A23BF9">
      <w:pPr>
        <w:rPr>
          <w:lang w:eastAsia="en-US"/>
        </w:rPr>
      </w:pPr>
      <w:r>
        <w:rPr>
          <w:lang w:eastAsia="en-US"/>
        </w:rPr>
        <w:t>Madame Marion</w:t>
      </w:r>
      <w:r w:rsidR="00A23BF9"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répéta-t-il avec un mouvement d</w:t>
      </w:r>
      <w:r w:rsidR="00A23BF9">
        <w:rPr>
          <w:lang w:eastAsia="en-US"/>
        </w:rPr>
        <w:t>’</w:t>
      </w:r>
      <w:r>
        <w:rPr>
          <w:lang w:eastAsia="en-US"/>
        </w:rPr>
        <w:t>horreur sincère</w:t>
      </w:r>
      <w:r w:rsidR="00A23BF9">
        <w:rPr>
          <w:lang w:eastAsia="en-US"/>
        </w:rPr>
        <w:t xml:space="preserve"> ; </w:t>
      </w:r>
      <w:r>
        <w:rPr>
          <w:lang w:eastAsia="en-US"/>
        </w:rPr>
        <w:t>je ne veux plus souffrir comme cela</w:t>
      </w:r>
      <w:r w:rsidR="00A23BF9">
        <w:rPr>
          <w:lang w:eastAsia="en-US"/>
        </w:rPr>
        <w:t xml:space="preserve"> !… </w:t>
      </w:r>
      <w:r>
        <w:rPr>
          <w:lang w:eastAsia="en-US"/>
        </w:rPr>
        <w:t>Jamais son nom ne viendra sur ma lèvre</w:t>
      </w:r>
      <w:r w:rsidR="00A23BF9">
        <w:rPr>
          <w:lang w:eastAsia="en-US"/>
        </w:rPr>
        <w:t xml:space="preserve">… </w:t>
      </w:r>
      <w:r>
        <w:rPr>
          <w:lang w:eastAsia="en-US"/>
        </w:rPr>
        <w:t>Oh</w:t>
      </w:r>
      <w:r w:rsidR="00A23BF9">
        <w:rPr>
          <w:lang w:eastAsia="en-US"/>
        </w:rPr>
        <w:t xml:space="preserve"> ! </w:t>
      </w:r>
      <w:r>
        <w:rPr>
          <w:lang w:eastAsia="en-US"/>
        </w:rPr>
        <w:t>oh</w:t>
      </w:r>
      <w:r w:rsidR="00A23BF9">
        <w:rPr>
          <w:lang w:eastAsia="en-US"/>
        </w:rPr>
        <w:t xml:space="preserve"> ! </w:t>
      </w:r>
      <w:r>
        <w:rPr>
          <w:lang w:eastAsia="en-US"/>
        </w:rPr>
        <w:t>je suis un homme</w:t>
      </w:r>
      <w:r w:rsidR="00A23BF9">
        <w:rPr>
          <w:lang w:eastAsia="en-US"/>
        </w:rPr>
        <w:t> !…</w:t>
      </w:r>
    </w:p>
    <w:p w14:paraId="79751D8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se remit sur ses pieds</w:t>
      </w:r>
      <w:r w:rsidR="00A23BF9">
        <w:rPr>
          <w:lang w:eastAsia="en-US"/>
        </w:rPr>
        <w:t>.</w:t>
      </w:r>
    </w:p>
    <w:p w14:paraId="4DDF510C" w14:textId="1731D12E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Allons s</w:t>
      </w:r>
      <w:r>
        <w:rPr>
          <w:lang w:eastAsia="en-US"/>
        </w:rPr>
        <w:t>’</w:t>
      </w:r>
      <w:r w:rsidR="00BB5C58">
        <w:rPr>
          <w:lang w:eastAsia="en-US"/>
        </w:rPr>
        <w:t>écria-t-il en tachant d</w:t>
      </w:r>
      <w:r>
        <w:rPr>
          <w:lang w:eastAsia="en-US"/>
        </w:rPr>
        <w:t>’</w:t>
      </w:r>
      <w:r w:rsidR="00BB5C58">
        <w:rPr>
          <w:lang w:eastAsia="en-US"/>
        </w:rPr>
        <w:t>être gai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mon paquet</w:t>
      </w:r>
      <w:r>
        <w:rPr>
          <w:lang w:eastAsia="en-US"/>
        </w:rPr>
        <w:t xml:space="preserve"> ! </w:t>
      </w:r>
      <w:r w:rsidR="00BB5C58">
        <w:rPr>
          <w:lang w:eastAsia="en-US"/>
        </w:rPr>
        <w:t>ça ne sera pas long à faire</w:t>
      </w:r>
      <w:r>
        <w:rPr>
          <w:lang w:eastAsia="en-US"/>
        </w:rPr>
        <w:t>.</w:t>
      </w:r>
    </w:p>
    <w:p w14:paraId="10A9A09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Il étendit sur le carreau un grand mouchoir pas trop percé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devait lui servir de valise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il se prit à faire sa malle</w:t>
      </w:r>
      <w:r w:rsidR="00A23BF9">
        <w:rPr>
          <w:lang w:eastAsia="en-US"/>
        </w:rPr>
        <w:t>.</w:t>
      </w:r>
    </w:p>
    <w:p w14:paraId="1520B06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Trois ou quatre chemises</w:t>
      </w:r>
      <w:r w:rsidR="00A23BF9">
        <w:rPr>
          <w:lang w:eastAsia="en-US"/>
        </w:rPr>
        <w:t xml:space="preserve">, </w:t>
      </w:r>
      <w:r>
        <w:rPr>
          <w:lang w:eastAsia="en-US"/>
        </w:rPr>
        <w:t>un pantalon demi-laine</w:t>
      </w:r>
      <w:r w:rsidR="00A23BF9">
        <w:rPr>
          <w:lang w:eastAsia="en-US"/>
        </w:rPr>
        <w:t xml:space="preserve">, </w:t>
      </w:r>
      <w:r>
        <w:rPr>
          <w:lang w:eastAsia="en-US"/>
        </w:rPr>
        <w:t>une belle cravate de toile rouge et bleue</w:t>
      </w:r>
      <w:r w:rsidR="00A23BF9">
        <w:rPr>
          <w:lang w:eastAsia="en-US"/>
        </w:rPr>
        <w:t>.</w:t>
      </w:r>
    </w:p>
    <w:p w14:paraId="3789F18B" w14:textId="45DBD7BB" w:rsidR="00A23BF9" w:rsidRDefault="00BB5C58" w:rsidP="00A23BF9">
      <w:pPr>
        <w:rPr>
          <w:lang w:eastAsia="en-US"/>
        </w:rPr>
      </w:pPr>
      <w:r>
        <w:rPr>
          <w:lang w:eastAsia="en-US"/>
        </w:rPr>
        <w:t>Est-ce tout</w:t>
      </w:r>
      <w:r w:rsidR="00A23BF9">
        <w:rPr>
          <w:lang w:eastAsia="en-US"/>
        </w:rPr>
        <w:t xml:space="preserve"> ?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Ma foi</w:t>
      </w:r>
      <w:r w:rsidR="00A23BF9">
        <w:rPr>
          <w:lang w:eastAsia="en-US"/>
        </w:rPr>
        <w:t xml:space="preserve">, </w:t>
      </w:r>
      <w:r>
        <w:rPr>
          <w:lang w:eastAsia="en-US"/>
        </w:rPr>
        <w:t>s</w:t>
      </w:r>
      <w:r w:rsidR="00A23BF9">
        <w:rPr>
          <w:lang w:eastAsia="en-US"/>
        </w:rPr>
        <w:t>’</w:t>
      </w:r>
      <w:r>
        <w:rPr>
          <w:lang w:eastAsia="en-US"/>
        </w:rPr>
        <w:t>il y avait autre chose</w:t>
      </w:r>
      <w:r w:rsidR="00A23BF9">
        <w:rPr>
          <w:lang w:eastAsia="en-US"/>
        </w:rPr>
        <w:t xml:space="preserve">, </w:t>
      </w:r>
      <w:r>
        <w:rPr>
          <w:lang w:eastAsia="en-US"/>
        </w:rPr>
        <w:t>ce ne devait pas être volumineux</w:t>
      </w:r>
      <w:r w:rsidR="00A23BF9">
        <w:rPr>
          <w:lang w:eastAsia="en-US"/>
        </w:rPr>
        <w:t xml:space="preserve">, </w:t>
      </w:r>
      <w:r>
        <w:rPr>
          <w:lang w:eastAsia="en-US"/>
        </w:rPr>
        <w:t>car le mouchoir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noué à </w:t>
      </w:r>
      <w:proofErr w:type="spellStart"/>
      <w:r>
        <w:rPr>
          <w:i/>
          <w:iCs/>
        </w:rPr>
        <w:t>trénœud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comme on d</w:t>
      </w:r>
      <w:r>
        <w:t>it</w:t>
      </w:r>
      <w:r w:rsidR="00A23BF9">
        <w:rPr>
          <w:lang w:eastAsia="en-US"/>
        </w:rPr>
        <w:t xml:space="preserve">, </w:t>
      </w:r>
      <w:r>
        <w:rPr>
          <w:lang w:eastAsia="en-US"/>
        </w:rPr>
        <w:t>garda quatre belles cornes bien longues</w:t>
      </w:r>
      <w:r w:rsidR="00A23BF9">
        <w:rPr>
          <w:lang w:eastAsia="en-US"/>
        </w:rPr>
        <w:t>.</w:t>
      </w:r>
    </w:p>
    <w:p w14:paraId="373FC599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le souleva</w:t>
      </w:r>
      <w:r w:rsidR="00A23BF9">
        <w:rPr>
          <w:lang w:eastAsia="en-US"/>
        </w:rPr>
        <w:t>.</w:t>
      </w:r>
    </w:p>
    <w:p w14:paraId="339F81A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Puis</w:t>
      </w:r>
      <w:r w:rsidR="00A23BF9">
        <w:rPr>
          <w:lang w:eastAsia="en-US"/>
        </w:rPr>
        <w:t xml:space="preserve">, </w:t>
      </w:r>
      <w:r>
        <w:rPr>
          <w:lang w:eastAsia="en-US"/>
        </w:rPr>
        <w:t>sans trop savoir</w:t>
      </w:r>
      <w:r w:rsidR="00A23BF9">
        <w:rPr>
          <w:lang w:eastAsia="en-US"/>
        </w:rPr>
        <w:t xml:space="preserve">, </w:t>
      </w:r>
      <w:r>
        <w:rPr>
          <w:lang w:eastAsia="en-US"/>
        </w:rPr>
        <w:t>et malgré les réflexions pleines de sens qu</w:t>
      </w:r>
      <w:r w:rsidR="00A23BF9">
        <w:rPr>
          <w:lang w:eastAsia="en-US"/>
        </w:rPr>
        <w:t>’</w:t>
      </w:r>
      <w:r>
        <w:rPr>
          <w:lang w:eastAsia="en-US"/>
        </w:rPr>
        <w:t>il avait faites</w:t>
      </w:r>
      <w:r w:rsidR="00A23BF9">
        <w:rPr>
          <w:lang w:eastAsia="en-US"/>
        </w:rPr>
        <w:t xml:space="preserve">, </w:t>
      </w:r>
      <w:r>
        <w:rPr>
          <w:lang w:eastAsia="en-US"/>
        </w:rPr>
        <w:t>il se remit à chercher son livre</w:t>
      </w:r>
      <w:r w:rsidR="00A23BF9">
        <w:rPr>
          <w:lang w:eastAsia="en-US"/>
        </w:rPr>
        <w:t>.</w:t>
      </w:r>
    </w:p>
    <w:p w14:paraId="141CA5D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Tout à coup il s</w:t>
      </w:r>
      <w:r w:rsidR="00A23BF9">
        <w:rPr>
          <w:lang w:eastAsia="en-US"/>
        </w:rPr>
        <w:t>’</w:t>
      </w:r>
      <w:r>
        <w:rPr>
          <w:lang w:eastAsia="en-US"/>
        </w:rPr>
        <w:t>arrêta et devint pâle</w:t>
      </w:r>
      <w:r w:rsidR="00A23BF9">
        <w:rPr>
          <w:lang w:eastAsia="en-US"/>
        </w:rPr>
        <w:t>.</w:t>
      </w:r>
    </w:p>
    <w:p w14:paraId="33CCCD7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Son émotion était si grande </w:t>
      </w:r>
      <w:r>
        <w:t>qu</w:t>
      </w:r>
      <w:r w:rsidR="00A23BF9">
        <w:rPr>
          <w:lang w:eastAsia="en-US"/>
        </w:rPr>
        <w:t>’</w:t>
      </w:r>
      <w:r>
        <w:rPr>
          <w:lang w:eastAsia="en-US"/>
        </w:rPr>
        <w:t>il fut obligé de s</w:t>
      </w:r>
      <w:r w:rsidR="00A23BF9">
        <w:rPr>
          <w:lang w:eastAsia="en-US"/>
        </w:rPr>
        <w:t>’</w:t>
      </w:r>
      <w:r>
        <w:rPr>
          <w:lang w:eastAsia="en-US"/>
        </w:rPr>
        <w:t>adosser à la muraille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deux mains sur sa poitrine</w:t>
      </w:r>
      <w:r w:rsidR="00A23BF9">
        <w:rPr>
          <w:lang w:eastAsia="en-US"/>
        </w:rPr>
        <w:t>.</w:t>
      </w:r>
    </w:p>
    <w:p w14:paraId="4E72FB7D" w14:textId="1A744F9B" w:rsidR="00A23BF9" w:rsidRDefault="00BB5C58" w:rsidP="00A23BF9">
      <w:pPr>
        <w:rPr>
          <w:lang w:eastAsia="en-US"/>
        </w:rPr>
      </w:pPr>
      <w:r>
        <w:rPr>
          <w:lang w:eastAsia="en-US"/>
        </w:rPr>
        <w:t>Il venait de se souvenir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Il savait où était le livre</w:t>
      </w:r>
      <w:r w:rsidR="00A23BF9">
        <w:rPr>
          <w:lang w:eastAsia="en-US"/>
        </w:rPr>
        <w:t>.</w:t>
      </w:r>
    </w:p>
    <w:p w14:paraId="655507A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donna un coup de pied dans son paquet</w:t>
      </w:r>
      <w:r w:rsidR="00A23BF9">
        <w:rPr>
          <w:lang w:eastAsia="en-US"/>
        </w:rPr>
        <w:t xml:space="preserve">, </w:t>
      </w:r>
      <w:r>
        <w:rPr>
          <w:lang w:eastAsia="en-US"/>
        </w:rPr>
        <w:t>un autre dans la porte de sa chambre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descendit l</w:t>
      </w:r>
      <w:r w:rsidR="00A23BF9">
        <w:rPr>
          <w:lang w:eastAsia="en-US"/>
        </w:rPr>
        <w:t>’</w:t>
      </w:r>
      <w:r>
        <w:rPr>
          <w:lang w:eastAsia="en-US"/>
        </w:rPr>
        <w:t>escalier en deux sauts</w:t>
      </w:r>
      <w:r w:rsidR="00A23BF9">
        <w:rPr>
          <w:lang w:eastAsia="en-US"/>
        </w:rPr>
        <w:t xml:space="preserve">. </w:t>
      </w:r>
      <w:r>
        <w:rPr>
          <w:lang w:eastAsia="en-US"/>
        </w:rPr>
        <w:t>D</w:t>
      </w:r>
      <w:r>
        <w:t>ans les corridors</w:t>
      </w:r>
      <w:r w:rsidR="00A23BF9">
        <w:rPr>
          <w:lang w:eastAsia="en-US"/>
        </w:rPr>
        <w:t xml:space="preserve">, </w:t>
      </w:r>
      <w:r>
        <w:rPr>
          <w:lang w:eastAsia="en-US"/>
        </w:rPr>
        <w:t>il rencontra cette fois des figures étrangères</w:t>
      </w:r>
      <w:r w:rsidR="00A23BF9">
        <w:rPr>
          <w:lang w:eastAsia="en-US"/>
        </w:rPr>
        <w:t xml:space="preserve"> : </w:t>
      </w:r>
      <w:r>
        <w:rPr>
          <w:lang w:eastAsia="en-US"/>
        </w:rPr>
        <w:t xml:space="preserve">le juge de paix de </w:t>
      </w:r>
      <w:proofErr w:type="spellStart"/>
      <w:r>
        <w:rPr>
          <w:lang w:eastAsia="en-US"/>
        </w:rPr>
        <w:t>Vesvron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Morin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Guérineul</w:t>
      </w:r>
      <w:proofErr w:type="spellEnd"/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Maudreuil</w:t>
      </w:r>
      <w:proofErr w:type="spellEnd"/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Houël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Menand jeune</w:t>
      </w:r>
      <w:r w:rsidR="00A23BF9">
        <w:rPr>
          <w:lang w:eastAsia="en-US"/>
        </w:rPr>
        <w:t xml:space="preserve">, </w:t>
      </w:r>
      <w:r>
        <w:rPr>
          <w:lang w:eastAsia="en-US"/>
        </w:rPr>
        <w:t>notaire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son fouet mangé aux trois quarts</w:t>
      </w:r>
      <w:r w:rsidR="00A23BF9">
        <w:rPr>
          <w:lang w:eastAsia="en-US"/>
        </w:rPr>
        <w:t>.</w:t>
      </w:r>
    </w:p>
    <w:p w14:paraId="2B43100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Tous ces gens avaient l</w:t>
      </w:r>
      <w:r w:rsidR="00A23BF9">
        <w:rPr>
          <w:lang w:eastAsia="en-US"/>
        </w:rPr>
        <w:t>’</w:t>
      </w:r>
      <w:r>
        <w:rPr>
          <w:lang w:eastAsia="en-US"/>
        </w:rPr>
        <w:t>air très affairé</w:t>
      </w:r>
      <w:r w:rsidR="00A23BF9">
        <w:rPr>
          <w:lang w:eastAsia="en-US"/>
        </w:rPr>
        <w:t>.</w:t>
      </w:r>
    </w:p>
    <w:p w14:paraId="5FB6F305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ne les vit même pas</w:t>
      </w:r>
      <w:r w:rsidR="00A23BF9">
        <w:rPr>
          <w:lang w:eastAsia="en-US"/>
        </w:rPr>
        <w:t>.</w:t>
      </w:r>
    </w:p>
    <w:p w14:paraId="7998F60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Au tournant de la galerie</w:t>
      </w:r>
      <w:r w:rsidR="00A23BF9">
        <w:rPr>
          <w:lang w:eastAsia="en-US"/>
        </w:rPr>
        <w:t xml:space="preserve">, </w:t>
      </w:r>
      <w:r>
        <w:rPr>
          <w:lang w:eastAsia="en-US"/>
        </w:rPr>
        <w:t>si papa Romblon ne s</w:t>
      </w:r>
      <w:r w:rsidR="00A23BF9">
        <w:rPr>
          <w:lang w:eastAsia="en-US"/>
        </w:rPr>
        <w:t>’</w:t>
      </w:r>
      <w:r>
        <w:rPr>
          <w:lang w:eastAsia="en-US"/>
        </w:rPr>
        <w:t>était pas effacé contre le mur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eût mis à terre ce vieillard</w:t>
      </w:r>
      <w:r w:rsidR="00A23BF9">
        <w:rPr>
          <w:lang w:eastAsia="en-US"/>
        </w:rPr>
        <w:t xml:space="preserve">, </w:t>
      </w:r>
      <w:r>
        <w:rPr>
          <w:lang w:eastAsia="en-US"/>
        </w:rPr>
        <w:t>peu digne d</w:t>
      </w:r>
      <w:r w:rsidR="00A23BF9">
        <w:rPr>
          <w:lang w:eastAsia="en-US"/>
        </w:rPr>
        <w:t>’</w:t>
      </w:r>
      <w:r>
        <w:rPr>
          <w:lang w:eastAsia="en-US"/>
        </w:rPr>
        <w:t>estime</w:t>
      </w:r>
      <w:r w:rsidR="00A23BF9">
        <w:rPr>
          <w:lang w:eastAsia="en-US"/>
        </w:rPr>
        <w:t>.</w:t>
      </w:r>
    </w:p>
    <w:p w14:paraId="000EDC7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Il arriva toujours courant</w:t>
      </w:r>
      <w:r w:rsidR="00A23BF9">
        <w:rPr>
          <w:lang w:eastAsia="en-US"/>
        </w:rPr>
        <w:t xml:space="preserve">, </w:t>
      </w:r>
      <w:r>
        <w:rPr>
          <w:lang w:eastAsia="en-US"/>
        </w:rPr>
        <w:t>à la porte de Jean-de-la-Mer</w:t>
      </w:r>
      <w:r w:rsidR="00A23BF9">
        <w:rPr>
          <w:lang w:eastAsia="en-US"/>
        </w:rPr>
        <w:t xml:space="preserve">.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dans la chambre de Jean-de-la-Mer qu</w:t>
      </w:r>
      <w:r w:rsidR="00A23BF9">
        <w:rPr>
          <w:lang w:eastAsia="en-US"/>
        </w:rPr>
        <w:t>’</w:t>
      </w:r>
      <w:r>
        <w:rPr>
          <w:lang w:eastAsia="en-US"/>
        </w:rPr>
        <w:t>il avait oublié son livre</w:t>
      </w:r>
      <w:r w:rsidR="00A23BF9">
        <w:rPr>
          <w:lang w:eastAsia="en-US"/>
        </w:rPr>
        <w:t>.</w:t>
      </w:r>
    </w:p>
    <w:p w14:paraId="2E0EB32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en était parfaitement sûr</w:t>
      </w:r>
      <w:r w:rsidR="00A23BF9">
        <w:rPr>
          <w:lang w:eastAsia="en-US"/>
        </w:rPr>
        <w:t xml:space="preserve">. </w:t>
      </w:r>
      <w:r>
        <w:rPr>
          <w:lang w:eastAsia="en-US"/>
        </w:rPr>
        <w:t>Il l</w:t>
      </w:r>
      <w:r w:rsidR="00A23BF9">
        <w:rPr>
          <w:lang w:eastAsia="en-US"/>
        </w:rPr>
        <w:t>’</w:t>
      </w:r>
      <w:r>
        <w:rPr>
          <w:lang w:eastAsia="en-US"/>
        </w:rPr>
        <w:t>avait oublié l</w:t>
      </w:r>
      <w:r w:rsidR="00A23BF9">
        <w:rPr>
          <w:lang w:eastAsia="en-US"/>
        </w:rPr>
        <w:t>’</w:t>
      </w:r>
      <w:r>
        <w:rPr>
          <w:lang w:eastAsia="en-US"/>
        </w:rPr>
        <w:t>avant-dernière nuit</w:t>
      </w:r>
      <w:r w:rsidR="00A23BF9">
        <w:rPr>
          <w:lang w:eastAsia="en-US"/>
        </w:rPr>
        <w:t xml:space="preserve">, </w:t>
      </w:r>
      <w:r>
        <w:rPr>
          <w:lang w:eastAsia="en-US"/>
        </w:rPr>
        <w:t>en faisant la veillée auprès de la chaise longue du vieux corsaire</w:t>
      </w:r>
      <w:r w:rsidR="00A23BF9">
        <w:rPr>
          <w:lang w:eastAsia="en-US"/>
        </w:rPr>
        <w:t>.</w:t>
      </w:r>
    </w:p>
    <w:p w14:paraId="35012DB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Ah</w:t>
      </w:r>
      <w:r w:rsidR="00A23BF9">
        <w:rPr>
          <w:lang w:eastAsia="en-US"/>
        </w:rPr>
        <w:t xml:space="preserve"> ! </w:t>
      </w:r>
      <w:r>
        <w:rPr>
          <w:lang w:eastAsia="en-US"/>
        </w:rPr>
        <w:t>il allait donc savoir</w:t>
      </w:r>
      <w:r w:rsidR="00A23BF9">
        <w:rPr>
          <w:lang w:eastAsia="en-US"/>
        </w:rPr>
        <w:t> !…</w:t>
      </w:r>
    </w:p>
    <w:p w14:paraId="6D16925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poussa la porte sans hésiter</w:t>
      </w:r>
      <w:r w:rsidR="00A23BF9">
        <w:rPr>
          <w:lang w:eastAsia="en-US"/>
        </w:rPr>
        <w:t xml:space="preserve"> ; </w:t>
      </w:r>
      <w:r>
        <w:rPr>
          <w:lang w:eastAsia="en-US"/>
        </w:rPr>
        <w:t>il entra sans dire</w:t>
      </w:r>
      <w:r w:rsidR="00A23BF9">
        <w:rPr>
          <w:lang w:eastAsia="en-US"/>
        </w:rPr>
        <w:t xml:space="preserve"> : </w:t>
      </w:r>
      <w:r>
        <w:rPr>
          <w:lang w:eastAsia="en-US"/>
        </w:rPr>
        <w:t>pardon</w:t>
      </w:r>
      <w:r w:rsidR="00A23BF9">
        <w:rPr>
          <w:lang w:eastAsia="en-US"/>
        </w:rPr>
        <w:t xml:space="preserve">, </w:t>
      </w:r>
      <w:r>
        <w:rPr>
          <w:lang w:eastAsia="en-US"/>
        </w:rPr>
        <w:t>excuse</w:t>
      </w:r>
      <w:r w:rsidR="00A23BF9">
        <w:rPr>
          <w:lang w:eastAsia="en-US"/>
        </w:rPr>
        <w:t>…</w:t>
      </w:r>
    </w:p>
    <w:p w14:paraId="355689D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Est-ce qu</w:t>
      </w:r>
      <w:r w:rsidR="00A23BF9">
        <w:rPr>
          <w:lang w:eastAsia="en-US"/>
        </w:rPr>
        <w:t>’</w:t>
      </w:r>
      <w:r>
        <w:rPr>
          <w:lang w:eastAsia="en-US"/>
        </w:rPr>
        <w:t>il songeait à cela</w:t>
      </w:r>
      <w:r w:rsidR="00A23BF9">
        <w:rPr>
          <w:lang w:eastAsia="en-US"/>
        </w:rPr>
        <w:t> ?</w:t>
      </w:r>
    </w:p>
    <w:p w14:paraId="42982C43" w14:textId="09448650" w:rsidR="00A23BF9" w:rsidRDefault="00BB5C58" w:rsidP="00A23BF9">
      <w:pPr>
        <w:rPr>
          <w:lang w:eastAsia="en-US"/>
        </w:rPr>
      </w:pPr>
      <w:r>
        <w:rPr>
          <w:lang w:eastAsia="en-US"/>
        </w:rPr>
        <w:t>Il entra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La chambre était déserte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Il n</w:t>
      </w:r>
      <w:r w:rsidR="00A23BF9">
        <w:rPr>
          <w:lang w:eastAsia="en-US"/>
        </w:rPr>
        <w:t>’</w:t>
      </w:r>
      <w:r>
        <w:rPr>
          <w:lang w:eastAsia="en-US"/>
        </w:rPr>
        <w:t xml:space="preserve">y avait que </w:t>
      </w:r>
      <w:r w:rsidR="00A23BF9">
        <w:rPr>
          <w:lang w:eastAsia="en-US"/>
        </w:rPr>
        <w:t>M. </w:t>
      </w:r>
      <w:r>
        <w:rPr>
          <w:lang w:eastAsia="en-US"/>
        </w:rPr>
        <w:t xml:space="preserve">Jean </w:t>
      </w:r>
      <w:proofErr w:type="spellStart"/>
      <w:r>
        <w:rPr>
          <w:lang w:eastAsia="en-US"/>
        </w:rPr>
        <w:t>Crébu</w:t>
      </w:r>
      <w:proofErr w:type="spellEnd"/>
      <w:r>
        <w:rPr>
          <w:lang w:eastAsia="en-US"/>
        </w:rPr>
        <w:t xml:space="preserve"> immobile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endormi sans doute</w:t>
      </w:r>
      <w:r w:rsidR="00A23BF9">
        <w:rPr>
          <w:lang w:eastAsia="en-US"/>
        </w:rPr>
        <w:t xml:space="preserve">, </w:t>
      </w:r>
      <w:r>
        <w:rPr>
          <w:lang w:eastAsia="en-US"/>
        </w:rPr>
        <w:t>sur sa chaise longue</w:t>
      </w:r>
      <w:r w:rsidR="00A23BF9">
        <w:rPr>
          <w:lang w:eastAsia="en-US"/>
        </w:rPr>
        <w:t>.</w:t>
      </w:r>
    </w:p>
    <w:p w14:paraId="4ECB6F8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Bien en prenait à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que Jean-de-la-Mer fit en ce moment un petit somme</w:t>
      </w:r>
      <w:r w:rsidR="00A23BF9">
        <w:rPr>
          <w:lang w:eastAsia="en-US"/>
        </w:rPr>
        <w:t xml:space="preserve">, </w:t>
      </w:r>
      <w:r>
        <w:rPr>
          <w:lang w:eastAsia="en-US"/>
        </w:rPr>
        <w:t>car le vieux corsaire n</w:t>
      </w:r>
      <w:r w:rsidR="00A23BF9">
        <w:rPr>
          <w:lang w:eastAsia="en-US"/>
        </w:rPr>
        <w:t>’</w:t>
      </w:r>
      <w:r>
        <w:rPr>
          <w:lang w:eastAsia="en-US"/>
        </w:rPr>
        <w:t>était pas tendre</w:t>
      </w:r>
      <w:r w:rsidR="00A23BF9">
        <w:rPr>
          <w:lang w:eastAsia="en-US"/>
        </w:rPr>
        <w:t xml:space="preserve">. </w:t>
      </w:r>
      <w:r>
        <w:rPr>
          <w:lang w:eastAsia="en-US"/>
        </w:rPr>
        <w:t>Cependant</w:t>
      </w:r>
      <w:r w:rsidR="00A23BF9">
        <w:rPr>
          <w:lang w:eastAsia="en-US"/>
        </w:rPr>
        <w:t xml:space="preserve">,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 xml:space="preserve">est à peine si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jeta en passant un regard vers la chaise longue</w:t>
      </w:r>
      <w:r w:rsidR="00A23BF9">
        <w:rPr>
          <w:lang w:eastAsia="en-US"/>
        </w:rPr>
        <w:t>.</w:t>
      </w:r>
    </w:p>
    <w:p w14:paraId="408A273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alla droit à la cheminée où il avait laissé son livre</w:t>
      </w:r>
      <w:r w:rsidR="00A23BF9">
        <w:rPr>
          <w:lang w:eastAsia="en-US"/>
        </w:rPr>
        <w:t>.</w:t>
      </w:r>
    </w:p>
    <w:p w14:paraId="042E018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comme il ne le voyait point</w:t>
      </w:r>
      <w:r w:rsidR="00A23BF9">
        <w:rPr>
          <w:lang w:eastAsia="en-US"/>
        </w:rPr>
        <w:t xml:space="preserve">, </w:t>
      </w:r>
      <w:r>
        <w:rPr>
          <w:lang w:eastAsia="en-US"/>
        </w:rPr>
        <w:t>il chercha des yeux tout autour de la chambré</w:t>
      </w:r>
      <w:r w:rsidR="00A23BF9">
        <w:rPr>
          <w:lang w:eastAsia="en-US"/>
        </w:rPr>
        <w:t xml:space="preserve">. </w:t>
      </w:r>
      <w:r>
        <w:rPr>
          <w:lang w:eastAsia="en-US"/>
        </w:rPr>
        <w:t>Le livre était sur l</w:t>
      </w:r>
      <w:r w:rsidR="00A23BF9">
        <w:rPr>
          <w:lang w:eastAsia="en-US"/>
        </w:rPr>
        <w:t>’</w:t>
      </w:r>
      <w:r>
        <w:rPr>
          <w:lang w:eastAsia="en-US"/>
        </w:rPr>
        <w:t>appui de la croisée</w:t>
      </w:r>
      <w:r w:rsidR="00A23BF9">
        <w:rPr>
          <w:lang w:eastAsia="en-US"/>
        </w:rPr>
        <w:t xml:space="preserve">, </w:t>
      </w:r>
      <w:r>
        <w:rPr>
          <w:lang w:eastAsia="en-US"/>
        </w:rPr>
        <w:t>auprès de la harpe de Berthe</w:t>
      </w:r>
      <w:r w:rsidR="00A23BF9">
        <w:rPr>
          <w:lang w:eastAsia="en-US"/>
        </w:rPr>
        <w:t>.</w:t>
      </w:r>
    </w:p>
    <w:p w14:paraId="3899E04F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s</w:t>
      </w:r>
      <w:r w:rsidR="00A23BF9">
        <w:rPr>
          <w:lang w:eastAsia="en-US"/>
        </w:rPr>
        <w:t>’</w:t>
      </w:r>
      <w:r>
        <w:rPr>
          <w:lang w:eastAsia="en-US"/>
        </w:rPr>
        <w:t>élança comme s</w:t>
      </w:r>
      <w:r w:rsidR="00A23BF9">
        <w:rPr>
          <w:lang w:eastAsia="en-US"/>
        </w:rPr>
        <w:t>’</w:t>
      </w:r>
      <w:r>
        <w:rPr>
          <w:lang w:eastAsia="en-US"/>
        </w:rPr>
        <w:t>il eût craint de voir le livre s</w:t>
      </w:r>
      <w:r w:rsidR="00A23BF9">
        <w:rPr>
          <w:lang w:eastAsia="en-US"/>
        </w:rPr>
        <w:t>’</w:t>
      </w:r>
      <w:r>
        <w:rPr>
          <w:lang w:eastAsia="en-US"/>
        </w:rPr>
        <w:t>envoler</w:t>
      </w:r>
      <w:r w:rsidR="00A23BF9">
        <w:rPr>
          <w:lang w:eastAsia="en-US"/>
        </w:rPr>
        <w:t>.</w:t>
      </w:r>
    </w:p>
    <w:p w14:paraId="455C72FB" w14:textId="55683DA1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Mais </w:t>
      </w:r>
      <w:proofErr w:type="spellStart"/>
      <w:r>
        <w:rPr>
          <w:lang w:eastAsia="en-US"/>
        </w:rPr>
        <w:t>Tiennet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le bel adolescent</w:t>
      </w:r>
      <w:r w:rsidR="00A23BF9">
        <w:rPr>
          <w:lang w:eastAsia="en-US"/>
        </w:rPr>
        <w:t xml:space="preserve">, </w:t>
      </w:r>
      <w:r>
        <w:rPr>
          <w:lang w:eastAsia="en-US"/>
        </w:rPr>
        <w:t>le pâle jeune homme</w:t>
      </w:r>
      <w:r w:rsidR="00A23BF9">
        <w:rPr>
          <w:lang w:eastAsia="en-US"/>
        </w:rPr>
        <w:t xml:space="preserve">, </w:t>
      </w:r>
      <w:r>
        <w:rPr>
          <w:lang w:eastAsia="en-US"/>
        </w:rPr>
        <w:t>le héros de roman</w:t>
      </w:r>
      <w:r w:rsidR="00A23BF9">
        <w:rPr>
          <w:lang w:eastAsia="en-US"/>
        </w:rPr>
        <w:t xml:space="preserve">, </w:t>
      </w:r>
      <w:r>
        <w:rPr>
          <w:lang w:eastAsia="en-US"/>
        </w:rPr>
        <w:t>n</w:t>
      </w:r>
      <w:r w:rsidR="00A23BF9">
        <w:rPr>
          <w:lang w:eastAsia="en-US"/>
        </w:rPr>
        <w:t>’</w:t>
      </w:r>
      <w:r>
        <w:rPr>
          <w:lang w:eastAsia="en-US"/>
        </w:rPr>
        <w:t xml:space="preserve">en était pas moins pour cela un petit paysan du bourg de </w:t>
      </w:r>
      <w:proofErr w:type="spellStart"/>
      <w:r>
        <w:rPr>
          <w:lang w:eastAsia="en-US"/>
        </w:rPr>
        <w:t>Vesvron</w:t>
      </w:r>
      <w:proofErr w:type="spellEnd"/>
      <w:r w:rsidR="00A23BF9">
        <w:rPr>
          <w:lang w:eastAsia="en-US"/>
        </w:rPr>
        <w:t xml:space="preserve">. </w:t>
      </w:r>
      <w:r>
        <w:rPr>
          <w:lang w:eastAsia="en-US"/>
        </w:rPr>
        <w:t>En cette qualité</w:t>
      </w:r>
      <w:r w:rsidR="00A23BF9">
        <w:rPr>
          <w:lang w:eastAsia="en-US"/>
        </w:rPr>
        <w:t xml:space="preserve">, </w:t>
      </w:r>
      <w:r>
        <w:rPr>
          <w:lang w:eastAsia="en-US"/>
        </w:rPr>
        <w:t>nous sommes forcé de le dire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au lieu des </w:t>
      </w:r>
      <w:r>
        <w:rPr>
          <w:lang w:eastAsia="en-US"/>
        </w:rPr>
        <w:t xml:space="preserve">bottes </w:t>
      </w:r>
      <w:r>
        <w:rPr>
          <w:lang w:eastAsia="en-US"/>
        </w:rPr>
        <w:t xml:space="preserve">molles en cuir de Russie que </w:t>
      </w:r>
      <w:r>
        <w:rPr>
          <w:lang w:eastAsia="en-US"/>
        </w:rPr>
        <w:lastRenderedPageBreak/>
        <w:t>devrait toujours porter le héros de roman</w:t>
      </w:r>
      <w:r w:rsidR="00A23BF9">
        <w:rPr>
          <w:lang w:eastAsia="en-US"/>
        </w:rPr>
        <w:t xml:space="preserve">, </w:t>
      </w:r>
      <w:r>
        <w:rPr>
          <w:lang w:eastAsia="en-US"/>
        </w:rPr>
        <w:t>il était chaussé de bons gros souliers carrés</w:t>
      </w:r>
      <w:r w:rsidR="00A23BF9">
        <w:rPr>
          <w:lang w:eastAsia="en-US"/>
        </w:rPr>
        <w:t xml:space="preserve">, </w:t>
      </w:r>
      <w:r>
        <w:rPr>
          <w:lang w:eastAsia="en-US"/>
        </w:rPr>
        <w:t>ferrés solidement et munis d</w:t>
      </w:r>
      <w:r w:rsidR="00A23BF9">
        <w:rPr>
          <w:lang w:eastAsia="en-US"/>
        </w:rPr>
        <w:t>’</w:t>
      </w:r>
      <w:r>
        <w:rPr>
          <w:lang w:eastAsia="en-US"/>
        </w:rPr>
        <w:t>une forte semelle de bois</w:t>
      </w:r>
      <w:r w:rsidR="00A23BF9">
        <w:rPr>
          <w:lang w:eastAsia="en-US"/>
        </w:rPr>
        <w:t>.</w:t>
      </w:r>
    </w:p>
    <w:p w14:paraId="3EFD3E2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Ces souliers sont précieux pour courir sur la lande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sur le plancher</w:t>
      </w:r>
      <w:r w:rsidR="00A23BF9">
        <w:rPr>
          <w:lang w:eastAsia="en-US"/>
        </w:rPr>
        <w:t xml:space="preserve">, </w:t>
      </w:r>
      <w:r>
        <w:rPr>
          <w:lang w:eastAsia="en-US"/>
        </w:rPr>
        <w:t>ils glissent</w:t>
      </w:r>
      <w:r w:rsidR="00A23BF9">
        <w:rPr>
          <w:lang w:eastAsia="en-US"/>
        </w:rPr>
        <w:t>.</w:t>
      </w:r>
    </w:p>
    <w:p w14:paraId="5B7982A5" w14:textId="76089963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Quand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voulut arrêter son élan</w:t>
      </w:r>
      <w:r w:rsidR="00A23BF9">
        <w:rPr>
          <w:lang w:eastAsia="en-US"/>
        </w:rPr>
        <w:t xml:space="preserve">, </w:t>
      </w:r>
      <w:r>
        <w:rPr>
          <w:lang w:eastAsia="en-US"/>
        </w:rPr>
        <w:t>il glissa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Pour ne point tomber</w:t>
      </w:r>
      <w:r w:rsidR="00A23BF9">
        <w:rPr>
          <w:lang w:eastAsia="en-US"/>
        </w:rPr>
        <w:t xml:space="preserve">, </w:t>
      </w:r>
      <w:r>
        <w:rPr>
          <w:lang w:eastAsia="en-US"/>
        </w:rPr>
        <w:t>il se retint au premier objet venu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se trouva être la harpe de Berthe</w:t>
      </w:r>
      <w:r w:rsidR="00A23BF9">
        <w:rPr>
          <w:lang w:eastAsia="en-US"/>
        </w:rPr>
        <w:t>.</w:t>
      </w:r>
    </w:p>
    <w:p w14:paraId="1071A9E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fallait qu</w:t>
      </w:r>
      <w:r w:rsidR="00A23BF9">
        <w:rPr>
          <w:lang w:eastAsia="en-US"/>
        </w:rPr>
        <w:t>’</w:t>
      </w:r>
      <w:r>
        <w:rPr>
          <w:lang w:eastAsia="en-US"/>
        </w:rPr>
        <w:t>il fût bien véritablement ému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ce pauvre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 w:rsidR="00A23BF9">
        <w:rPr>
          <w:lang w:eastAsia="en-US"/>
        </w:rPr>
        <w:t> !</w:t>
      </w:r>
    </w:p>
    <w:p w14:paraId="1082862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harpe roula</w:t>
      </w:r>
      <w:r w:rsidR="00A23BF9">
        <w:rPr>
          <w:lang w:eastAsia="en-US"/>
        </w:rPr>
        <w:t xml:space="preserve">, </w:t>
      </w:r>
      <w:r>
        <w:rPr>
          <w:lang w:eastAsia="en-US"/>
        </w:rPr>
        <w:t>versa et toucha le plancher en rendant une plainte sonore et prolongée</w:t>
      </w:r>
      <w:r w:rsidR="00A23BF9">
        <w:rPr>
          <w:lang w:eastAsia="en-US"/>
        </w:rPr>
        <w:t>.</w:t>
      </w:r>
    </w:p>
    <w:p w14:paraId="17BDE2CE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avait le livre</w:t>
      </w:r>
      <w:r w:rsidR="00A23BF9">
        <w:rPr>
          <w:lang w:eastAsia="en-US"/>
        </w:rPr>
        <w:t> !…</w:t>
      </w:r>
    </w:p>
    <w:p w14:paraId="66E7A3E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il restait là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atterré</w:t>
      </w:r>
      <w:r w:rsidR="00A23BF9">
        <w:rPr>
          <w:lang w:eastAsia="en-US"/>
        </w:rPr>
        <w:t xml:space="preserve">, </w:t>
      </w:r>
      <w:r>
        <w:rPr>
          <w:lang w:eastAsia="en-US"/>
        </w:rPr>
        <w:t>n</w:t>
      </w:r>
      <w:r w:rsidR="00A23BF9">
        <w:rPr>
          <w:lang w:eastAsia="en-US"/>
        </w:rPr>
        <w:t>’</w:t>
      </w:r>
      <w:r>
        <w:rPr>
          <w:lang w:eastAsia="en-US"/>
        </w:rPr>
        <w:t>osant plus lever les yeux</w:t>
      </w:r>
      <w:r w:rsidR="00A23BF9">
        <w:rPr>
          <w:lang w:eastAsia="en-US"/>
        </w:rPr>
        <w:t xml:space="preserve">, </w:t>
      </w:r>
      <w:r>
        <w:rPr>
          <w:lang w:eastAsia="en-US"/>
        </w:rPr>
        <w:t>parce qu</w:t>
      </w:r>
      <w:r w:rsidR="00A23BF9">
        <w:rPr>
          <w:lang w:eastAsia="en-US"/>
        </w:rPr>
        <w:t>’</w:t>
      </w:r>
      <w:r>
        <w:rPr>
          <w:lang w:eastAsia="en-US"/>
        </w:rPr>
        <w:t xml:space="preserve">il </w:t>
      </w:r>
      <w:proofErr w:type="gramStart"/>
      <w:r>
        <w:rPr>
          <w:lang w:eastAsia="en-US"/>
        </w:rPr>
        <w:t>avait peur</w:t>
      </w:r>
      <w:proofErr w:type="gramEnd"/>
      <w:r>
        <w:rPr>
          <w:lang w:eastAsia="en-US"/>
        </w:rPr>
        <w:t xml:space="preserve"> de rencontrer le regard irrité de Jean-de-la-Mer</w:t>
      </w:r>
      <w:r w:rsidR="00A23BF9">
        <w:rPr>
          <w:lang w:eastAsia="en-US"/>
        </w:rPr>
        <w:t>.</w:t>
      </w:r>
    </w:p>
    <w:p w14:paraId="25A715F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Volontiers eût-il bouché ses oreilles pour ne point entendre la violente semonce du vieillard</w:t>
      </w:r>
      <w:r w:rsidR="00A23BF9">
        <w:rPr>
          <w:lang w:eastAsia="en-US"/>
        </w:rPr>
        <w:t xml:space="preserve">, </w:t>
      </w:r>
      <w:r>
        <w:rPr>
          <w:lang w:eastAsia="en-US"/>
        </w:rPr>
        <w:t>éveillé ainsi en sursaut</w:t>
      </w:r>
      <w:r w:rsidR="00A23BF9">
        <w:rPr>
          <w:lang w:eastAsia="en-US"/>
        </w:rPr>
        <w:t>.</w:t>
      </w:r>
    </w:p>
    <w:p w14:paraId="2186A30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Quelques secondes s</w:t>
      </w:r>
      <w:r w:rsidR="00A23BF9">
        <w:rPr>
          <w:lang w:eastAsia="en-US"/>
        </w:rPr>
        <w:t>’</w:t>
      </w:r>
      <w:r>
        <w:rPr>
          <w:lang w:eastAsia="en-US"/>
        </w:rPr>
        <w:t>écoulèrent</w:t>
      </w:r>
      <w:r w:rsidR="00A23BF9">
        <w:rPr>
          <w:lang w:eastAsia="en-US"/>
        </w:rPr>
        <w:t xml:space="preserve">. </w:t>
      </w:r>
      <w:r>
        <w:rPr>
          <w:lang w:eastAsia="en-US"/>
        </w:rPr>
        <w:t>La semonce ne venait point</w:t>
      </w:r>
      <w:r w:rsidR="00A23BF9">
        <w:rPr>
          <w:lang w:eastAsia="en-US"/>
        </w:rPr>
        <w:t xml:space="preserve">. </w:t>
      </w:r>
      <w:r>
        <w:rPr>
          <w:lang w:eastAsia="en-US"/>
        </w:rPr>
        <w:t>Pas la moindre malédiction</w:t>
      </w:r>
      <w:r w:rsidR="00A23BF9">
        <w:rPr>
          <w:lang w:eastAsia="en-US"/>
        </w:rPr>
        <w:t xml:space="preserve"> ! </w:t>
      </w:r>
      <w:r>
        <w:rPr>
          <w:lang w:eastAsia="en-US"/>
        </w:rPr>
        <w:t>pas le plus petit blasphème</w:t>
      </w:r>
      <w:r w:rsidR="00A23BF9">
        <w:rPr>
          <w:lang w:eastAsia="en-US"/>
        </w:rPr>
        <w:t xml:space="preserve"> !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jeta un regard timide vers la chaise longue</w:t>
      </w:r>
      <w:r w:rsidR="00A23BF9">
        <w:rPr>
          <w:lang w:eastAsia="en-US"/>
        </w:rPr>
        <w:t xml:space="preserve">. </w:t>
      </w:r>
      <w:r>
        <w:rPr>
          <w:lang w:eastAsia="en-US"/>
        </w:rPr>
        <w:t>Jean-de-la-Mer ne bougeait pas</w:t>
      </w:r>
      <w:r w:rsidR="00A23BF9">
        <w:rPr>
          <w:lang w:eastAsia="en-US"/>
        </w:rPr>
        <w:t>.</w:t>
      </w:r>
    </w:p>
    <w:p w14:paraId="2C23A4E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Pourtant</w:t>
      </w:r>
      <w:r w:rsidR="00A23BF9">
        <w:rPr>
          <w:lang w:eastAsia="en-US"/>
        </w:rPr>
        <w:t xml:space="preserve">, </w:t>
      </w:r>
      <w:r>
        <w:rPr>
          <w:lang w:eastAsia="en-US"/>
        </w:rPr>
        <w:t>il était impossible que le bruit de la harpe</w:t>
      </w:r>
      <w:r w:rsidR="00A23BF9">
        <w:rPr>
          <w:lang w:eastAsia="en-US"/>
        </w:rPr>
        <w:t xml:space="preserve">, </w:t>
      </w:r>
      <w:r>
        <w:rPr>
          <w:lang w:eastAsia="en-US"/>
        </w:rPr>
        <w:t>tombée si près de lui</w:t>
      </w:r>
      <w:r w:rsidR="00A23BF9">
        <w:rPr>
          <w:lang w:eastAsia="en-US"/>
        </w:rPr>
        <w:t xml:space="preserve">, </w:t>
      </w:r>
      <w:r>
        <w:rPr>
          <w:lang w:eastAsia="en-US"/>
        </w:rPr>
        <w:t>ne l</w:t>
      </w:r>
      <w:r w:rsidR="00A23BF9">
        <w:rPr>
          <w:lang w:eastAsia="en-US"/>
        </w:rPr>
        <w:t>’</w:t>
      </w:r>
      <w:r>
        <w:rPr>
          <w:lang w:eastAsia="en-US"/>
        </w:rPr>
        <w:t>eût point éveillé</w:t>
      </w:r>
      <w:r w:rsidR="00A23BF9">
        <w:rPr>
          <w:lang w:eastAsia="en-US"/>
        </w:rPr>
        <w:t>.</w:t>
      </w:r>
    </w:p>
    <w:p w14:paraId="56AF965C" w14:textId="40CBF7D6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 xml:space="preserve">La première pensée de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fut de traverser la chambre sur la pointe du pied et de s</w:t>
      </w:r>
      <w:r w:rsidR="00A23BF9">
        <w:rPr>
          <w:lang w:eastAsia="en-US"/>
        </w:rPr>
        <w:t>’</w:t>
      </w:r>
      <w:r>
        <w:rPr>
          <w:lang w:eastAsia="en-US"/>
        </w:rPr>
        <w:t>enfuir avec sa proie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Mais une seconde pensée le prit en chemin</w:t>
      </w:r>
      <w:r w:rsidR="00A23BF9">
        <w:rPr>
          <w:lang w:eastAsia="en-US"/>
        </w:rPr>
        <w:t>.</w:t>
      </w:r>
    </w:p>
    <w:p w14:paraId="069EB5D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s</w:t>
      </w:r>
      <w:r w:rsidR="00A23BF9">
        <w:rPr>
          <w:lang w:eastAsia="en-US"/>
        </w:rPr>
        <w:t>’</w:t>
      </w:r>
      <w:r>
        <w:rPr>
          <w:lang w:eastAsia="en-US"/>
        </w:rPr>
        <w:t>arrêta juste en face de Jean-de-la-Mer</w:t>
      </w:r>
      <w:r w:rsidR="00A23BF9">
        <w:rPr>
          <w:lang w:eastAsia="en-US"/>
        </w:rPr>
        <w:t xml:space="preserve">, </w:t>
      </w:r>
      <w:r>
        <w:rPr>
          <w:lang w:eastAsia="en-US"/>
        </w:rPr>
        <w:t>et contempla un instant cette grande figure blême</w:t>
      </w:r>
      <w:r w:rsidR="00A23BF9">
        <w:rPr>
          <w:lang w:eastAsia="en-US"/>
        </w:rPr>
        <w:t xml:space="preserve">, </w:t>
      </w:r>
      <w:r>
        <w:rPr>
          <w:lang w:eastAsia="en-US"/>
        </w:rPr>
        <w:t>noyée dans des flots de barbe blanche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qui s</w:t>
      </w:r>
      <w:r w:rsidR="00A23BF9">
        <w:rPr>
          <w:lang w:eastAsia="en-US"/>
        </w:rPr>
        <w:t>’</w:t>
      </w:r>
      <w:r>
        <w:rPr>
          <w:lang w:eastAsia="en-US"/>
        </w:rPr>
        <w:t>éclairait bizarrement aux rayons obliques du couchant</w:t>
      </w:r>
      <w:r w:rsidR="00A23BF9">
        <w:rPr>
          <w:lang w:eastAsia="en-US"/>
        </w:rPr>
        <w:t>.</w:t>
      </w:r>
    </w:p>
    <w:p w14:paraId="0D40711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jeu de la lumière mettait comme un sourire sur le visage de Jean-de-la-Mer</w:t>
      </w:r>
      <w:r w:rsidR="00A23BF9">
        <w:rPr>
          <w:lang w:eastAsia="en-US"/>
        </w:rPr>
        <w:t xml:space="preserve">, </w:t>
      </w:r>
      <w:r>
        <w:rPr>
          <w:lang w:eastAsia="en-US"/>
        </w:rPr>
        <w:t>endormi</w:t>
      </w:r>
      <w:r w:rsidR="00A23BF9">
        <w:rPr>
          <w:lang w:eastAsia="en-US"/>
        </w:rPr>
        <w:t>.</w:t>
      </w:r>
    </w:p>
    <w:p w14:paraId="7B210A95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s</w:t>
      </w:r>
      <w:r w:rsidR="00A23BF9">
        <w:rPr>
          <w:lang w:eastAsia="en-US"/>
        </w:rPr>
        <w:t>’</w:t>
      </w:r>
      <w:r>
        <w:rPr>
          <w:lang w:eastAsia="en-US"/>
        </w:rPr>
        <w:t>approcha</w:t>
      </w:r>
      <w:r w:rsidR="00A23BF9">
        <w:rPr>
          <w:lang w:eastAsia="en-US"/>
        </w:rPr>
        <w:t xml:space="preserve">. </w:t>
      </w:r>
      <w:r>
        <w:rPr>
          <w:lang w:eastAsia="en-US"/>
        </w:rPr>
        <w:t>Il y avait de la frayeur dans son regard</w:t>
      </w:r>
      <w:r w:rsidR="00A23BF9">
        <w:rPr>
          <w:lang w:eastAsia="en-US"/>
        </w:rPr>
        <w:t>.</w:t>
      </w:r>
    </w:p>
    <w:p w14:paraId="39AC0FCE" w14:textId="63D953AB" w:rsidR="00A23BF9" w:rsidRDefault="00BB5C58" w:rsidP="00A23BF9">
      <w:pPr>
        <w:rPr>
          <w:lang w:eastAsia="en-US"/>
        </w:rPr>
      </w:pPr>
      <w:r>
        <w:rPr>
          <w:lang w:eastAsia="en-US"/>
        </w:rPr>
        <w:t>En ce moment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le vent agita les hauts arbres dépouillés qui étaient au dehors</w:t>
      </w:r>
      <w:r w:rsidR="00A23BF9">
        <w:rPr>
          <w:lang w:eastAsia="en-US"/>
        </w:rPr>
        <w:t xml:space="preserve">, </w:t>
      </w:r>
      <w:r>
        <w:rPr>
          <w:lang w:eastAsia="en-US"/>
        </w:rPr>
        <w:t>devant la fenêtre</w:t>
      </w:r>
      <w:r w:rsidR="00A23BF9">
        <w:rPr>
          <w:lang w:eastAsia="en-US"/>
        </w:rPr>
        <w:t xml:space="preserve">.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ombre et la lumière vinrent tour à tour donner une sorte de vie à ce pesant sommeil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et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vit que les yeux du vieillard étaient grands ouverts</w:t>
      </w:r>
      <w:r w:rsidR="00A23BF9">
        <w:rPr>
          <w:lang w:eastAsia="en-US"/>
        </w:rPr>
        <w:t>.</w:t>
      </w:r>
    </w:p>
    <w:p w14:paraId="73FFA5F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livre s</w:t>
      </w:r>
      <w:r w:rsidR="00A23BF9">
        <w:rPr>
          <w:lang w:eastAsia="en-US"/>
        </w:rPr>
        <w:t>’</w:t>
      </w:r>
      <w:r>
        <w:rPr>
          <w:lang w:eastAsia="en-US"/>
        </w:rPr>
        <w:t>échappa de ses mains</w:t>
      </w:r>
      <w:r w:rsidR="00A23BF9">
        <w:rPr>
          <w:lang w:eastAsia="en-US"/>
        </w:rPr>
        <w:t>.</w:t>
      </w:r>
    </w:p>
    <w:p w14:paraId="00192E84" w14:textId="3326D7B0" w:rsidR="00A23BF9" w:rsidRDefault="00BB5C58" w:rsidP="00A23BF9">
      <w:pPr>
        <w:rPr>
          <w:lang w:eastAsia="en-US"/>
        </w:rPr>
      </w:pPr>
      <w:r>
        <w:rPr>
          <w:lang w:eastAsia="en-US"/>
        </w:rPr>
        <w:t>Il entr</w:t>
      </w:r>
      <w:r w:rsidR="00A23BF9">
        <w:rPr>
          <w:lang w:eastAsia="en-US"/>
        </w:rPr>
        <w:t>’</w:t>
      </w:r>
      <w:r>
        <w:rPr>
          <w:lang w:eastAsia="en-US"/>
        </w:rPr>
        <w:t xml:space="preserve">ouvrit vivement la houppelande en peau de loup et toucha le cœur de </w:t>
      </w:r>
      <w:r w:rsidR="00A23BF9">
        <w:rPr>
          <w:lang w:eastAsia="en-US"/>
        </w:rPr>
        <w:t>M. </w:t>
      </w:r>
      <w:r>
        <w:rPr>
          <w:lang w:eastAsia="en-US"/>
        </w:rPr>
        <w:t xml:space="preserve">Jean </w:t>
      </w:r>
      <w:proofErr w:type="spellStart"/>
      <w:r>
        <w:rPr>
          <w:lang w:eastAsia="en-US"/>
        </w:rPr>
        <w:t>Crébu</w:t>
      </w:r>
      <w:proofErr w:type="spellEnd"/>
      <w:r w:rsidR="00A23BF9">
        <w:rPr>
          <w:lang w:eastAsia="en-US"/>
        </w:rPr>
        <w:t>.</w:t>
      </w:r>
    </w:p>
    <w:p w14:paraId="4700A27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poitrine était froide</w:t>
      </w:r>
      <w:r w:rsidR="00A23BF9">
        <w:rPr>
          <w:lang w:eastAsia="en-US"/>
        </w:rPr>
        <w:t xml:space="preserve">. </w:t>
      </w:r>
      <w:r>
        <w:rPr>
          <w:lang w:eastAsia="en-US"/>
        </w:rPr>
        <w:t>Le cœur ne battait plus</w:t>
      </w:r>
      <w:r w:rsidR="00A23BF9">
        <w:rPr>
          <w:lang w:eastAsia="en-US"/>
        </w:rPr>
        <w:t>.</w:t>
      </w:r>
    </w:p>
    <w:p w14:paraId="02C1E122" w14:textId="22872C22" w:rsidR="00A23BF9" w:rsidRDefault="00BB5C58" w:rsidP="00A23BF9">
      <w:pPr>
        <w:rPr>
          <w:lang w:eastAsia="en-US"/>
        </w:rPr>
      </w:pPr>
      <w:r>
        <w:rPr>
          <w:lang w:eastAsia="en-US"/>
        </w:rPr>
        <w:t>Cet homme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qui était le maître</w:t>
      </w:r>
      <w:r w:rsidR="00A23BF9"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avait donc rendu son dernier soupir seul et dans l</w:t>
      </w:r>
      <w:r w:rsidR="00A23BF9">
        <w:rPr>
          <w:lang w:eastAsia="en-US"/>
        </w:rPr>
        <w:t>’</w:t>
      </w:r>
      <w:r>
        <w:rPr>
          <w:lang w:eastAsia="en-US"/>
        </w:rPr>
        <w:t>abandon</w:t>
      </w:r>
      <w:r w:rsidR="00A23BF9">
        <w:rPr>
          <w:lang w:eastAsia="en-US"/>
        </w:rPr>
        <w:t xml:space="preserve">, </w:t>
      </w:r>
      <w:r>
        <w:rPr>
          <w:lang w:eastAsia="en-US"/>
        </w:rPr>
        <w:t>au milieu du château rempli</w:t>
      </w:r>
      <w:r w:rsidR="00A23BF9">
        <w:rPr>
          <w:lang w:eastAsia="en-US"/>
        </w:rPr>
        <w:t> !…</w:t>
      </w:r>
    </w:p>
    <w:p w14:paraId="40A3441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Car Jean-de-la-Mer était mort</w:t>
      </w:r>
      <w:r w:rsidR="00A23BF9">
        <w:rPr>
          <w:lang w:eastAsia="en-US"/>
        </w:rPr>
        <w:t xml:space="preserve">, </w:t>
      </w:r>
      <w:r>
        <w:rPr>
          <w:lang w:eastAsia="en-US"/>
        </w:rPr>
        <w:t>bien mort</w:t>
      </w:r>
      <w:r w:rsidR="00A23BF9">
        <w:rPr>
          <w:lang w:eastAsia="en-US"/>
        </w:rPr>
        <w:t> !</w:t>
      </w:r>
    </w:p>
    <w:p w14:paraId="0F3CD786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laissa retomber la houppelande et fit le signe de la croix</w:t>
      </w:r>
      <w:r w:rsidR="00A23BF9">
        <w:rPr>
          <w:lang w:eastAsia="en-US"/>
        </w:rPr>
        <w:t xml:space="preserve">, </w:t>
      </w:r>
      <w:r>
        <w:rPr>
          <w:lang w:eastAsia="en-US"/>
        </w:rPr>
        <w:t>en priant Dieu mentalement d</w:t>
      </w:r>
      <w:r w:rsidR="00A23BF9">
        <w:rPr>
          <w:lang w:eastAsia="en-US"/>
        </w:rPr>
        <w:t>’</w:t>
      </w:r>
      <w:r>
        <w:rPr>
          <w:lang w:eastAsia="en-US"/>
        </w:rPr>
        <w:t>avoir l</w:t>
      </w:r>
      <w:r w:rsidR="00A23BF9">
        <w:rPr>
          <w:lang w:eastAsia="en-US"/>
        </w:rPr>
        <w:t>’</w:t>
      </w:r>
      <w:r>
        <w:rPr>
          <w:lang w:eastAsia="en-US"/>
        </w:rPr>
        <w:t>âme du défunt en sa miséricorde</w:t>
      </w:r>
      <w:r w:rsidR="00A23BF9">
        <w:rPr>
          <w:lang w:eastAsia="en-US"/>
        </w:rPr>
        <w:t>.</w:t>
      </w:r>
    </w:p>
    <w:p w14:paraId="2119857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Puis</w:t>
      </w:r>
      <w:r w:rsidR="00A23BF9">
        <w:rPr>
          <w:lang w:eastAsia="en-US"/>
        </w:rPr>
        <w:t xml:space="preserve">, </w:t>
      </w:r>
      <w:r>
        <w:rPr>
          <w:lang w:eastAsia="en-US"/>
        </w:rPr>
        <w:t>au lieu de s</w:t>
      </w:r>
      <w:r w:rsidR="00A23BF9">
        <w:rPr>
          <w:lang w:eastAsia="en-US"/>
        </w:rPr>
        <w:t>’</w:t>
      </w:r>
      <w:r>
        <w:rPr>
          <w:lang w:eastAsia="en-US"/>
        </w:rPr>
        <w:t>en aller</w:t>
      </w:r>
      <w:r w:rsidR="00A23BF9">
        <w:rPr>
          <w:lang w:eastAsia="en-US"/>
        </w:rPr>
        <w:t xml:space="preserve">, </w:t>
      </w:r>
      <w:r>
        <w:rPr>
          <w:lang w:eastAsia="en-US"/>
        </w:rPr>
        <w:t>il resta là</w:t>
      </w:r>
      <w:r w:rsidR="00A23BF9">
        <w:rPr>
          <w:lang w:eastAsia="en-US"/>
        </w:rPr>
        <w:t xml:space="preserve">, </w:t>
      </w:r>
      <w:r>
        <w:rPr>
          <w:lang w:eastAsia="en-US"/>
        </w:rPr>
        <w:t>retenu par une préoccupation invincible</w:t>
      </w:r>
      <w:r w:rsidR="00A23BF9">
        <w:rPr>
          <w:lang w:eastAsia="en-US"/>
        </w:rPr>
        <w:t>.</w:t>
      </w:r>
    </w:p>
    <w:p w14:paraId="7B22B04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avait les deux bras croisés sur sa poitrine</w:t>
      </w:r>
      <w:r w:rsidR="00A23BF9">
        <w:rPr>
          <w:lang w:eastAsia="en-US"/>
        </w:rPr>
        <w:t xml:space="preserve">. </w:t>
      </w:r>
      <w:r>
        <w:rPr>
          <w:lang w:eastAsia="en-US"/>
        </w:rPr>
        <w:t>Il songeait</w:t>
      </w:r>
      <w:r w:rsidR="00A23BF9">
        <w:rPr>
          <w:lang w:eastAsia="en-US"/>
        </w:rPr>
        <w:t>…</w:t>
      </w:r>
    </w:p>
    <w:p w14:paraId="2FC8B790" w14:textId="523D2C59" w:rsidR="00A23BF9" w:rsidRDefault="00BB5C58" w:rsidP="00A23BF9">
      <w:pPr>
        <w:rPr>
          <w:lang w:eastAsia="en-US"/>
        </w:rPr>
      </w:pPr>
      <w:r>
        <w:rPr>
          <w:lang w:eastAsia="en-US"/>
        </w:rPr>
        <w:t>En ce moment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ses yeux tombèrent sur un miroir qui était à l</w:t>
      </w:r>
      <w:r w:rsidR="00A23BF9">
        <w:rPr>
          <w:lang w:eastAsia="en-US"/>
        </w:rPr>
        <w:t>’</w:t>
      </w:r>
      <w:r>
        <w:rPr>
          <w:lang w:eastAsia="en-US"/>
        </w:rPr>
        <w:t>autre bout de la chambre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Le miroir lui renvoya la face blême du mort</w:t>
      </w:r>
      <w:r w:rsidR="00A23BF9">
        <w:rPr>
          <w:lang w:eastAsia="en-US"/>
        </w:rPr>
        <w:t xml:space="preserve">, </w:t>
      </w:r>
      <w:r>
        <w:rPr>
          <w:lang w:eastAsia="en-US"/>
        </w:rPr>
        <w:t>et sa figure à lui</w:t>
      </w:r>
      <w:r w:rsidR="00A23BF9">
        <w:rPr>
          <w:lang w:eastAsia="en-US"/>
        </w:rPr>
        <w:t xml:space="preserve">, </w:t>
      </w:r>
      <w:r>
        <w:rPr>
          <w:lang w:eastAsia="en-US"/>
        </w:rPr>
        <w:t>presqu</w:t>
      </w:r>
      <w:r w:rsidR="00A23BF9">
        <w:rPr>
          <w:lang w:eastAsia="en-US"/>
        </w:rPr>
        <w:t>’</w:t>
      </w:r>
      <w:r>
        <w:rPr>
          <w:lang w:eastAsia="en-US"/>
        </w:rPr>
        <w:t>aussi pâle</w:t>
      </w:r>
      <w:r w:rsidR="00A23BF9">
        <w:rPr>
          <w:lang w:eastAsia="en-US"/>
        </w:rPr>
        <w:t>…</w:t>
      </w:r>
    </w:p>
    <w:p w14:paraId="4FA10E9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tressaillit violemment</w:t>
      </w:r>
      <w:r w:rsidR="00A23BF9">
        <w:rPr>
          <w:lang w:eastAsia="en-US"/>
        </w:rPr>
        <w:t>.</w:t>
      </w:r>
    </w:p>
    <w:p w14:paraId="0D23E1C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Car il y avait entre ces deux visages une étrange ressemblance</w:t>
      </w:r>
      <w:r w:rsidR="00A23BF9">
        <w:rPr>
          <w:lang w:eastAsia="en-US"/>
        </w:rPr>
        <w:t>.</w:t>
      </w:r>
    </w:p>
    <w:p w14:paraId="6DBEB7A9" w14:textId="1579C3D6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étaient les mêmes traits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ici avec une couronne de brillants cheveux noirs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là sous les mèches éparses d</w:t>
      </w:r>
      <w:r w:rsidR="00A23BF9">
        <w:rPr>
          <w:lang w:eastAsia="en-US"/>
        </w:rPr>
        <w:t>’</w:t>
      </w:r>
      <w:r>
        <w:rPr>
          <w:lang w:eastAsia="en-US"/>
        </w:rPr>
        <w:t>une chevelure blanche</w:t>
      </w:r>
      <w:r w:rsidR="00A23BF9">
        <w:rPr>
          <w:lang w:eastAsia="en-US"/>
        </w:rPr>
        <w:t>.</w:t>
      </w:r>
    </w:p>
    <w:p w14:paraId="299C50E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la même coupe de traits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fière et </w:t>
      </w:r>
      <w:proofErr w:type="spellStart"/>
      <w:r>
        <w:rPr>
          <w:lang w:eastAsia="en-US"/>
        </w:rPr>
        <w:t>aquiline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la même ligne hardie dans le dessin des sourcils</w:t>
      </w:r>
      <w:r w:rsidR="00A23BF9">
        <w:rPr>
          <w:lang w:eastAsia="en-US"/>
        </w:rPr>
        <w:t xml:space="preserve">. </w:t>
      </w:r>
      <w:r>
        <w:rPr>
          <w:lang w:eastAsia="en-US"/>
        </w:rPr>
        <w:t xml:space="preserve">Le front de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était plus large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la vieillesse déprime parfois la boîte osseuse qui loge notre pauvre cerveau</w:t>
      </w:r>
      <w:r w:rsidR="00A23BF9">
        <w:rPr>
          <w:lang w:eastAsia="en-US"/>
        </w:rPr>
        <w:t>.</w:t>
      </w:r>
    </w:p>
    <w:p w14:paraId="7514DD5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adolescent vivant et le vieillard mort</w:t>
      </w:r>
      <w:r w:rsidR="00A23BF9">
        <w:rPr>
          <w:lang w:eastAsia="en-US"/>
        </w:rPr>
        <w:t xml:space="preserve">, </w:t>
      </w:r>
      <w:r>
        <w:rPr>
          <w:lang w:eastAsia="en-US"/>
        </w:rPr>
        <w:t>vous eussiez dit le même homme à soixante ans de distance</w:t>
      </w:r>
      <w:r w:rsidR="00A23BF9">
        <w:rPr>
          <w:lang w:eastAsia="en-US"/>
        </w:rPr>
        <w:t> !</w:t>
      </w:r>
    </w:p>
    <w:p w14:paraId="33C22EC9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se frotta les yeux comme s</w:t>
      </w:r>
      <w:r w:rsidR="00A23BF9">
        <w:rPr>
          <w:lang w:eastAsia="en-US"/>
        </w:rPr>
        <w:t>’</w:t>
      </w:r>
      <w:r>
        <w:rPr>
          <w:lang w:eastAsia="en-US"/>
        </w:rPr>
        <w:t>il eût cru rêver</w:t>
      </w:r>
      <w:r w:rsidR="00A23BF9">
        <w:rPr>
          <w:lang w:eastAsia="en-US"/>
        </w:rPr>
        <w:t xml:space="preserve">. </w:t>
      </w:r>
      <w:r>
        <w:rPr>
          <w:lang w:eastAsia="en-US"/>
        </w:rPr>
        <w:t>Cette ressemblance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ne l</w:t>
      </w:r>
      <w:r w:rsidR="00A23BF9">
        <w:rPr>
          <w:lang w:eastAsia="en-US"/>
        </w:rPr>
        <w:t>’</w:t>
      </w:r>
      <w:r>
        <w:rPr>
          <w:lang w:eastAsia="en-US"/>
        </w:rPr>
        <w:t>avait jamais remarquée</w:t>
      </w:r>
      <w:r w:rsidR="00A23BF9">
        <w:rPr>
          <w:lang w:eastAsia="en-US"/>
        </w:rPr>
        <w:t xml:space="preserve">. </w:t>
      </w:r>
      <w:r>
        <w:rPr>
          <w:lang w:eastAsia="en-US"/>
        </w:rPr>
        <w:t>Le livre tant désiré était sur le plancher</w:t>
      </w:r>
      <w:r w:rsidR="00A23BF9">
        <w:rPr>
          <w:lang w:eastAsia="en-US"/>
        </w:rPr>
        <w:t xml:space="preserve">, </w:t>
      </w:r>
      <w:r>
        <w:rPr>
          <w:lang w:eastAsia="en-US"/>
        </w:rPr>
        <w:t>à ses pieds</w:t>
      </w:r>
      <w:r w:rsidR="00A23BF9">
        <w:rPr>
          <w:lang w:eastAsia="en-US"/>
        </w:rPr>
        <w:t xml:space="preserve">. </w:t>
      </w:r>
      <w:r>
        <w:rPr>
          <w:lang w:eastAsia="en-US"/>
        </w:rPr>
        <w:t>Il passa auprès pour aller chercher le miroir antique qu</w:t>
      </w:r>
      <w:r w:rsidR="00A23BF9">
        <w:rPr>
          <w:lang w:eastAsia="en-US"/>
        </w:rPr>
        <w:t>’</w:t>
      </w:r>
      <w:r>
        <w:rPr>
          <w:lang w:eastAsia="en-US"/>
        </w:rPr>
        <w:t>il décrocha et posa sur l</w:t>
      </w:r>
      <w:r w:rsidR="00A23BF9">
        <w:rPr>
          <w:lang w:eastAsia="en-US"/>
        </w:rPr>
        <w:t>’</w:t>
      </w:r>
      <w:r>
        <w:rPr>
          <w:lang w:eastAsia="en-US"/>
        </w:rPr>
        <w:t>estomac du mort</w:t>
      </w:r>
      <w:r w:rsidR="00A23BF9">
        <w:rPr>
          <w:lang w:eastAsia="en-US"/>
        </w:rPr>
        <w:t>.</w:t>
      </w:r>
    </w:p>
    <w:p w14:paraId="2876C897" w14:textId="5F89721B" w:rsidR="00A23BF9" w:rsidRDefault="00BB5C58" w:rsidP="00A23BF9">
      <w:pPr>
        <w:rPr>
          <w:lang w:eastAsia="en-US"/>
        </w:rPr>
      </w:pPr>
      <w:r>
        <w:rPr>
          <w:lang w:eastAsia="en-US"/>
        </w:rPr>
        <w:t>Il mit sa figure contre la figure de Jean-de-la-Mer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il regarda</w:t>
      </w:r>
      <w:r w:rsidR="00A23BF9">
        <w:rPr>
          <w:lang w:eastAsia="en-US"/>
        </w:rPr>
        <w:t>.</w:t>
      </w:r>
    </w:p>
    <w:p w14:paraId="6A4E359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Pendant cette terrible et lugubre épreuve</w:t>
      </w:r>
      <w:r w:rsidR="00A23BF9">
        <w:rPr>
          <w:lang w:eastAsia="en-US"/>
        </w:rPr>
        <w:t xml:space="preserve">, </w:t>
      </w:r>
      <w:r>
        <w:rPr>
          <w:lang w:eastAsia="en-US"/>
        </w:rPr>
        <w:t>son cœur sautait dans sa poitrine</w:t>
      </w:r>
      <w:r w:rsidR="00A23BF9">
        <w:rPr>
          <w:lang w:eastAsia="en-US"/>
        </w:rPr>
        <w:t>.</w:t>
      </w:r>
    </w:p>
    <w:p w14:paraId="27266D3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Quand il eut bien regardé</w:t>
      </w:r>
      <w:r w:rsidR="00A23BF9">
        <w:rPr>
          <w:lang w:eastAsia="en-US"/>
        </w:rPr>
        <w:t xml:space="preserve">, </w:t>
      </w:r>
      <w:r>
        <w:rPr>
          <w:lang w:eastAsia="en-US"/>
        </w:rPr>
        <w:t>il se redressa et dit</w:t>
      </w:r>
      <w:r w:rsidR="00A23BF9">
        <w:rPr>
          <w:lang w:eastAsia="en-US"/>
        </w:rPr>
        <w:t> :</w:t>
      </w:r>
    </w:p>
    <w:p w14:paraId="7414990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Cet homme était mon père</w:t>
      </w:r>
      <w:r>
        <w:rPr>
          <w:lang w:eastAsia="en-US"/>
        </w:rPr>
        <w:t> !</w:t>
      </w:r>
    </w:p>
    <w:p w14:paraId="05D9666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Puis il ajouta</w:t>
      </w:r>
      <w:r w:rsidR="00A23BF9">
        <w:rPr>
          <w:lang w:eastAsia="en-US"/>
        </w:rPr>
        <w:t> :</w:t>
      </w:r>
    </w:p>
    <w:p w14:paraId="2F5ED26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Le nom écrit en tête de ce livre doit être son nom</w:t>
      </w:r>
      <w:r>
        <w:rPr>
          <w:lang w:eastAsia="en-US"/>
        </w:rPr>
        <w:t>…</w:t>
      </w:r>
    </w:p>
    <w:p w14:paraId="71778AF8" w14:textId="00D37182" w:rsidR="00A23BF9" w:rsidRDefault="00BB5C58" w:rsidP="00A23BF9">
      <w:pPr>
        <w:numPr>
          <w:ins w:id="93" w:author="Alain" w:date="2009-11-20T22:29:00Z"/>
        </w:numPr>
        <w:rPr>
          <w:lang w:eastAsia="en-US"/>
        </w:rPr>
      </w:pPr>
      <w:r>
        <w:rPr>
          <w:lang w:eastAsia="en-US"/>
        </w:rPr>
        <w:t>Il ramassa le livre et l</w:t>
      </w:r>
      <w:r w:rsidR="00A23BF9">
        <w:rPr>
          <w:lang w:eastAsia="en-US"/>
        </w:rPr>
        <w:t>’</w:t>
      </w:r>
      <w:r>
        <w:rPr>
          <w:lang w:eastAsia="en-US"/>
        </w:rPr>
        <w:t>ouvrit sans empressement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Il était sûr de son fait</w:t>
      </w:r>
      <w:r w:rsidR="00A23BF9">
        <w:rPr>
          <w:lang w:eastAsia="en-US"/>
        </w:rPr>
        <w:t>.</w:t>
      </w:r>
    </w:p>
    <w:p w14:paraId="392315C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Les deux premières pages du petit livre étaient adhérentes l</w:t>
      </w:r>
      <w:r w:rsidR="00A23BF9">
        <w:rPr>
          <w:lang w:eastAsia="en-US"/>
        </w:rPr>
        <w:t>’</w:t>
      </w:r>
      <w:r>
        <w:rPr>
          <w:lang w:eastAsia="en-US"/>
        </w:rPr>
        <w:t>une à l</w:t>
      </w:r>
      <w:r w:rsidR="00A23BF9">
        <w:rPr>
          <w:lang w:eastAsia="en-US"/>
        </w:rPr>
        <w:t>’</w:t>
      </w:r>
      <w:r>
        <w:rPr>
          <w:lang w:eastAsia="en-US"/>
        </w:rPr>
        <w:t>autre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c</w:t>
      </w:r>
      <w:r w:rsidR="00A23BF9">
        <w:rPr>
          <w:lang w:eastAsia="en-US"/>
        </w:rPr>
        <w:t>’</w:t>
      </w:r>
      <w:r>
        <w:rPr>
          <w:lang w:eastAsia="en-US"/>
        </w:rPr>
        <w:t xml:space="preserve">était pour cela sans doute que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n</w:t>
      </w:r>
      <w:r w:rsidR="00A23BF9">
        <w:rPr>
          <w:lang w:eastAsia="en-US"/>
        </w:rPr>
        <w:t>’</w:t>
      </w:r>
      <w:r>
        <w:rPr>
          <w:lang w:eastAsia="en-US"/>
        </w:rPr>
        <w:t>avait jamais vu ce qui était écrit sur l</w:t>
      </w:r>
      <w:r w:rsidR="00A23BF9">
        <w:rPr>
          <w:lang w:eastAsia="en-US"/>
        </w:rPr>
        <w:t>’</w:t>
      </w:r>
      <w:r>
        <w:rPr>
          <w:lang w:eastAsia="en-US"/>
        </w:rPr>
        <w:t>une d</w:t>
      </w:r>
      <w:r w:rsidR="00A23BF9">
        <w:rPr>
          <w:lang w:eastAsia="en-US"/>
        </w:rPr>
        <w:t>’</w:t>
      </w:r>
      <w:r>
        <w:rPr>
          <w:lang w:eastAsia="en-US"/>
        </w:rPr>
        <w:t>elles</w:t>
      </w:r>
      <w:r w:rsidR="00A23BF9">
        <w:rPr>
          <w:lang w:eastAsia="en-US"/>
        </w:rPr>
        <w:t>.</w:t>
      </w:r>
    </w:p>
    <w:p w14:paraId="34BDE3E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les décolla</w:t>
      </w:r>
      <w:r w:rsidR="00A23BF9">
        <w:rPr>
          <w:lang w:eastAsia="en-US"/>
        </w:rPr>
        <w:t>.</w:t>
      </w:r>
    </w:p>
    <w:p w14:paraId="6953A564" w14:textId="0682515A" w:rsidR="00A23BF9" w:rsidRDefault="00BB5C58" w:rsidP="00A23BF9">
      <w:pPr>
        <w:rPr>
          <w:lang w:eastAsia="en-US"/>
        </w:rPr>
      </w:pPr>
      <w:r>
        <w:rPr>
          <w:lang w:eastAsia="en-US"/>
        </w:rPr>
        <w:t>Sur la seconde</w:t>
      </w:r>
      <w:r w:rsidR="00A23BF9">
        <w:rPr>
          <w:lang w:eastAsia="en-US"/>
        </w:rPr>
        <w:t xml:space="preserve">, </w:t>
      </w:r>
      <w:r>
        <w:rPr>
          <w:lang w:eastAsia="en-US"/>
        </w:rPr>
        <w:t>dont le haut était enlevé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il lut la signature de </w:t>
      </w:r>
      <w:r w:rsidR="00A23BF9">
        <w:rPr>
          <w:lang w:eastAsia="en-US"/>
        </w:rPr>
        <w:t>M. </w:t>
      </w:r>
      <w:r>
        <w:rPr>
          <w:lang w:eastAsia="en-US"/>
        </w:rPr>
        <w:t xml:space="preserve">Jean </w:t>
      </w:r>
      <w:proofErr w:type="spellStart"/>
      <w:r>
        <w:rPr>
          <w:lang w:eastAsia="en-US"/>
        </w:rPr>
        <w:t>Crébu</w:t>
      </w:r>
      <w:proofErr w:type="spellEnd"/>
      <w:r>
        <w:rPr>
          <w:lang w:eastAsia="en-US"/>
        </w:rPr>
        <w:t xml:space="preserve"> de la </w:t>
      </w:r>
      <w:proofErr w:type="spellStart"/>
      <w:r>
        <w:rPr>
          <w:lang w:eastAsia="en-US"/>
        </w:rPr>
        <w:t>Saulays</w:t>
      </w:r>
      <w:proofErr w:type="spellEnd"/>
      <w:r w:rsidR="00A23BF9">
        <w:rPr>
          <w:lang w:eastAsia="en-US"/>
        </w:rPr>
        <w:t>.</w:t>
      </w:r>
    </w:p>
    <w:p w14:paraId="26B0746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partie déchirée contenait probablement un envoi ou une dédicace</w:t>
      </w:r>
      <w:r w:rsidR="00A23BF9">
        <w:rPr>
          <w:lang w:eastAsia="en-US"/>
        </w:rPr>
        <w:t>.</w:t>
      </w:r>
    </w:p>
    <w:p w14:paraId="7EC65FFD" w14:textId="4D762A8B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referma le livre</w:t>
      </w:r>
      <w:r w:rsidR="00A23BF9">
        <w:rPr>
          <w:lang w:eastAsia="en-US"/>
        </w:rPr>
        <w:t xml:space="preserve">. </w:t>
      </w:r>
      <w:r>
        <w:rPr>
          <w:lang w:eastAsia="en-US"/>
        </w:rPr>
        <w:t>Dix minutes auparavant</w:t>
      </w:r>
      <w:r w:rsidR="00A23BF9">
        <w:rPr>
          <w:lang w:eastAsia="en-US"/>
        </w:rPr>
        <w:t xml:space="preserve">, </w:t>
      </w:r>
      <w:r>
        <w:rPr>
          <w:lang w:eastAsia="en-US"/>
        </w:rPr>
        <w:t>cette découverte lui eût causé un étonnement profond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que d</w:t>
      </w:r>
      <w:r w:rsidR="00A23BF9">
        <w:rPr>
          <w:lang w:eastAsia="en-US"/>
        </w:rPr>
        <w:t>’</w:t>
      </w:r>
      <w:r>
        <w:rPr>
          <w:lang w:eastAsia="en-US"/>
        </w:rPr>
        <w:t>espoirs elle eût éveillés en lui</w:t>
      </w:r>
      <w:r w:rsidR="00A23BF9">
        <w:rPr>
          <w:lang w:eastAsia="en-US"/>
        </w:rPr>
        <w:t> !</w:t>
      </w:r>
    </w:p>
    <w:p w14:paraId="6BC2312D" w14:textId="5D3A6AA9" w:rsidR="00A23BF9" w:rsidRDefault="00BB5C58" w:rsidP="00A23BF9">
      <w:pPr>
        <w:rPr>
          <w:lang w:eastAsia="en-US"/>
        </w:rPr>
      </w:pPr>
      <w:r>
        <w:rPr>
          <w:lang w:eastAsia="en-US"/>
        </w:rPr>
        <w:t>Maintenant</w:t>
      </w:r>
      <w:r w:rsidR="00A23BF9">
        <w:rPr>
          <w:lang w:eastAsia="en-US"/>
        </w:rPr>
        <w:t xml:space="preserve">, </w:t>
      </w:r>
      <w:r>
        <w:rPr>
          <w:lang w:eastAsia="en-US"/>
        </w:rPr>
        <w:t>il ne pouvait plus s</w:t>
      </w:r>
      <w:r w:rsidR="00A23BF9">
        <w:rPr>
          <w:lang w:eastAsia="en-US"/>
        </w:rPr>
        <w:t>’</w:t>
      </w:r>
      <w:r>
        <w:rPr>
          <w:lang w:eastAsia="en-US"/>
        </w:rPr>
        <w:t>étonner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quant à l</w:t>
      </w:r>
      <w:r w:rsidR="00A23BF9">
        <w:rPr>
          <w:lang w:eastAsia="en-US"/>
        </w:rPr>
        <w:t>’</w:t>
      </w:r>
      <w:r>
        <w:rPr>
          <w:lang w:eastAsia="en-US"/>
        </w:rPr>
        <w:t>espoir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venait trop tard</w:t>
      </w:r>
      <w:r w:rsidR="00A23BF9">
        <w:rPr>
          <w:lang w:eastAsia="en-US"/>
        </w:rPr>
        <w:t>.</w:t>
      </w:r>
    </w:p>
    <w:p w14:paraId="63284B9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homme était mort</w:t>
      </w:r>
      <w:r w:rsidR="00A23BF9">
        <w:rPr>
          <w:lang w:eastAsia="en-US"/>
        </w:rPr>
        <w:t> !</w:t>
      </w:r>
    </w:p>
    <w:p w14:paraId="50CB86E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Une demi-heure se passa</w:t>
      </w:r>
      <w:r w:rsidR="00A23BF9">
        <w:rPr>
          <w:lang w:eastAsia="en-US"/>
        </w:rPr>
        <w:t>.</w:t>
      </w:r>
    </w:p>
    <w:p w14:paraId="35AF13EA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restait toujours auprès de la chaise longue de Jean-de-la-Mer</w:t>
      </w:r>
      <w:r w:rsidR="00A23BF9">
        <w:rPr>
          <w:lang w:eastAsia="en-US"/>
        </w:rPr>
        <w:t>.</w:t>
      </w:r>
    </w:p>
    <w:p w14:paraId="293F0C8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Au bout de ce temps</w:t>
      </w:r>
      <w:r w:rsidR="00A23BF9">
        <w:rPr>
          <w:lang w:eastAsia="en-US"/>
        </w:rPr>
        <w:t xml:space="preserve">, </w:t>
      </w:r>
      <w:r>
        <w:rPr>
          <w:lang w:eastAsia="en-US"/>
        </w:rPr>
        <w:t>il se mit à genoux et pria</w:t>
      </w:r>
      <w:r w:rsidR="00A23BF9">
        <w:rPr>
          <w:lang w:eastAsia="en-US"/>
        </w:rPr>
        <w:t>.</w:t>
      </w:r>
    </w:p>
    <w:p w14:paraId="19858C9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Un bruit de pas se fit entendre dans le corridor</w:t>
      </w:r>
      <w:r w:rsidR="00A23BF9">
        <w:rPr>
          <w:lang w:eastAsia="en-US"/>
        </w:rPr>
        <w:t>.</w:t>
      </w:r>
    </w:p>
    <w:p w14:paraId="27989D6E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lastRenderedPageBreak/>
        <w:t>Tiennet</w:t>
      </w:r>
      <w:proofErr w:type="spellEnd"/>
      <w:r>
        <w:rPr>
          <w:lang w:eastAsia="en-US"/>
        </w:rPr>
        <w:t xml:space="preserve"> baisa le mort au front avec un recueillement solennel</w:t>
      </w:r>
      <w:r w:rsidR="00A23BF9">
        <w:rPr>
          <w:lang w:eastAsia="en-US"/>
        </w:rPr>
        <w:t xml:space="preserve">. </w:t>
      </w:r>
      <w:r>
        <w:rPr>
          <w:lang w:eastAsia="en-US"/>
        </w:rPr>
        <w:t>Puis il lui ferma les yeux comme un fils et comme un chrétien</w:t>
      </w:r>
      <w:r w:rsidR="00A23BF9">
        <w:rPr>
          <w:lang w:eastAsia="en-US"/>
        </w:rPr>
        <w:t>.</w:t>
      </w:r>
    </w:p>
    <w:p w14:paraId="32DD8AC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Puis encore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se dit</w:t>
      </w:r>
      <w:r w:rsidR="00A23BF9">
        <w:rPr>
          <w:lang w:eastAsia="en-US"/>
        </w:rPr>
        <w:t xml:space="preserve">, </w:t>
      </w:r>
      <w:r>
        <w:rPr>
          <w:lang w:eastAsia="en-US"/>
        </w:rPr>
        <w:t>promenant son regard hautain tout autour de la chambre</w:t>
      </w:r>
      <w:r w:rsidR="00A23BF9">
        <w:rPr>
          <w:lang w:eastAsia="en-US"/>
        </w:rPr>
        <w:t> :</w:t>
      </w:r>
    </w:p>
    <w:p w14:paraId="5019B3D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Tout cela est à moi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faut-il rester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faut-il partir</w:t>
      </w:r>
      <w:r>
        <w:rPr>
          <w:lang w:eastAsia="en-US"/>
        </w:rPr>
        <w:t> ?…</w:t>
      </w:r>
    </w:p>
    <w:p w14:paraId="20C7244F" w14:textId="78221F5A" w:rsidR="00BB5C58" w:rsidRDefault="00BB5C58" w:rsidP="007700B9">
      <w:pPr>
        <w:pStyle w:val="Titre2"/>
        <w:rPr>
          <w:lang w:eastAsia="en-US"/>
        </w:rPr>
      </w:pPr>
      <w:bookmarkStart w:id="94" w:name="_Toc231743410"/>
      <w:bookmarkStart w:id="95" w:name="_Toc237577478"/>
      <w:bookmarkStart w:id="96" w:name="_Toc202192426"/>
      <w:r>
        <w:rPr>
          <w:lang w:eastAsia="en-US"/>
        </w:rPr>
        <w:lastRenderedPageBreak/>
        <w:t>LA CHAMBRE MORTUAIRE</w:t>
      </w:r>
      <w:bookmarkEnd w:id="94"/>
      <w:bookmarkEnd w:id="95"/>
      <w:bookmarkEnd w:id="96"/>
      <w:r>
        <w:rPr>
          <w:lang w:eastAsia="en-US"/>
        </w:rPr>
        <w:br/>
      </w:r>
    </w:p>
    <w:p w14:paraId="7CF88202" w14:textId="19F1DA58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Ce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allait</w:t>
      </w:r>
      <w:r w:rsidR="00A23BF9">
        <w:rPr>
          <w:lang w:eastAsia="en-US"/>
        </w:rPr>
        <w:t xml:space="preserve">, </w:t>
      </w:r>
      <w:r>
        <w:rPr>
          <w:lang w:eastAsia="en-US"/>
        </w:rPr>
        <w:t>en vérité</w:t>
      </w:r>
      <w:r w:rsidR="00A23BF9">
        <w:rPr>
          <w:lang w:eastAsia="en-US"/>
        </w:rPr>
        <w:t xml:space="preserve">, </w:t>
      </w:r>
      <w:r>
        <w:rPr>
          <w:lang w:eastAsia="en-US"/>
        </w:rPr>
        <w:t>trop vite en besogne</w:t>
      </w:r>
      <w:r w:rsidR="00A23BF9">
        <w:rPr>
          <w:lang w:eastAsia="en-US"/>
        </w:rPr>
        <w:t xml:space="preserve">. </w:t>
      </w:r>
      <w:r>
        <w:rPr>
          <w:lang w:eastAsia="en-US"/>
        </w:rPr>
        <w:t>Parce qu</w:t>
      </w:r>
      <w:r w:rsidR="00A23BF9">
        <w:rPr>
          <w:lang w:eastAsia="en-US"/>
        </w:rPr>
        <w:t>’</w:t>
      </w:r>
      <w:r>
        <w:rPr>
          <w:lang w:eastAsia="en-US"/>
        </w:rPr>
        <w:t>il s</w:t>
      </w:r>
      <w:r w:rsidR="00A23BF9">
        <w:rPr>
          <w:lang w:eastAsia="en-US"/>
        </w:rPr>
        <w:t>’</w:t>
      </w:r>
      <w:r>
        <w:rPr>
          <w:lang w:eastAsia="en-US"/>
        </w:rPr>
        <w:t>était regardé dans un miroir et qu</w:t>
      </w:r>
      <w:r w:rsidR="00A23BF9">
        <w:rPr>
          <w:lang w:eastAsia="en-US"/>
        </w:rPr>
        <w:t>’</w:t>
      </w:r>
      <w:r>
        <w:rPr>
          <w:lang w:eastAsia="en-US"/>
        </w:rPr>
        <w:t xml:space="preserve">il avait trouvé certaine ressemblance entre lui et feu </w:t>
      </w:r>
      <w:r w:rsidR="00A23BF9">
        <w:rPr>
          <w:lang w:eastAsia="en-US"/>
        </w:rPr>
        <w:t>M. </w:t>
      </w:r>
      <w:r>
        <w:rPr>
          <w:lang w:eastAsia="en-US"/>
        </w:rPr>
        <w:t xml:space="preserve">Jean </w:t>
      </w:r>
      <w:proofErr w:type="spellStart"/>
      <w:r>
        <w:rPr>
          <w:lang w:eastAsia="en-US"/>
        </w:rPr>
        <w:t>Crébu</w:t>
      </w:r>
      <w:proofErr w:type="spellEnd"/>
      <w:r>
        <w:rPr>
          <w:lang w:eastAsia="en-US"/>
        </w:rPr>
        <w:t xml:space="preserve"> de la </w:t>
      </w:r>
      <w:proofErr w:type="spellStart"/>
      <w:r>
        <w:rPr>
          <w:lang w:eastAsia="en-US"/>
        </w:rPr>
        <w:t>Saulays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il en concluait que ce</w:t>
      </w:r>
      <w:r>
        <w:t xml:space="preserve"> philosophe était son père</w:t>
      </w:r>
      <w:r w:rsidR="00A23BF9">
        <w:rPr>
          <w:lang w:eastAsia="en-US"/>
        </w:rPr>
        <w:t xml:space="preserve">.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en parlait bien à son aise</w:t>
      </w:r>
      <w:r w:rsidR="00A23BF9">
        <w:rPr>
          <w:lang w:eastAsia="en-US"/>
        </w:rPr>
        <w:t>.</w:t>
      </w:r>
    </w:p>
    <w:p w14:paraId="7E25C19D" w14:textId="0CCCB672" w:rsidR="00A23BF9" w:rsidRDefault="00BB5C58" w:rsidP="00A23BF9">
      <w:pPr>
        <w:rPr>
          <w:lang w:eastAsia="en-US"/>
        </w:rPr>
      </w:pPr>
      <w:r>
        <w:rPr>
          <w:lang w:eastAsia="en-US"/>
        </w:rPr>
        <w:t>Mais ces enfants trouvés sont tous les mêmes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Tout homme est pour eux un papa</w:t>
      </w:r>
      <w:r w:rsidR="00A23BF9">
        <w:rPr>
          <w:lang w:eastAsia="en-US"/>
        </w:rPr>
        <w:t xml:space="preserve">, </w:t>
      </w:r>
      <w:r>
        <w:rPr>
          <w:lang w:eastAsia="en-US"/>
        </w:rPr>
        <w:t>toute femme une maman</w:t>
      </w:r>
      <w:r w:rsidR="00A23BF9">
        <w:rPr>
          <w:lang w:eastAsia="en-US"/>
        </w:rPr>
        <w:t>.</w:t>
      </w:r>
    </w:p>
    <w:p w14:paraId="4E699FC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Si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veut rester le héros de notre roman</w:t>
      </w:r>
      <w:r w:rsidR="00A23BF9">
        <w:rPr>
          <w:lang w:eastAsia="en-US"/>
        </w:rPr>
        <w:t xml:space="preserve">, </w:t>
      </w:r>
      <w:r>
        <w:rPr>
          <w:lang w:eastAsia="en-US"/>
        </w:rPr>
        <w:t>il faudra qu</w:t>
      </w:r>
      <w:r w:rsidR="00A23BF9">
        <w:rPr>
          <w:lang w:eastAsia="en-US"/>
        </w:rPr>
        <w:t>’</w:t>
      </w:r>
      <w:r>
        <w:rPr>
          <w:lang w:eastAsia="en-US"/>
        </w:rPr>
        <w:t>il se corrige de ce</w:t>
      </w:r>
      <w:r>
        <w:t xml:space="preserve"> ridicule i</w:t>
      </w:r>
      <w:r>
        <w:rPr>
          <w:lang w:eastAsia="en-US"/>
        </w:rPr>
        <w:t>ntolérable</w:t>
      </w:r>
      <w:r w:rsidR="00A23BF9">
        <w:rPr>
          <w:lang w:eastAsia="en-US"/>
        </w:rPr>
        <w:t>.</w:t>
      </w:r>
    </w:p>
    <w:p w14:paraId="6965AC9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Tout cela est à moi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disait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</w:t>
      </w:r>
      <w:proofErr w:type="spellStart"/>
      <w:r w:rsidR="00BB5C58">
        <w:rPr>
          <w:lang w:eastAsia="en-US"/>
        </w:rPr>
        <w:t>Blône</w:t>
      </w:r>
      <w:proofErr w:type="spellEnd"/>
      <w:r>
        <w:rPr>
          <w:lang w:eastAsia="en-US"/>
        </w:rPr>
        <w:t>.</w:t>
      </w:r>
    </w:p>
    <w:p w14:paraId="624421D3" w14:textId="77777777" w:rsidR="00A23BF9" w:rsidRDefault="00BB5C58" w:rsidP="00A23BF9">
      <w:pPr>
        <w:rPr>
          <w:i/>
          <w:iCs/>
          <w:lang w:eastAsia="en-US"/>
        </w:rPr>
      </w:pPr>
      <w:r>
        <w:rPr>
          <w:lang w:eastAsia="en-US"/>
        </w:rPr>
        <w:t>Allons donc</w:t>
      </w:r>
      <w:r w:rsidR="00A23BF9">
        <w:rPr>
          <w:lang w:eastAsia="en-US"/>
        </w:rPr>
        <w:t xml:space="preserve"> ! </w:t>
      </w:r>
      <w:r>
        <w:rPr>
          <w:lang w:eastAsia="en-US"/>
        </w:rPr>
        <w:t>rien n</w:t>
      </w:r>
      <w:r w:rsidR="00A23BF9">
        <w:rPr>
          <w:lang w:eastAsia="en-US"/>
        </w:rPr>
        <w:t>’</w:t>
      </w:r>
      <w:r>
        <w:rPr>
          <w:lang w:eastAsia="en-US"/>
        </w:rPr>
        <w:t>est à toi</w:t>
      </w:r>
      <w:r w:rsidR="00A23BF9">
        <w:rPr>
          <w:lang w:eastAsia="en-US"/>
        </w:rPr>
        <w:t xml:space="preserve">, </w:t>
      </w:r>
      <w:r>
        <w:rPr>
          <w:lang w:eastAsia="en-US"/>
        </w:rPr>
        <w:t>mon pauvre gars</w:t>
      </w:r>
      <w:r w:rsidR="00A23BF9">
        <w:rPr>
          <w:lang w:eastAsia="en-US"/>
        </w:rPr>
        <w:t xml:space="preserve">, </w:t>
      </w:r>
      <w:r>
        <w:rPr>
          <w:lang w:eastAsia="en-US"/>
        </w:rPr>
        <w:t>sinon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on parle à Vitré</w:t>
      </w:r>
      <w:r w:rsidR="00A23BF9">
        <w:rPr>
          <w:lang w:eastAsia="en-US"/>
        </w:rPr>
        <w:t xml:space="preserve">, </w:t>
      </w:r>
      <w:r>
        <w:rPr>
          <w:i/>
          <w:iCs/>
          <w:lang w:eastAsia="en-US"/>
        </w:rPr>
        <w:t>ta soupe</w:t>
      </w:r>
      <w:r w:rsidR="00A23BF9">
        <w:rPr>
          <w:i/>
          <w:iCs/>
          <w:lang w:eastAsia="en-US"/>
        </w:rPr>
        <w:t xml:space="preserve">, </w:t>
      </w:r>
      <w:r>
        <w:rPr>
          <w:i/>
          <w:iCs/>
          <w:lang w:eastAsia="en-US"/>
        </w:rPr>
        <w:t>quand tu l</w:t>
      </w:r>
      <w:r w:rsidR="00A23BF9">
        <w:rPr>
          <w:i/>
          <w:iCs/>
          <w:lang w:eastAsia="en-US"/>
        </w:rPr>
        <w:t>’</w:t>
      </w:r>
      <w:r>
        <w:rPr>
          <w:i/>
          <w:iCs/>
          <w:lang w:eastAsia="en-US"/>
        </w:rPr>
        <w:t>as dans le ventre</w:t>
      </w:r>
      <w:r w:rsidR="00A23BF9">
        <w:rPr>
          <w:i/>
          <w:iCs/>
          <w:lang w:eastAsia="en-US"/>
        </w:rPr>
        <w:t> !</w:t>
      </w:r>
    </w:p>
    <w:p w14:paraId="26C43684" w14:textId="629C9394" w:rsidR="00A23BF9" w:rsidRDefault="00BB5C58" w:rsidP="00A23BF9">
      <w:pPr>
        <w:rPr>
          <w:lang w:eastAsia="en-US"/>
        </w:rPr>
      </w:pPr>
      <w:r>
        <w:rPr>
          <w:lang w:eastAsia="en-US"/>
        </w:rPr>
        <w:t>Il y a là dans le coffre</w:t>
      </w:r>
      <w:r w:rsidR="00A23BF9">
        <w:rPr>
          <w:lang w:eastAsia="en-US"/>
        </w:rPr>
        <w:t xml:space="preserve">, </w:t>
      </w:r>
      <w:r>
        <w:rPr>
          <w:lang w:eastAsia="en-US"/>
        </w:rPr>
        <w:t>ouvert la nuit dernière par Berthe</w:t>
      </w:r>
      <w:r w:rsidR="00A23BF9">
        <w:rPr>
          <w:lang w:eastAsia="en-US"/>
        </w:rPr>
        <w:t xml:space="preserve"> ;, </w:t>
      </w:r>
      <w:r>
        <w:rPr>
          <w:lang w:eastAsia="en-US"/>
        </w:rPr>
        <w:t>s</w:t>
      </w:r>
      <w:r>
        <w:t>ur l</w:t>
      </w:r>
      <w:r w:rsidR="00A23BF9">
        <w:rPr>
          <w:lang w:eastAsia="en-US"/>
        </w:rPr>
        <w:t>’</w:t>
      </w:r>
      <w:r>
        <w:rPr>
          <w:lang w:eastAsia="en-US"/>
        </w:rPr>
        <w:t xml:space="preserve">ordre de </w:t>
      </w:r>
      <w:r w:rsidR="00A23BF9">
        <w:rPr>
          <w:lang w:eastAsia="en-US"/>
        </w:rPr>
        <w:t>M. </w:t>
      </w:r>
      <w:r>
        <w:rPr>
          <w:lang w:eastAsia="en-US"/>
        </w:rPr>
        <w:t xml:space="preserve">Jean </w:t>
      </w:r>
      <w:proofErr w:type="spellStart"/>
      <w:r>
        <w:rPr>
          <w:lang w:eastAsia="en-US"/>
        </w:rPr>
        <w:t>Crébu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il y a un testament olographe</w:t>
      </w:r>
      <w:r w:rsidR="00A23BF9">
        <w:rPr>
          <w:lang w:eastAsia="en-US"/>
        </w:rPr>
        <w:t xml:space="preserve">, </w:t>
      </w:r>
      <w:r>
        <w:rPr>
          <w:lang w:eastAsia="en-US"/>
        </w:rPr>
        <w:t>quatre grandes pages d</w:t>
      </w:r>
      <w:r w:rsidR="00A23BF9">
        <w:rPr>
          <w:lang w:eastAsia="en-US"/>
        </w:rPr>
        <w:t>’</w:t>
      </w:r>
      <w:r>
        <w:rPr>
          <w:lang w:eastAsia="en-US"/>
        </w:rPr>
        <w:t>écriture serrée</w:t>
      </w:r>
      <w:r w:rsidR="00A23BF9">
        <w:rPr>
          <w:lang w:eastAsia="en-US"/>
        </w:rPr>
        <w:t>…</w:t>
      </w:r>
    </w:p>
    <w:p w14:paraId="622EB38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Ah çà</w:t>
      </w:r>
      <w:r w:rsidR="00A23BF9">
        <w:rPr>
          <w:lang w:eastAsia="en-US"/>
        </w:rPr>
        <w:t xml:space="preserve"> ! </w:t>
      </w:r>
      <w:r>
        <w:rPr>
          <w:lang w:eastAsia="en-US"/>
        </w:rPr>
        <w:t>réhabilitons tout d</w:t>
      </w:r>
      <w:r w:rsidR="00A23BF9">
        <w:rPr>
          <w:lang w:eastAsia="en-US"/>
        </w:rPr>
        <w:t>’</w:t>
      </w:r>
      <w:r>
        <w:rPr>
          <w:lang w:eastAsia="en-US"/>
        </w:rPr>
        <w:t xml:space="preserve">un coup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 w:rsidR="00A23BF9">
        <w:rPr>
          <w:lang w:eastAsia="en-US"/>
        </w:rPr>
        <w:t xml:space="preserve">.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ne songeait pas du tout à la succession</w:t>
      </w:r>
      <w:r w:rsidR="00A23BF9">
        <w:rPr>
          <w:lang w:eastAsia="en-US"/>
        </w:rPr>
        <w:t>.</w:t>
      </w:r>
    </w:p>
    <w:p w14:paraId="2A53B48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taillé comme il était</w:t>
      </w:r>
      <w:r w:rsidR="00A23BF9">
        <w:rPr>
          <w:lang w:eastAsia="en-US"/>
        </w:rPr>
        <w:t xml:space="preserve">, </w:t>
      </w:r>
      <w:r>
        <w:rPr>
          <w:lang w:eastAsia="en-US"/>
        </w:rPr>
        <w:t>ma foi</w:t>
      </w:r>
      <w:r w:rsidR="00A23BF9">
        <w:rPr>
          <w:lang w:eastAsia="en-US"/>
        </w:rPr>
        <w:t xml:space="preserve">, </w:t>
      </w:r>
      <w:r>
        <w:rPr>
          <w:lang w:eastAsia="en-US"/>
        </w:rPr>
        <w:t>cela lui eût</w:t>
      </w:r>
      <w:r>
        <w:t xml:space="preserve"> fait plaisir d</w:t>
      </w:r>
      <w:r w:rsidR="00A23BF9">
        <w:rPr>
          <w:lang w:eastAsia="en-US"/>
        </w:rPr>
        <w:t>’</w:t>
      </w:r>
      <w:r>
        <w:rPr>
          <w:lang w:eastAsia="en-US"/>
        </w:rPr>
        <w:t>être un peu gentilhomme</w:t>
      </w:r>
      <w:r w:rsidR="00A23BF9">
        <w:rPr>
          <w:lang w:eastAsia="en-US"/>
        </w:rPr>
        <w:t>.</w:t>
      </w:r>
    </w:p>
    <w:p w14:paraId="5C4769C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n</w:t>
      </w:r>
      <w:r w:rsidR="00A23BF9">
        <w:rPr>
          <w:lang w:eastAsia="en-US"/>
        </w:rPr>
        <w:t>’</w:t>
      </w:r>
      <w:r>
        <w:rPr>
          <w:lang w:eastAsia="en-US"/>
        </w:rPr>
        <w:t>avait que seize ans</w:t>
      </w:r>
      <w:r w:rsidR="00A23BF9">
        <w:rPr>
          <w:lang w:eastAsia="en-US"/>
        </w:rPr>
        <w:t xml:space="preserve">, </w:t>
      </w:r>
      <w:r>
        <w:rPr>
          <w:lang w:eastAsia="en-US"/>
        </w:rPr>
        <w:t>ce garçon-là</w:t>
      </w:r>
      <w:r w:rsidR="00A23BF9">
        <w:rPr>
          <w:lang w:eastAsia="en-US"/>
        </w:rPr>
        <w:t xml:space="preserve">. </w:t>
      </w:r>
      <w:r>
        <w:rPr>
          <w:lang w:eastAsia="en-US"/>
        </w:rPr>
        <w:t>Le matin de ce jour</w:t>
      </w:r>
      <w:r w:rsidR="00A23BF9">
        <w:rPr>
          <w:lang w:eastAsia="en-US"/>
        </w:rPr>
        <w:t xml:space="preserve">, </w:t>
      </w:r>
      <w:r>
        <w:rPr>
          <w:lang w:eastAsia="en-US"/>
        </w:rPr>
        <w:t>son cœur s</w:t>
      </w:r>
      <w:r w:rsidR="00A23BF9">
        <w:rPr>
          <w:lang w:eastAsia="en-US"/>
        </w:rPr>
        <w:t>’</w:t>
      </w:r>
      <w:r>
        <w:rPr>
          <w:lang w:eastAsia="en-US"/>
        </w:rPr>
        <w:t>était brisé contre le premier écueil de la vie</w:t>
      </w:r>
      <w:r w:rsidR="00A23BF9">
        <w:rPr>
          <w:lang w:eastAsia="en-US"/>
        </w:rPr>
        <w:t xml:space="preserve">. </w:t>
      </w:r>
      <w:r>
        <w:rPr>
          <w:lang w:eastAsia="en-US"/>
        </w:rPr>
        <w:t>Son orgueil</w:t>
      </w:r>
      <w:r w:rsidR="00A23BF9">
        <w:rPr>
          <w:lang w:eastAsia="en-US"/>
        </w:rPr>
        <w:t xml:space="preserve">, </w:t>
      </w:r>
      <w:r>
        <w:rPr>
          <w:lang w:eastAsia="en-US"/>
        </w:rPr>
        <w:t>humilié violemment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se redressait</w:t>
      </w:r>
      <w:r w:rsidR="00A23BF9">
        <w:rPr>
          <w:lang w:eastAsia="en-US"/>
        </w:rPr>
        <w:t xml:space="preserve"> : </w:t>
      </w:r>
      <w:r>
        <w:rPr>
          <w:lang w:eastAsia="en-US"/>
        </w:rPr>
        <w:t>où est le mal</w:t>
      </w:r>
      <w:r w:rsidR="00A23BF9">
        <w:rPr>
          <w:lang w:eastAsia="en-US"/>
        </w:rPr>
        <w:t> ?</w:t>
      </w:r>
    </w:p>
    <w:p w14:paraId="5DF1157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notez qu</w:t>
      </w:r>
      <w:r w:rsidR="00A23BF9">
        <w:rPr>
          <w:lang w:eastAsia="en-US"/>
        </w:rPr>
        <w:t>’</w:t>
      </w:r>
      <w:r>
        <w:rPr>
          <w:lang w:eastAsia="en-US"/>
        </w:rPr>
        <w:t>il ajoutait</w:t>
      </w:r>
      <w:r w:rsidR="00A23BF9">
        <w:rPr>
          <w:lang w:eastAsia="en-US"/>
        </w:rPr>
        <w:t xml:space="preserve"> : </w:t>
      </w:r>
      <w:r>
        <w:rPr>
          <w:lang w:eastAsia="en-US"/>
        </w:rPr>
        <w:t>fa</w:t>
      </w:r>
      <w:r>
        <w:t>ut-il rester</w:t>
      </w:r>
      <w:r w:rsidR="00A23BF9">
        <w:rPr>
          <w:lang w:eastAsia="en-US"/>
        </w:rPr>
        <w:t xml:space="preserve"> ? </w:t>
      </w:r>
      <w:r>
        <w:rPr>
          <w:lang w:eastAsia="en-US"/>
        </w:rPr>
        <w:t>faut-il partir</w:t>
      </w:r>
      <w:r w:rsidR="00A23BF9">
        <w:rPr>
          <w:lang w:eastAsia="en-US"/>
        </w:rPr>
        <w:t> ?…</w:t>
      </w:r>
    </w:p>
    <w:p w14:paraId="46C0CC7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Lui qui se croyait fermement le fils d</w:t>
      </w:r>
      <w:r w:rsidR="00A23BF9">
        <w:rPr>
          <w:lang w:eastAsia="en-US"/>
        </w:rPr>
        <w:t>’</w:t>
      </w:r>
      <w:r>
        <w:rPr>
          <w:lang w:eastAsia="en-US"/>
        </w:rPr>
        <w:t>un millionnaire</w:t>
      </w:r>
      <w:r w:rsidR="00A23BF9">
        <w:rPr>
          <w:lang w:eastAsia="en-US"/>
        </w:rPr>
        <w:t xml:space="preserve"> ! </w:t>
      </w:r>
      <w:r>
        <w:rPr>
          <w:lang w:eastAsia="en-US"/>
        </w:rPr>
        <w:t>partir avec son petit paquet au bout d</w:t>
      </w:r>
      <w:r w:rsidR="00A23BF9">
        <w:rPr>
          <w:lang w:eastAsia="en-US"/>
        </w:rPr>
        <w:t>’</w:t>
      </w:r>
      <w:r>
        <w:rPr>
          <w:lang w:eastAsia="en-US"/>
        </w:rPr>
        <w:t>un bâton</w:t>
      </w:r>
      <w:r w:rsidR="00A23BF9">
        <w:rPr>
          <w:lang w:eastAsia="en-US"/>
        </w:rPr>
        <w:t> !</w:t>
      </w:r>
    </w:p>
    <w:p w14:paraId="70ED69B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il penchait très fort vers ce côté de la question</w:t>
      </w:r>
      <w:r w:rsidR="00A23BF9">
        <w:rPr>
          <w:lang w:eastAsia="en-US"/>
        </w:rPr>
        <w:t>.</w:t>
      </w:r>
    </w:p>
    <w:p w14:paraId="586AA83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Les pas se rapprochaient dans le corridor</w:t>
      </w:r>
      <w:r w:rsidR="00A23BF9">
        <w:rPr>
          <w:lang w:eastAsia="en-US"/>
        </w:rPr>
        <w:t xml:space="preserve">. </w:t>
      </w:r>
      <w:r>
        <w:rPr>
          <w:lang w:eastAsia="en-US"/>
        </w:rPr>
        <w:t>On parlait haut et point trop tristement</w:t>
      </w:r>
      <w:r w:rsidR="00A23BF9">
        <w:rPr>
          <w:lang w:eastAsia="en-US"/>
        </w:rPr>
        <w:t>.</w:t>
      </w:r>
    </w:p>
    <w:p w14:paraId="1BA8608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Quand on entra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s</w:t>
      </w:r>
      <w:r w:rsidR="00A23BF9">
        <w:rPr>
          <w:lang w:eastAsia="en-US"/>
        </w:rPr>
        <w:t>’</w:t>
      </w:r>
      <w:r>
        <w:rPr>
          <w:lang w:eastAsia="en-US"/>
        </w:rPr>
        <w:t>était relevé</w:t>
      </w:r>
      <w:r w:rsidR="00A23BF9">
        <w:rPr>
          <w:lang w:eastAsia="en-US"/>
        </w:rPr>
        <w:t>.</w:t>
      </w:r>
    </w:p>
    <w:p w14:paraId="0821128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Les nouveaux arrivants étaient en grand nombre</w:t>
      </w:r>
      <w:r w:rsidR="00A23BF9">
        <w:rPr>
          <w:lang w:eastAsia="en-US"/>
        </w:rPr>
        <w:t xml:space="preserve"> : </w:t>
      </w:r>
      <w:r>
        <w:rPr>
          <w:lang w:eastAsia="en-US"/>
        </w:rPr>
        <w:t>Vaudreuil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Houël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les deux Romblon</w:t>
      </w:r>
      <w:r w:rsidR="00A23BF9">
        <w:rPr>
          <w:lang w:eastAsia="en-US"/>
        </w:rPr>
        <w:t xml:space="preserve"> (</w:t>
      </w:r>
      <w:r>
        <w:rPr>
          <w:lang w:eastAsia="en-US"/>
        </w:rPr>
        <w:t>papa et Fifi</w:t>
      </w:r>
      <w:r w:rsidR="00A23BF9">
        <w:rPr>
          <w:lang w:eastAsia="en-US"/>
        </w:rPr>
        <w:t xml:space="preserve">), </w:t>
      </w:r>
      <w:r>
        <w:rPr>
          <w:lang w:eastAsia="en-US"/>
        </w:rPr>
        <w:t>Menand jeune</w:t>
      </w:r>
      <w:r w:rsidR="00A23BF9">
        <w:rPr>
          <w:lang w:eastAsia="en-US"/>
        </w:rPr>
        <w:t xml:space="preserve">, </w:t>
      </w:r>
      <w:r>
        <w:rPr>
          <w:lang w:eastAsia="en-US"/>
        </w:rPr>
        <w:t>le docteur Morin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le chevalier </w:t>
      </w:r>
      <w:proofErr w:type="spellStart"/>
      <w:r>
        <w:rPr>
          <w:lang w:eastAsia="en-US"/>
        </w:rPr>
        <w:t>Filis</w:t>
      </w:r>
      <w:proofErr w:type="spellEnd"/>
      <w:r>
        <w:rPr>
          <w:lang w:eastAsia="en-US"/>
        </w:rPr>
        <w:t xml:space="preserve"> de </w:t>
      </w:r>
      <w:proofErr w:type="spellStart"/>
      <w:r>
        <w:rPr>
          <w:lang w:eastAsia="en-US"/>
        </w:rPr>
        <w:t>Guérineul</w:t>
      </w:r>
      <w:proofErr w:type="spellEnd"/>
      <w:r w:rsidR="00A23BF9">
        <w:rPr>
          <w:lang w:eastAsia="en-US"/>
        </w:rPr>
        <w:t>.</w:t>
      </w:r>
    </w:p>
    <w:p w14:paraId="271C1821" w14:textId="5E85E926" w:rsidR="00A23BF9" w:rsidRDefault="00BB5C58" w:rsidP="00A23BF9">
      <w:pPr>
        <w:rPr>
          <w:lang w:eastAsia="en-US"/>
        </w:rPr>
      </w:pPr>
      <w:r>
        <w:rPr>
          <w:lang w:eastAsia="en-US"/>
        </w:rPr>
        <w:t>Derrière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venaient </w:t>
      </w:r>
      <w:r w:rsidR="00A23BF9">
        <w:rPr>
          <w:lang w:eastAsia="en-US"/>
        </w:rPr>
        <w:t>M. </w:t>
      </w:r>
      <w:r>
        <w:rPr>
          <w:lang w:eastAsia="en-US"/>
        </w:rPr>
        <w:t>Bernard et le doux Fargeau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semblaient tous les deux un peu essoufflés par une course récente</w:t>
      </w:r>
      <w:r w:rsidR="00A23BF9">
        <w:rPr>
          <w:lang w:eastAsia="en-US"/>
        </w:rPr>
        <w:t xml:space="preserve">. </w:t>
      </w:r>
      <w:r>
        <w:rPr>
          <w:lang w:eastAsia="en-US"/>
        </w:rPr>
        <w:t xml:space="preserve">Le juge de paix de </w:t>
      </w:r>
      <w:proofErr w:type="spellStart"/>
      <w:r>
        <w:rPr>
          <w:lang w:eastAsia="en-US"/>
        </w:rPr>
        <w:t>Vesvron</w:t>
      </w:r>
      <w:proofErr w:type="spellEnd"/>
      <w:r>
        <w:rPr>
          <w:lang w:eastAsia="en-US"/>
        </w:rPr>
        <w:t xml:space="preserve"> et son greffier étaient de la partie</w:t>
      </w:r>
      <w:r w:rsidR="00A23BF9">
        <w:rPr>
          <w:lang w:eastAsia="en-US"/>
        </w:rPr>
        <w:t>.</w:t>
      </w:r>
    </w:p>
    <w:p w14:paraId="6A0BAD0E" w14:textId="63D42DA1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Mon cher monsieur </w:t>
      </w:r>
      <w:proofErr w:type="spellStart"/>
      <w:r w:rsidR="00BB5C58">
        <w:rPr>
          <w:lang w:eastAsia="en-US"/>
        </w:rPr>
        <w:t>Lebellehic</w:t>
      </w:r>
      <w:proofErr w:type="spellEnd"/>
      <w:r w:rsidR="00BB5C58">
        <w:rPr>
          <w:lang w:eastAsia="en-US"/>
        </w:rPr>
        <w:t xml:space="preserve"> de </w:t>
      </w:r>
      <w:proofErr w:type="spellStart"/>
      <w:r w:rsidR="00BB5C58">
        <w:rPr>
          <w:lang w:eastAsia="en-US"/>
        </w:rPr>
        <w:t>Kervingomolangourcuffinec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dit </w:t>
      </w:r>
      <w:r w:rsidR="00685E2E">
        <w:rPr>
          <w:lang w:eastAsia="en-US"/>
        </w:rPr>
        <w:t>Cousin-et-ami</w:t>
      </w:r>
      <w:r w:rsidR="00BB5C58">
        <w:rPr>
          <w:lang w:eastAsia="en-US"/>
        </w:rPr>
        <w:t xml:space="preserve"> au juge de paix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 xml:space="preserve">quand notre regretté ami et cousin Jean-François-Marie-Fidèle </w:t>
      </w:r>
      <w:proofErr w:type="spellStart"/>
      <w:r w:rsidR="00BB5C58">
        <w:rPr>
          <w:lang w:eastAsia="en-US"/>
        </w:rPr>
        <w:t>Crébu</w:t>
      </w:r>
      <w:proofErr w:type="spellEnd"/>
      <w:r w:rsidR="00BB5C58">
        <w:rPr>
          <w:lang w:eastAsia="en-US"/>
        </w:rPr>
        <w:t xml:space="preserve"> de la </w:t>
      </w:r>
      <w:proofErr w:type="spellStart"/>
      <w:r w:rsidR="00BB5C58">
        <w:rPr>
          <w:lang w:eastAsia="en-US"/>
        </w:rPr>
        <w:t>Saulays</w:t>
      </w:r>
      <w:proofErr w:type="spellEnd"/>
      <w:r w:rsidR="00BB5C58">
        <w:rPr>
          <w:lang w:eastAsia="en-US"/>
        </w:rPr>
        <w:t xml:space="preserve"> a </w:t>
      </w:r>
      <w:r w:rsidR="00BB5C58">
        <w:rPr>
          <w:i/>
          <w:iCs/>
          <w:lang w:eastAsia="en-US"/>
        </w:rPr>
        <w:t>passé</w:t>
      </w:r>
      <w:r>
        <w:rPr>
          <w:lang w:eastAsia="en-US"/>
        </w:rPr>
        <w:t xml:space="preserve">,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cru devoir</w:t>
      </w:r>
      <w:r>
        <w:rPr>
          <w:lang w:eastAsia="en-US"/>
        </w:rPr>
        <w:t xml:space="preserve">, </w:t>
      </w:r>
      <w:r w:rsidR="00BB5C58">
        <w:rPr>
          <w:lang w:eastAsia="en-US"/>
        </w:rPr>
        <w:t>en l</w:t>
      </w:r>
      <w:r>
        <w:rPr>
          <w:lang w:eastAsia="en-US"/>
        </w:rPr>
        <w:t>’</w:t>
      </w:r>
      <w:r w:rsidR="00BB5C58">
        <w:rPr>
          <w:lang w:eastAsia="en-US"/>
        </w:rPr>
        <w:t xml:space="preserve">absence de nos cousins et amis Fargeau et Lucien de la </w:t>
      </w:r>
      <w:proofErr w:type="spellStart"/>
      <w:r w:rsidR="00BB5C58">
        <w:rPr>
          <w:lang w:eastAsia="en-US"/>
        </w:rPr>
        <w:t>Saulays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procéder</w:t>
      </w:r>
      <w:r>
        <w:rPr>
          <w:lang w:eastAsia="en-US"/>
        </w:rPr>
        <w:t xml:space="preserve">, </w:t>
      </w:r>
      <w:r w:rsidR="00BB5C58">
        <w:rPr>
          <w:lang w:eastAsia="en-US"/>
        </w:rPr>
        <w:t>avec l</w:t>
      </w:r>
      <w:r>
        <w:rPr>
          <w:lang w:eastAsia="en-US"/>
        </w:rPr>
        <w:t>’</w:t>
      </w:r>
      <w:r w:rsidR="00BB5C58">
        <w:rPr>
          <w:lang w:eastAsia="en-US"/>
        </w:rPr>
        <w:t xml:space="preserve">assistance de nos cousins et amis </w:t>
      </w:r>
      <w:proofErr w:type="spellStart"/>
      <w:r w:rsidR="00BB5C58">
        <w:rPr>
          <w:lang w:eastAsia="en-US"/>
        </w:rPr>
        <w:t>Houël</w:t>
      </w:r>
      <w:proofErr w:type="spellEnd"/>
      <w:r>
        <w:rPr>
          <w:lang w:eastAsia="en-US"/>
        </w:rPr>
        <w:t xml:space="preserve"> (</w:t>
      </w:r>
      <w:r w:rsidR="00BB5C58">
        <w:rPr>
          <w:lang w:eastAsia="en-US"/>
        </w:rPr>
        <w:t>Victor-Jean Baptiste</w:t>
      </w:r>
      <w:r>
        <w:rPr>
          <w:lang w:eastAsia="en-US"/>
        </w:rPr>
        <w:t xml:space="preserve">), </w:t>
      </w:r>
      <w:r w:rsidR="00BB5C58">
        <w:rPr>
          <w:lang w:eastAsia="en-US"/>
        </w:rPr>
        <w:t xml:space="preserve">de </w:t>
      </w:r>
      <w:proofErr w:type="spellStart"/>
      <w:r w:rsidR="00BB5C58">
        <w:rPr>
          <w:lang w:eastAsia="en-US"/>
        </w:rPr>
        <w:t>Guérineul</w:t>
      </w:r>
      <w:proofErr w:type="spellEnd"/>
      <w:r>
        <w:rPr>
          <w:lang w:eastAsia="en-US"/>
        </w:rPr>
        <w:t xml:space="preserve"> (</w:t>
      </w:r>
      <w:proofErr w:type="spellStart"/>
      <w:r w:rsidR="00BB5C58">
        <w:rPr>
          <w:lang w:eastAsia="en-US"/>
        </w:rPr>
        <w:t>Filis</w:t>
      </w:r>
      <w:proofErr w:type="spellEnd"/>
      <w:r w:rsidR="00BB5C58">
        <w:rPr>
          <w:lang w:eastAsia="en-US"/>
        </w:rPr>
        <w:t>-Amable</w:t>
      </w:r>
      <w:r>
        <w:rPr>
          <w:lang w:eastAsia="en-US"/>
        </w:rPr>
        <w:t xml:space="preserve">) </w:t>
      </w:r>
      <w:r w:rsidR="00BB5C58">
        <w:rPr>
          <w:lang w:eastAsia="en-US"/>
        </w:rPr>
        <w:t>et autres à la recherche</w:t>
      </w:r>
      <w:r>
        <w:rPr>
          <w:lang w:eastAsia="en-US"/>
        </w:rPr>
        <w:t>…</w:t>
      </w:r>
    </w:p>
    <w:p w14:paraId="2005EB63" w14:textId="1EC3A390" w:rsidR="00A23BF9" w:rsidRDefault="00BB5C58" w:rsidP="00A23BF9">
      <w:pPr>
        <w:rPr>
          <w:lang w:eastAsia="en-US"/>
        </w:rPr>
      </w:pPr>
      <w:r>
        <w:rPr>
          <w:lang w:eastAsia="en-US"/>
        </w:rPr>
        <w:t>Le magistrat</w:t>
      </w:r>
      <w:r w:rsidR="00A23BF9">
        <w:rPr>
          <w:lang w:eastAsia="en-US"/>
        </w:rPr>
        <w:t xml:space="preserve">, </w:t>
      </w:r>
      <w:r>
        <w:rPr>
          <w:lang w:eastAsia="en-US"/>
        </w:rPr>
        <w:t>assez heureux pour s</w:t>
      </w:r>
      <w:r w:rsidR="00A23BF9">
        <w:rPr>
          <w:lang w:eastAsia="en-US"/>
        </w:rPr>
        <w:t>’</w:t>
      </w:r>
      <w:r>
        <w:rPr>
          <w:lang w:eastAsia="en-US"/>
        </w:rPr>
        <w:t xml:space="preserve">appeler </w:t>
      </w:r>
      <w:r w:rsidR="00A23BF9">
        <w:rPr>
          <w:lang w:eastAsia="en-US"/>
        </w:rPr>
        <w:t>M. </w:t>
      </w:r>
      <w:proofErr w:type="spellStart"/>
      <w:r>
        <w:rPr>
          <w:lang w:eastAsia="en-US"/>
        </w:rPr>
        <w:t>Lebellehic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Kervingomolangourcuffinec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interrompit d</w:t>
      </w:r>
      <w:r w:rsidR="00A23BF9">
        <w:rPr>
          <w:lang w:eastAsia="en-US"/>
        </w:rPr>
        <w:t>’</w:t>
      </w:r>
      <w:r>
        <w:rPr>
          <w:lang w:eastAsia="en-US"/>
        </w:rPr>
        <w:t>un geste grave</w:t>
      </w:r>
      <w:r w:rsidR="00A23BF9">
        <w:rPr>
          <w:lang w:eastAsia="en-US"/>
        </w:rPr>
        <w:t>.</w:t>
      </w:r>
    </w:p>
    <w:p w14:paraId="661FA01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Vous n</w:t>
      </w:r>
      <w:r>
        <w:rPr>
          <w:lang w:eastAsia="en-US"/>
        </w:rPr>
        <w:t>’</w:t>
      </w:r>
      <w:r w:rsidR="00BB5C58">
        <w:rPr>
          <w:lang w:eastAsia="en-US"/>
        </w:rPr>
        <w:t>avez rien soustrait</w:t>
      </w:r>
      <w:r>
        <w:rPr>
          <w:lang w:eastAsia="en-US"/>
        </w:rPr>
        <w:t xml:space="preserve"> ? </w:t>
      </w:r>
      <w:r w:rsidR="00BB5C58">
        <w:rPr>
          <w:lang w:eastAsia="en-US"/>
        </w:rPr>
        <w:t>dit-il</w:t>
      </w:r>
      <w:r>
        <w:rPr>
          <w:lang w:eastAsia="en-US"/>
        </w:rPr>
        <w:t>.</w:t>
      </w:r>
    </w:p>
    <w:p w14:paraId="67366D79" w14:textId="0FB3A0D6" w:rsidR="00A23BF9" w:rsidRDefault="00685E2E" w:rsidP="00A23BF9">
      <w:pPr>
        <w:rPr>
          <w:lang w:eastAsia="en-US"/>
        </w:rPr>
      </w:pPr>
      <w:r>
        <w:rPr>
          <w:lang w:eastAsia="en-US"/>
        </w:rPr>
        <w:t>Cousin-et-ami</w:t>
      </w:r>
      <w:r w:rsidR="00BB5C58">
        <w:rPr>
          <w:lang w:eastAsia="en-US"/>
        </w:rPr>
        <w:t xml:space="preserve"> se redressa</w:t>
      </w:r>
      <w:r w:rsidR="00A23BF9">
        <w:rPr>
          <w:lang w:eastAsia="en-US"/>
        </w:rPr>
        <w:t>.</w:t>
      </w:r>
    </w:p>
    <w:p w14:paraId="1E89323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Ce n</w:t>
      </w:r>
      <w:r>
        <w:rPr>
          <w:lang w:eastAsia="en-US"/>
        </w:rPr>
        <w:t>’</w:t>
      </w:r>
      <w:r w:rsidR="00BB5C58">
        <w:rPr>
          <w:lang w:eastAsia="en-US"/>
        </w:rPr>
        <w:t>est pas au moment d</w:t>
      </w:r>
      <w:r>
        <w:rPr>
          <w:lang w:eastAsia="en-US"/>
        </w:rPr>
        <w:t>’</w:t>
      </w:r>
      <w:r w:rsidR="00BB5C58">
        <w:rPr>
          <w:lang w:eastAsia="en-US"/>
        </w:rPr>
        <w:t>hériter</w:t>
      </w:r>
      <w:r>
        <w:rPr>
          <w:lang w:eastAsia="en-US"/>
        </w:rPr>
        <w:t xml:space="preserve">… </w:t>
      </w:r>
      <w:r w:rsidR="00BB5C58">
        <w:rPr>
          <w:lang w:eastAsia="en-US"/>
        </w:rPr>
        <w:t>commença-t-il dignement</w:t>
      </w:r>
      <w:r>
        <w:rPr>
          <w:lang w:eastAsia="en-US"/>
        </w:rPr>
        <w:t>.</w:t>
      </w:r>
    </w:p>
    <w:p w14:paraId="4A573788" w14:textId="73AE8DD9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fit le juge de paix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ne vous fâchez pas</w:t>
      </w:r>
      <w:r>
        <w:rPr>
          <w:lang w:eastAsia="en-US"/>
        </w:rPr>
        <w:t xml:space="preserve">…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en ai vu de plus calés que vous qui n</w:t>
      </w:r>
      <w:r>
        <w:rPr>
          <w:lang w:eastAsia="en-US"/>
        </w:rPr>
        <w:t>’</w:t>
      </w:r>
      <w:r w:rsidR="00BB5C58">
        <w:rPr>
          <w:lang w:eastAsia="en-US"/>
        </w:rPr>
        <w:t>avaient pas leurs mains dans leurs poches</w:t>
      </w:r>
      <w:r>
        <w:rPr>
          <w:lang w:eastAsia="en-US"/>
        </w:rPr>
        <w:t xml:space="preserve">… </w:t>
      </w:r>
      <w:proofErr w:type="spellStart"/>
      <w:r w:rsidR="00BB5C58">
        <w:rPr>
          <w:lang w:eastAsia="en-US"/>
        </w:rPr>
        <w:t>Trépointeau</w:t>
      </w:r>
      <w:proofErr w:type="spellEnd"/>
      <w:r>
        <w:rPr>
          <w:lang w:eastAsia="en-US"/>
        </w:rPr>
        <w:t> !</w:t>
      </w:r>
    </w:p>
    <w:p w14:paraId="2DDDB92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À cet appel</w:t>
      </w:r>
      <w:r w:rsidR="00A23BF9">
        <w:rPr>
          <w:lang w:eastAsia="en-US"/>
        </w:rPr>
        <w:t xml:space="preserve">, </w:t>
      </w:r>
      <w:r>
        <w:rPr>
          <w:lang w:eastAsia="en-US"/>
        </w:rPr>
        <w:t>le greffier s</w:t>
      </w:r>
      <w:r w:rsidR="00A23BF9">
        <w:rPr>
          <w:lang w:eastAsia="en-US"/>
        </w:rPr>
        <w:t>’</w:t>
      </w:r>
      <w:r>
        <w:rPr>
          <w:lang w:eastAsia="en-US"/>
        </w:rPr>
        <w:t>avança</w:t>
      </w:r>
      <w:r w:rsidR="00A23BF9">
        <w:rPr>
          <w:lang w:eastAsia="en-US"/>
        </w:rPr>
        <w:t>.</w:t>
      </w:r>
    </w:p>
    <w:p w14:paraId="52BAFC4E" w14:textId="1FE5E354" w:rsidR="00A23BF9" w:rsidRDefault="00BB5C58">
      <w:pPr>
        <w:pStyle w:val="Retraitcorpsdetexte2"/>
      </w:pPr>
      <w:r>
        <w:t xml:space="preserve">Le juge avait un bonnet de soie noire </w:t>
      </w:r>
      <w:r>
        <w:t xml:space="preserve">et </w:t>
      </w:r>
      <w:r>
        <w:t>des sabots</w:t>
      </w:r>
      <w:r w:rsidR="00A23BF9">
        <w:t xml:space="preserve">, </w:t>
      </w:r>
      <w:r w:rsidR="007F299C">
        <w:t>—</w:t>
      </w:r>
      <w:r w:rsidR="00A23BF9">
        <w:t xml:space="preserve"> </w:t>
      </w:r>
      <w:r>
        <w:t>le greffier des sabots et un bonnet de laine</w:t>
      </w:r>
      <w:r w:rsidR="00A23BF9">
        <w:t>.</w:t>
      </w:r>
    </w:p>
    <w:p w14:paraId="773EC794" w14:textId="2E14101D" w:rsidR="00BB5C58" w:rsidRDefault="00BB5C58">
      <w:pPr>
        <w:rPr>
          <w:lang w:eastAsia="en-US"/>
        </w:rPr>
      </w:pPr>
    </w:p>
    <w:p w14:paraId="1CC2C91C" w14:textId="41265C8A" w:rsidR="00A23BF9" w:rsidRDefault="00BB5C58" w:rsidP="00A23BF9">
      <w:pPr>
        <w:rPr>
          <w:lang w:eastAsia="en-US"/>
        </w:rPr>
      </w:pPr>
      <w:r>
        <w:rPr>
          <w:lang w:eastAsia="en-US"/>
        </w:rPr>
        <w:t>Le maire</w:t>
      </w:r>
      <w:r w:rsidR="00A23BF9">
        <w:rPr>
          <w:lang w:eastAsia="en-US"/>
        </w:rPr>
        <w:t xml:space="preserve">, </w:t>
      </w:r>
      <w:r>
        <w:rPr>
          <w:lang w:eastAsia="en-US"/>
        </w:rPr>
        <w:t>dont nous n</w:t>
      </w:r>
      <w:r w:rsidR="00A23BF9">
        <w:rPr>
          <w:lang w:eastAsia="en-US"/>
        </w:rPr>
        <w:t>’</w:t>
      </w:r>
      <w:r>
        <w:rPr>
          <w:lang w:eastAsia="en-US"/>
        </w:rPr>
        <w:t>avons point encore parlé</w:t>
      </w:r>
      <w:r w:rsidR="00A23BF9">
        <w:rPr>
          <w:lang w:eastAsia="en-US"/>
        </w:rPr>
        <w:t>, M. </w:t>
      </w:r>
      <w:r>
        <w:rPr>
          <w:lang w:eastAsia="en-US"/>
        </w:rPr>
        <w:t xml:space="preserve">Le </w:t>
      </w:r>
      <w:proofErr w:type="spellStart"/>
      <w:r>
        <w:rPr>
          <w:lang w:eastAsia="en-US"/>
        </w:rPr>
        <w:t>Mihir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Pahezre</w:t>
      </w:r>
      <w:proofErr w:type="spellEnd"/>
      <w:r>
        <w:rPr>
          <w:lang w:eastAsia="en-US"/>
        </w:rPr>
        <w:t xml:space="preserve"> de </w:t>
      </w:r>
      <w:proofErr w:type="spellStart"/>
      <w:r>
        <w:rPr>
          <w:lang w:eastAsia="en-US"/>
        </w:rPr>
        <w:t>Crapadeuc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avait des sabots et un bonnet de laine sur un bonnet de soie noire</w:t>
      </w:r>
      <w:r w:rsidR="00A23BF9">
        <w:rPr>
          <w:lang w:eastAsia="en-US"/>
        </w:rPr>
        <w:t>.</w:t>
      </w:r>
    </w:p>
    <w:p w14:paraId="4C11BA2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Telles étaient les autorités constituées du bourg de </w:t>
      </w:r>
      <w:proofErr w:type="spellStart"/>
      <w:r>
        <w:rPr>
          <w:lang w:eastAsia="en-US"/>
        </w:rPr>
        <w:t>Vesvron</w:t>
      </w:r>
      <w:proofErr w:type="spellEnd"/>
      <w:r w:rsidR="00A23BF9">
        <w:rPr>
          <w:lang w:eastAsia="en-US"/>
        </w:rPr>
        <w:t xml:space="preserve">. </w:t>
      </w:r>
      <w:r>
        <w:rPr>
          <w:lang w:eastAsia="en-US"/>
        </w:rPr>
        <w:t>On prétendait que le maire savait lire</w:t>
      </w:r>
      <w:r w:rsidR="00A23BF9">
        <w:rPr>
          <w:lang w:eastAsia="en-US"/>
        </w:rPr>
        <w:t>.</w:t>
      </w:r>
    </w:p>
    <w:p w14:paraId="7C5936D9" w14:textId="582BA0F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proofErr w:type="spellStart"/>
      <w:r w:rsidR="00BB5C58">
        <w:rPr>
          <w:lang w:eastAsia="en-US"/>
        </w:rPr>
        <w:t>Trépointeau</w:t>
      </w:r>
      <w:proofErr w:type="spellEnd"/>
      <w:r>
        <w:rPr>
          <w:lang w:eastAsia="en-US"/>
        </w:rPr>
        <w:t xml:space="preserve"> ! </w:t>
      </w:r>
      <w:r w:rsidR="00BB5C58">
        <w:rPr>
          <w:lang w:eastAsia="en-US"/>
        </w:rPr>
        <w:t>reprit le juge de paix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puisqu</w:t>
      </w:r>
      <w:r>
        <w:rPr>
          <w:lang w:eastAsia="en-US"/>
        </w:rPr>
        <w:t>’</w:t>
      </w:r>
      <w:r w:rsidR="00BB5C58">
        <w:rPr>
          <w:lang w:eastAsia="en-US"/>
        </w:rPr>
        <w:t>on n</w:t>
      </w:r>
      <w:r>
        <w:rPr>
          <w:lang w:eastAsia="en-US"/>
        </w:rPr>
        <w:t>’</w:t>
      </w:r>
      <w:r w:rsidR="00BB5C58">
        <w:rPr>
          <w:lang w:eastAsia="en-US"/>
        </w:rPr>
        <w:t>a rien soustrait</w:t>
      </w:r>
      <w:r>
        <w:rPr>
          <w:lang w:eastAsia="en-US"/>
        </w:rPr>
        <w:t xml:space="preserve">, </w:t>
      </w:r>
      <w:r w:rsidR="00BB5C58">
        <w:rPr>
          <w:lang w:eastAsia="en-US"/>
        </w:rPr>
        <w:t>je crois qu</w:t>
      </w:r>
      <w:r>
        <w:rPr>
          <w:lang w:eastAsia="en-US"/>
        </w:rPr>
        <w:t>’</w:t>
      </w:r>
      <w:r w:rsidR="00BB5C58">
        <w:rPr>
          <w:lang w:eastAsia="en-US"/>
        </w:rPr>
        <w:t>il faut apposer les scellés</w:t>
      </w:r>
      <w:r>
        <w:rPr>
          <w:lang w:eastAsia="en-US"/>
        </w:rPr>
        <w:t>.</w:t>
      </w:r>
    </w:p>
    <w:p w14:paraId="043C2DA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Ça se pourrait bien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répliqua chaleureusement </w:t>
      </w:r>
      <w:proofErr w:type="spellStart"/>
      <w:r w:rsidR="00BB5C58">
        <w:rPr>
          <w:lang w:eastAsia="en-US"/>
        </w:rPr>
        <w:t>Trépointeau</w:t>
      </w:r>
      <w:proofErr w:type="spellEnd"/>
      <w:r>
        <w:rPr>
          <w:lang w:eastAsia="en-US"/>
        </w:rPr>
        <w:t>.</w:t>
      </w:r>
    </w:p>
    <w:p w14:paraId="6F6C2A6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le maire objecta</w:t>
      </w:r>
      <w:r w:rsidR="00A23BF9">
        <w:rPr>
          <w:lang w:eastAsia="en-US"/>
        </w:rPr>
        <w:t> :</w:t>
      </w:r>
    </w:p>
    <w:p w14:paraId="6A94524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bête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D</w:t>
      </w:r>
      <w:r>
        <w:rPr>
          <w:lang w:eastAsia="en-US"/>
        </w:rPr>
        <w:t>’</w:t>
      </w:r>
      <w:r w:rsidR="00BB5C58">
        <w:rPr>
          <w:lang w:eastAsia="en-US"/>
        </w:rPr>
        <w:t>abord</w:t>
      </w:r>
      <w:r>
        <w:rPr>
          <w:lang w:eastAsia="en-US"/>
        </w:rPr>
        <w:t xml:space="preserve">, </w:t>
      </w:r>
      <w:r w:rsidR="00BB5C58">
        <w:rPr>
          <w:lang w:eastAsia="en-US"/>
        </w:rPr>
        <w:t>y a besoin de constater qu</w:t>
      </w:r>
      <w:r>
        <w:rPr>
          <w:lang w:eastAsia="en-US"/>
        </w:rPr>
        <w:t>’</w:t>
      </w:r>
      <w:r w:rsidR="00BB5C58">
        <w:rPr>
          <w:lang w:eastAsia="en-US"/>
        </w:rPr>
        <w:t>y ne se fera plus</w:t>
      </w:r>
      <w:r>
        <w:rPr>
          <w:lang w:eastAsia="en-US"/>
        </w:rPr>
        <w:t xml:space="preserve">, </w:t>
      </w:r>
      <w:r w:rsidR="00BB5C58">
        <w:rPr>
          <w:lang w:eastAsia="en-US"/>
        </w:rPr>
        <w:t>comme l</w:t>
      </w:r>
      <w:r>
        <w:rPr>
          <w:lang w:eastAsia="en-US"/>
        </w:rPr>
        <w:t>’</w:t>
      </w:r>
      <w:r w:rsidR="00BB5C58">
        <w:rPr>
          <w:lang w:eastAsia="en-US"/>
        </w:rPr>
        <w:t>on dit</w:t>
      </w:r>
      <w:r>
        <w:rPr>
          <w:lang w:eastAsia="en-US"/>
        </w:rPr>
        <w:t xml:space="preserve">, </w:t>
      </w:r>
      <w:r w:rsidR="00BB5C58">
        <w:rPr>
          <w:lang w:eastAsia="en-US"/>
        </w:rPr>
        <w:t>du mauvais sang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le voisin </w:t>
      </w:r>
      <w:proofErr w:type="spellStart"/>
      <w:r w:rsidR="00BB5C58">
        <w:rPr>
          <w:lang w:eastAsia="en-US"/>
        </w:rPr>
        <w:t>Crébu</w:t>
      </w:r>
      <w:proofErr w:type="spellEnd"/>
      <w:r>
        <w:rPr>
          <w:lang w:eastAsia="en-US"/>
        </w:rPr>
        <w:t xml:space="preserve">… </w:t>
      </w:r>
      <w:r w:rsidR="00BB5C58">
        <w:rPr>
          <w:lang w:eastAsia="en-US"/>
        </w:rPr>
        <w:t>Pas vrai</w:t>
      </w:r>
      <w:r>
        <w:rPr>
          <w:lang w:eastAsia="en-US"/>
        </w:rPr>
        <w:t xml:space="preserve">, </w:t>
      </w:r>
      <w:r w:rsidR="00BB5C58">
        <w:rPr>
          <w:lang w:eastAsia="en-US"/>
        </w:rPr>
        <w:t>vous autres</w:t>
      </w:r>
      <w:r>
        <w:rPr>
          <w:lang w:eastAsia="en-US"/>
        </w:rPr>
        <w:t> ?</w:t>
      </w:r>
    </w:p>
    <w:p w14:paraId="4A039D00" w14:textId="35DB5444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juste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le juge de paix répondant à l</w:t>
      </w:r>
      <w:r>
        <w:rPr>
          <w:lang w:eastAsia="en-US"/>
        </w:rPr>
        <w:t>’</w:t>
      </w:r>
      <w:r w:rsidR="00BB5C58">
        <w:rPr>
          <w:lang w:eastAsia="en-US"/>
        </w:rPr>
        <w:t>observation du maire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n</w:t>
      </w:r>
      <w:r>
        <w:rPr>
          <w:lang w:eastAsia="en-US"/>
        </w:rPr>
        <w:t>’</w:t>
      </w:r>
      <w:r w:rsidR="00BB5C58">
        <w:rPr>
          <w:lang w:eastAsia="en-US"/>
        </w:rPr>
        <w:t>est-ce pas</w:t>
      </w:r>
      <w:r>
        <w:rPr>
          <w:lang w:eastAsia="en-US"/>
        </w:rPr>
        <w:t xml:space="preserve">, </w:t>
      </w:r>
      <w:proofErr w:type="spellStart"/>
      <w:r w:rsidR="00BB5C58">
        <w:rPr>
          <w:lang w:eastAsia="en-US"/>
        </w:rPr>
        <w:t>Trépointeau</w:t>
      </w:r>
      <w:proofErr w:type="spellEnd"/>
      <w:r>
        <w:rPr>
          <w:lang w:eastAsia="en-US"/>
        </w:rPr>
        <w:t> ?</w:t>
      </w:r>
    </w:p>
    <w:p w14:paraId="42AA79D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Ça se pourrait bien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répliqua </w:t>
      </w:r>
      <w:proofErr w:type="spellStart"/>
      <w:r w:rsidR="00BB5C58">
        <w:rPr>
          <w:lang w:eastAsia="en-US"/>
        </w:rPr>
        <w:t>Trépointeau</w:t>
      </w:r>
      <w:proofErr w:type="spellEnd"/>
      <w:r w:rsidR="00BB5C58">
        <w:rPr>
          <w:lang w:eastAsia="en-US"/>
        </w:rPr>
        <w:t xml:space="preserve"> avec fermeté</w:t>
      </w:r>
      <w:r>
        <w:rPr>
          <w:lang w:eastAsia="en-US"/>
        </w:rPr>
        <w:t>.</w:t>
      </w:r>
    </w:p>
    <w:p w14:paraId="06E4C16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docteur Morin s</w:t>
      </w:r>
      <w:r w:rsidR="00A23BF9">
        <w:rPr>
          <w:lang w:eastAsia="en-US"/>
        </w:rPr>
        <w:t>’</w:t>
      </w:r>
      <w:r>
        <w:rPr>
          <w:lang w:eastAsia="en-US"/>
        </w:rPr>
        <w:t>avança pour faire sa déclaration</w:t>
      </w:r>
      <w:r w:rsidR="00A23BF9">
        <w:rPr>
          <w:lang w:eastAsia="en-US"/>
        </w:rPr>
        <w:t>.</w:t>
      </w:r>
    </w:p>
    <w:p w14:paraId="0109F9D9" w14:textId="297B8FF4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Pendant cela</w:t>
      </w:r>
      <w:r w:rsidR="00A23BF9">
        <w:rPr>
          <w:lang w:eastAsia="en-US"/>
        </w:rPr>
        <w:t xml:space="preserve">, </w:t>
      </w:r>
      <w:r>
        <w:rPr>
          <w:lang w:eastAsia="en-US"/>
        </w:rPr>
        <w:t>Fargeau s</w:t>
      </w:r>
      <w:r w:rsidR="00A23BF9">
        <w:rPr>
          <w:lang w:eastAsia="en-US"/>
        </w:rPr>
        <w:t>’</w:t>
      </w:r>
      <w:r>
        <w:rPr>
          <w:lang w:eastAsia="en-US"/>
        </w:rPr>
        <w:t xml:space="preserve">était </w:t>
      </w:r>
      <w:r>
        <w:rPr>
          <w:lang w:eastAsia="en-US"/>
        </w:rPr>
        <w:t xml:space="preserve">rapproché </w:t>
      </w:r>
      <w:r>
        <w:rPr>
          <w:lang w:eastAsia="en-US"/>
        </w:rPr>
        <w:t>de Romblon père et lui disait</w:t>
      </w:r>
      <w:r w:rsidR="00A23BF9">
        <w:rPr>
          <w:lang w:eastAsia="en-US"/>
        </w:rPr>
        <w:t> :</w:t>
      </w:r>
    </w:p>
    <w:p w14:paraId="252C2520" w14:textId="5707E0E9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Merci </w:t>
      </w:r>
      <w:r w:rsidR="00BB5C58">
        <w:rPr>
          <w:lang w:eastAsia="en-US"/>
        </w:rPr>
        <w:t xml:space="preserve">de </w:t>
      </w:r>
      <w:r w:rsidR="00BB5C58">
        <w:rPr>
          <w:lang w:eastAsia="en-US"/>
        </w:rPr>
        <w:t>votre avis</w:t>
      </w:r>
      <w:r>
        <w:rPr>
          <w:lang w:eastAsia="en-US"/>
        </w:rPr>
        <w:t xml:space="preserve">… </w:t>
      </w:r>
      <w:r w:rsidR="00BB5C58">
        <w:rPr>
          <w:lang w:eastAsia="en-US"/>
        </w:rPr>
        <w:t>qu</w:t>
      </w:r>
      <w:r>
        <w:rPr>
          <w:lang w:eastAsia="en-US"/>
        </w:rPr>
        <w:t>’</w:t>
      </w:r>
      <w:r w:rsidR="00BB5C58">
        <w:rPr>
          <w:lang w:eastAsia="en-US"/>
        </w:rPr>
        <w:t>y a-t-il de nouveau</w:t>
      </w:r>
      <w:r>
        <w:rPr>
          <w:lang w:eastAsia="en-US"/>
        </w:rPr>
        <w:t> ?</w:t>
      </w:r>
    </w:p>
    <w:p w14:paraId="6D95CC3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Le vieux s</w:t>
      </w:r>
      <w:r>
        <w:rPr>
          <w:lang w:eastAsia="en-US"/>
        </w:rPr>
        <w:t>’</w:t>
      </w:r>
      <w:r w:rsidR="00BB5C58">
        <w:rPr>
          <w:lang w:eastAsia="en-US"/>
        </w:rPr>
        <w:t>est éteint comme une résine finie</w:t>
      </w:r>
      <w:r>
        <w:rPr>
          <w:lang w:eastAsia="en-US"/>
        </w:rPr>
        <w:t xml:space="preserve">, </w:t>
      </w:r>
      <w:r w:rsidR="00BB5C58">
        <w:rPr>
          <w:lang w:eastAsia="en-US"/>
        </w:rPr>
        <w:t>quoi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répondit papa Romblon</w:t>
      </w:r>
      <w:r>
        <w:rPr>
          <w:lang w:eastAsia="en-US"/>
        </w:rPr>
        <w:t>.</w:t>
      </w:r>
    </w:p>
    <w:p w14:paraId="6D2D665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Mais ces recherches dont parlait </w:t>
      </w:r>
      <w:proofErr w:type="spellStart"/>
      <w:r w:rsidR="00BB5C58">
        <w:rPr>
          <w:lang w:eastAsia="en-US"/>
        </w:rPr>
        <w:t>Maudreuil</w:t>
      </w:r>
      <w:proofErr w:type="spellEnd"/>
      <w:r>
        <w:rPr>
          <w:lang w:eastAsia="en-US"/>
        </w:rPr>
        <w:t> ?…</w:t>
      </w:r>
    </w:p>
    <w:p w14:paraId="3D4E1B8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Autre histoire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On a trouvé un testament dans le coffre</w:t>
      </w:r>
      <w:r>
        <w:rPr>
          <w:lang w:eastAsia="en-US"/>
        </w:rPr>
        <w:t>.</w:t>
      </w:r>
    </w:p>
    <w:p w14:paraId="2FF153E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En faveur de Berthe</w:t>
      </w:r>
      <w:r>
        <w:rPr>
          <w:lang w:eastAsia="en-US"/>
        </w:rPr>
        <w:t> ?…</w:t>
      </w:r>
    </w:p>
    <w:p w14:paraId="5714E0D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Du tout</w:t>
      </w:r>
      <w:r>
        <w:rPr>
          <w:lang w:eastAsia="en-US"/>
        </w:rPr>
        <w:t>.</w:t>
      </w:r>
    </w:p>
    <w:p w14:paraId="1ABF132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Ah</w:t>
      </w:r>
      <w:r>
        <w:rPr>
          <w:lang w:eastAsia="en-US"/>
        </w:rPr>
        <w:t> !…</w:t>
      </w:r>
    </w:p>
    <w:p w14:paraId="1DBCE1D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 respira longuement</w:t>
      </w:r>
      <w:r w:rsidR="00A23BF9">
        <w:rPr>
          <w:lang w:eastAsia="en-US"/>
        </w:rPr>
        <w:t>.</w:t>
      </w:r>
    </w:p>
    <w:p w14:paraId="400DA29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En faveur de tout le monde</w:t>
      </w:r>
      <w:r>
        <w:rPr>
          <w:lang w:eastAsia="en-US"/>
        </w:rPr>
        <w:t xml:space="preserve">, </w:t>
      </w:r>
      <w:r w:rsidR="00BB5C58">
        <w:rPr>
          <w:lang w:eastAsia="en-US"/>
        </w:rPr>
        <w:t>poursuivit le vieux Romblon</w:t>
      </w:r>
      <w:r>
        <w:rPr>
          <w:lang w:eastAsia="en-US"/>
        </w:rPr>
        <w:t>.</w:t>
      </w:r>
    </w:p>
    <w:p w14:paraId="00E5F30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Hein</w:t>
      </w:r>
      <w:r>
        <w:rPr>
          <w:lang w:eastAsia="en-US"/>
        </w:rPr>
        <w:t xml:space="preserve"> ! </w:t>
      </w:r>
      <w:r w:rsidR="00BB5C58">
        <w:rPr>
          <w:lang w:eastAsia="en-US"/>
        </w:rPr>
        <w:t>fit Fargeau</w:t>
      </w:r>
      <w:r>
        <w:rPr>
          <w:lang w:eastAsia="en-US"/>
        </w:rPr>
        <w:t>.</w:t>
      </w:r>
    </w:p>
    <w:p w14:paraId="5C0A13B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Vous verrez</w:t>
      </w:r>
      <w:r>
        <w:rPr>
          <w:lang w:eastAsia="en-US"/>
        </w:rPr>
        <w:t xml:space="preserve">, </w:t>
      </w:r>
      <w:r w:rsidR="00BB5C58">
        <w:rPr>
          <w:lang w:eastAsia="en-US"/>
        </w:rPr>
        <w:t>vous verrez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le père de Fifi en riant méchamment</w:t>
      </w:r>
      <w:r>
        <w:rPr>
          <w:lang w:eastAsia="en-US"/>
        </w:rPr>
        <w:t>.</w:t>
      </w:r>
    </w:p>
    <w:p w14:paraId="7D92E65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Que dit-il</w:t>
      </w:r>
      <w:r>
        <w:rPr>
          <w:lang w:eastAsia="en-US"/>
        </w:rPr>
        <w:t xml:space="preserve"> ? </w:t>
      </w:r>
      <w:r w:rsidR="00BB5C58">
        <w:rPr>
          <w:lang w:eastAsia="en-US"/>
        </w:rPr>
        <w:t>demanda Besnard à Fargeau</w:t>
      </w:r>
      <w:r>
        <w:rPr>
          <w:lang w:eastAsia="en-US"/>
        </w:rPr>
        <w:t>.</w:t>
      </w:r>
    </w:p>
    <w:p w14:paraId="4E36C8F3" w14:textId="0AEAC65C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En conséquence de quoi</w:t>
      </w:r>
      <w:r>
        <w:rPr>
          <w:lang w:eastAsia="en-US"/>
        </w:rPr>
        <w:t xml:space="preserve">, </w:t>
      </w:r>
      <w:r w:rsidR="00BB5C58">
        <w:rPr>
          <w:lang w:eastAsia="en-US"/>
        </w:rPr>
        <w:t>nous le déclarons mort et bien mort</w:t>
      </w:r>
      <w:r>
        <w:rPr>
          <w:lang w:eastAsia="en-US"/>
        </w:rPr>
        <w:t xml:space="preserve"> ! </w:t>
      </w:r>
      <w:r w:rsidR="00BB5C58">
        <w:rPr>
          <w:lang w:eastAsia="en-US"/>
        </w:rPr>
        <w:t>prononça en ce moment la joyeuse voix du maire</w:t>
      </w:r>
      <w:r>
        <w:rPr>
          <w:lang w:eastAsia="en-US"/>
        </w:rPr>
        <w:t>, M. </w:t>
      </w:r>
      <w:r w:rsidR="00BB5C58">
        <w:rPr>
          <w:lang w:eastAsia="en-US"/>
        </w:rPr>
        <w:t xml:space="preserve">Le </w:t>
      </w:r>
      <w:proofErr w:type="spellStart"/>
      <w:r w:rsidR="00BB5C58">
        <w:rPr>
          <w:lang w:eastAsia="en-US"/>
        </w:rPr>
        <w:t>Mihir</w:t>
      </w:r>
      <w:proofErr w:type="spellEnd"/>
      <w:r w:rsidR="00BB5C58">
        <w:rPr>
          <w:lang w:eastAsia="en-US"/>
        </w:rPr>
        <w:t xml:space="preserve"> </w:t>
      </w:r>
      <w:proofErr w:type="spellStart"/>
      <w:r w:rsidR="00BB5C58">
        <w:rPr>
          <w:lang w:eastAsia="en-US"/>
        </w:rPr>
        <w:t>Pahezre</w:t>
      </w:r>
      <w:proofErr w:type="spellEnd"/>
      <w:r w:rsidR="00BB5C58">
        <w:rPr>
          <w:lang w:eastAsia="en-US"/>
        </w:rPr>
        <w:t xml:space="preserve"> de </w:t>
      </w:r>
      <w:proofErr w:type="spellStart"/>
      <w:r w:rsidR="00BB5C58">
        <w:rPr>
          <w:lang w:eastAsia="en-US"/>
        </w:rPr>
        <w:t>Crapadeuc</w:t>
      </w:r>
      <w:proofErr w:type="spellEnd"/>
      <w:r>
        <w:rPr>
          <w:lang w:eastAsia="en-US"/>
        </w:rPr>
        <w:t>.</w:t>
      </w:r>
    </w:p>
    <w:p w14:paraId="6107520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Il ajouta en se tournant vers </w:t>
      </w:r>
      <w:proofErr w:type="spellStart"/>
      <w:r>
        <w:rPr>
          <w:lang w:eastAsia="en-US"/>
        </w:rPr>
        <w:t>Guérineul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qui était bien fait pour le comprendre</w:t>
      </w:r>
      <w:r w:rsidR="00A23BF9">
        <w:rPr>
          <w:lang w:eastAsia="en-US"/>
        </w:rPr>
        <w:t> :</w:t>
      </w:r>
    </w:p>
    <w:p w14:paraId="716281C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Ça n</w:t>
      </w:r>
      <w:r>
        <w:rPr>
          <w:lang w:eastAsia="en-US"/>
        </w:rPr>
        <w:t>’</w:t>
      </w:r>
      <w:r w:rsidR="00BB5C58">
        <w:rPr>
          <w:lang w:eastAsia="en-US"/>
        </w:rPr>
        <w:t>empêche pas que je boirais bien quelque chose</w:t>
      </w:r>
      <w:r>
        <w:rPr>
          <w:lang w:eastAsia="en-US"/>
        </w:rPr>
        <w:t>.</w:t>
      </w:r>
    </w:p>
    <w:p w14:paraId="66D304AC" w14:textId="70E3E203" w:rsidR="00A23BF9" w:rsidRDefault="00A23BF9" w:rsidP="00A23BF9">
      <w:pPr>
        <w:rPr>
          <w:lang w:eastAsia="en-US"/>
        </w:rPr>
      </w:pPr>
    </w:p>
    <w:p w14:paraId="2A22088C" w14:textId="417FCD4C" w:rsidR="00A23BF9" w:rsidRDefault="00A23BF9" w:rsidP="00A23BF9">
      <w:pPr>
        <w:numPr>
          <w:ins w:id="97" w:author="Alain" w:date="2009-11-22T22:07:00Z"/>
        </w:num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Moi aussi</w:t>
      </w:r>
      <w:r>
        <w:rPr>
          <w:lang w:eastAsia="en-US"/>
        </w:rPr>
        <w:t xml:space="preserve">, </w:t>
      </w:r>
      <w:r w:rsidR="00BB5C58">
        <w:rPr>
          <w:lang w:eastAsia="en-US"/>
        </w:rPr>
        <w:t>tonnerre de Landerneau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 xml:space="preserve">écria </w:t>
      </w:r>
      <w:proofErr w:type="spellStart"/>
      <w:r w:rsidR="00BB5C58">
        <w:rPr>
          <w:lang w:eastAsia="en-US"/>
        </w:rPr>
        <w:t>Guérineul</w:t>
      </w:r>
      <w:proofErr w:type="spellEnd"/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mais ça va être toute une cérémonie</w:t>
      </w:r>
      <w:r>
        <w:rPr>
          <w:lang w:eastAsia="en-US"/>
        </w:rPr>
        <w:t xml:space="preserve">, </w:t>
      </w:r>
      <w:r w:rsidR="00BB5C58">
        <w:rPr>
          <w:lang w:eastAsia="en-US"/>
        </w:rPr>
        <w:t>vous allez voir</w:t>
      </w:r>
      <w:r>
        <w:rPr>
          <w:lang w:eastAsia="en-US"/>
        </w:rPr>
        <w:t>.</w:t>
      </w:r>
    </w:p>
    <w:p w14:paraId="2456E112" w14:textId="4491A3A2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Allons</w:t>
      </w:r>
      <w:r>
        <w:rPr>
          <w:lang w:eastAsia="en-US"/>
        </w:rPr>
        <w:t xml:space="preserve"> ! </w:t>
      </w:r>
      <w:r w:rsidR="00BB5C58">
        <w:rPr>
          <w:lang w:eastAsia="en-US"/>
        </w:rPr>
        <w:t>allons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dit </w:t>
      </w:r>
      <w:r>
        <w:rPr>
          <w:lang w:eastAsia="en-US"/>
        </w:rPr>
        <w:t>M. </w:t>
      </w:r>
      <w:proofErr w:type="spellStart"/>
      <w:r w:rsidR="00BB5C58">
        <w:rPr>
          <w:lang w:eastAsia="en-US"/>
        </w:rPr>
        <w:t>Lebellehic</w:t>
      </w:r>
      <w:proofErr w:type="spellEnd"/>
      <w:r w:rsidR="00BB5C58">
        <w:rPr>
          <w:lang w:eastAsia="en-US"/>
        </w:rPr>
        <w:t xml:space="preserve"> de </w:t>
      </w:r>
      <w:proofErr w:type="spellStart"/>
      <w:r w:rsidR="00BB5C58">
        <w:rPr>
          <w:lang w:eastAsia="en-US"/>
        </w:rPr>
        <w:t>Kervingomolangourcuffinec</w:t>
      </w:r>
      <w:proofErr w:type="spellEnd"/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aux scellés</w:t>
      </w:r>
      <w:r>
        <w:rPr>
          <w:lang w:eastAsia="en-US"/>
        </w:rPr>
        <w:t xml:space="preserve">, </w:t>
      </w:r>
      <w:r w:rsidR="00BB5C58">
        <w:rPr>
          <w:lang w:eastAsia="en-US"/>
        </w:rPr>
        <w:t>maintenant</w:t>
      </w:r>
      <w:r>
        <w:rPr>
          <w:lang w:eastAsia="en-US"/>
        </w:rPr>
        <w:t> !</w:t>
      </w:r>
    </w:p>
    <w:p w14:paraId="450E9743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Trépointeau</w:t>
      </w:r>
      <w:proofErr w:type="spellEnd"/>
      <w:r>
        <w:rPr>
          <w:lang w:eastAsia="en-US"/>
        </w:rPr>
        <w:t xml:space="preserve"> tira ses ustensiles du fond de son bonnet de laine</w:t>
      </w:r>
      <w:r w:rsidR="00A23BF9">
        <w:rPr>
          <w:lang w:eastAsia="en-US"/>
        </w:rPr>
        <w:t>.</w:t>
      </w:r>
    </w:p>
    <w:p w14:paraId="7EF85BB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Besnard allait de l</w:t>
      </w:r>
      <w:r w:rsidR="00A23BF9">
        <w:rPr>
          <w:lang w:eastAsia="en-US"/>
        </w:rPr>
        <w:t>’</w:t>
      </w:r>
      <w:r>
        <w:rPr>
          <w:lang w:eastAsia="en-US"/>
        </w:rPr>
        <w:t>un à l</w:t>
      </w:r>
      <w:r w:rsidR="00A23BF9">
        <w:rPr>
          <w:lang w:eastAsia="en-US"/>
        </w:rPr>
        <w:t>’</w:t>
      </w:r>
      <w:r>
        <w:rPr>
          <w:lang w:eastAsia="en-US"/>
        </w:rPr>
        <w:t>autre</w:t>
      </w:r>
      <w:r w:rsidR="00A23BF9">
        <w:rPr>
          <w:lang w:eastAsia="en-US"/>
        </w:rPr>
        <w:t xml:space="preserve">, </w:t>
      </w:r>
      <w:r>
        <w:rPr>
          <w:lang w:eastAsia="en-US"/>
        </w:rPr>
        <w:t>cherchant des renseignements</w:t>
      </w:r>
      <w:r w:rsidR="00A23BF9">
        <w:rPr>
          <w:lang w:eastAsia="en-US"/>
        </w:rPr>
        <w:t>.</w:t>
      </w:r>
    </w:p>
    <w:p w14:paraId="5E1A43E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Un drôle de testament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lui dit le vieux </w:t>
      </w:r>
      <w:proofErr w:type="spellStart"/>
      <w:r w:rsidR="00BB5C58">
        <w:rPr>
          <w:lang w:eastAsia="en-US"/>
        </w:rPr>
        <w:t>Houël</w:t>
      </w:r>
      <w:proofErr w:type="spellEnd"/>
      <w:r>
        <w:rPr>
          <w:lang w:eastAsia="en-US"/>
        </w:rPr>
        <w:t xml:space="preserve"> ; </w:t>
      </w:r>
      <w:r w:rsidR="00BB5C58">
        <w:rPr>
          <w:lang w:eastAsia="en-US"/>
        </w:rPr>
        <w:t>nous sommes tous héritiers</w:t>
      </w:r>
      <w:r>
        <w:rPr>
          <w:lang w:eastAsia="en-US"/>
        </w:rPr>
        <w:t>.</w:t>
      </w:r>
    </w:p>
    <w:p w14:paraId="6995702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Comment</w:t>
      </w:r>
      <w:r>
        <w:rPr>
          <w:lang w:eastAsia="en-US"/>
        </w:rPr>
        <w:t xml:space="preserve">, </w:t>
      </w:r>
      <w:r w:rsidR="00BB5C58">
        <w:rPr>
          <w:lang w:eastAsia="en-US"/>
        </w:rPr>
        <w:t>tous</w:t>
      </w:r>
      <w:r>
        <w:rPr>
          <w:lang w:eastAsia="en-US"/>
        </w:rPr>
        <w:t xml:space="preserve"> ! </w:t>
      </w:r>
      <w:r w:rsidR="00BB5C58">
        <w:rPr>
          <w:lang w:eastAsia="en-US"/>
        </w:rPr>
        <w:t>répéta Besnard</w:t>
      </w:r>
      <w:r>
        <w:rPr>
          <w:lang w:eastAsia="en-US"/>
        </w:rPr>
        <w:t xml:space="preserve">, </w:t>
      </w:r>
      <w:r w:rsidR="00BB5C58">
        <w:rPr>
          <w:lang w:eastAsia="en-US"/>
        </w:rPr>
        <w:t>moi aussi</w:t>
      </w:r>
      <w:r>
        <w:rPr>
          <w:lang w:eastAsia="en-US"/>
        </w:rPr>
        <w:t> ?</w:t>
      </w:r>
    </w:p>
    <w:p w14:paraId="1456BCE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Comme les autres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vous allez savoir ça ce soir</w:t>
      </w:r>
      <w:r>
        <w:rPr>
          <w:lang w:eastAsia="en-US"/>
        </w:rPr>
        <w:t xml:space="preserve">… </w:t>
      </w:r>
      <w:proofErr w:type="spellStart"/>
      <w:r w:rsidR="00BB5C58">
        <w:rPr>
          <w:lang w:eastAsia="en-US"/>
        </w:rPr>
        <w:t>Maudreuil</w:t>
      </w:r>
      <w:proofErr w:type="spellEnd"/>
      <w:r w:rsidR="00BB5C58">
        <w:rPr>
          <w:lang w:eastAsia="en-US"/>
        </w:rPr>
        <w:t xml:space="preserve"> s</w:t>
      </w:r>
      <w:r>
        <w:rPr>
          <w:lang w:eastAsia="en-US"/>
        </w:rPr>
        <w:t>’</w:t>
      </w:r>
      <w:r w:rsidR="00BB5C58">
        <w:rPr>
          <w:lang w:eastAsia="en-US"/>
        </w:rPr>
        <w:t>est chargé de l</w:t>
      </w:r>
      <w:r>
        <w:rPr>
          <w:lang w:eastAsia="en-US"/>
        </w:rPr>
        <w:t>’</w:t>
      </w:r>
      <w:r w:rsidR="00BB5C58">
        <w:rPr>
          <w:lang w:eastAsia="en-US"/>
        </w:rPr>
        <w:t>exécution préparatoire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Jean-de-la-Mer a ordonné que tous ses héritiers se réunissent le verre à la main</w:t>
      </w:r>
      <w:r>
        <w:rPr>
          <w:lang w:eastAsia="en-US"/>
        </w:rPr>
        <w:t xml:space="preserve">, </w:t>
      </w:r>
      <w:r w:rsidR="00BB5C58">
        <w:rPr>
          <w:lang w:eastAsia="en-US"/>
        </w:rPr>
        <w:t>le soir même de sa mort</w:t>
      </w:r>
      <w:r>
        <w:rPr>
          <w:lang w:eastAsia="en-US"/>
        </w:rPr>
        <w:t xml:space="preserve">… </w:t>
      </w:r>
      <w:r w:rsidR="00BB5C58">
        <w:rPr>
          <w:lang w:eastAsia="en-US"/>
        </w:rPr>
        <w:t>Nous sommes les maîtres ici</w:t>
      </w:r>
      <w:r>
        <w:rPr>
          <w:lang w:eastAsia="en-US"/>
        </w:rPr>
        <w:t xml:space="preserve">, </w:t>
      </w:r>
      <w:r w:rsidR="00BB5C58">
        <w:rPr>
          <w:lang w:eastAsia="en-US"/>
        </w:rPr>
        <w:t>voyez-vous</w:t>
      </w:r>
      <w:r>
        <w:rPr>
          <w:lang w:eastAsia="en-US"/>
        </w:rPr>
        <w:t xml:space="preserve">… </w:t>
      </w:r>
      <w:r w:rsidR="00BB5C58">
        <w:rPr>
          <w:lang w:eastAsia="en-US"/>
        </w:rPr>
        <w:t>Dans une heure</w:t>
      </w:r>
      <w:r>
        <w:rPr>
          <w:lang w:eastAsia="en-US"/>
        </w:rPr>
        <w:t xml:space="preserve">, </w:t>
      </w:r>
      <w:r w:rsidR="00BB5C58">
        <w:rPr>
          <w:lang w:eastAsia="en-US"/>
        </w:rPr>
        <w:t>nous nous mettrons à table</w:t>
      </w:r>
      <w:r>
        <w:rPr>
          <w:lang w:eastAsia="en-US"/>
        </w:rPr>
        <w:t>.</w:t>
      </w:r>
    </w:p>
    <w:p w14:paraId="78325DB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À table</w:t>
      </w:r>
      <w:r>
        <w:rPr>
          <w:lang w:eastAsia="en-US"/>
        </w:rPr>
        <w:t xml:space="preserve"> ! </w:t>
      </w:r>
      <w:r w:rsidR="00BB5C58">
        <w:rPr>
          <w:lang w:eastAsia="en-US"/>
        </w:rPr>
        <w:t>répéta encore Besnard</w:t>
      </w:r>
      <w:r>
        <w:rPr>
          <w:lang w:eastAsia="en-US"/>
        </w:rPr>
        <w:t>.</w:t>
      </w:r>
    </w:p>
    <w:p w14:paraId="0039AD1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Vous savez bien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était un fier homme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Il a eu cette idée-là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En voilà un qui ne faisait rien comme les autres</w:t>
      </w:r>
      <w:r>
        <w:rPr>
          <w:lang w:eastAsia="en-US"/>
        </w:rPr>
        <w:t> !</w:t>
      </w:r>
    </w:p>
    <w:p w14:paraId="2ACC2014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Maudreuil</w:t>
      </w:r>
      <w:proofErr w:type="spellEnd"/>
      <w:r>
        <w:rPr>
          <w:lang w:eastAsia="en-US"/>
        </w:rPr>
        <w:t xml:space="preserve"> passait en ce moment</w:t>
      </w:r>
      <w:r w:rsidR="00A23BF9">
        <w:rPr>
          <w:lang w:eastAsia="en-US"/>
        </w:rPr>
        <w:t>.</w:t>
      </w:r>
    </w:p>
    <w:p w14:paraId="774FB997" w14:textId="73840DED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Mon cousin et ami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dit-il à </w:t>
      </w:r>
      <w:proofErr w:type="spellStart"/>
      <w:r w:rsidR="00BB5C58">
        <w:rPr>
          <w:lang w:eastAsia="en-US"/>
        </w:rPr>
        <w:t>Houël</w:t>
      </w:r>
      <w:proofErr w:type="spellEnd"/>
      <w:r w:rsidR="00BB5C58">
        <w:rPr>
          <w:lang w:eastAsia="en-US"/>
        </w:rPr>
        <w:t xml:space="preserve"> d</w:t>
      </w:r>
      <w:r>
        <w:rPr>
          <w:lang w:eastAsia="en-US"/>
        </w:rPr>
        <w:t>’</w:t>
      </w:r>
      <w:r w:rsidR="00BB5C58">
        <w:rPr>
          <w:lang w:eastAsia="en-US"/>
        </w:rPr>
        <w:t>un air d</w:t>
      </w:r>
      <w:r>
        <w:rPr>
          <w:lang w:eastAsia="en-US"/>
        </w:rPr>
        <w:t>’</w:t>
      </w:r>
      <w:r w:rsidR="00BB5C58">
        <w:rPr>
          <w:lang w:eastAsia="en-US"/>
        </w:rPr>
        <w:t>importance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je vais surveiller les fourneaux</w:t>
      </w:r>
      <w:r>
        <w:rPr>
          <w:lang w:eastAsia="en-US"/>
        </w:rPr>
        <w:t>.</w:t>
      </w:r>
    </w:p>
    <w:p w14:paraId="507E55E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Fargeau avait l</w:t>
      </w:r>
      <w:r w:rsidR="00A23BF9">
        <w:rPr>
          <w:lang w:eastAsia="en-US"/>
        </w:rPr>
        <w:t>’</w:t>
      </w:r>
      <w:r>
        <w:rPr>
          <w:lang w:eastAsia="en-US"/>
        </w:rPr>
        <w:t>air d</w:t>
      </w:r>
      <w:r w:rsidR="00A23BF9">
        <w:rPr>
          <w:lang w:eastAsia="en-US"/>
        </w:rPr>
        <w:t>’</w:t>
      </w:r>
      <w:r>
        <w:rPr>
          <w:lang w:eastAsia="en-US"/>
        </w:rPr>
        <w:t>une âme en peine</w:t>
      </w:r>
      <w:r w:rsidR="00A23BF9">
        <w:rPr>
          <w:lang w:eastAsia="en-US"/>
        </w:rPr>
        <w:t xml:space="preserve">. </w:t>
      </w:r>
      <w:r>
        <w:rPr>
          <w:lang w:eastAsia="en-US"/>
        </w:rPr>
        <w:t>Tant de diplomatie dépensée en pure perte</w:t>
      </w:r>
      <w:r w:rsidR="00A23BF9">
        <w:rPr>
          <w:lang w:eastAsia="en-US"/>
        </w:rPr>
        <w:t> !</w:t>
      </w:r>
    </w:p>
    <w:p w14:paraId="055B413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Les scellés sont posés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dit </w:t>
      </w:r>
      <w:proofErr w:type="spellStart"/>
      <w:r w:rsidR="00BB5C58">
        <w:rPr>
          <w:lang w:eastAsia="en-US"/>
        </w:rPr>
        <w:t>Trépointeau</w:t>
      </w:r>
      <w:proofErr w:type="spellEnd"/>
      <w:r>
        <w:rPr>
          <w:lang w:eastAsia="en-US"/>
        </w:rPr>
        <w:t>.</w:t>
      </w:r>
    </w:p>
    <w:p w14:paraId="4AC5652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Un chant lent et grave vint par la porte du corridor</w:t>
      </w:r>
      <w:r w:rsidR="00A23BF9">
        <w:rPr>
          <w:lang w:eastAsia="en-US"/>
        </w:rPr>
        <w:t xml:space="preserve">. </w:t>
      </w:r>
      <w:r>
        <w:rPr>
          <w:lang w:eastAsia="en-US"/>
        </w:rPr>
        <w:t>Tout le monde se tut</w:t>
      </w:r>
      <w:r w:rsidR="00A23BF9">
        <w:rPr>
          <w:lang w:eastAsia="en-US"/>
        </w:rPr>
        <w:t>.</w:t>
      </w:r>
    </w:p>
    <w:p w14:paraId="5B30FDCA" w14:textId="77777777" w:rsidR="00A23BF9" w:rsidRDefault="00BB5C58" w:rsidP="00A23BF9">
      <w:pPr>
        <w:rPr>
          <w:i/>
          <w:iCs/>
          <w:lang w:eastAsia="en-US"/>
        </w:rPr>
      </w:pPr>
      <w:r>
        <w:rPr>
          <w:lang w:eastAsia="en-US"/>
        </w:rPr>
        <w:t xml:space="preserve">On distingua bientôt les versets latins du </w:t>
      </w:r>
      <w:r>
        <w:rPr>
          <w:i/>
          <w:iCs/>
          <w:lang w:eastAsia="en-US"/>
        </w:rPr>
        <w:t>De profundis</w:t>
      </w:r>
      <w:r w:rsidR="00A23BF9">
        <w:rPr>
          <w:i/>
          <w:iCs/>
          <w:lang w:eastAsia="en-US"/>
        </w:rPr>
        <w:t>.</w:t>
      </w:r>
    </w:p>
    <w:p w14:paraId="680F1F13" w14:textId="116F71F8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Le prêtre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dit </w:t>
      </w:r>
      <w:proofErr w:type="spellStart"/>
      <w:r w:rsidR="00BB5C58">
        <w:rPr>
          <w:lang w:eastAsia="en-US"/>
        </w:rPr>
        <w:t>Houël</w:t>
      </w:r>
      <w:proofErr w:type="spellEnd"/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avec tout le village sans doute</w:t>
      </w:r>
      <w:r>
        <w:rPr>
          <w:lang w:eastAsia="en-US"/>
        </w:rPr>
        <w:t xml:space="preserve">… </w:t>
      </w:r>
      <w:r w:rsidR="00BB5C58">
        <w:rPr>
          <w:lang w:eastAsia="en-US"/>
        </w:rPr>
        <w:t>le testament ne défend-il pas</w:t>
      </w:r>
      <w:r>
        <w:rPr>
          <w:lang w:eastAsia="en-US"/>
        </w:rPr>
        <w:t>…</w:t>
      </w:r>
    </w:p>
    <w:p w14:paraId="4666D07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Papa Romblon lui prit le bras</w:t>
      </w:r>
      <w:r w:rsidR="00A23BF9">
        <w:rPr>
          <w:lang w:eastAsia="en-US"/>
        </w:rPr>
        <w:t>.</w:t>
      </w:r>
    </w:p>
    <w:p w14:paraId="07C26E37" w14:textId="29485139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Prenez ce que vous donne le testament</w:t>
      </w:r>
      <w:r>
        <w:rPr>
          <w:lang w:eastAsia="en-US"/>
        </w:rPr>
        <w:t xml:space="preserve">, </w:t>
      </w:r>
      <w:r w:rsidR="00BB5C58">
        <w:rPr>
          <w:lang w:eastAsia="en-US"/>
        </w:rPr>
        <w:t>bonhomme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dit-il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mais laissez à ce vieux fou qui dort là la ch</w:t>
      </w:r>
      <w:r w:rsidR="00BB5C58">
        <w:t>ance des pri</w:t>
      </w:r>
      <w:r w:rsidR="00BB5C58">
        <w:rPr>
          <w:lang w:eastAsia="en-US"/>
        </w:rPr>
        <w:t>ères</w:t>
      </w:r>
      <w:r>
        <w:rPr>
          <w:lang w:eastAsia="en-US"/>
        </w:rPr>
        <w:t>…</w:t>
      </w:r>
    </w:p>
    <w:p w14:paraId="4086DA6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porte s</w:t>
      </w:r>
      <w:r w:rsidR="00A23BF9">
        <w:rPr>
          <w:lang w:eastAsia="en-US"/>
        </w:rPr>
        <w:t>’</w:t>
      </w:r>
      <w:r>
        <w:rPr>
          <w:lang w:eastAsia="en-US"/>
        </w:rPr>
        <w:t>éclaira</w:t>
      </w:r>
      <w:r w:rsidR="00A23BF9">
        <w:rPr>
          <w:lang w:eastAsia="en-US"/>
        </w:rPr>
        <w:t xml:space="preserve">. </w:t>
      </w:r>
      <w:r>
        <w:rPr>
          <w:lang w:eastAsia="en-US"/>
        </w:rPr>
        <w:t>Puis la lumière</w:t>
      </w:r>
      <w:r w:rsidR="00A23BF9">
        <w:rPr>
          <w:lang w:eastAsia="en-US"/>
        </w:rPr>
        <w:t xml:space="preserve">, </w:t>
      </w:r>
      <w:r>
        <w:rPr>
          <w:lang w:eastAsia="en-US"/>
        </w:rPr>
        <w:t>de plus en plus vive</w:t>
      </w:r>
      <w:r w:rsidR="00A23BF9">
        <w:rPr>
          <w:lang w:eastAsia="en-US"/>
        </w:rPr>
        <w:t xml:space="preserve">, </w:t>
      </w:r>
      <w:r>
        <w:rPr>
          <w:lang w:eastAsia="en-US"/>
        </w:rPr>
        <w:t>pénétra jusque dans la chambre mortuaire</w:t>
      </w:r>
      <w:r w:rsidR="00A23BF9">
        <w:rPr>
          <w:lang w:eastAsia="en-US"/>
        </w:rPr>
        <w:t>.</w:t>
      </w:r>
    </w:p>
    <w:p w14:paraId="6CC2C7A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 xml:space="preserve">était la procession des gens de </w:t>
      </w:r>
      <w:proofErr w:type="spellStart"/>
      <w:r>
        <w:rPr>
          <w:lang w:eastAsia="en-US"/>
        </w:rPr>
        <w:t>Vesvron</w:t>
      </w:r>
      <w:proofErr w:type="spellEnd"/>
      <w:r>
        <w:rPr>
          <w:lang w:eastAsia="en-US"/>
        </w:rPr>
        <w:t xml:space="preserve"> qui venaient</w:t>
      </w:r>
      <w:r w:rsidR="00A23BF9">
        <w:rPr>
          <w:lang w:eastAsia="en-US"/>
        </w:rPr>
        <w:t xml:space="preserve">, </w:t>
      </w:r>
      <w:r>
        <w:rPr>
          <w:lang w:eastAsia="en-US"/>
        </w:rPr>
        <w:t>le recteur en tête</w:t>
      </w:r>
      <w:r w:rsidR="00A23BF9">
        <w:rPr>
          <w:lang w:eastAsia="en-US"/>
        </w:rPr>
        <w:t xml:space="preserve">, </w:t>
      </w:r>
      <w:r>
        <w:rPr>
          <w:lang w:eastAsia="en-US"/>
        </w:rPr>
        <w:t>avec des cierges et de l</w:t>
      </w:r>
      <w:r w:rsidR="00A23BF9">
        <w:rPr>
          <w:lang w:eastAsia="en-US"/>
        </w:rPr>
        <w:t>’</w:t>
      </w:r>
      <w:r>
        <w:rPr>
          <w:lang w:eastAsia="en-US"/>
        </w:rPr>
        <w:t>eau bénite</w:t>
      </w:r>
      <w:r w:rsidR="00A23BF9">
        <w:rPr>
          <w:lang w:eastAsia="en-US"/>
        </w:rPr>
        <w:t>.</w:t>
      </w:r>
    </w:p>
    <w:p w14:paraId="23714BBE" w14:textId="561835CC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Renotte</w:t>
      </w:r>
      <w:proofErr w:type="spellEnd"/>
      <w:r>
        <w:rPr>
          <w:lang w:eastAsia="en-US"/>
        </w:rPr>
        <w:t xml:space="preserve"> entra la prem</w:t>
      </w:r>
      <w:r>
        <w:t>ière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tenait un paquet de cierges qu</w:t>
      </w:r>
      <w:r w:rsidR="00A23BF9">
        <w:rPr>
          <w:lang w:eastAsia="en-US"/>
        </w:rPr>
        <w:t>’</w:t>
      </w:r>
      <w:r>
        <w:rPr>
          <w:lang w:eastAsia="en-US"/>
        </w:rPr>
        <w:t>elle distribua incontinent à tous ceux qui se trouvaient là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Les cierges des paysans et fermiers étaient déjà allumés</w:t>
      </w:r>
      <w:r w:rsidR="00A23BF9">
        <w:rPr>
          <w:lang w:eastAsia="en-US"/>
        </w:rPr>
        <w:t>.</w:t>
      </w:r>
    </w:p>
    <w:p w14:paraId="04FDE782" w14:textId="6F40B4D8" w:rsidR="00A23BF9" w:rsidRDefault="00BB5C58" w:rsidP="00A23BF9">
      <w:pPr>
        <w:rPr>
          <w:lang w:eastAsia="en-US"/>
        </w:rPr>
      </w:pPr>
      <w:r>
        <w:rPr>
          <w:lang w:eastAsia="en-US"/>
        </w:rPr>
        <w:t>Fargeau en prit un</w:t>
      </w:r>
      <w:r w:rsidR="00A23BF9">
        <w:rPr>
          <w:lang w:eastAsia="en-US"/>
        </w:rPr>
        <w:t xml:space="preserve">, </w:t>
      </w:r>
      <w:r>
        <w:rPr>
          <w:lang w:eastAsia="en-US"/>
        </w:rPr>
        <w:t>le doux jeune homme</w:t>
      </w:r>
      <w:r w:rsidR="00A23BF9">
        <w:rPr>
          <w:lang w:eastAsia="en-US"/>
        </w:rPr>
        <w:t xml:space="preserve">, </w:t>
      </w:r>
      <w:r>
        <w:rPr>
          <w:lang w:eastAsia="en-US"/>
        </w:rPr>
        <w:t>Besnard en prit un</w:t>
      </w:r>
      <w:r w:rsidR="00A23BF9">
        <w:rPr>
          <w:lang w:eastAsia="en-US"/>
        </w:rPr>
        <w:t xml:space="preserve">, </w:t>
      </w:r>
      <w:r>
        <w:rPr>
          <w:lang w:eastAsia="en-US"/>
        </w:rPr>
        <w:t>et Morin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et </w:t>
      </w:r>
      <w:proofErr w:type="spellStart"/>
      <w:r>
        <w:rPr>
          <w:lang w:eastAsia="en-US"/>
        </w:rPr>
        <w:t>Houël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et Menand jeune l</w:t>
      </w:r>
      <w:r w:rsidR="00A23BF9">
        <w:rPr>
          <w:lang w:eastAsia="en-US"/>
        </w:rPr>
        <w:t>’</w:t>
      </w:r>
      <w:r>
        <w:rPr>
          <w:lang w:eastAsia="en-US"/>
        </w:rPr>
        <w:t>Artichaut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et </w:t>
      </w:r>
      <w:r w:rsidR="00A23BF9">
        <w:rPr>
          <w:lang w:eastAsia="en-US"/>
        </w:rPr>
        <w:t>M. de </w:t>
      </w:r>
      <w:proofErr w:type="spellStart"/>
      <w:r>
        <w:rPr>
          <w:lang w:eastAsia="en-US"/>
        </w:rPr>
        <w:t>Guérineul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 xml:space="preserve">qui eût mieux aimé </w:t>
      </w:r>
      <w:r>
        <w:rPr>
          <w:i/>
          <w:iCs/>
        </w:rPr>
        <w:t>en faire une</w:t>
      </w:r>
      <w:r>
        <w:rPr>
          <w:lang w:eastAsia="en-US"/>
        </w:rPr>
        <w:t xml:space="preserve"> de trente-six points sur le billard à blouses de maman </w:t>
      </w:r>
      <w:proofErr w:type="spellStart"/>
      <w:r>
        <w:rPr>
          <w:lang w:eastAsia="en-US"/>
        </w:rPr>
        <w:t>Rogome</w:t>
      </w:r>
      <w:proofErr w:type="spellEnd"/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proofErr w:type="spellStart"/>
      <w:r>
        <w:rPr>
          <w:lang w:eastAsia="en-US"/>
        </w:rPr>
        <w:t>sacrebleure</w:t>
      </w:r>
      <w:proofErr w:type="spellEnd"/>
      <w:r w:rsidR="00A23BF9">
        <w:rPr>
          <w:lang w:eastAsia="en-US"/>
        </w:rPr>
        <w:t> !</w:t>
      </w:r>
    </w:p>
    <w:p w14:paraId="7677AA3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On en donna un à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qui n</w:t>
      </w:r>
      <w:r w:rsidR="00A23BF9">
        <w:rPr>
          <w:lang w:eastAsia="en-US"/>
        </w:rPr>
        <w:t>’</w:t>
      </w:r>
      <w:r>
        <w:rPr>
          <w:lang w:eastAsia="en-US"/>
        </w:rPr>
        <w:t>avait pas bougé depuis le commencement de cette scène</w:t>
      </w:r>
      <w:r w:rsidR="00A23BF9">
        <w:rPr>
          <w:lang w:eastAsia="en-US"/>
        </w:rPr>
        <w:t>.</w:t>
      </w:r>
    </w:p>
    <w:p w14:paraId="39424E8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Le recteur d</w:t>
      </w:r>
      <w:r>
        <w:t xml:space="preserve">e </w:t>
      </w:r>
      <w:proofErr w:type="spellStart"/>
      <w:r>
        <w:t>Vesvron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saint et modeste prêtre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n</w:t>
      </w:r>
      <w:r w:rsidR="00A23BF9">
        <w:rPr>
          <w:lang w:eastAsia="en-US"/>
        </w:rPr>
        <w:t>’</w:t>
      </w:r>
      <w:r>
        <w:rPr>
          <w:lang w:eastAsia="en-US"/>
        </w:rPr>
        <w:t>était pas bien docte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qui savait prier et secourir</w:t>
      </w:r>
      <w:r w:rsidR="00A23BF9">
        <w:rPr>
          <w:lang w:eastAsia="en-US"/>
        </w:rPr>
        <w:t xml:space="preserve">, </w:t>
      </w:r>
      <w:r>
        <w:rPr>
          <w:lang w:eastAsia="en-US"/>
        </w:rPr>
        <w:t>se mit auprès de la chaise longue</w:t>
      </w:r>
      <w:r w:rsidR="00A23BF9">
        <w:rPr>
          <w:lang w:eastAsia="en-US"/>
        </w:rPr>
        <w:t xml:space="preserve">, </w:t>
      </w:r>
      <w:r>
        <w:rPr>
          <w:lang w:eastAsia="en-US"/>
        </w:rPr>
        <w:t>le bénitier d</w:t>
      </w:r>
      <w:r w:rsidR="00A23BF9">
        <w:rPr>
          <w:lang w:eastAsia="en-US"/>
        </w:rPr>
        <w:t>’</w:t>
      </w:r>
      <w:r>
        <w:rPr>
          <w:lang w:eastAsia="en-US"/>
        </w:rPr>
        <w:t>une main</w:t>
      </w:r>
      <w:r w:rsidR="00A23BF9">
        <w:rPr>
          <w:lang w:eastAsia="en-US"/>
        </w:rPr>
        <w:t xml:space="preserve">, </w:t>
      </w:r>
      <w:r>
        <w:rPr>
          <w:lang w:eastAsia="en-US"/>
        </w:rPr>
        <w:t>le goupillon de l</w:t>
      </w:r>
      <w:r w:rsidR="00A23BF9">
        <w:rPr>
          <w:lang w:eastAsia="en-US"/>
        </w:rPr>
        <w:t>’</w:t>
      </w:r>
      <w:r>
        <w:rPr>
          <w:lang w:eastAsia="en-US"/>
        </w:rPr>
        <w:t>autre</w:t>
      </w:r>
      <w:r w:rsidR="00A23BF9">
        <w:rPr>
          <w:lang w:eastAsia="en-US"/>
        </w:rPr>
        <w:t>.</w:t>
      </w:r>
    </w:p>
    <w:p w14:paraId="0255EF9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commença la prière des Morts</w:t>
      </w:r>
      <w:r w:rsidR="00A23BF9">
        <w:rPr>
          <w:lang w:eastAsia="en-US"/>
        </w:rPr>
        <w:t xml:space="preserve">. </w:t>
      </w:r>
      <w:r>
        <w:rPr>
          <w:lang w:eastAsia="en-US"/>
        </w:rPr>
        <w:t>Pendant qu</w:t>
      </w:r>
      <w:r w:rsidR="00A23BF9">
        <w:rPr>
          <w:lang w:eastAsia="en-US"/>
        </w:rPr>
        <w:t>’</w:t>
      </w:r>
      <w:r>
        <w:rPr>
          <w:lang w:eastAsia="en-US"/>
        </w:rPr>
        <w:t>il en récitait les versets d</w:t>
      </w:r>
      <w:r w:rsidR="00A23BF9">
        <w:rPr>
          <w:lang w:eastAsia="en-US"/>
        </w:rPr>
        <w:t>’</w:t>
      </w:r>
      <w:r>
        <w:rPr>
          <w:lang w:eastAsia="en-US"/>
        </w:rPr>
        <w:t>une voix lente et triste</w:t>
      </w:r>
      <w:r w:rsidR="00A23BF9">
        <w:rPr>
          <w:lang w:eastAsia="en-US"/>
        </w:rPr>
        <w:t xml:space="preserve">, </w:t>
      </w:r>
      <w:r>
        <w:rPr>
          <w:lang w:eastAsia="en-US"/>
        </w:rPr>
        <w:t>chacun</w:t>
      </w:r>
      <w:r w:rsidR="00A23BF9">
        <w:rPr>
          <w:lang w:eastAsia="en-US"/>
        </w:rPr>
        <w:t xml:space="preserve">, </w:t>
      </w:r>
      <w:r>
        <w:rPr>
          <w:lang w:eastAsia="en-US"/>
        </w:rPr>
        <w:t>à tour de rôle</w:t>
      </w:r>
      <w:r w:rsidR="00A23BF9">
        <w:rPr>
          <w:lang w:eastAsia="en-US"/>
        </w:rPr>
        <w:t xml:space="preserve">, </w:t>
      </w:r>
      <w:r>
        <w:rPr>
          <w:lang w:eastAsia="en-US"/>
        </w:rPr>
        <w:t>la cire à la main</w:t>
      </w:r>
      <w:r w:rsidR="00A23BF9">
        <w:rPr>
          <w:lang w:eastAsia="en-US"/>
        </w:rPr>
        <w:t xml:space="preserve">, </w:t>
      </w:r>
      <w:r>
        <w:rPr>
          <w:lang w:eastAsia="en-US"/>
        </w:rPr>
        <w:t>vint jeter une goutte d</w:t>
      </w:r>
      <w:r w:rsidR="00A23BF9">
        <w:rPr>
          <w:lang w:eastAsia="en-US"/>
        </w:rPr>
        <w:t>’</w:t>
      </w:r>
      <w:r>
        <w:rPr>
          <w:lang w:eastAsia="en-US"/>
        </w:rPr>
        <w:t>eau bénite sur la figure du maître décédé</w:t>
      </w:r>
      <w:r w:rsidR="00A23BF9">
        <w:rPr>
          <w:lang w:eastAsia="en-US"/>
        </w:rPr>
        <w:t>.</w:t>
      </w:r>
    </w:p>
    <w:p w14:paraId="782EABE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un spectacle grand et simple</w:t>
      </w:r>
      <w:r w:rsidR="00A23BF9">
        <w:rPr>
          <w:lang w:eastAsia="en-US"/>
        </w:rPr>
        <w:t xml:space="preserve"> ; </w:t>
      </w:r>
      <w:r>
        <w:rPr>
          <w:lang w:eastAsia="en-US"/>
        </w:rPr>
        <w:t>mais il ne fallait pas le regarder à la loupe</w:t>
      </w:r>
      <w:r w:rsidR="00A23BF9">
        <w:rPr>
          <w:lang w:eastAsia="en-US"/>
        </w:rPr>
        <w:t>.</w:t>
      </w:r>
    </w:p>
    <w:p w14:paraId="016AB69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À part le digne prêtre et quelques bons paysans</w:t>
      </w:r>
      <w:r w:rsidR="00A23BF9">
        <w:rPr>
          <w:lang w:eastAsia="en-US"/>
        </w:rPr>
        <w:t xml:space="preserve">, </w:t>
      </w:r>
      <w:r>
        <w:rPr>
          <w:lang w:eastAsia="en-US"/>
        </w:rPr>
        <w:t>la pensée des assistants n</w:t>
      </w:r>
      <w:r w:rsidR="00A23BF9">
        <w:rPr>
          <w:lang w:eastAsia="en-US"/>
        </w:rPr>
        <w:t>’</w:t>
      </w:r>
      <w:r>
        <w:rPr>
          <w:lang w:eastAsia="en-US"/>
        </w:rPr>
        <w:t>était guère à l</w:t>
      </w:r>
      <w:r w:rsidR="00A23BF9">
        <w:rPr>
          <w:lang w:eastAsia="en-US"/>
        </w:rPr>
        <w:t>’</w:t>
      </w:r>
      <w:r>
        <w:rPr>
          <w:lang w:eastAsia="en-US"/>
        </w:rPr>
        <w:t>oraison</w:t>
      </w:r>
      <w:r w:rsidR="00A23BF9">
        <w:rPr>
          <w:lang w:eastAsia="en-US"/>
        </w:rPr>
        <w:t>.</w:t>
      </w:r>
    </w:p>
    <w:p w14:paraId="6CDFF8B8" w14:textId="5FA7FF9D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Tout le monde avait rendu le dernier honneur à feu </w:t>
      </w:r>
      <w:r w:rsidR="00A23BF9">
        <w:rPr>
          <w:lang w:eastAsia="en-US"/>
        </w:rPr>
        <w:t>M. </w:t>
      </w:r>
      <w:r>
        <w:rPr>
          <w:lang w:eastAsia="en-US"/>
        </w:rPr>
        <w:t xml:space="preserve">Jean </w:t>
      </w:r>
      <w:proofErr w:type="spellStart"/>
      <w:r>
        <w:rPr>
          <w:lang w:eastAsia="en-US"/>
        </w:rPr>
        <w:t>Crébu</w:t>
      </w:r>
      <w:proofErr w:type="spellEnd"/>
      <w:r>
        <w:rPr>
          <w:lang w:eastAsia="en-US"/>
        </w:rPr>
        <w:t xml:space="preserve"> de la </w:t>
      </w:r>
      <w:proofErr w:type="spellStart"/>
      <w:r>
        <w:rPr>
          <w:lang w:eastAsia="en-US"/>
        </w:rPr>
        <w:t>Saulays</w:t>
      </w:r>
      <w:proofErr w:type="spellEnd"/>
      <w:r w:rsidR="00A23BF9">
        <w:rPr>
          <w:lang w:eastAsia="en-US"/>
        </w:rPr>
        <w:t>.</w:t>
      </w:r>
    </w:p>
    <w:p w14:paraId="5AC9918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Il ne restait plus que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 w:rsidR="00A23BF9">
        <w:rPr>
          <w:lang w:eastAsia="en-US"/>
        </w:rPr>
        <w:t>.</w:t>
      </w:r>
    </w:p>
    <w:p w14:paraId="55FC358B" w14:textId="67559F35" w:rsidR="00BB5C58" w:rsidRDefault="00BB5C58" w:rsidP="007700B9">
      <w:pPr>
        <w:pStyle w:val="Titre2"/>
        <w:rPr>
          <w:lang w:eastAsia="en-US"/>
        </w:rPr>
      </w:pPr>
      <w:bookmarkStart w:id="98" w:name="_Toc231743411"/>
      <w:bookmarkStart w:id="99" w:name="_Toc237577479"/>
      <w:bookmarkStart w:id="100" w:name="_Toc202192427"/>
      <w:r>
        <w:rPr>
          <w:lang w:eastAsia="en-US"/>
        </w:rPr>
        <w:lastRenderedPageBreak/>
        <w:t>LA SALLE ROUGE</w:t>
      </w:r>
      <w:bookmarkEnd w:id="98"/>
      <w:bookmarkEnd w:id="99"/>
      <w:bookmarkEnd w:id="100"/>
      <w:r>
        <w:rPr>
          <w:lang w:eastAsia="en-US"/>
        </w:rPr>
        <w:br/>
      </w:r>
    </w:p>
    <w:p w14:paraId="1C7026C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 xml:space="preserve">était le tour de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 w:rsidR="00A23BF9">
        <w:rPr>
          <w:lang w:eastAsia="en-US"/>
        </w:rPr>
        <w:t>.</w:t>
      </w:r>
    </w:p>
    <w:p w14:paraId="652E99D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Chacun avait p</w:t>
      </w:r>
      <w:r>
        <w:t>ris rang à la file l</w:t>
      </w:r>
      <w:r w:rsidR="00A23BF9">
        <w:rPr>
          <w:lang w:eastAsia="en-US"/>
        </w:rPr>
        <w:t>’</w:t>
      </w:r>
      <w:r>
        <w:rPr>
          <w:lang w:eastAsia="en-US"/>
        </w:rPr>
        <w:t>un de l</w:t>
      </w:r>
      <w:r w:rsidR="00A23BF9">
        <w:rPr>
          <w:lang w:eastAsia="en-US"/>
        </w:rPr>
        <w:t>’</w:t>
      </w:r>
      <w:r>
        <w:rPr>
          <w:lang w:eastAsia="en-US"/>
        </w:rPr>
        <w:t>autre</w:t>
      </w:r>
      <w:r w:rsidR="00A23BF9">
        <w:rPr>
          <w:lang w:eastAsia="en-US"/>
        </w:rPr>
        <w:t xml:space="preserve">.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ordre s</w:t>
      </w:r>
      <w:r w:rsidR="00A23BF9">
        <w:rPr>
          <w:lang w:eastAsia="en-US"/>
        </w:rPr>
        <w:t>’</w:t>
      </w:r>
      <w:r>
        <w:rPr>
          <w:lang w:eastAsia="en-US"/>
        </w:rPr>
        <w:t>était établi</w:t>
      </w:r>
      <w:r w:rsidR="00A23BF9">
        <w:rPr>
          <w:lang w:eastAsia="en-US"/>
        </w:rPr>
        <w:t xml:space="preserve">. </w:t>
      </w:r>
      <w:r>
        <w:rPr>
          <w:lang w:eastAsia="en-US"/>
        </w:rPr>
        <w:t>La solennité du moment avait pris le dessus</w:t>
      </w:r>
      <w:r w:rsidR="00A23BF9">
        <w:rPr>
          <w:lang w:eastAsia="en-US"/>
        </w:rPr>
        <w:t>.</w:t>
      </w:r>
    </w:p>
    <w:p w14:paraId="5AEC975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Dans le silence</w:t>
      </w:r>
      <w:r w:rsidR="00A23BF9">
        <w:rPr>
          <w:lang w:eastAsia="en-US"/>
        </w:rPr>
        <w:t xml:space="preserve">, </w:t>
      </w:r>
      <w:r>
        <w:rPr>
          <w:lang w:eastAsia="en-US"/>
        </w:rPr>
        <w:t>on n</w:t>
      </w:r>
      <w:r w:rsidR="00A23BF9">
        <w:rPr>
          <w:lang w:eastAsia="en-US"/>
        </w:rPr>
        <w:t>’</w:t>
      </w:r>
      <w:r>
        <w:rPr>
          <w:lang w:eastAsia="en-US"/>
        </w:rPr>
        <w:t>entendait plus que le chant funèbre</w:t>
      </w:r>
      <w:r w:rsidR="00A23BF9">
        <w:rPr>
          <w:lang w:eastAsia="en-US"/>
        </w:rPr>
        <w:t xml:space="preserve">. </w:t>
      </w:r>
      <w:r>
        <w:rPr>
          <w:lang w:eastAsia="en-US"/>
        </w:rPr>
        <w:t>Tous les cierges allumés jetaient de vives lueurs sur le visage du mort et sur cette grande</w:t>
      </w:r>
      <w:r>
        <w:t xml:space="preserve"> barbe blanche où chaque goutte</w:t>
      </w:r>
      <w:r>
        <w:rPr>
          <w:lang w:eastAsia="en-US"/>
        </w:rPr>
        <w:t xml:space="preserve"> d</w:t>
      </w:r>
      <w:r w:rsidR="00A23BF9">
        <w:rPr>
          <w:lang w:eastAsia="en-US"/>
        </w:rPr>
        <w:t>’</w:t>
      </w:r>
      <w:r>
        <w:rPr>
          <w:lang w:eastAsia="en-US"/>
        </w:rPr>
        <w:t>eau bénite brillait comme une perle</w:t>
      </w:r>
      <w:r w:rsidR="00A23BF9">
        <w:rPr>
          <w:lang w:eastAsia="en-US"/>
        </w:rPr>
        <w:t>.</w:t>
      </w:r>
    </w:p>
    <w:p w14:paraId="1A43066D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prit le goupillon et aspergea le corps du défunt</w:t>
      </w:r>
      <w:r w:rsidR="00A23BF9">
        <w:rPr>
          <w:lang w:eastAsia="en-US"/>
        </w:rPr>
        <w:t xml:space="preserve">. </w:t>
      </w:r>
      <w:r>
        <w:rPr>
          <w:lang w:eastAsia="en-US"/>
        </w:rPr>
        <w:t>Comme il était le dernier</w:t>
      </w:r>
      <w:r w:rsidR="00A23BF9">
        <w:rPr>
          <w:lang w:eastAsia="en-US"/>
        </w:rPr>
        <w:t xml:space="preserve">, </w:t>
      </w:r>
      <w:r>
        <w:rPr>
          <w:lang w:eastAsia="en-US"/>
        </w:rPr>
        <w:t>le prêtre se tut</w:t>
      </w:r>
      <w:r w:rsidR="00A23BF9">
        <w:rPr>
          <w:lang w:eastAsia="en-US"/>
        </w:rPr>
        <w:t>.</w:t>
      </w:r>
    </w:p>
    <w:p w14:paraId="5CAE4FA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Adieu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père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 xml:space="preserve">prononça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d</w:t>
      </w:r>
      <w:r>
        <w:rPr>
          <w:lang w:eastAsia="en-US"/>
        </w:rPr>
        <w:t>’</w:t>
      </w:r>
      <w:r w:rsidR="00BB5C58">
        <w:rPr>
          <w:lang w:eastAsia="en-US"/>
        </w:rPr>
        <w:t>une voix vibrante et ferme</w:t>
      </w:r>
      <w:r>
        <w:rPr>
          <w:lang w:eastAsia="en-US"/>
        </w:rPr>
        <w:t>.</w:t>
      </w:r>
    </w:p>
    <w:p w14:paraId="72EECB8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 fut comme un choc électrique dans la salle</w:t>
      </w:r>
      <w:r w:rsidR="00A23BF9">
        <w:rPr>
          <w:lang w:eastAsia="en-US"/>
        </w:rPr>
        <w:t>.</w:t>
      </w:r>
    </w:p>
    <w:p w14:paraId="59CFE194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avait le front si haut qu</w:t>
      </w:r>
      <w:r w:rsidR="00A23BF9">
        <w:rPr>
          <w:lang w:eastAsia="en-US"/>
        </w:rPr>
        <w:t>’</w:t>
      </w:r>
      <w:r>
        <w:rPr>
          <w:lang w:eastAsia="en-US"/>
        </w:rPr>
        <w:t>on eût dit</w:t>
      </w:r>
      <w:r w:rsidR="00A23BF9">
        <w:rPr>
          <w:lang w:eastAsia="en-US"/>
        </w:rPr>
        <w:t xml:space="preserve">, </w:t>
      </w:r>
      <w:r>
        <w:rPr>
          <w:lang w:eastAsia="en-US"/>
        </w:rPr>
        <w:t>en vérité</w:t>
      </w:r>
      <w:r w:rsidR="00A23BF9">
        <w:rPr>
          <w:lang w:eastAsia="en-US"/>
        </w:rPr>
        <w:t xml:space="preserve">, </w:t>
      </w:r>
      <w:r>
        <w:rPr>
          <w:lang w:eastAsia="en-US"/>
        </w:rPr>
        <w:t>le maître du manoir</w:t>
      </w:r>
      <w:r w:rsidR="00A23BF9">
        <w:rPr>
          <w:lang w:eastAsia="en-US"/>
        </w:rPr>
        <w:t>.</w:t>
      </w:r>
    </w:p>
    <w:p w14:paraId="095E3BE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plus d</w:t>
      </w:r>
      <w:r w:rsidR="00A23BF9">
        <w:rPr>
          <w:lang w:eastAsia="en-US"/>
        </w:rPr>
        <w:t>’</w:t>
      </w:r>
      <w:r>
        <w:rPr>
          <w:lang w:eastAsia="en-US"/>
        </w:rPr>
        <w:t xml:space="preserve">un paysan du bourg de </w:t>
      </w:r>
      <w:proofErr w:type="spellStart"/>
      <w:r>
        <w:rPr>
          <w:lang w:eastAsia="en-US"/>
        </w:rPr>
        <w:t>Vesvron</w:t>
      </w:r>
      <w:proofErr w:type="spellEnd"/>
      <w:r>
        <w:rPr>
          <w:lang w:eastAsia="en-US"/>
        </w:rPr>
        <w:t xml:space="preserve"> a dit depuis</w:t>
      </w:r>
      <w:r w:rsidR="00A23BF9">
        <w:rPr>
          <w:lang w:eastAsia="en-US"/>
        </w:rPr>
        <w:t xml:space="preserve">, </w:t>
      </w:r>
      <w:r>
        <w:rPr>
          <w:lang w:eastAsia="en-US"/>
        </w:rPr>
        <w:t>qu</w:t>
      </w:r>
      <w:r w:rsidR="00A23BF9">
        <w:rPr>
          <w:lang w:eastAsia="en-US"/>
        </w:rPr>
        <w:t>’</w:t>
      </w:r>
      <w:r>
        <w:rPr>
          <w:lang w:eastAsia="en-US"/>
        </w:rPr>
        <w:t xml:space="preserve">au moment où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prononça ces mots</w:t>
      </w:r>
      <w:r w:rsidR="00A23BF9">
        <w:rPr>
          <w:lang w:eastAsia="en-US"/>
        </w:rPr>
        <w:t xml:space="preserve"> : </w:t>
      </w:r>
      <w:r>
        <w:rPr>
          <w:lang w:eastAsia="en-US"/>
        </w:rPr>
        <w:t>Adieu</w:t>
      </w:r>
      <w:r w:rsidR="00A23BF9">
        <w:rPr>
          <w:lang w:eastAsia="en-US"/>
        </w:rPr>
        <w:t xml:space="preserve">, </w:t>
      </w:r>
      <w:r>
        <w:rPr>
          <w:lang w:eastAsia="en-US"/>
        </w:rPr>
        <w:t>mon père</w:t>
      </w:r>
      <w:r w:rsidR="00A23BF9">
        <w:rPr>
          <w:lang w:eastAsia="en-US"/>
        </w:rPr>
        <w:t xml:space="preserve"> ! </w:t>
      </w:r>
      <w:r>
        <w:rPr>
          <w:lang w:eastAsia="en-US"/>
        </w:rPr>
        <w:t xml:space="preserve">Jean </w:t>
      </w:r>
      <w:proofErr w:type="spellStart"/>
      <w:r>
        <w:rPr>
          <w:lang w:eastAsia="en-US"/>
        </w:rPr>
        <w:t>Crébu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tout mort qu</w:t>
      </w:r>
      <w:r w:rsidR="00A23BF9">
        <w:rPr>
          <w:lang w:eastAsia="en-US"/>
        </w:rPr>
        <w:t>’</w:t>
      </w:r>
      <w:r>
        <w:rPr>
          <w:lang w:eastAsia="en-US"/>
        </w:rPr>
        <w:t>il était</w:t>
      </w:r>
      <w:r w:rsidR="00A23BF9">
        <w:rPr>
          <w:lang w:eastAsia="en-US"/>
        </w:rPr>
        <w:t xml:space="preserve">, </w:t>
      </w:r>
      <w:r>
        <w:rPr>
          <w:lang w:eastAsia="en-US"/>
        </w:rPr>
        <w:t>fit signe avec sa tête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pour répondre</w:t>
      </w:r>
      <w:r w:rsidR="00A23BF9">
        <w:rPr>
          <w:lang w:eastAsia="en-US"/>
        </w:rPr>
        <w:t xml:space="preserve"> : </w:t>
      </w:r>
      <w:r>
        <w:rPr>
          <w:lang w:eastAsia="en-US"/>
        </w:rPr>
        <w:t>Adieu</w:t>
      </w:r>
      <w:r w:rsidR="00A23BF9">
        <w:rPr>
          <w:lang w:eastAsia="en-US"/>
        </w:rPr>
        <w:t xml:space="preserve">, </w:t>
      </w:r>
      <w:r>
        <w:rPr>
          <w:lang w:eastAsia="en-US"/>
        </w:rPr>
        <w:t>mon fils</w:t>
      </w:r>
      <w:r w:rsidR="00A23BF9">
        <w:rPr>
          <w:lang w:eastAsia="en-US"/>
        </w:rPr>
        <w:t> !…</w:t>
      </w:r>
    </w:p>
    <w:p w14:paraId="72F79332" w14:textId="6BB9117B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rendit le goupillon au prêtre étonné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puis il se tourna vers le groupe des héritiers dont </w:t>
      </w:r>
      <w:r w:rsidR="00A23BF9">
        <w:rPr>
          <w:lang w:eastAsia="en-US"/>
        </w:rPr>
        <w:t>M. </w:t>
      </w:r>
      <w:r>
        <w:rPr>
          <w:lang w:eastAsia="en-US"/>
        </w:rPr>
        <w:t>Fargeau faisait le centre</w:t>
      </w:r>
      <w:r w:rsidR="00A23BF9">
        <w:rPr>
          <w:lang w:eastAsia="en-US"/>
        </w:rPr>
        <w:t xml:space="preserve">. </w:t>
      </w:r>
      <w:r>
        <w:rPr>
          <w:lang w:eastAsia="en-US"/>
        </w:rPr>
        <w:t xml:space="preserve">Les bonnes gens du bourg de </w:t>
      </w:r>
      <w:proofErr w:type="spellStart"/>
      <w:r>
        <w:rPr>
          <w:lang w:eastAsia="en-US"/>
        </w:rPr>
        <w:t>Vesvron</w:t>
      </w:r>
      <w:proofErr w:type="spellEnd"/>
      <w:r>
        <w:rPr>
          <w:lang w:eastAsia="en-US"/>
        </w:rPr>
        <w:t xml:space="preserve"> affirment encore que </w:t>
      </w:r>
      <w:r w:rsidR="00A23BF9">
        <w:rPr>
          <w:lang w:eastAsia="en-US"/>
        </w:rPr>
        <w:t>M. </w:t>
      </w:r>
      <w:r>
        <w:rPr>
          <w:lang w:eastAsia="en-US"/>
        </w:rPr>
        <w:t>Fargeau ne put soutenir son regard</w:t>
      </w:r>
      <w:r w:rsidR="00A23BF9">
        <w:rPr>
          <w:lang w:eastAsia="en-US"/>
        </w:rPr>
        <w:t>.</w:t>
      </w:r>
    </w:p>
    <w:p w14:paraId="354C9758" w14:textId="020BC4C5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Où est </w:t>
      </w:r>
      <w:r>
        <w:rPr>
          <w:lang w:eastAsia="en-US"/>
        </w:rPr>
        <w:t>M. </w:t>
      </w:r>
      <w:r w:rsidR="00BB5C58">
        <w:rPr>
          <w:lang w:eastAsia="en-US"/>
        </w:rPr>
        <w:t xml:space="preserve">Lucien </w:t>
      </w:r>
      <w:proofErr w:type="spellStart"/>
      <w:r w:rsidR="00BB5C58">
        <w:rPr>
          <w:lang w:eastAsia="en-US"/>
        </w:rPr>
        <w:t>Crébu</w:t>
      </w:r>
      <w:proofErr w:type="spellEnd"/>
      <w:r w:rsidR="00BB5C58">
        <w:rPr>
          <w:lang w:eastAsia="en-US"/>
        </w:rPr>
        <w:t xml:space="preserve"> de la </w:t>
      </w:r>
      <w:proofErr w:type="spellStart"/>
      <w:r w:rsidR="00BB5C58">
        <w:rPr>
          <w:lang w:eastAsia="en-US"/>
        </w:rPr>
        <w:t>Saulays</w:t>
      </w:r>
      <w:proofErr w:type="spellEnd"/>
      <w:r>
        <w:rPr>
          <w:lang w:eastAsia="en-US"/>
        </w:rPr>
        <w:t xml:space="preserve"> ? </w:t>
      </w:r>
      <w:r w:rsidR="00BB5C58">
        <w:rPr>
          <w:lang w:eastAsia="en-US"/>
        </w:rPr>
        <w:t xml:space="preserve">dit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</w:t>
      </w:r>
      <w:proofErr w:type="spellStart"/>
      <w:r w:rsidR="00BB5C58">
        <w:rPr>
          <w:lang w:eastAsia="en-US"/>
        </w:rPr>
        <w:t>Blône</w:t>
      </w:r>
      <w:proofErr w:type="spellEnd"/>
      <w:r>
        <w:rPr>
          <w:lang w:eastAsia="en-US"/>
        </w:rPr>
        <w:t>.</w:t>
      </w:r>
    </w:p>
    <w:p w14:paraId="5DE552C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Personne ne répondit</w:t>
      </w:r>
      <w:r w:rsidR="00A23BF9">
        <w:rPr>
          <w:lang w:eastAsia="en-US"/>
        </w:rPr>
        <w:t>.</w:t>
      </w:r>
    </w:p>
    <w:p w14:paraId="6A0F4F46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reprit</w:t>
      </w:r>
      <w:r w:rsidR="00A23BF9">
        <w:rPr>
          <w:lang w:eastAsia="en-US"/>
        </w:rPr>
        <w:t> :</w:t>
      </w:r>
    </w:p>
    <w:p w14:paraId="6F29DB5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Où est mademoiselle Berthe</w:t>
      </w:r>
      <w:r>
        <w:rPr>
          <w:lang w:eastAsia="en-US"/>
        </w:rPr>
        <w:t> ?</w:t>
      </w:r>
    </w:p>
    <w:p w14:paraId="6B709F1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Point de réponse encore</w:t>
      </w:r>
      <w:r w:rsidR="00A23BF9">
        <w:rPr>
          <w:lang w:eastAsia="en-US"/>
        </w:rPr>
        <w:t>.</w:t>
      </w:r>
    </w:p>
    <w:p w14:paraId="6A2C3CE6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croisa ses bras sur sa poitrine</w:t>
      </w:r>
      <w:r w:rsidR="00A23BF9">
        <w:rPr>
          <w:lang w:eastAsia="en-US"/>
        </w:rPr>
        <w:t xml:space="preserve">. </w:t>
      </w:r>
      <w:r>
        <w:rPr>
          <w:lang w:eastAsia="en-US"/>
        </w:rPr>
        <w:t>Ses yeux étaient deux éclairs</w:t>
      </w:r>
      <w:r w:rsidR="00A23BF9">
        <w:rPr>
          <w:lang w:eastAsia="en-US"/>
        </w:rPr>
        <w:t>.</w:t>
      </w:r>
    </w:p>
    <w:p w14:paraId="4C6785B2" w14:textId="1DE8B908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Monsieur Fargeau et vous tous</w:t>
      </w:r>
      <w:r>
        <w:rPr>
          <w:lang w:eastAsia="en-US"/>
        </w:rPr>
        <w:t xml:space="preserve">, </w:t>
      </w:r>
      <w:r w:rsidR="00BB5C58">
        <w:rPr>
          <w:lang w:eastAsia="en-US"/>
        </w:rPr>
        <w:t>poursuivit-il en s</w:t>
      </w:r>
      <w:r>
        <w:rPr>
          <w:lang w:eastAsia="en-US"/>
        </w:rPr>
        <w:t>’</w:t>
      </w:r>
      <w:r w:rsidR="00BB5C58">
        <w:rPr>
          <w:lang w:eastAsia="en-US"/>
        </w:rPr>
        <w:t>adressant aux héritiers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je vais aller chercher de leurs nouvelles et je reviendrai vous en dire</w:t>
      </w:r>
      <w:r>
        <w:rPr>
          <w:lang w:eastAsia="en-US"/>
        </w:rPr>
        <w:t>.</w:t>
      </w:r>
    </w:p>
    <w:p w14:paraId="7DBE0BA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traversa la chambre à pas lents et se dirigea vers la porte</w:t>
      </w:r>
      <w:r w:rsidR="00A23BF9">
        <w:rPr>
          <w:lang w:eastAsia="en-US"/>
        </w:rPr>
        <w:t xml:space="preserve">. </w:t>
      </w:r>
      <w:r>
        <w:rPr>
          <w:lang w:eastAsia="en-US"/>
        </w:rPr>
        <w:t>Dans le groupe des héritiers</w:t>
      </w:r>
      <w:r w:rsidR="00A23BF9">
        <w:rPr>
          <w:lang w:eastAsia="en-US"/>
        </w:rPr>
        <w:t xml:space="preserve">, </w:t>
      </w:r>
      <w:r>
        <w:rPr>
          <w:lang w:eastAsia="en-US"/>
        </w:rPr>
        <w:t>on se disait tout bas</w:t>
      </w:r>
      <w:r w:rsidR="00A23BF9">
        <w:rPr>
          <w:lang w:eastAsia="en-US"/>
        </w:rPr>
        <w:t> :</w:t>
      </w:r>
    </w:p>
    <w:p w14:paraId="7BC22B8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Il est fou</w:t>
      </w:r>
      <w:r>
        <w:rPr>
          <w:lang w:eastAsia="en-US"/>
        </w:rPr>
        <w:t xml:space="preserve"> ! </w:t>
      </w:r>
      <w:r w:rsidR="00BB5C58">
        <w:rPr>
          <w:lang w:eastAsia="en-US"/>
        </w:rPr>
        <w:t>fou à lier</w:t>
      </w:r>
      <w:r>
        <w:rPr>
          <w:lang w:eastAsia="en-US"/>
        </w:rPr>
        <w:t> !…</w:t>
      </w:r>
    </w:p>
    <w:p w14:paraId="07A6125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Sur le seuil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s</w:t>
      </w:r>
      <w:r w:rsidR="00A23BF9">
        <w:rPr>
          <w:lang w:eastAsia="en-US"/>
        </w:rPr>
        <w:t>’</w:t>
      </w:r>
      <w:r>
        <w:rPr>
          <w:lang w:eastAsia="en-US"/>
        </w:rPr>
        <w:t>arrêta</w:t>
      </w:r>
      <w:r w:rsidR="00A23BF9">
        <w:rPr>
          <w:lang w:eastAsia="en-US"/>
        </w:rPr>
        <w:t>.</w:t>
      </w:r>
    </w:p>
    <w:p w14:paraId="5EB03AD2" w14:textId="54E1D605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ne me laisserai pas tuer</w:t>
      </w:r>
      <w:r>
        <w:rPr>
          <w:lang w:eastAsia="en-US"/>
        </w:rPr>
        <w:t xml:space="preserve">, </w:t>
      </w:r>
      <w:r w:rsidR="00BB5C58">
        <w:rPr>
          <w:lang w:eastAsia="en-US"/>
        </w:rPr>
        <w:t>moi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Fargeau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reprit-il avec un accent étrange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soupez</w:t>
      </w:r>
      <w:r>
        <w:rPr>
          <w:lang w:eastAsia="en-US"/>
        </w:rPr>
        <w:t xml:space="preserve"> ! </w:t>
      </w:r>
      <w:r w:rsidR="00BB5C58">
        <w:rPr>
          <w:lang w:eastAsia="en-US"/>
        </w:rPr>
        <w:t>mais tenez-vous bien au dessert</w:t>
      </w:r>
      <w:r>
        <w:rPr>
          <w:lang w:eastAsia="en-US"/>
        </w:rPr>
        <w:t> !</w:t>
      </w:r>
    </w:p>
    <w:p w14:paraId="4C91BD9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connaît le testament</w:t>
      </w:r>
      <w:r w:rsidR="00A23BF9">
        <w:rPr>
          <w:lang w:eastAsia="en-US"/>
        </w:rPr>
        <w:t xml:space="preserve"> ! </w:t>
      </w:r>
      <w:r>
        <w:rPr>
          <w:lang w:eastAsia="en-US"/>
        </w:rPr>
        <w:t xml:space="preserve">murmura </w:t>
      </w:r>
      <w:proofErr w:type="spellStart"/>
      <w:r>
        <w:rPr>
          <w:lang w:eastAsia="en-US"/>
        </w:rPr>
        <w:t>Houël</w:t>
      </w:r>
      <w:proofErr w:type="spellEnd"/>
      <w:r>
        <w:rPr>
          <w:lang w:eastAsia="en-US"/>
        </w:rPr>
        <w:t xml:space="preserve"> stupéfait</w:t>
      </w:r>
      <w:r w:rsidR="00A23BF9">
        <w:rPr>
          <w:lang w:eastAsia="en-US"/>
        </w:rPr>
        <w:t>.</w:t>
      </w:r>
    </w:p>
    <w:p w14:paraId="7975A34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Romblon dit à l</w:t>
      </w:r>
      <w:r w:rsidR="00A23BF9">
        <w:rPr>
          <w:lang w:eastAsia="en-US"/>
        </w:rPr>
        <w:t>’</w:t>
      </w:r>
      <w:r>
        <w:rPr>
          <w:lang w:eastAsia="en-US"/>
        </w:rPr>
        <w:t>oreille de Fargeau</w:t>
      </w:r>
      <w:r w:rsidR="00A23BF9">
        <w:rPr>
          <w:lang w:eastAsia="en-US"/>
        </w:rPr>
        <w:t> :</w:t>
      </w:r>
    </w:p>
    <w:p w14:paraId="50D33C8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il sort du château</w:t>
      </w:r>
      <w:r>
        <w:rPr>
          <w:lang w:eastAsia="en-US"/>
        </w:rPr>
        <w:t xml:space="preserve">, </w:t>
      </w:r>
      <w:r w:rsidR="00BB5C58">
        <w:rPr>
          <w:lang w:eastAsia="en-US"/>
        </w:rPr>
        <w:t>gare à vous</w:t>
      </w:r>
      <w:r>
        <w:rPr>
          <w:lang w:eastAsia="en-US"/>
        </w:rPr>
        <w:t> !…</w:t>
      </w:r>
    </w:p>
    <w:p w14:paraId="29ADDD9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Arrêtez-le</w:t>
      </w:r>
      <w:r>
        <w:rPr>
          <w:lang w:eastAsia="en-US"/>
        </w:rPr>
        <w:t xml:space="preserve"> ! </w:t>
      </w:r>
      <w:r w:rsidR="00BB5C58">
        <w:rPr>
          <w:lang w:eastAsia="en-US"/>
        </w:rPr>
        <w:t>cria Fargeau</w:t>
      </w:r>
      <w:r>
        <w:rPr>
          <w:lang w:eastAsia="en-US"/>
        </w:rPr>
        <w:t>.</w:t>
      </w:r>
    </w:p>
    <w:p w14:paraId="2E88724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Mais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était déjà sur le chemin de la </w:t>
      </w:r>
      <w:proofErr w:type="spellStart"/>
      <w:r>
        <w:rPr>
          <w:lang w:eastAsia="en-US"/>
        </w:rPr>
        <w:t>Mestivière</w:t>
      </w:r>
      <w:proofErr w:type="spellEnd"/>
      <w:r w:rsidR="00A23BF9">
        <w:rPr>
          <w:lang w:eastAsia="en-US"/>
        </w:rPr>
        <w:t>.</w:t>
      </w:r>
    </w:p>
    <w:p w14:paraId="17E48E94" w14:textId="1F2A34B0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Au château de </w:t>
      </w:r>
      <w:proofErr w:type="spellStart"/>
      <w:r>
        <w:rPr>
          <w:lang w:eastAsia="en-US"/>
        </w:rPr>
        <w:t>Ceuil</w:t>
      </w:r>
      <w:proofErr w:type="spellEnd"/>
      <w:r>
        <w:rPr>
          <w:lang w:eastAsia="en-US"/>
        </w:rPr>
        <w:t xml:space="preserve"> on avait mis une barrique de cidre en perce dans la cuisine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et les maîtres soupaient dans la </w:t>
      </w:r>
      <w:r>
        <w:rPr>
          <w:lang w:eastAsia="en-US"/>
        </w:rPr>
        <w:lastRenderedPageBreak/>
        <w:t>grande salle rouge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la salle d</w:t>
      </w:r>
      <w:r w:rsidR="00A23BF9">
        <w:rPr>
          <w:lang w:eastAsia="en-US"/>
        </w:rPr>
        <w:t>’</w:t>
      </w:r>
      <w:r>
        <w:rPr>
          <w:lang w:eastAsia="en-US"/>
        </w:rPr>
        <w:t>apparat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où la table n</w:t>
      </w:r>
      <w:r w:rsidR="00A23BF9">
        <w:rPr>
          <w:lang w:eastAsia="en-US"/>
        </w:rPr>
        <w:t>’</w:t>
      </w:r>
      <w:r>
        <w:rPr>
          <w:lang w:eastAsia="en-US"/>
        </w:rPr>
        <w:t>avait pas été dressée depuis plus de cinquante ans</w:t>
      </w:r>
      <w:r w:rsidR="00A23BF9">
        <w:rPr>
          <w:lang w:eastAsia="en-US"/>
        </w:rPr>
        <w:t>.</w:t>
      </w:r>
    </w:p>
    <w:p w14:paraId="231FDACD" w14:textId="4393CB21" w:rsidR="00BB5C58" w:rsidRPr="00A23BF9" w:rsidRDefault="00BB5C58" w:rsidP="00A23BF9">
      <w:pPr>
        <w:keepNext/>
        <w:ind w:firstLine="0"/>
        <w:jc w:val="center"/>
        <w:rPr>
          <w:lang w:eastAsia="en-US"/>
        </w:rPr>
      </w:pPr>
      <w:r w:rsidRPr="00A23BF9">
        <w:rPr>
          <w:lang w:eastAsia="en-US"/>
        </w:rPr>
        <w:t>*</w:t>
      </w:r>
    </w:p>
    <w:p w14:paraId="732C11FD" w14:textId="77777777" w:rsidR="00A23BF9" w:rsidRDefault="00BB5C58" w:rsidP="00A23BF9">
      <w:pPr>
        <w:ind w:firstLine="0"/>
        <w:jc w:val="center"/>
        <w:rPr>
          <w:lang w:eastAsia="en-US"/>
        </w:rPr>
      </w:pPr>
      <w:r w:rsidRPr="00A23BF9">
        <w:rPr>
          <w:lang w:eastAsia="en-US"/>
        </w:rPr>
        <w:t>* *</w:t>
      </w:r>
    </w:p>
    <w:p w14:paraId="14B0BFD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y avait une grande heure que les maîtres étaient enfermés dans la salle rouge</w:t>
      </w:r>
      <w:r w:rsidR="00A23BF9">
        <w:rPr>
          <w:lang w:eastAsia="en-US"/>
        </w:rPr>
        <w:t>.</w:t>
      </w:r>
    </w:p>
    <w:p w14:paraId="05AF023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Ils avaient dit aux domestiques</w:t>
      </w:r>
      <w:r w:rsidR="00A23BF9">
        <w:rPr>
          <w:lang w:eastAsia="en-US"/>
        </w:rPr>
        <w:t xml:space="preserve"> : </w:t>
      </w:r>
      <w:r>
        <w:rPr>
          <w:lang w:eastAsia="en-US"/>
        </w:rPr>
        <w:t>allez au diable</w:t>
      </w:r>
      <w:r w:rsidR="00A23BF9">
        <w:rPr>
          <w:lang w:eastAsia="en-US"/>
        </w:rPr>
        <w:t> !</w:t>
      </w:r>
    </w:p>
    <w:p w14:paraId="4C225EA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Pourquoi ils s</w:t>
      </w:r>
      <w:r w:rsidR="00A23BF9">
        <w:rPr>
          <w:lang w:eastAsia="en-US"/>
        </w:rPr>
        <w:t>’</w:t>
      </w:r>
      <w:r>
        <w:rPr>
          <w:lang w:eastAsia="en-US"/>
        </w:rPr>
        <w:t>étaient enfermés au lieu de se faire servir comme à l</w:t>
      </w:r>
      <w:r w:rsidR="00A23BF9">
        <w:rPr>
          <w:lang w:eastAsia="en-US"/>
        </w:rPr>
        <w:t>’</w:t>
      </w:r>
      <w:r>
        <w:rPr>
          <w:lang w:eastAsia="en-US"/>
        </w:rPr>
        <w:t>ordinaire personne n</w:t>
      </w:r>
      <w:r w:rsidR="00A23BF9">
        <w:rPr>
          <w:lang w:eastAsia="en-US"/>
        </w:rPr>
        <w:t>’</w:t>
      </w:r>
      <w:r>
        <w:rPr>
          <w:lang w:eastAsia="en-US"/>
        </w:rPr>
        <w:t>aurait pu le dire</w:t>
      </w:r>
      <w:r w:rsidR="00A23BF9">
        <w:rPr>
          <w:lang w:eastAsia="en-US"/>
        </w:rPr>
        <w:t>.</w:t>
      </w:r>
    </w:p>
    <w:p w14:paraId="7BC1D5A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pendule à poids qui grognait dans sa longue armoire de chêne marquait neuf heures et demie</w:t>
      </w:r>
      <w:r w:rsidR="00A23BF9">
        <w:rPr>
          <w:lang w:eastAsia="en-US"/>
        </w:rPr>
        <w:t>.</w:t>
      </w:r>
    </w:p>
    <w:p w14:paraId="3B0EDA1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Les domestiques et les paysans avaient tant bu d</w:t>
      </w:r>
      <w:r w:rsidR="00A23BF9">
        <w:rPr>
          <w:lang w:eastAsia="en-US"/>
        </w:rPr>
        <w:t>’</w:t>
      </w:r>
      <w:r>
        <w:rPr>
          <w:lang w:eastAsia="en-US"/>
        </w:rPr>
        <w:t>écuellées que leur tête était lourde et leurs yeux un peu troublés</w:t>
      </w:r>
      <w:r w:rsidR="00A23BF9">
        <w:rPr>
          <w:lang w:eastAsia="en-US"/>
        </w:rPr>
        <w:t>.</w:t>
      </w:r>
    </w:p>
    <w:p w14:paraId="6106C10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On frappa doucement à la porte extérieure de la cuisine</w:t>
      </w:r>
      <w:r w:rsidR="00A23BF9">
        <w:rPr>
          <w:lang w:eastAsia="en-US"/>
        </w:rPr>
        <w:t>.</w:t>
      </w:r>
    </w:p>
    <w:p w14:paraId="5140A9AD" w14:textId="32A183EE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Ouvre voir</w:t>
      </w:r>
      <w:r>
        <w:rPr>
          <w:lang w:eastAsia="en-US"/>
        </w:rPr>
        <w:t xml:space="preserve">, </w:t>
      </w:r>
      <w:proofErr w:type="spellStart"/>
      <w:r w:rsidR="00BB5C58">
        <w:rPr>
          <w:lang w:eastAsia="en-US"/>
        </w:rPr>
        <w:t>garçaille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dit Mathurin Houin à Yvon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 xml:space="preserve">est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</w:t>
      </w:r>
      <w:proofErr w:type="spellStart"/>
      <w:r w:rsidR="00BB5C58">
        <w:rPr>
          <w:lang w:eastAsia="en-US"/>
        </w:rPr>
        <w:t>Blône</w:t>
      </w:r>
      <w:proofErr w:type="spellEnd"/>
      <w:r w:rsidR="00BB5C58">
        <w:rPr>
          <w:lang w:eastAsia="en-US"/>
        </w:rPr>
        <w:t xml:space="preserve"> ou </w:t>
      </w:r>
      <w:proofErr w:type="spellStart"/>
      <w:r w:rsidR="00BB5C58">
        <w:rPr>
          <w:lang w:eastAsia="en-US"/>
        </w:rPr>
        <w:t>Yaume</w:t>
      </w:r>
      <w:proofErr w:type="spellEnd"/>
      <w:r w:rsidR="00BB5C58">
        <w:rPr>
          <w:lang w:eastAsia="en-US"/>
        </w:rPr>
        <w:t xml:space="preserve"> le pâtour</w:t>
      </w:r>
      <w:r>
        <w:rPr>
          <w:lang w:eastAsia="en-US"/>
        </w:rPr>
        <w:t>.</w:t>
      </w:r>
    </w:p>
    <w:p w14:paraId="57AC81CF" w14:textId="46FC9774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Ou peut-être bien </w:t>
      </w:r>
      <w:r>
        <w:rPr>
          <w:lang w:eastAsia="en-US"/>
        </w:rPr>
        <w:t>M. </w:t>
      </w:r>
      <w:r w:rsidR="00BB5C58">
        <w:rPr>
          <w:lang w:eastAsia="en-US"/>
        </w:rPr>
        <w:t>Lucien</w:t>
      </w:r>
      <w:r>
        <w:rPr>
          <w:lang w:eastAsia="en-US"/>
        </w:rPr>
        <w:t> !</w:t>
      </w:r>
    </w:p>
    <w:p w14:paraId="6F5BEB1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Ou peut-être bien mademoiselle Berthe</w:t>
      </w:r>
      <w:r>
        <w:rPr>
          <w:lang w:eastAsia="en-US"/>
        </w:rPr>
        <w:t>…</w:t>
      </w:r>
    </w:p>
    <w:p w14:paraId="5E4AE48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Mademoiselle Berthe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répéta Olivette qui sembla se réveiller en sursaut</w:t>
      </w:r>
      <w:r>
        <w:rPr>
          <w:lang w:eastAsia="en-US"/>
        </w:rPr>
        <w:t>.</w:t>
      </w:r>
    </w:p>
    <w:p w14:paraId="5A190FD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son regard se dirigea vers la porte avec effroi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si elle se fût attendue à voir entrer un fantôme</w:t>
      </w:r>
      <w:r w:rsidR="00A23BF9">
        <w:rPr>
          <w:lang w:eastAsia="en-US"/>
        </w:rPr>
        <w:t>.</w:t>
      </w:r>
    </w:p>
    <w:p w14:paraId="2B997CF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Yvon ouvrit</w:t>
      </w:r>
      <w:r w:rsidR="00A23BF9">
        <w:rPr>
          <w:lang w:eastAsia="en-US"/>
        </w:rPr>
        <w:t>.</w:t>
      </w:r>
    </w:p>
    <w:p w14:paraId="1B9F851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 fut un fantôme qui entra</w:t>
      </w:r>
      <w:r w:rsidR="00A23BF9">
        <w:rPr>
          <w:lang w:eastAsia="en-US"/>
        </w:rPr>
        <w:t>.</w:t>
      </w:r>
    </w:p>
    <w:p w14:paraId="1F53370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Yvon tomba la face contre terre en hurlant</w:t>
      </w:r>
      <w:r w:rsidR="00A23BF9">
        <w:rPr>
          <w:lang w:eastAsia="en-US"/>
        </w:rPr>
        <w:t xml:space="preserve">, </w:t>
      </w:r>
      <w:r>
        <w:rPr>
          <w:lang w:eastAsia="en-US"/>
        </w:rPr>
        <w:t>tandis que chacun</w:t>
      </w:r>
      <w:r w:rsidR="00A23BF9">
        <w:rPr>
          <w:lang w:eastAsia="en-US"/>
        </w:rPr>
        <w:t xml:space="preserve">, </w:t>
      </w:r>
      <w:r>
        <w:rPr>
          <w:lang w:eastAsia="en-US"/>
        </w:rPr>
        <w:t>autour du foyer</w:t>
      </w:r>
      <w:r w:rsidR="00A23BF9">
        <w:rPr>
          <w:lang w:eastAsia="en-US"/>
        </w:rPr>
        <w:t xml:space="preserve">, </w:t>
      </w:r>
      <w:r>
        <w:rPr>
          <w:lang w:eastAsia="en-US"/>
        </w:rPr>
        <w:t>cachait sa tête entre ses mains</w:t>
      </w:r>
      <w:r w:rsidR="00A23BF9">
        <w:rPr>
          <w:lang w:eastAsia="en-US"/>
        </w:rPr>
        <w:t>.</w:t>
      </w:r>
    </w:p>
    <w:p w14:paraId="18755F9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Olivette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elle-même</w:t>
      </w:r>
      <w:r w:rsidR="00A23BF9">
        <w:rPr>
          <w:lang w:eastAsia="en-US"/>
        </w:rPr>
        <w:t xml:space="preserve">, </w:t>
      </w:r>
      <w:r>
        <w:rPr>
          <w:lang w:eastAsia="en-US"/>
        </w:rPr>
        <w:t>se rejeta violemment en arrière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et la vieille </w:t>
      </w:r>
      <w:proofErr w:type="spellStart"/>
      <w:r>
        <w:rPr>
          <w:lang w:eastAsia="en-US"/>
        </w:rPr>
        <w:t>Renotte</w:t>
      </w:r>
      <w:proofErr w:type="spellEnd"/>
      <w:r>
        <w:rPr>
          <w:lang w:eastAsia="en-US"/>
        </w:rPr>
        <w:t xml:space="preserve"> glissa sur ses genoux en tremblant comme la feuille</w:t>
      </w:r>
      <w:r w:rsidR="00A23BF9">
        <w:rPr>
          <w:lang w:eastAsia="en-US"/>
        </w:rPr>
        <w:t>.</w:t>
      </w:r>
    </w:p>
    <w:p w14:paraId="107B86F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fantôme traversa la cuisine</w:t>
      </w:r>
      <w:r w:rsidR="00A23BF9">
        <w:rPr>
          <w:lang w:eastAsia="en-US"/>
        </w:rPr>
        <w:t xml:space="preserve">. </w:t>
      </w:r>
      <w:r>
        <w:rPr>
          <w:lang w:eastAsia="en-US"/>
        </w:rPr>
        <w:t>Ses pas ne sonnaient point sur la terre battue</w:t>
      </w:r>
      <w:r w:rsidR="00A23BF9">
        <w:rPr>
          <w:lang w:eastAsia="en-US"/>
        </w:rPr>
        <w:t xml:space="preserve">. </w:t>
      </w:r>
      <w:r>
        <w:rPr>
          <w:lang w:eastAsia="en-US"/>
        </w:rPr>
        <w:t>Il ouvrit la porte qui communiquait avec l</w:t>
      </w:r>
      <w:r w:rsidR="00A23BF9">
        <w:rPr>
          <w:lang w:eastAsia="en-US"/>
        </w:rPr>
        <w:t>’</w:t>
      </w:r>
      <w:r>
        <w:rPr>
          <w:lang w:eastAsia="en-US"/>
        </w:rPr>
        <w:t>intérieur du château et disparut</w:t>
      </w:r>
      <w:r w:rsidR="00A23BF9">
        <w:rPr>
          <w:lang w:eastAsia="en-US"/>
        </w:rPr>
        <w:t>.</w:t>
      </w:r>
    </w:p>
    <w:p w14:paraId="5A3DE43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Jean-de-la-Mer avec sa houppelande en peau de loup et sa figure maigre</w:t>
      </w:r>
      <w:r w:rsidR="00A23BF9">
        <w:rPr>
          <w:lang w:eastAsia="en-US"/>
        </w:rPr>
        <w:t xml:space="preserve">, </w:t>
      </w:r>
      <w:r>
        <w:rPr>
          <w:lang w:eastAsia="en-US"/>
        </w:rPr>
        <w:t>noyée dans une grande barbe blanche</w:t>
      </w:r>
      <w:r w:rsidR="00A23BF9">
        <w:rPr>
          <w:lang w:eastAsia="en-US"/>
        </w:rPr>
        <w:t>.</w:t>
      </w:r>
    </w:p>
    <w:p w14:paraId="485B51EB" w14:textId="68C9224F" w:rsidR="007700B9" w:rsidRDefault="00BB5C58" w:rsidP="007700B9">
      <w:pPr>
        <w:rPr>
          <w:lang w:eastAsia="en-US"/>
        </w:rPr>
      </w:pPr>
      <w:r>
        <w:rPr>
          <w:lang w:eastAsia="en-US"/>
        </w:rPr>
        <w:t>Tout le monde le vit</w:t>
      </w:r>
      <w:r w:rsidR="00A23BF9">
        <w:rPr>
          <w:lang w:eastAsia="en-US"/>
        </w:rPr>
        <w:t xml:space="preserve">. </w:t>
      </w:r>
      <w:r>
        <w:rPr>
          <w:lang w:eastAsia="en-US"/>
        </w:rPr>
        <w:t>Tout le monde le reconnut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Ce fut comme si la foudre était tombée au milieu de la cuisine</w:t>
      </w:r>
      <w:r w:rsidR="00A23BF9">
        <w:rPr>
          <w:lang w:eastAsia="en-US"/>
        </w:rPr>
        <w:t>…</w:t>
      </w:r>
      <w:bookmarkStart w:id="101" w:name="_Toc231743412"/>
      <w:bookmarkStart w:id="102" w:name="_Toc237577480"/>
    </w:p>
    <w:p w14:paraId="1400C1DD" w14:textId="466268CD" w:rsidR="00BB5C58" w:rsidRDefault="00BB5C58" w:rsidP="007700B9">
      <w:pPr>
        <w:pStyle w:val="Titre2"/>
        <w:rPr>
          <w:lang w:eastAsia="en-US"/>
        </w:rPr>
      </w:pPr>
      <w:bookmarkStart w:id="103" w:name="_Toc202192428"/>
      <w:r>
        <w:rPr>
          <w:lang w:eastAsia="en-US"/>
        </w:rPr>
        <w:lastRenderedPageBreak/>
        <w:t>OÙ L</w:t>
      </w:r>
      <w:r w:rsidR="00A23BF9">
        <w:rPr>
          <w:lang w:eastAsia="en-US"/>
        </w:rPr>
        <w:t>’</w:t>
      </w:r>
      <w:r>
        <w:rPr>
          <w:lang w:eastAsia="en-US"/>
        </w:rPr>
        <w:t>ON VOIT GRANDIR COUSIN-ET-AMI</w:t>
      </w:r>
      <w:r w:rsidR="00A23BF9">
        <w:rPr>
          <w:lang w:eastAsia="en-US"/>
        </w:rPr>
        <w:t>.</w:t>
      </w:r>
      <w:bookmarkEnd w:id="101"/>
      <w:bookmarkEnd w:id="102"/>
      <w:bookmarkEnd w:id="103"/>
      <w:r w:rsidR="00A23BF9">
        <w:rPr>
          <w:lang w:eastAsia="en-US"/>
        </w:rPr>
        <w:br/>
      </w:r>
    </w:p>
    <w:p w14:paraId="3E0A7D4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Que faisaient donc cepen</w:t>
      </w:r>
      <w:r>
        <w:t>dant les maîtres dans la sall</w:t>
      </w:r>
      <w:r>
        <w:rPr>
          <w:lang w:eastAsia="en-US"/>
        </w:rPr>
        <w:t>e rouge fermée</w:t>
      </w:r>
      <w:r w:rsidR="00A23BF9">
        <w:rPr>
          <w:lang w:eastAsia="en-US"/>
        </w:rPr>
        <w:t> ?</w:t>
      </w:r>
    </w:p>
    <w:p w14:paraId="51409D0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Avant d</w:t>
      </w:r>
      <w:r w:rsidR="00A23BF9">
        <w:rPr>
          <w:lang w:eastAsia="en-US"/>
        </w:rPr>
        <w:t>’</w:t>
      </w:r>
      <w:r>
        <w:rPr>
          <w:lang w:eastAsia="en-US"/>
        </w:rPr>
        <w:t xml:space="preserve">arriver au récit de ce festin étrange qui eut lieu au château du </w:t>
      </w:r>
      <w:proofErr w:type="spellStart"/>
      <w:r>
        <w:rPr>
          <w:lang w:eastAsia="en-US"/>
        </w:rPr>
        <w:t>Ceuil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la nuit du décès de Jean-de-la-Mer</w:t>
      </w:r>
      <w:r w:rsidR="00A23BF9">
        <w:rPr>
          <w:lang w:eastAsia="en-US"/>
        </w:rPr>
        <w:t xml:space="preserve">, </w:t>
      </w:r>
      <w:r>
        <w:rPr>
          <w:lang w:eastAsia="en-US"/>
        </w:rPr>
        <w:t>il nous faut remonter de quelques heures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revenir à la chambre mortuaire</w:t>
      </w:r>
      <w:r w:rsidR="00A23BF9">
        <w:rPr>
          <w:lang w:eastAsia="en-US"/>
        </w:rPr>
        <w:t>.</w:t>
      </w:r>
    </w:p>
    <w:p w14:paraId="1E781C3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Quant au fantôme qui vient de traverser la cuisine</w:t>
      </w:r>
      <w:r w:rsidR="00A23BF9">
        <w:rPr>
          <w:lang w:eastAsia="en-US"/>
        </w:rPr>
        <w:t xml:space="preserve">, </w:t>
      </w:r>
      <w:r>
        <w:rPr>
          <w:lang w:eastAsia="en-US"/>
        </w:rPr>
        <w:t>nous le retrouverons</w:t>
      </w:r>
      <w:r w:rsidR="00A23BF9">
        <w:rPr>
          <w:lang w:eastAsia="en-US"/>
        </w:rPr>
        <w:t xml:space="preserve">, </w:t>
      </w:r>
      <w:r>
        <w:rPr>
          <w:lang w:eastAsia="en-US"/>
        </w:rPr>
        <w:t>car il n</w:t>
      </w:r>
      <w:r w:rsidR="00A23BF9">
        <w:rPr>
          <w:lang w:eastAsia="en-US"/>
        </w:rPr>
        <w:t>’</w:t>
      </w:r>
      <w:r>
        <w:rPr>
          <w:lang w:eastAsia="en-US"/>
        </w:rPr>
        <w:t>est pas venu là</w:t>
      </w:r>
      <w:r w:rsidR="00A23BF9">
        <w:rPr>
          <w:lang w:eastAsia="en-US"/>
        </w:rPr>
        <w:t xml:space="preserve">, </w:t>
      </w:r>
      <w:r>
        <w:rPr>
          <w:lang w:eastAsia="en-US"/>
        </w:rPr>
        <w:t>soyez sûrs</w:t>
      </w:r>
      <w:r w:rsidR="00A23BF9">
        <w:rPr>
          <w:lang w:eastAsia="en-US"/>
        </w:rPr>
        <w:t xml:space="preserve">, </w:t>
      </w:r>
      <w:r>
        <w:rPr>
          <w:lang w:eastAsia="en-US"/>
        </w:rPr>
        <w:t>pour faire peur aux gens de la veillée</w:t>
      </w:r>
      <w:r w:rsidR="00A23BF9">
        <w:rPr>
          <w:lang w:eastAsia="en-US"/>
        </w:rPr>
        <w:t>.</w:t>
      </w:r>
    </w:p>
    <w:p w14:paraId="2E03A9DC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se trompait quand il pensait que Jean </w:t>
      </w:r>
      <w:proofErr w:type="spellStart"/>
      <w:r>
        <w:rPr>
          <w:lang w:eastAsia="en-US"/>
        </w:rPr>
        <w:t>Crébu</w:t>
      </w:r>
      <w:proofErr w:type="spellEnd"/>
      <w:r>
        <w:rPr>
          <w:lang w:eastAsia="en-US"/>
        </w:rPr>
        <w:t xml:space="preserve"> de la </w:t>
      </w:r>
      <w:proofErr w:type="spellStart"/>
      <w:r>
        <w:rPr>
          <w:lang w:eastAsia="en-US"/>
        </w:rPr>
        <w:t>Saulays</w:t>
      </w:r>
      <w:proofErr w:type="spellEnd"/>
      <w:r>
        <w:rPr>
          <w:lang w:eastAsia="en-US"/>
        </w:rPr>
        <w:t xml:space="preserve"> était mort</w:t>
      </w:r>
      <w:r w:rsidR="00A23BF9">
        <w:rPr>
          <w:lang w:eastAsia="en-US"/>
        </w:rPr>
        <w:t xml:space="preserve">, </w:t>
      </w:r>
      <w:r>
        <w:rPr>
          <w:lang w:eastAsia="en-US"/>
        </w:rPr>
        <w:t>seul et abandonné</w:t>
      </w:r>
      <w:r w:rsidR="00A23BF9">
        <w:rPr>
          <w:lang w:eastAsia="en-US"/>
        </w:rPr>
        <w:t xml:space="preserve">, </w:t>
      </w:r>
      <w:r>
        <w:rPr>
          <w:lang w:eastAsia="en-US"/>
        </w:rPr>
        <w:t>au milieu de son château</w:t>
      </w:r>
      <w:r w:rsidR="00A23BF9">
        <w:rPr>
          <w:lang w:eastAsia="en-US"/>
        </w:rPr>
        <w:t xml:space="preserve">. </w:t>
      </w:r>
      <w:r>
        <w:rPr>
          <w:lang w:eastAsia="en-US"/>
        </w:rPr>
        <w:t>Le vieillard avait rendu l</w:t>
      </w:r>
      <w:r w:rsidR="00A23BF9">
        <w:rPr>
          <w:lang w:eastAsia="en-US"/>
        </w:rPr>
        <w:t>’</w:t>
      </w:r>
      <w:r>
        <w:rPr>
          <w:lang w:eastAsia="en-US"/>
        </w:rPr>
        <w:t>âme en compagnie</w:t>
      </w:r>
      <w:r w:rsidR="00A23BF9">
        <w:rPr>
          <w:lang w:eastAsia="en-US"/>
        </w:rPr>
        <w:t>.</w:t>
      </w:r>
    </w:p>
    <w:p w14:paraId="3376D42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était mort en causant avec le docteur Morin qu</w:t>
      </w:r>
      <w:r w:rsidR="00A23BF9">
        <w:rPr>
          <w:lang w:eastAsia="en-US"/>
        </w:rPr>
        <w:t>’</w:t>
      </w:r>
      <w:r>
        <w:rPr>
          <w:lang w:eastAsia="en-US"/>
        </w:rPr>
        <w:t>il essayait d</w:t>
      </w:r>
      <w:r w:rsidR="00A23BF9">
        <w:rPr>
          <w:lang w:eastAsia="en-US"/>
        </w:rPr>
        <w:t>’</w:t>
      </w:r>
      <w:r>
        <w:rPr>
          <w:lang w:eastAsia="en-US"/>
        </w:rPr>
        <w:t>étonner par l</w:t>
      </w:r>
      <w:r w:rsidR="00A23BF9">
        <w:rPr>
          <w:lang w:eastAsia="en-US"/>
        </w:rPr>
        <w:t>’</w:t>
      </w:r>
      <w:r>
        <w:rPr>
          <w:lang w:eastAsia="en-US"/>
        </w:rPr>
        <w:t>audace de sa philosophie</w:t>
      </w:r>
      <w:r w:rsidR="00A23BF9">
        <w:rPr>
          <w:lang w:eastAsia="en-US"/>
        </w:rPr>
        <w:t xml:space="preserve">. </w:t>
      </w:r>
      <w:r>
        <w:rPr>
          <w:lang w:eastAsia="en-US"/>
        </w:rPr>
        <w:t>Il était mort entre deux boutades encyclopédiques</w:t>
      </w:r>
      <w:r w:rsidR="00A23BF9">
        <w:rPr>
          <w:lang w:eastAsia="en-US"/>
        </w:rPr>
        <w:t xml:space="preserve">, </w:t>
      </w:r>
      <w:r>
        <w:rPr>
          <w:lang w:eastAsia="en-US"/>
        </w:rPr>
        <w:t>sans trop s</w:t>
      </w:r>
      <w:r w:rsidR="00A23BF9">
        <w:rPr>
          <w:lang w:eastAsia="en-US"/>
        </w:rPr>
        <w:t>’</w:t>
      </w:r>
      <w:r>
        <w:rPr>
          <w:lang w:eastAsia="en-US"/>
        </w:rPr>
        <w:t>en douter</w:t>
      </w:r>
      <w:r w:rsidR="00A23BF9">
        <w:rPr>
          <w:lang w:eastAsia="en-US"/>
        </w:rPr>
        <w:t xml:space="preserve">, </w:t>
      </w:r>
      <w:r>
        <w:rPr>
          <w:lang w:eastAsia="en-US"/>
        </w:rPr>
        <w:t>et comme on s</w:t>
      </w:r>
      <w:r w:rsidR="00A23BF9">
        <w:rPr>
          <w:lang w:eastAsia="en-US"/>
        </w:rPr>
        <w:t>’</w:t>
      </w:r>
      <w:r>
        <w:rPr>
          <w:lang w:eastAsia="en-US"/>
        </w:rPr>
        <w:t>endort</w:t>
      </w:r>
      <w:r w:rsidR="00A23BF9">
        <w:rPr>
          <w:lang w:eastAsia="en-US"/>
        </w:rPr>
        <w:t>.</w:t>
      </w:r>
    </w:p>
    <w:p w14:paraId="7795435B" w14:textId="711E42BF" w:rsidR="00A23BF9" w:rsidRDefault="00BB5C58" w:rsidP="00A23BF9">
      <w:pPr>
        <w:rPr>
          <w:lang w:eastAsia="en-US"/>
        </w:rPr>
      </w:pPr>
      <w:r>
        <w:rPr>
          <w:lang w:eastAsia="en-US"/>
        </w:rPr>
        <w:t>Le docteur ne s</w:t>
      </w:r>
      <w:r w:rsidR="00A23BF9">
        <w:rPr>
          <w:lang w:eastAsia="en-US"/>
        </w:rPr>
        <w:t>’</w:t>
      </w:r>
      <w:r>
        <w:rPr>
          <w:lang w:eastAsia="en-US"/>
        </w:rPr>
        <w:t xml:space="preserve">attendait pas du tout à ce brusque </w:t>
      </w:r>
      <w:proofErr w:type="spellStart"/>
      <w:r>
        <w:rPr>
          <w:lang w:eastAsia="en-US"/>
        </w:rPr>
        <w:t>dénoûment</w:t>
      </w:r>
      <w:proofErr w:type="spellEnd"/>
      <w:r w:rsidR="00A23BF9">
        <w:rPr>
          <w:lang w:eastAsia="en-US"/>
        </w:rPr>
        <w:t xml:space="preserve">. </w:t>
      </w:r>
      <w:r>
        <w:rPr>
          <w:lang w:eastAsia="en-US"/>
        </w:rPr>
        <w:t>Il avait même ôté tout espoir prochain aux collatéraux</w:t>
      </w:r>
      <w:r w:rsidR="00A23BF9">
        <w:rPr>
          <w:lang w:eastAsia="en-US"/>
        </w:rPr>
        <w:t xml:space="preserve">. </w:t>
      </w:r>
      <w:proofErr w:type="spellStart"/>
      <w:r>
        <w:rPr>
          <w:lang w:eastAsia="en-US"/>
        </w:rPr>
        <w:t>Guérineul</w:t>
      </w:r>
      <w:proofErr w:type="spellEnd"/>
      <w:r>
        <w:rPr>
          <w:lang w:eastAsia="en-US"/>
        </w:rPr>
        <w:t xml:space="preserve"> et </w:t>
      </w:r>
      <w:proofErr w:type="spellStart"/>
      <w:r>
        <w:rPr>
          <w:lang w:eastAsia="en-US"/>
        </w:rPr>
        <w:t>Houël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qui n</w:t>
      </w:r>
      <w:r w:rsidR="00A23BF9">
        <w:rPr>
          <w:lang w:eastAsia="en-US"/>
        </w:rPr>
        <w:t>’</w:t>
      </w:r>
      <w:r>
        <w:rPr>
          <w:lang w:eastAsia="en-US"/>
        </w:rPr>
        <w:t>avaient pas osé entrer</w:t>
      </w:r>
      <w:r w:rsidR="00A23BF9">
        <w:rPr>
          <w:lang w:eastAsia="en-US"/>
        </w:rPr>
        <w:t xml:space="preserve">, </w:t>
      </w:r>
      <w:r>
        <w:rPr>
          <w:lang w:eastAsia="en-US"/>
        </w:rPr>
        <w:t>se préparaient à regagner leurs quartiers</w:t>
      </w:r>
      <w:r w:rsidR="00A23BF9">
        <w:rPr>
          <w:lang w:eastAsia="en-US"/>
        </w:rPr>
        <w:t xml:space="preserve">. </w:t>
      </w:r>
      <w:r w:rsidR="00685E2E">
        <w:rPr>
          <w:lang w:eastAsia="en-US"/>
        </w:rPr>
        <w:t>Cousin-et-ami</w:t>
      </w:r>
      <w:r>
        <w:rPr>
          <w:lang w:eastAsia="en-US"/>
        </w:rPr>
        <w:t xml:space="preserve"> errait mélancoliquement dans les corridors</w:t>
      </w:r>
      <w:r w:rsidR="00A23BF9">
        <w:rPr>
          <w:lang w:eastAsia="en-US"/>
        </w:rPr>
        <w:t xml:space="preserve">, </w:t>
      </w:r>
      <w:r>
        <w:rPr>
          <w:lang w:eastAsia="en-US"/>
        </w:rPr>
        <w:t>invoquant la divinité qui préside aux successions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songeant aux hypothèques qui grevaient son dernier asile</w:t>
      </w:r>
      <w:r w:rsidR="00A23BF9">
        <w:rPr>
          <w:lang w:eastAsia="en-US"/>
        </w:rPr>
        <w:t>.</w:t>
      </w:r>
    </w:p>
    <w:p w14:paraId="79BBC3CF" w14:textId="0BFFA3DC" w:rsidR="00A23BF9" w:rsidRDefault="00BB5C58" w:rsidP="00A23BF9">
      <w:pPr>
        <w:rPr>
          <w:lang w:eastAsia="en-US"/>
        </w:rPr>
      </w:pPr>
      <w:r>
        <w:rPr>
          <w:lang w:eastAsia="en-US"/>
        </w:rPr>
        <w:t>Mais tout en se désespérant</w:t>
      </w:r>
      <w:r w:rsidR="00A23BF9">
        <w:rPr>
          <w:lang w:eastAsia="en-US"/>
        </w:rPr>
        <w:t xml:space="preserve">, </w:t>
      </w:r>
      <w:r w:rsidR="00685E2E">
        <w:rPr>
          <w:lang w:eastAsia="en-US"/>
        </w:rPr>
        <w:t>Cousin-et-ami</w:t>
      </w:r>
      <w:r>
        <w:rPr>
          <w:lang w:eastAsia="en-US"/>
        </w:rPr>
        <w:t xml:space="preserve"> flairait</w:t>
      </w:r>
      <w:r w:rsidR="00A23BF9">
        <w:rPr>
          <w:lang w:eastAsia="en-US"/>
        </w:rPr>
        <w:t xml:space="preserve">. </w:t>
      </w:r>
      <w:r w:rsidR="00685E2E">
        <w:rPr>
          <w:lang w:eastAsia="en-US"/>
        </w:rPr>
        <w:t>Cousin-et-ami</w:t>
      </w:r>
      <w:r>
        <w:rPr>
          <w:lang w:eastAsia="en-US"/>
        </w:rPr>
        <w:t xml:space="preserve"> se trouva comme par magie sur le seuil</w:t>
      </w:r>
      <w:r w:rsidR="00A23BF9">
        <w:rPr>
          <w:lang w:eastAsia="en-US"/>
        </w:rPr>
        <w:t xml:space="preserve">, </w:t>
      </w:r>
      <w:r>
        <w:rPr>
          <w:lang w:eastAsia="en-US"/>
        </w:rPr>
        <w:t>quand Morin dit aux Romblon</w:t>
      </w:r>
      <w:r w:rsidR="00A23BF9">
        <w:rPr>
          <w:lang w:eastAsia="en-US"/>
        </w:rPr>
        <w:t> :</w:t>
      </w:r>
    </w:p>
    <w:p w14:paraId="347A3EE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fini</w:t>
      </w:r>
      <w:r>
        <w:rPr>
          <w:lang w:eastAsia="en-US"/>
        </w:rPr>
        <w:t>.</w:t>
      </w:r>
    </w:p>
    <w:p w14:paraId="22899BE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Les Romblon avaient leurs entrées chez Jean-de-la-Mer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partout</w:t>
      </w:r>
      <w:r w:rsidR="00A23BF9">
        <w:rPr>
          <w:lang w:eastAsia="en-US"/>
        </w:rPr>
        <w:t xml:space="preserve">. </w:t>
      </w:r>
      <w:r>
        <w:rPr>
          <w:lang w:eastAsia="en-US"/>
        </w:rPr>
        <w:t>On ne savait pas pourquoi</w:t>
      </w:r>
      <w:r w:rsidR="00A23BF9">
        <w:rPr>
          <w:lang w:eastAsia="en-US"/>
        </w:rPr>
        <w:t>.</w:t>
      </w:r>
    </w:p>
    <w:p w14:paraId="5E7555B6" w14:textId="047CA7BE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</w:t>
      </w:r>
      <w:r>
        <w:rPr>
          <w:lang w:eastAsia="en-US"/>
        </w:rPr>
        <w:t>’</w:t>
      </w:r>
      <w:r w:rsidR="00BB5C58">
        <w:rPr>
          <w:lang w:eastAsia="en-US"/>
        </w:rPr>
        <w:t>ai-je entendu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 xml:space="preserve">écria </w:t>
      </w:r>
      <w:r w:rsidR="00685E2E">
        <w:rPr>
          <w:lang w:eastAsia="en-US"/>
        </w:rPr>
        <w:t>Cousin-et-ami</w:t>
      </w:r>
      <w:r>
        <w:rPr>
          <w:lang w:eastAsia="en-US"/>
        </w:rPr>
        <w:t xml:space="preserve"> ; </w:t>
      </w:r>
      <w:r w:rsidR="00BB5C58">
        <w:rPr>
          <w:lang w:eastAsia="en-US"/>
        </w:rPr>
        <w:t>docteur</w:t>
      </w:r>
      <w:r>
        <w:rPr>
          <w:lang w:eastAsia="en-US"/>
        </w:rPr>
        <w:t xml:space="preserve">, </w:t>
      </w:r>
      <w:r w:rsidR="00BB5C58">
        <w:rPr>
          <w:lang w:eastAsia="en-US"/>
        </w:rPr>
        <w:t>je ne veux pas le croire</w:t>
      </w:r>
      <w:r>
        <w:rPr>
          <w:lang w:eastAsia="en-US"/>
        </w:rPr>
        <w:t xml:space="preserve"> ! </w:t>
      </w:r>
      <w:r w:rsidR="00BB5C58">
        <w:rPr>
          <w:lang w:eastAsia="en-US"/>
        </w:rPr>
        <w:t>Serait-il vrai que notre véritable ami et cousin</w:t>
      </w:r>
      <w:r>
        <w:rPr>
          <w:lang w:eastAsia="en-US"/>
        </w:rPr>
        <w:t>…</w:t>
      </w:r>
    </w:p>
    <w:p w14:paraId="254A85A1" w14:textId="42F976DE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La paix dit Morin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appelez les neveux</w:t>
      </w:r>
      <w:r>
        <w:rPr>
          <w:lang w:eastAsia="en-US"/>
        </w:rPr>
        <w:t>.</w:t>
      </w:r>
    </w:p>
    <w:p w14:paraId="7AA28F55" w14:textId="3A8249C9" w:rsidR="00A23BF9" w:rsidRDefault="00685E2E" w:rsidP="00A23BF9">
      <w:pPr>
        <w:rPr>
          <w:lang w:eastAsia="en-US"/>
        </w:rPr>
      </w:pPr>
      <w:r>
        <w:rPr>
          <w:lang w:eastAsia="en-US"/>
        </w:rPr>
        <w:t>Cousin-et-ami</w:t>
      </w:r>
      <w:r w:rsidR="00BB5C58">
        <w:rPr>
          <w:lang w:eastAsia="en-US"/>
        </w:rPr>
        <w:t xml:space="preserve"> avait grandi de six pouces</w:t>
      </w:r>
      <w:r w:rsidR="00A23BF9">
        <w:rPr>
          <w:lang w:eastAsia="en-US"/>
        </w:rPr>
        <w:t>.</w:t>
      </w:r>
    </w:p>
    <w:p w14:paraId="4245979E" w14:textId="528BD3B3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Les neveux</w:t>
      </w:r>
      <w:r>
        <w:rPr>
          <w:lang w:eastAsia="en-US"/>
        </w:rPr>
        <w:t xml:space="preserve"> ! </w:t>
      </w:r>
      <w:r w:rsidR="00BB5C58">
        <w:rPr>
          <w:lang w:eastAsia="en-US"/>
        </w:rPr>
        <w:t>répéta-t-il avec mépris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qu</w:t>
      </w:r>
      <w:r>
        <w:rPr>
          <w:lang w:eastAsia="en-US"/>
        </w:rPr>
        <w:t>’</w:t>
      </w:r>
      <w:r w:rsidR="00BB5C58">
        <w:rPr>
          <w:lang w:eastAsia="en-US"/>
        </w:rPr>
        <w:t>est-ce que c</w:t>
      </w:r>
      <w:r>
        <w:rPr>
          <w:lang w:eastAsia="en-US"/>
        </w:rPr>
        <w:t>’</w:t>
      </w:r>
      <w:r w:rsidR="00BB5C58">
        <w:rPr>
          <w:lang w:eastAsia="en-US"/>
        </w:rPr>
        <w:t>est que ça</w:t>
      </w:r>
      <w:r>
        <w:rPr>
          <w:lang w:eastAsia="en-US"/>
        </w:rPr>
        <w:t xml:space="preserve">, </w:t>
      </w:r>
      <w:r w:rsidR="00BB5C58">
        <w:rPr>
          <w:lang w:eastAsia="en-US"/>
        </w:rPr>
        <w:t>les neveux</w:t>
      </w:r>
      <w:r>
        <w:rPr>
          <w:lang w:eastAsia="en-US"/>
        </w:rPr>
        <w:t xml:space="preserve"> ! </w:t>
      </w:r>
      <w:r w:rsidR="00BB5C58">
        <w:rPr>
          <w:lang w:eastAsia="en-US"/>
        </w:rPr>
        <w:t>Personne n</w:t>
      </w:r>
      <w:r>
        <w:rPr>
          <w:lang w:eastAsia="en-US"/>
        </w:rPr>
        <w:t>’</w:t>
      </w:r>
      <w:r w:rsidR="00BB5C58">
        <w:rPr>
          <w:lang w:eastAsia="en-US"/>
        </w:rPr>
        <w:t>a le droit de pleurer plus haut que moi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le docteur Morin</w:t>
      </w:r>
      <w:r>
        <w:rPr>
          <w:lang w:eastAsia="en-US"/>
        </w:rPr>
        <w:t xml:space="preserve">… </w:t>
      </w:r>
      <w:r w:rsidR="00BB5C58">
        <w:rPr>
          <w:lang w:eastAsia="en-US"/>
        </w:rPr>
        <w:t>ni de gémir plus amèrement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car je suis parent au degré utile</w:t>
      </w:r>
      <w:r>
        <w:rPr>
          <w:lang w:eastAsia="en-US"/>
        </w:rPr>
        <w:t xml:space="preserve">…, </w:t>
      </w:r>
      <w:r w:rsidR="00BB5C58">
        <w:rPr>
          <w:lang w:eastAsia="en-US"/>
        </w:rPr>
        <w:t>par ma respectable amie et tante à la mode de Bretagne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Jacqueline </w:t>
      </w:r>
      <w:proofErr w:type="spellStart"/>
      <w:r w:rsidR="00BB5C58">
        <w:rPr>
          <w:lang w:eastAsia="en-US"/>
        </w:rPr>
        <w:t>Crébu</w:t>
      </w:r>
      <w:proofErr w:type="spellEnd"/>
      <w:r w:rsidR="00BB5C58">
        <w:rPr>
          <w:lang w:eastAsia="en-US"/>
        </w:rPr>
        <w:t xml:space="preserve"> de </w:t>
      </w:r>
      <w:proofErr w:type="spellStart"/>
      <w:r w:rsidR="00BB5C58">
        <w:rPr>
          <w:lang w:eastAsia="en-US"/>
        </w:rPr>
        <w:t>Prétenténiou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laquelle m</w:t>
      </w:r>
      <w:r>
        <w:rPr>
          <w:lang w:eastAsia="en-US"/>
        </w:rPr>
        <w:t>’</w:t>
      </w:r>
      <w:r w:rsidR="00BB5C58">
        <w:rPr>
          <w:lang w:eastAsia="en-US"/>
        </w:rPr>
        <w:t>a laissé tout ce qu</w:t>
      </w:r>
      <w:r>
        <w:rPr>
          <w:lang w:eastAsia="en-US"/>
        </w:rPr>
        <w:t>’</w:t>
      </w:r>
      <w:r w:rsidR="00BB5C58">
        <w:rPr>
          <w:lang w:eastAsia="en-US"/>
        </w:rPr>
        <w:t>elle avait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hélas</w:t>
      </w:r>
      <w:r>
        <w:rPr>
          <w:lang w:eastAsia="en-US"/>
        </w:rPr>
        <w:t xml:space="preserve"> ! </w:t>
      </w:r>
      <w:r w:rsidR="00BB5C58">
        <w:rPr>
          <w:lang w:eastAsia="en-US"/>
        </w:rPr>
        <w:t>elle avait bien peu de chose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Les neveux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lieu de croire que les neveux passeront après moi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en tout cas</w:t>
      </w:r>
      <w:r>
        <w:rPr>
          <w:lang w:eastAsia="en-US"/>
        </w:rPr>
        <w:t xml:space="preserve">, </w:t>
      </w:r>
      <w:r w:rsidR="00BB5C58">
        <w:rPr>
          <w:lang w:eastAsia="en-US"/>
        </w:rPr>
        <w:t>la justice est là</w:t>
      </w:r>
      <w:r>
        <w:rPr>
          <w:lang w:eastAsia="en-US"/>
        </w:rPr>
        <w:t xml:space="preserve">… 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monsieur</w:t>
      </w:r>
      <w:r>
        <w:rPr>
          <w:lang w:eastAsia="en-US"/>
        </w:rPr>
        <w:t xml:space="preserve">, </w:t>
      </w:r>
      <w:r w:rsidR="00BB5C58">
        <w:rPr>
          <w:lang w:eastAsia="en-US"/>
        </w:rPr>
        <w:t>les neveux</w:t>
      </w:r>
      <w:r>
        <w:rPr>
          <w:lang w:eastAsia="en-US"/>
        </w:rPr>
        <w:t> !…</w:t>
      </w:r>
    </w:p>
    <w:p w14:paraId="743EBE71" w14:textId="72850A2F" w:rsidR="00A23BF9" w:rsidRDefault="00685E2E" w:rsidP="00A23BF9">
      <w:pPr>
        <w:rPr>
          <w:lang w:eastAsia="en-US"/>
        </w:rPr>
      </w:pPr>
      <w:r>
        <w:rPr>
          <w:lang w:eastAsia="en-US"/>
        </w:rPr>
        <w:t>Cousin-et-ami</w:t>
      </w:r>
      <w:r w:rsidR="00BB5C58">
        <w:rPr>
          <w:lang w:eastAsia="en-US"/>
        </w:rPr>
        <w:t xml:space="preserve"> prononça ce remarquable discours sans reprendre haleine une seule fois</w:t>
      </w:r>
      <w:r w:rsidR="00A23BF9">
        <w:rPr>
          <w:lang w:eastAsia="en-US"/>
        </w:rPr>
        <w:t>.</w:t>
      </w:r>
    </w:p>
    <w:p w14:paraId="40B47EF5" w14:textId="55F3E332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Il a raison</w:t>
      </w:r>
      <w:r>
        <w:rPr>
          <w:lang w:eastAsia="en-US"/>
        </w:rPr>
        <w:t xml:space="preserve">, </w:t>
      </w:r>
      <w:r w:rsidR="00BB5C58">
        <w:rPr>
          <w:lang w:eastAsia="en-US"/>
        </w:rPr>
        <w:t>nom de bleu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dit le jeune </w:t>
      </w:r>
      <w:r>
        <w:rPr>
          <w:lang w:eastAsia="en-US"/>
        </w:rPr>
        <w:t>M. de </w:t>
      </w:r>
      <w:proofErr w:type="spellStart"/>
      <w:r w:rsidR="00BB5C58">
        <w:rPr>
          <w:lang w:eastAsia="en-US"/>
        </w:rPr>
        <w:t>Guérineul</w:t>
      </w:r>
      <w:proofErr w:type="spellEnd"/>
      <w:r w:rsidR="00BB5C58">
        <w:rPr>
          <w:lang w:eastAsia="en-US"/>
        </w:rPr>
        <w:t xml:space="preserve"> qui venait d</w:t>
      </w:r>
      <w:r>
        <w:rPr>
          <w:lang w:eastAsia="en-US"/>
        </w:rPr>
        <w:t>’</w:t>
      </w:r>
      <w:r w:rsidR="00BB5C58">
        <w:rPr>
          <w:lang w:eastAsia="en-US"/>
        </w:rPr>
        <w:t>entrer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les neveux</w:t>
      </w:r>
      <w:r>
        <w:rPr>
          <w:lang w:eastAsia="en-US"/>
        </w:rPr>
        <w:t xml:space="preserve">, </w:t>
      </w:r>
      <w:r w:rsidR="00BB5C58">
        <w:rPr>
          <w:lang w:eastAsia="en-US"/>
        </w:rPr>
        <w:t>tonnerre de Landerneau</w:t>
      </w:r>
      <w:r>
        <w:rPr>
          <w:lang w:eastAsia="en-US"/>
        </w:rPr>
        <w:t xml:space="preserve"> ! </w:t>
      </w:r>
      <w:r w:rsidR="00BB5C58">
        <w:rPr>
          <w:lang w:eastAsia="en-US"/>
        </w:rPr>
        <w:t>on s</w:t>
      </w:r>
      <w:r>
        <w:rPr>
          <w:lang w:eastAsia="en-US"/>
        </w:rPr>
        <w:t>’</w:t>
      </w:r>
      <w:r w:rsidR="00BB5C58">
        <w:rPr>
          <w:lang w:eastAsia="en-US"/>
        </w:rPr>
        <w:t>en turlutaine</w:t>
      </w:r>
      <w:r>
        <w:rPr>
          <w:lang w:eastAsia="en-US"/>
        </w:rPr>
        <w:t xml:space="preserve">, </w:t>
      </w:r>
      <w:r w:rsidR="00BB5C58">
        <w:rPr>
          <w:lang w:eastAsia="en-US"/>
        </w:rPr>
        <w:t>et la nièce avec</w:t>
      </w:r>
      <w:r>
        <w:rPr>
          <w:lang w:eastAsia="en-US"/>
        </w:rPr>
        <w:t xml:space="preserve">, </w:t>
      </w:r>
      <w:r w:rsidR="00BB5C58">
        <w:rPr>
          <w:lang w:eastAsia="en-US"/>
        </w:rPr>
        <w:t>nom d</w:t>
      </w:r>
      <w:r>
        <w:rPr>
          <w:lang w:eastAsia="en-US"/>
        </w:rPr>
        <w:t>’</w:t>
      </w:r>
      <w:r w:rsidR="00BB5C58">
        <w:rPr>
          <w:lang w:eastAsia="en-US"/>
        </w:rPr>
        <w:t>une pipe</w:t>
      </w:r>
      <w:r>
        <w:rPr>
          <w:lang w:eastAsia="en-US"/>
        </w:rPr>
        <w:t xml:space="preserve"> !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mais</w:t>
      </w:r>
      <w:r>
        <w:rPr>
          <w:lang w:eastAsia="en-US"/>
        </w:rPr>
        <w:t> !…</w:t>
      </w:r>
    </w:p>
    <w:p w14:paraId="6803915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s</w:t>
      </w:r>
      <w:r w:rsidR="00A23BF9">
        <w:rPr>
          <w:lang w:eastAsia="en-US"/>
        </w:rPr>
        <w:t>’</w:t>
      </w:r>
      <w:r>
        <w:rPr>
          <w:lang w:eastAsia="en-US"/>
        </w:rPr>
        <w:t>arrêta pour regarder le défunt</w:t>
      </w:r>
      <w:r w:rsidR="00A23BF9">
        <w:rPr>
          <w:lang w:eastAsia="en-US"/>
        </w:rPr>
        <w:t>.</w:t>
      </w:r>
    </w:p>
    <w:p w14:paraId="78EED8BF" w14:textId="603E97E5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Dites donc</w:t>
      </w:r>
      <w:r>
        <w:rPr>
          <w:lang w:eastAsia="en-US"/>
        </w:rPr>
        <w:t xml:space="preserve">, </w:t>
      </w:r>
      <w:r w:rsidR="00BB5C58">
        <w:rPr>
          <w:lang w:eastAsia="en-US"/>
        </w:rPr>
        <w:t>ajouta-t-il avec une certaine défiance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est-ce bien sûr qu</w:t>
      </w:r>
      <w:r>
        <w:rPr>
          <w:lang w:eastAsia="en-US"/>
        </w:rPr>
        <w:t>’</w:t>
      </w:r>
      <w:r w:rsidR="00BB5C58">
        <w:rPr>
          <w:lang w:eastAsia="en-US"/>
        </w:rPr>
        <w:t>il n</w:t>
      </w:r>
      <w:r>
        <w:rPr>
          <w:lang w:eastAsia="en-US"/>
        </w:rPr>
        <w:t>’</w:t>
      </w:r>
      <w:r w:rsidR="00BB5C58">
        <w:rPr>
          <w:lang w:eastAsia="en-US"/>
        </w:rPr>
        <w:t>en reviendra pas</w:t>
      </w:r>
      <w:r>
        <w:rPr>
          <w:lang w:eastAsia="en-US"/>
        </w:rPr>
        <w:t> ?</w:t>
      </w:r>
    </w:p>
    <w:p w14:paraId="1774524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Trop sûr</w:t>
      </w:r>
      <w:r>
        <w:rPr>
          <w:lang w:eastAsia="en-US"/>
        </w:rPr>
        <w:t xml:space="preserve"> ! </w:t>
      </w:r>
      <w:r w:rsidR="00BB5C58">
        <w:rPr>
          <w:lang w:eastAsia="en-US"/>
        </w:rPr>
        <w:t>répliqua le docteur</w:t>
      </w:r>
      <w:r>
        <w:rPr>
          <w:lang w:eastAsia="en-US"/>
        </w:rPr>
        <w:t>.</w:t>
      </w:r>
    </w:p>
    <w:p w14:paraId="4B94AC0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pauvre cousin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sanglota le vieux </w:t>
      </w:r>
      <w:proofErr w:type="spellStart"/>
      <w:r w:rsidR="00BB5C58">
        <w:rPr>
          <w:lang w:eastAsia="en-US"/>
        </w:rPr>
        <w:t>Houël</w:t>
      </w:r>
      <w:proofErr w:type="spellEnd"/>
      <w:r w:rsidR="00BB5C58">
        <w:rPr>
          <w:lang w:eastAsia="en-US"/>
        </w:rPr>
        <w:t xml:space="preserve"> à la porte</w:t>
      </w:r>
      <w:r>
        <w:rPr>
          <w:lang w:eastAsia="en-US"/>
        </w:rPr>
        <w:t>.</w:t>
      </w:r>
    </w:p>
    <w:p w14:paraId="56186EB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Sans faire semblant de rien</w:t>
      </w:r>
      <w:r w:rsidR="00A23BF9">
        <w:rPr>
          <w:lang w:eastAsia="en-US"/>
        </w:rPr>
        <w:t xml:space="preserve">, </w:t>
      </w:r>
      <w:r>
        <w:rPr>
          <w:lang w:eastAsia="en-US"/>
        </w:rPr>
        <w:t>papa Romblon avait ouvert un portefeuille excessivement gras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tracé au crayon sur un petit morceau de papier ces significatives paroles</w:t>
      </w:r>
      <w:r w:rsidR="00A23BF9">
        <w:rPr>
          <w:lang w:eastAsia="en-US"/>
        </w:rPr>
        <w:t> :</w:t>
      </w:r>
    </w:p>
    <w:p w14:paraId="48D6679F" w14:textId="77777777" w:rsidR="00A23BF9" w:rsidRDefault="00BB5C58" w:rsidP="00A23BF9">
      <w:pPr>
        <w:rPr>
          <w:i/>
          <w:iCs/>
          <w:lang w:eastAsia="en-US"/>
        </w:rPr>
      </w:pPr>
      <w:proofErr w:type="spellStart"/>
      <w:r>
        <w:rPr>
          <w:i/>
          <w:iCs/>
          <w:lang w:eastAsia="en-US"/>
        </w:rPr>
        <w:t>Tardè</w:t>
      </w:r>
      <w:proofErr w:type="spellEnd"/>
      <w:r>
        <w:rPr>
          <w:i/>
          <w:iCs/>
          <w:lang w:eastAsia="en-US"/>
        </w:rPr>
        <w:t xml:space="preserve"> </w:t>
      </w:r>
      <w:proofErr w:type="spellStart"/>
      <w:r>
        <w:rPr>
          <w:i/>
          <w:iCs/>
          <w:lang w:eastAsia="en-US"/>
        </w:rPr>
        <w:t>venientibus</w:t>
      </w:r>
      <w:proofErr w:type="spellEnd"/>
      <w:r>
        <w:rPr>
          <w:i/>
          <w:iCs/>
          <w:lang w:eastAsia="en-US"/>
        </w:rPr>
        <w:t xml:space="preserve"> </w:t>
      </w:r>
      <w:proofErr w:type="spellStart"/>
      <w:r>
        <w:rPr>
          <w:i/>
          <w:iCs/>
          <w:lang w:eastAsia="en-US"/>
        </w:rPr>
        <w:t>ossa</w:t>
      </w:r>
      <w:proofErr w:type="spellEnd"/>
      <w:r w:rsidR="00A23BF9">
        <w:rPr>
          <w:i/>
          <w:iCs/>
          <w:lang w:eastAsia="en-US"/>
        </w:rPr>
        <w:t>.</w:t>
      </w:r>
    </w:p>
    <w:p w14:paraId="3D726A0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Où diable le latin va-t-il se nicher</w:t>
      </w:r>
      <w:r w:rsidR="00A23BF9">
        <w:rPr>
          <w:lang w:eastAsia="en-US"/>
        </w:rPr>
        <w:t> !</w:t>
      </w:r>
    </w:p>
    <w:p w14:paraId="3AD0B3A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Papa Romblon fit passer ce tronçon de vers à Fifi Romblon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sortit et envoya un gars à la recherche de Fargeau et de Besnard</w:t>
      </w:r>
      <w:r w:rsidR="00A23BF9">
        <w:rPr>
          <w:lang w:eastAsia="en-US"/>
        </w:rPr>
        <w:t>.</w:t>
      </w:r>
    </w:p>
    <w:p w14:paraId="7DBD882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Quand Fifi r</w:t>
      </w:r>
      <w:r>
        <w:t>evint</w:t>
      </w:r>
      <w:r w:rsidR="00A23BF9">
        <w:rPr>
          <w:lang w:eastAsia="en-US"/>
        </w:rPr>
        <w:t xml:space="preserve">, </w:t>
      </w:r>
      <w:r>
        <w:rPr>
          <w:lang w:eastAsia="en-US"/>
        </w:rPr>
        <w:t>papa lui dit</w:t>
      </w:r>
      <w:r w:rsidR="00A23BF9">
        <w:rPr>
          <w:lang w:eastAsia="en-US"/>
        </w:rPr>
        <w:t> :</w:t>
      </w:r>
    </w:p>
    <w:p w14:paraId="062E6B1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Fargeau me paiera ce petit papier-là trente pistoles</w:t>
      </w:r>
      <w:r>
        <w:rPr>
          <w:lang w:eastAsia="en-US"/>
        </w:rPr>
        <w:t>.</w:t>
      </w:r>
    </w:p>
    <w:p w14:paraId="5A5274C0" w14:textId="03E0EE3B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Cependant </w:t>
      </w:r>
      <w:r w:rsidR="00685E2E">
        <w:rPr>
          <w:lang w:eastAsia="en-US"/>
        </w:rPr>
        <w:t>Cousin-et-ami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unissant sa voix à celle du vieux </w:t>
      </w:r>
      <w:proofErr w:type="spellStart"/>
      <w:r>
        <w:rPr>
          <w:lang w:eastAsia="en-US"/>
        </w:rPr>
        <w:t>Houël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faisait entendre des lamentations insensées</w:t>
      </w:r>
      <w:r w:rsidR="00A23BF9">
        <w:rPr>
          <w:lang w:eastAsia="en-US"/>
        </w:rPr>
        <w:t>.</w:t>
      </w:r>
    </w:p>
    <w:p w14:paraId="0095E2FE" w14:textId="6BB66CA0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Nom d</w:t>
      </w:r>
      <w:r>
        <w:rPr>
          <w:lang w:eastAsia="en-US"/>
        </w:rPr>
        <w:t>’</w:t>
      </w:r>
      <w:r w:rsidR="00BB5C58">
        <w:rPr>
          <w:lang w:eastAsia="en-US"/>
        </w:rPr>
        <w:t>un chien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dit </w:t>
      </w:r>
      <w:proofErr w:type="spellStart"/>
      <w:r w:rsidR="00BB5C58">
        <w:rPr>
          <w:lang w:eastAsia="en-US"/>
        </w:rPr>
        <w:t>Guérineul</w:t>
      </w:r>
      <w:proofErr w:type="spellEnd"/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vous êtes capable de le réveiller</w:t>
      </w:r>
      <w:r>
        <w:rPr>
          <w:lang w:eastAsia="en-US"/>
        </w:rPr>
        <w:t> !…</w:t>
      </w:r>
    </w:p>
    <w:p w14:paraId="40F261F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Ils se turent</w:t>
      </w:r>
      <w:r w:rsidR="00A23BF9">
        <w:rPr>
          <w:lang w:eastAsia="en-US"/>
        </w:rPr>
        <w:t>.</w:t>
      </w:r>
    </w:p>
    <w:p w14:paraId="40CA0A1A" w14:textId="51FDBA3F" w:rsidR="00A23BF9" w:rsidRDefault="00685E2E" w:rsidP="00A23BF9">
      <w:pPr>
        <w:rPr>
          <w:lang w:eastAsia="en-US"/>
        </w:rPr>
      </w:pPr>
      <w:r>
        <w:rPr>
          <w:lang w:eastAsia="en-US"/>
        </w:rPr>
        <w:t>Cousin-et-ami</w:t>
      </w:r>
      <w:r w:rsidR="00BB5C58">
        <w:rPr>
          <w:lang w:eastAsia="en-US"/>
        </w:rPr>
        <w:t xml:space="preserve"> essuya ses yeux qui n</w:t>
      </w:r>
      <w:r w:rsidR="00A23BF9">
        <w:rPr>
          <w:lang w:eastAsia="en-US"/>
        </w:rPr>
        <w:t>’</w:t>
      </w:r>
      <w:r w:rsidR="00BB5C58">
        <w:rPr>
          <w:lang w:eastAsia="en-US"/>
        </w:rPr>
        <w:t>avaient pas pleuré depuis dix ans</w:t>
      </w:r>
      <w:r w:rsidR="00A23BF9">
        <w:rPr>
          <w:lang w:eastAsia="en-US"/>
        </w:rPr>
        <w:t>.</w:t>
      </w:r>
    </w:p>
    <w:p w14:paraId="6C7968F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Où mettait-il ses papiers</w:t>
      </w:r>
      <w:r>
        <w:rPr>
          <w:lang w:eastAsia="en-US"/>
        </w:rPr>
        <w:t xml:space="preserve">, </w:t>
      </w:r>
      <w:r w:rsidR="00BB5C58">
        <w:rPr>
          <w:lang w:eastAsia="en-US"/>
        </w:rPr>
        <w:t>le cher ami et cousin</w:t>
      </w:r>
      <w:r>
        <w:rPr>
          <w:lang w:eastAsia="en-US"/>
        </w:rPr>
        <w:t xml:space="preserve"> ? </w:t>
      </w:r>
      <w:r w:rsidR="00BB5C58">
        <w:rPr>
          <w:lang w:eastAsia="en-US"/>
        </w:rPr>
        <w:t>demanda-t-il</w:t>
      </w:r>
      <w:r>
        <w:rPr>
          <w:lang w:eastAsia="en-US"/>
        </w:rPr>
        <w:t>.</w:t>
      </w:r>
    </w:p>
    <w:p w14:paraId="2E5B0CFA" w14:textId="48E00329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Monsieur de </w:t>
      </w:r>
      <w:proofErr w:type="spellStart"/>
      <w:r w:rsidR="00BB5C58">
        <w:rPr>
          <w:lang w:eastAsia="en-US"/>
        </w:rPr>
        <w:t>Maudreuil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voulut dire Morin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il faudrait attendre</w:t>
      </w:r>
      <w:r>
        <w:rPr>
          <w:lang w:eastAsia="en-US"/>
        </w:rPr>
        <w:t>…</w:t>
      </w:r>
    </w:p>
    <w:p w14:paraId="05CAFF64" w14:textId="3B534B65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On vous paiera vos visites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interrompit </w:t>
      </w:r>
      <w:r w:rsidR="00685E2E">
        <w:rPr>
          <w:lang w:eastAsia="en-US"/>
        </w:rPr>
        <w:t>Cousin-et-ami</w:t>
      </w:r>
      <w:r w:rsidR="00BB5C58">
        <w:rPr>
          <w:lang w:eastAsia="en-US"/>
        </w:rPr>
        <w:t xml:space="preserve"> avec une dignité extraordinaire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on vous les paiera un prix honnête</w:t>
      </w:r>
      <w:r>
        <w:rPr>
          <w:lang w:eastAsia="en-US"/>
        </w:rPr>
        <w:t xml:space="preserve">, </w:t>
      </w:r>
      <w:r w:rsidR="00BB5C58">
        <w:rPr>
          <w:lang w:eastAsia="en-US"/>
        </w:rPr>
        <w:t>mais réduit</w:t>
      </w:r>
      <w:r>
        <w:rPr>
          <w:lang w:eastAsia="en-US"/>
        </w:rPr>
        <w:t xml:space="preserve">… </w:t>
      </w:r>
      <w:r w:rsidR="00BB5C58">
        <w:rPr>
          <w:lang w:eastAsia="en-US"/>
        </w:rPr>
        <w:t>Avancez ici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Menand</w:t>
      </w:r>
      <w:r>
        <w:rPr>
          <w:lang w:eastAsia="en-US"/>
        </w:rPr>
        <w:t> !</w:t>
      </w:r>
    </w:p>
    <w:p w14:paraId="3983956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Artichaut</w:t>
      </w:r>
      <w:r w:rsidR="00A23BF9">
        <w:rPr>
          <w:lang w:eastAsia="en-US"/>
        </w:rPr>
        <w:t xml:space="preserve">, </w:t>
      </w:r>
      <w:r>
        <w:rPr>
          <w:lang w:eastAsia="en-US"/>
        </w:rPr>
        <w:t>avec la modestie de son sexe</w:t>
      </w:r>
      <w:r w:rsidR="00A23BF9">
        <w:rPr>
          <w:lang w:eastAsia="en-US"/>
        </w:rPr>
        <w:t xml:space="preserve">, </w:t>
      </w:r>
      <w:r>
        <w:rPr>
          <w:lang w:eastAsia="en-US"/>
        </w:rPr>
        <w:t>se tenait à l</w:t>
      </w:r>
      <w:r w:rsidR="00A23BF9">
        <w:rPr>
          <w:lang w:eastAsia="en-US"/>
        </w:rPr>
        <w:t>’</w:t>
      </w:r>
      <w:r>
        <w:rPr>
          <w:lang w:eastAsia="en-US"/>
        </w:rPr>
        <w:t>écart</w:t>
      </w:r>
      <w:r w:rsidR="00A23BF9">
        <w:rPr>
          <w:lang w:eastAsia="en-US"/>
        </w:rPr>
        <w:t>.</w:t>
      </w:r>
    </w:p>
    <w:p w14:paraId="272C9F7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Il </w:t>
      </w:r>
      <w:proofErr w:type="spellStart"/>
      <w:r>
        <w:rPr>
          <w:lang w:eastAsia="en-US"/>
        </w:rPr>
        <w:t>grignottait</w:t>
      </w:r>
      <w:proofErr w:type="spellEnd"/>
      <w:r>
        <w:rPr>
          <w:lang w:eastAsia="en-US"/>
        </w:rPr>
        <w:t xml:space="preserve"> une frange de rideau</w:t>
      </w:r>
      <w:r w:rsidR="00A23BF9">
        <w:rPr>
          <w:lang w:eastAsia="en-US"/>
        </w:rPr>
        <w:t xml:space="preserve">, </w:t>
      </w:r>
      <w:r>
        <w:rPr>
          <w:lang w:eastAsia="en-US"/>
        </w:rPr>
        <w:t>n</w:t>
      </w:r>
      <w:r w:rsidR="00A23BF9">
        <w:rPr>
          <w:lang w:eastAsia="en-US"/>
        </w:rPr>
        <w:t>’</w:t>
      </w:r>
      <w:r>
        <w:rPr>
          <w:lang w:eastAsia="en-US"/>
        </w:rPr>
        <w:t>ayant point son fouet sur lui</w:t>
      </w:r>
      <w:r w:rsidR="00A23BF9">
        <w:rPr>
          <w:lang w:eastAsia="en-US"/>
        </w:rPr>
        <w:t>.</w:t>
      </w:r>
    </w:p>
    <w:p w14:paraId="3F09892D" w14:textId="7906146F" w:rsidR="00A23BF9" w:rsidRDefault="00BB5C58" w:rsidP="00A23BF9">
      <w:pPr>
        <w:rPr>
          <w:lang w:eastAsia="en-US"/>
        </w:rPr>
      </w:pPr>
      <w:r>
        <w:rPr>
          <w:lang w:eastAsia="en-US"/>
        </w:rPr>
        <w:t>Sur l</w:t>
      </w:r>
      <w:r w:rsidR="00A23BF9">
        <w:rPr>
          <w:lang w:eastAsia="en-US"/>
        </w:rPr>
        <w:t>’</w:t>
      </w:r>
      <w:r>
        <w:rPr>
          <w:lang w:eastAsia="en-US"/>
        </w:rPr>
        <w:t xml:space="preserve">ordre de </w:t>
      </w:r>
      <w:r w:rsidR="00A23BF9">
        <w:rPr>
          <w:lang w:eastAsia="en-US"/>
        </w:rPr>
        <w:t>M. de </w:t>
      </w:r>
      <w:proofErr w:type="spellStart"/>
      <w:r>
        <w:rPr>
          <w:lang w:eastAsia="en-US"/>
        </w:rPr>
        <w:t>Maudreuil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il ne craignit point de faire cinq ou six pas à l</w:t>
      </w:r>
      <w:r w:rsidR="00A23BF9">
        <w:rPr>
          <w:lang w:eastAsia="en-US"/>
        </w:rPr>
        <w:t>’</w:t>
      </w:r>
      <w:r>
        <w:rPr>
          <w:lang w:eastAsia="en-US"/>
        </w:rPr>
        <w:t>intérieur de la chambre</w:t>
      </w:r>
      <w:r w:rsidR="00A23BF9">
        <w:rPr>
          <w:lang w:eastAsia="en-US"/>
        </w:rPr>
        <w:t>.</w:t>
      </w:r>
    </w:p>
    <w:p w14:paraId="1991CA0B" w14:textId="246A173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Monsieur Menand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reprit </w:t>
      </w:r>
      <w:r w:rsidR="00685E2E">
        <w:rPr>
          <w:lang w:eastAsia="en-US"/>
        </w:rPr>
        <w:t>Cousin-et-ami</w:t>
      </w:r>
      <w:r>
        <w:rPr>
          <w:lang w:eastAsia="en-US"/>
        </w:rPr>
        <w:t xml:space="preserve">, </w:t>
      </w:r>
      <w:r w:rsidR="00BB5C58">
        <w:rPr>
          <w:lang w:eastAsia="en-US"/>
        </w:rPr>
        <w:t>vous devez savoir où l</w:t>
      </w:r>
      <w:r>
        <w:rPr>
          <w:lang w:eastAsia="en-US"/>
        </w:rPr>
        <w:t>’</w:t>
      </w:r>
      <w:r w:rsidR="00BB5C58">
        <w:rPr>
          <w:lang w:eastAsia="en-US"/>
        </w:rPr>
        <w:t>homme respectable que nous pleurons tous mettait ses papiers</w:t>
      </w:r>
      <w:r>
        <w:rPr>
          <w:lang w:eastAsia="en-US"/>
        </w:rPr>
        <w:t> ?</w:t>
      </w:r>
    </w:p>
    <w:p w14:paraId="7DB7508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Artichaut fit un signe de tête affirmatif</w:t>
      </w:r>
      <w:r w:rsidR="00A23BF9">
        <w:rPr>
          <w:lang w:eastAsia="en-US"/>
        </w:rPr>
        <w:t>.</w:t>
      </w:r>
    </w:p>
    <w:p w14:paraId="141E496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dites-le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Menand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ajouta </w:t>
      </w:r>
      <w:proofErr w:type="spellStart"/>
      <w:r w:rsidR="00BB5C58">
        <w:rPr>
          <w:lang w:eastAsia="en-US"/>
        </w:rPr>
        <w:t>Maudreuil</w:t>
      </w:r>
      <w:proofErr w:type="spellEnd"/>
      <w:r>
        <w:rPr>
          <w:lang w:eastAsia="en-US"/>
        </w:rPr>
        <w:t>.</w:t>
      </w:r>
    </w:p>
    <w:p w14:paraId="682A40A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Artichaut montra de la main le coffre fameux</w:t>
      </w:r>
      <w:r w:rsidR="00A23BF9">
        <w:rPr>
          <w:lang w:eastAsia="en-US"/>
        </w:rPr>
        <w:t>.</w:t>
      </w:r>
    </w:p>
    <w:p w14:paraId="04D99E24" w14:textId="2652F64A" w:rsidR="00A23BF9" w:rsidRDefault="00BB5C58" w:rsidP="00A23BF9">
      <w:pPr>
        <w:rPr>
          <w:lang w:eastAsia="en-US"/>
        </w:rPr>
      </w:pPr>
      <w:r>
        <w:rPr>
          <w:lang w:eastAsia="en-US"/>
        </w:rPr>
        <w:t>D</w:t>
      </w:r>
      <w:r w:rsidR="00A23BF9">
        <w:rPr>
          <w:lang w:eastAsia="en-US"/>
        </w:rPr>
        <w:t>’</w:t>
      </w:r>
      <w:r>
        <w:rPr>
          <w:lang w:eastAsia="en-US"/>
        </w:rPr>
        <w:t>un seul coup d</w:t>
      </w:r>
      <w:r w:rsidR="00A23BF9">
        <w:rPr>
          <w:lang w:eastAsia="en-US"/>
        </w:rPr>
        <w:t>’</w:t>
      </w:r>
      <w:r>
        <w:rPr>
          <w:lang w:eastAsia="en-US"/>
        </w:rPr>
        <w:t>œil</w:t>
      </w:r>
      <w:r w:rsidR="00A23BF9">
        <w:rPr>
          <w:lang w:eastAsia="en-US"/>
        </w:rPr>
        <w:t xml:space="preserve">, </w:t>
      </w:r>
      <w:r w:rsidR="00685E2E">
        <w:rPr>
          <w:lang w:eastAsia="en-US"/>
        </w:rPr>
        <w:t>Cousin-et-ami</w:t>
      </w:r>
      <w:r>
        <w:rPr>
          <w:lang w:eastAsia="en-US"/>
        </w:rPr>
        <w:t xml:space="preserve"> découvrit la clef au chevet du mort</w:t>
      </w:r>
      <w:r w:rsidR="00A23BF9">
        <w:rPr>
          <w:lang w:eastAsia="en-US"/>
        </w:rPr>
        <w:t>.</w:t>
      </w:r>
    </w:p>
    <w:p w14:paraId="7C6B8C5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s</w:t>
      </w:r>
      <w:r w:rsidR="00A23BF9">
        <w:rPr>
          <w:lang w:eastAsia="en-US"/>
        </w:rPr>
        <w:t>’</w:t>
      </w:r>
      <w:r>
        <w:rPr>
          <w:lang w:eastAsia="en-US"/>
        </w:rPr>
        <w:t>en empara</w:t>
      </w:r>
      <w:r w:rsidR="00A23BF9">
        <w:rPr>
          <w:lang w:eastAsia="en-US"/>
        </w:rPr>
        <w:t xml:space="preserve">. </w:t>
      </w:r>
      <w:r>
        <w:rPr>
          <w:lang w:eastAsia="en-US"/>
        </w:rPr>
        <w:t>Puis il se dirigea vers le coffre d</w:t>
      </w:r>
      <w:r w:rsidR="00A23BF9">
        <w:rPr>
          <w:lang w:eastAsia="en-US"/>
        </w:rPr>
        <w:t>’</w:t>
      </w:r>
      <w:r>
        <w:rPr>
          <w:lang w:eastAsia="en-US"/>
        </w:rPr>
        <w:t>un pas digne et fier</w:t>
      </w:r>
      <w:r w:rsidR="00A23BF9">
        <w:rPr>
          <w:lang w:eastAsia="en-US"/>
        </w:rPr>
        <w:t>.</w:t>
      </w:r>
    </w:p>
    <w:p w14:paraId="0B82620E" w14:textId="60C8E60D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Évidemment </w:t>
      </w:r>
      <w:r w:rsidR="00685E2E">
        <w:rPr>
          <w:lang w:eastAsia="en-US"/>
        </w:rPr>
        <w:t>Cousin-et-ami</w:t>
      </w:r>
      <w:r>
        <w:rPr>
          <w:lang w:eastAsia="en-US"/>
        </w:rPr>
        <w:t xml:space="preserve"> se faisait l</w:t>
      </w:r>
      <w:r w:rsidR="00A23BF9">
        <w:rPr>
          <w:lang w:eastAsia="en-US"/>
        </w:rPr>
        <w:t>’</w:t>
      </w:r>
      <w:r>
        <w:rPr>
          <w:lang w:eastAsia="en-US"/>
        </w:rPr>
        <w:t>homme de la situation</w:t>
      </w:r>
      <w:r w:rsidR="00A23BF9">
        <w:rPr>
          <w:lang w:eastAsia="en-US"/>
        </w:rPr>
        <w:t>.</w:t>
      </w:r>
    </w:p>
    <w:p w14:paraId="0DE1F8B3" w14:textId="484D0DE5" w:rsidR="00A23BF9" w:rsidRDefault="00BB5C58" w:rsidP="00A23BF9">
      <w:pPr>
        <w:rPr>
          <w:lang w:eastAsia="en-US"/>
        </w:rPr>
      </w:pPr>
      <w:r>
        <w:rPr>
          <w:lang w:eastAsia="en-US"/>
        </w:rPr>
        <w:t>Dans le coffre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trouva le testament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celui que Berthe y avait remis la nuit précédente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une note explicative sur papier libre</w:t>
      </w:r>
      <w:r w:rsidR="00A23BF9">
        <w:rPr>
          <w:lang w:eastAsia="en-US"/>
        </w:rPr>
        <w:t>.</w:t>
      </w:r>
    </w:p>
    <w:p w14:paraId="1ABDD733" w14:textId="0CF8C51B" w:rsidR="00A23BF9" w:rsidRDefault="00685E2E" w:rsidP="00A23BF9">
      <w:pPr>
        <w:rPr>
          <w:lang w:eastAsia="en-US"/>
        </w:rPr>
      </w:pPr>
      <w:r>
        <w:rPr>
          <w:lang w:eastAsia="en-US"/>
        </w:rPr>
        <w:lastRenderedPageBreak/>
        <w:t>Cousin-et-ami</w:t>
      </w:r>
      <w:r w:rsidR="00BB5C58">
        <w:rPr>
          <w:lang w:eastAsia="en-US"/>
        </w:rPr>
        <w:t xml:space="preserve"> prit ces deux pièces et referma honnêtement le coffre</w:t>
      </w:r>
      <w:r w:rsidR="00A23BF9">
        <w:rPr>
          <w:lang w:eastAsia="en-US"/>
        </w:rPr>
        <w:t xml:space="preserve"> ; </w:t>
      </w:r>
      <w:r w:rsidR="00BB5C58">
        <w:rPr>
          <w:lang w:eastAsia="en-US"/>
        </w:rPr>
        <w:t>car</w:t>
      </w:r>
      <w:r w:rsidR="00A23BF9">
        <w:rPr>
          <w:lang w:eastAsia="en-US"/>
        </w:rPr>
        <w:t xml:space="preserve">, </w:t>
      </w:r>
      <w:r w:rsidR="00BB5C58">
        <w:rPr>
          <w:lang w:eastAsia="en-US"/>
        </w:rPr>
        <w:t>en présence de tant de témoins</w:t>
      </w:r>
      <w:r w:rsidR="00A23BF9">
        <w:rPr>
          <w:lang w:eastAsia="en-US"/>
        </w:rPr>
        <w:t xml:space="preserve">, </w:t>
      </w:r>
      <w:r w:rsidR="00BB5C58">
        <w:rPr>
          <w:lang w:eastAsia="en-US"/>
        </w:rPr>
        <w:t>il ne pouvait pas prendre autre chose</w:t>
      </w:r>
      <w:r w:rsidR="00A23BF9">
        <w:rPr>
          <w:lang w:eastAsia="en-US"/>
        </w:rPr>
        <w:t>.</w:t>
      </w:r>
    </w:p>
    <w:p w14:paraId="07CDCD9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On s</w:t>
      </w:r>
      <w:r w:rsidR="00A23BF9">
        <w:rPr>
          <w:lang w:eastAsia="en-US"/>
        </w:rPr>
        <w:t>’</w:t>
      </w:r>
      <w:r>
        <w:rPr>
          <w:lang w:eastAsia="en-US"/>
        </w:rPr>
        <w:t>était précipité vers lui</w:t>
      </w:r>
      <w:r w:rsidR="00A23BF9">
        <w:rPr>
          <w:lang w:eastAsia="en-US"/>
        </w:rPr>
        <w:t xml:space="preserve">, </w:t>
      </w:r>
      <w:r>
        <w:rPr>
          <w:lang w:eastAsia="en-US"/>
        </w:rPr>
        <w:t>et chacun se pressait pour voir les deux papiers</w:t>
      </w:r>
      <w:r w:rsidR="00A23BF9">
        <w:rPr>
          <w:lang w:eastAsia="en-US"/>
        </w:rPr>
        <w:t>.</w:t>
      </w:r>
    </w:p>
    <w:p w14:paraId="2AE56DDE" w14:textId="420B3E04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De la modération</w:t>
      </w:r>
      <w:r>
        <w:rPr>
          <w:lang w:eastAsia="en-US"/>
        </w:rPr>
        <w:t xml:space="preserve">, </w:t>
      </w:r>
      <w:r w:rsidR="00BB5C58">
        <w:rPr>
          <w:lang w:eastAsia="en-US"/>
        </w:rPr>
        <w:t>messieurs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dit </w:t>
      </w:r>
      <w:r w:rsidR="00685E2E">
        <w:rPr>
          <w:lang w:eastAsia="en-US"/>
        </w:rPr>
        <w:t>Cousin-et-ami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Songez qu</w:t>
      </w:r>
      <w:r>
        <w:rPr>
          <w:lang w:eastAsia="en-US"/>
        </w:rPr>
        <w:t>’</w:t>
      </w:r>
      <w:r w:rsidR="00BB5C58">
        <w:rPr>
          <w:lang w:eastAsia="en-US"/>
        </w:rPr>
        <w:t>en ce lieu où nous sommes</w:t>
      </w:r>
      <w:r>
        <w:rPr>
          <w:lang w:eastAsia="en-US"/>
        </w:rPr>
        <w:t xml:space="preserve">, </w:t>
      </w:r>
      <w:r w:rsidR="00BB5C58">
        <w:rPr>
          <w:lang w:eastAsia="en-US"/>
        </w:rPr>
        <w:t>les passions humaines doivent se taire</w:t>
      </w:r>
      <w:r>
        <w:rPr>
          <w:lang w:eastAsia="en-US"/>
        </w:rPr>
        <w:t>.</w:t>
      </w:r>
    </w:p>
    <w:p w14:paraId="30F3C181" w14:textId="03B8CCE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Ah çà</w:t>
      </w:r>
      <w:r>
        <w:rPr>
          <w:lang w:eastAsia="en-US"/>
        </w:rPr>
        <w:t xml:space="preserve"> ! </w:t>
      </w:r>
      <w:r w:rsidR="00BB5C58">
        <w:rPr>
          <w:lang w:eastAsia="en-US"/>
        </w:rPr>
        <w:t>grommela papa Romblon à l</w:t>
      </w:r>
      <w:r>
        <w:rPr>
          <w:lang w:eastAsia="en-US"/>
        </w:rPr>
        <w:t>’</w:t>
      </w:r>
      <w:r w:rsidR="00BB5C58">
        <w:rPr>
          <w:lang w:eastAsia="en-US"/>
        </w:rPr>
        <w:t>oreille de Fifi Romblon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il est superbe</w:t>
      </w:r>
      <w:r>
        <w:rPr>
          <w:lang w:eastAsia="en-US"/>
        </w:rPr>
        <w:t xml:space="preserve">, </w:t>
      </w:r>
      <w:r w:rsidR="00BB5C58">
        <w:rPr>
          <w:lang w:eastAsia="en-US"/>
        </w:rPr>
        <w:t>cet animal-là</w:t>
      </w:r>
      <w:r>
        <w:rPr>
          <w:lang w:eastAsia="en-US"/>
        </w:rPr>
        <w:t> !</w:t>
      </w:r>
    </w:p>
    <w:p w14:paraId="1EBA5F04" w14:textId="1100A21D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Moi</w:t>
      </w:r>
      <w:r>
        <w:rPr>
          <w:lang w:eastAsia="en-US"/>
        </w:rPr>
        <w:t xml:space="preserve">, </w:t>
      </w:r>
      <w:r w:rsidR="00BB5C58">
        <w:rPr>
          <w:lang w:eastAsia="en-US"/>
        </w:rPr>
        <w:t>papa</w:t>
      </w:r>
      <w:r>
        <w:rPr>
          <w:lang w:eastAsia="en-US"/>
        </w:rPr>
        <w:t xml:space="preserve">, </w:t>
      </w:r>
      <w:r w:rsidR="00BB5C58">
        <w:rPr>
          <w:lang w:eastAsia="en-US"/>
        </w:rPr>
        <w:t>je suis comme toi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répondit Fifi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je le trouve superbe</w:t>
      </w:r>
      <w:r>
        <w:rPr>
          <w:lang w:eastAsia="en-US"/>
        </w:rPr>
        <w:t> !</w:t>
      </w:r>
    </w:p>
    <w:p w14:paraId="04039546" w14:textId="58F9B4A8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Houël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Morin et Menand jeune lui-même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entouraient </w:t>
      </w:r>
      <w:r w:rsidR="00685E2E">
        <w:rPr>
          <w:lang w:eastAsia="en-US"/>
        </w:rPr>
        <w:t>Cousin-et-ami</w:t>
      </w:r>
      <w:r w:rsidR="00A23BF9">
        <w:rPr>
          <w:lang w:eastAsia="en-US"/>
        </w:rPr>
        <w:t>.</w:t>
      </w:r>
    </w:p>
    <w:p w14:paraId="57B8A38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les écarta d</w:t>
      </w:r>
      <w:r w:rsidR="00A23BF9">
        <w:rPr>
          <w:lang w:eastAsia="en-US"/>
        </w:rPr>
        <w:t>’</w:t>
      </w:r>
      <w:r>
        <w:rPr>
          <w:lang w:eastAsia="en-US"/>
        </w:rPr>
        <w:t>un geste souverain et se mit à lire tranquillement la note</w:t>
      </w:r>
      <w:r w:rsidR="00A23BF9">
        <w:rPr>
          <w:lang w:eastAsia="en-US"/>
        </w:rPr>
        <w:t>.</w:t>
      </w:r>
    </w:p>
    <w:p w14:paraId="43CF220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écria-t-il avec attendrissement</w:t>
      </w:r>
      <w:r>
        <w:rPr>
          <w:lang w:eastAsia="en-US"/>
        </w:rPr>
        <w:t xml:space="preserve">, </w:t>
      </w:r>
      <w:r w:rsidR="00BB5C58">
        <w:rPr>
          <w:lang w:eastAsia="en-US"/>
        </w:rPr>
        <w:t>quel homme</w:t>
      </w:r>
      <w:r>
        <w:rPr>
          <w:lang w:eastAsia="en-US"/>
        </w:rPr>
        <w:t xml:space="preserve"> ! </w:t>
      </w:r>
      <w:r w:rsidR="00BB5C58">
        <w:rPr>
          <w:lang w:eastAsia="en-US"/>
        </w:rPr>
        <w:t>quel homme</w:t>
      </w:r>
      <w:r>
        <w:rPr>
          <w:lang w:eastAsia="en-US"/>
        </w:rPr>
        <w:t xml:space="preserve"> ! </w:t>
      </w:r>
      <w:r w:rsidR="00BB5C58">
        <w:rPr>
          <w:lang w:eastAsia="en-US"/>
        </w:rPr>
        <w:t>quel homme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Il ne faisait rien comme les autres</w:t>
      </w:r>
      <w:r>
        <w:rPr>
          <w:lang w:eastAsia="en-US"/>
        </w:rPr>
        <w:t>.</w:t>
      </w:r>
    </w:p>
    <w:p w14:paraId="112E4C5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Voyons</w:t>
      </w:r>
      <w:r>
        <w:rPr>
          <w:lang w:eastAsia="en-US"/>
        </w:rPr>
        <w:t xml:space="preserve">, </w:t>
      </w:r>
      <w:proofErr w:type="spellStart"/>
      <w:r w:rsidR="00BB5C58">
        <w:rPr>
          <w:lang w:eastAsia="en-US"/>
        </w:rPr>
        <w:t>Maudreuil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dit </w:t>
      </w:r>
      <w:proofErr w:type="spellStart"/>
      <w:r w:rsidR="00BB5C58">
        <w:rPr>
          <w:lang w:eastAsia="en-US"/>
        </w:rPr>
        <w:t>Houël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faites-nous part</w:t>
      </w:r>
      <w:r>
        <w:rPr>
          <w:lang w:eastAsia="en-US"/>
        </w:rPr>
        <w:t>…</w:t>
      </w:r>
    </w:p>
    <w:p w14:paraId="4C7F048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Mon cousin et ami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répliqua celui-ci</w:t>
      </w:r>
      <w:r>
        <w:rPr>
          <w:lang w:eastAsia="en-US"/>
        </w:rPr>
        <w:t xml:space="preserve">, </w:t>
      </w:r>
      <w:r w:rsidR="00BB5C58">
        <w:rPr>
          <w:lang w:eastAsia="en-US"/>
        </w:rPr>
        <w:t>du calme</w:t>
      </w:r>
      <w:r>
        <w:rPr>
          <w:lang w:eastAsia="en-US"/>
        </w:rPr>
        <w:t xml:space="preserve">, </w:t>
      </w:r>
      <w:r w:rsidR="00BB5C58">
        <w:rPr>
          <w:lang w:eastAsia="en-US"/>
        </w:rPr>
        <w:t>je vous en conjure</w:t>
      </w:r>
      <w:r>
        <w:rPr>
          <w:lang w:eastAsia="en-US"/>
        </w:rPr>
        <w:t xml:space="preserve"> ! </w:t>
      </w:r>
      <w:r w:rsidR="00BB5C58">
        <w:rPr>
          <w:lang w:eastAsia="en-US"/>
        </w:rPr>
        <w:t>Notre respectable ami et cousin aurait certainement pu faire pour moi beaucoup davantage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je lui pardonne</w:t>
      </w:r>
      <w:r>
        <w:rPr>
          <w:lang w:eastAsia="en-US"/>
        </w:rPr>
        <w:t xml:space="preserve">… </w:t>
      </w:r>
      <w:r w:rsidR="00BB5C58">
        <w:rPr>
          <w:lang w:eastAsia="en-US"/>
        </w:rPr>
        <w:t>Nous sommes tous héritiers</w:t>
      </w:r>
      <w:r>
        <w:rPr>
          <w:lang w:eastAsia="en-US"/>
        </w:rPr>
        <w:t>.</w:t>
      </w:r>
    </w:p>
    <w:p w14:paraId="5B956B8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Tous</w:t>
      </w:r>
      <w:r>
        <w:rPr>
          <w:lang w:eastAsia="en-US"/>
        </w:rPr>
        <w:t xml:space="preserve"> ! </w:t>
      </w:r>
      <w:r w:rsidR="00BB5C58">
        <w:rPr>
          <w:lang w:eastAsia="en-US"/>
        </w:rPr>
        <w:t>répétèrent Morin</w:t>
      </w:r>
      <w:r>
        <w:rPr>
          <w:lang w:eastAsia="en-US"/>
        </w:rPr>
        <w:t xml:space="preserve">, </w:t>
      </w:r>
      <w:proofErr w:type="spellStart"/>
      <w:r w:rsidR="00BB5C58">
        <w:rPr>
          <w:lang w:eastAsia="en-US"/>
        </w:rPr>
        <w:t>Houël</w:t>
      </w:r>
      <w:proofErr w:type="spellEnd"/>
      <w:r w:rsidR="00BB5C58">
        <w:rPr>
          <w:lang w:eastAsia="en-US"/>
        </w:rPr>
        <w:t xml:space="preserve"> et Fifi Romblon</w:t>
      </w:r>
      <w:r>
        <w:rPr>
          <w:lang w:eastAsia="en-US"/>
        </w:rPr>
        <w:t>.</w:t>
      </w:r>
    </w:p>
    <w:p w14:paraId="1B47DBBF" w14:textId="20A0A9FE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Tous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répéta </w:t>
      </w:r>
      <w:r w:rsidR="00685E2E">
        <w:rPr>
          <w:lang w:eastAsia="en-US"/>
        </w:rPr>
        <w:t>Cousin-et-ami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excepté pourtant les chers messieurs Romblon</w:t>
      </w:r>
      <w:r>
        <w:rPr>
          <w:lang w:eastAsia="en-US"/>
        </w:rPr>
        <w:t>.</w:t>
      </w:r>
    </w:p>
    <w:p w14:paraId="79EC5C24" w14:textId="5923245E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murmura le papa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nous gagnerons tout de même notre vie là-dedans</w:t>
      </w:r>
      <w:r>
        <w:rPr>
          <w:lang w:eastAsia="en-US"/>
        </w:rPr>
        <w:t>.</w:t>
      </w:r>
    </w:p>
    <w:p w14:paraId="0A67075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Mais saurons-nous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 xml:space="preserve">commença encore </w:t>
      </w:r>
      <w:proofErr w:type="spellStart"/>
      <w:r w:rsidR="00BB5C58">
        <w:rPr>
          <w:lang w:eastAsia="en-US"/>
        </w:rPr>
        <w:t>Houël</w:t>
      </w:r>
      <w:proofErr w:type="spellEnd"/>
      <w:r>
        <w:rPr>
          <w:lang w:eastAsia="en-US"/>
        </w:rPr>
        <w:t>.</w:t>
      </w:r>
    </w:p>
    <w:p w14:paraId="4FD99E33" w14:textId="5C166A23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Du calme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répliqua </w:t>
      </w:r>
      <w:r w:rsidR="00685E2E">
        <w:rPr>
          <w:lang w:eastAsia="en-US"/>
        </w:rPr>
        <w:t>Cousin-et-ami</w:t>
      </w:r>
      <w:r>
        <w:rPr>
          <w:lang w:eastAsia="en-US"/>
        </w:rPr>
        <w:t xml:space="preserve">, </w:t>
      </w:r>
      <w:r w:rsidR="00BB5C58">
        <w:rPr>
          <w:lang w:eastAsia="en-US"/>
        </w:rPr>
        <w:t>qui plaça tout simplement le testament dans sa poche</w:t>
      </w:r>
      <w:r>
        <w:rPr>
          <w:lang w:eastAsia="en-US"/>
        </w:rPr>
        <w:t>.</w:t>
      </w:r>
    </w:p>
    <w:p w14:paraId="3C41DF1C" w14:textId="54C6345A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Patience</w:t>
      </w:r>
      <w:r>
        <w:rPr>
          <w:lang w:eastAsia="en-US"/>
        </w:rPr>
        <w:t xml:space="preserve"> ! </w:t>
      </w:r>
      <w:r w:rsidR="00BB5C58">
        <w:rPr>
          <w:lang w:eastAsia="en-US"/>
        </w:rPr>
        <w:t>pensa Morin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Fargeau va revenir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</w:p>
    <w:p w14:paraId="4B30AE73" w14:textId="77777777" w:rsidR="00A23BF9" w:rsidRDefault="00BB5C58" w:rsidP="00A23BF9">
      <w:pPr>
        <w:numPr>
          <w:ins w:id="104" w:author="Alain" w:date="2009-11-23T12:02:00Z"/>
        </w:num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Artichaut se rapprocha du rideau</w:t>
      </w:r>
      <w:r w:rsidR="00A23BF9">
        <w:rPr>
          <w:lang w:eastAsia="en-US"/>
        </w:rPr>
        <w:t xml:space="preserve">, </w:t>
      </w:r>
      <w:r>
        <w:rPr>
          <w:lang w:eastAsia="en-US"/>
        </w:rPr>
        <w:t>dont il n</w:t>
      </w:r>
      <w:r w:rsidR="00A23BF9">
        <w:rPr>
          <w:lang w:eastAsia="en-US"/>
        </w:rPr>
        <w:t>’</w:t>
      </w:r>
      <w:r>
        <w:rPr>
          <w:lang w:eastAsia="en-US"/>
        </w:rPr>
        <w:t>avait pas encore mangé toute la frange</w:t>
      </w:r>
      <w:r w:rsidR="00A23BF9">
        <w:rPr>
          <w:lang w:eastAsia="en-US"/>
        </w:rPr>
        <w:t>.</w:t>
      </w:r>
    </w:p>
    <w:p w14:paraId="39546D42" w14:textId="14531AE5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Écoutez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dit </w:t>
      </w:r>
      <w:r w:rsidR="00685E2E">
        <w:rPr>
          <w:lang w:eastAsia="en-US"/>
        </w:rPr>
        <w:t>Cousin-et-ami</w:t>
      </w:r>
      <w:r>
        <w:rPr>
          <w:lang w:eastAsia="en-US"/>
        </w:rPr>
        <w:t xml:space="preserve">, </w:t>
      </w:r>
      <w:r w:rsidR="00BB5C58">
        <w:rPr>
          <w:lang w:eastAsia="en-US"/>
        </w:rPr>
        <w:t>qui avait toujours à la main la note sur papier libre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notre vénérable ami et cousin ne faisait rien comme les autres</w:t>
      </w:r>
      <w:r>
        <w:rPr>
          <w:lang w:eastAsia="en-US"/>
        </w:rPr>
        <w:t xml:space="preserve">… </w:t>
      </w:r>
      <w:r w:rsidR="00BB5C58">
        <w:rPr>
          <w:lang w:eastAsia="en-US"/>
        </w:rPr>
        <w:t>Ceci est une espèce de programme réglant ce qui doit être fait le jour de sa mort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me charge de l</w:t>
      </w:r>
      <w:r>
        <w:rPr>
          <w:lang w:eastAsia="en-US"/>
        </w:rPr>
        <w:t>’</w:t>
      </w:r>
      <w:r w:rsidR="00BB5C58">
        <w:rPr>
          <w:lang w:eastAsia="en-US"/>
        </w:rPr>
        <w:t>exécuter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je le résume par déférence pour votre curiosité bien naturelle</w:t>
      </w:r>
      <w:r>
        <w:rPr>
          <w:lang w:eastAsia="en-US"/>
        </w:rPr>
        <w:t>.</w:t>
      </w:r>
    </w:p>
    <w:p w14:paraId="7D61E00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Jean </w:t>
      </w:r>
      <w:proofErr w:type="spellStart"/>
      <w:r>
        <w:rPr>
          <w:lang w:eastAsia="en-US"/>
        </w:rPr>
        <w:t>Crébu</w:t>
      </w:r>
      <w:proofErr w:type="spellEnd"/>
      <w:r>
        <w:rPr>
          <w:lang w:eastAsia="en-US"/>
        </w:rPr>
        <w:t xml:space="preserve"> veut et entend</w:t>
      </w:r>
      <w:r w:rsidR="00A23BF9">
        <w:rPr>
          <w:lang w:eastAsia="en-US"/>
        </w:rPr>
        <w:t> :</w:t>
      </w:r>
    </w:p>
    <w:p w14:paraId="6E8EB7E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1</w:t>
      </w:r>
      <w:r w:rsidR="00A23BF9">
        <w:rPr>
          <w:lang w:eastAsia="en-US"/>
        </w:rPr>
        <w:t>°</w:t>
      </w:r>
      <w:r>
        <w:rPr>
          <w:lang w:eastAsia="en-US"/>
        </w:rPr>
        <w:t>Que tous ses héritiers se réunissent en un banquet le soir même de sa mort</w:t>
      </w:r>
      <w:r w:rsidR="00A23BF9">
        <w:rPr>
          <w:lang w:eastAsia="en-US"/>
        </w:rPr>
        <w:t> ;</w:t>
      </w:r>
    </w:p>
    <w:p w14:paraId="6655FDD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2</w:t>
      </w:r>
      <w:r w:rsidR="00A23BF9">
        <w:rPr>
          <w:lang w:eastAsia="en-US"/>
        </w:rPr>
        <w:t>°</w:t>
      </w:r>
      <w:r>
        <w:rPr>
          <w:lang w:eastAsia="en-US"/>
        </w:rPr>
        <w:t>Que cette réunion ait lieu à huis-clos</w:t>
      </w:r>
      <w:r w:rsidR="00A23BF9">
        <w:rPr>
          <w:lang w:eastAsia="en-US"/>
        </w:rPr>
        <w:t> ;</w:t>
      </w:r>
    </w:p>
    <w:p w14:paraId="20AAF77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3</w:t>
      </w:r>
      <w:r w:rsidR="00A23BF9">
        <w:rPr>
          <w:lang w:eastAsia="en-US"/>
        </w:rPr>
        <w:t>°</w:t>
      </w:r>
      <w:r>
        <w:rPr>
          <w:lang w:eastAsia="en-US"/>
        </w:rPr>
        <w:t>Que le vin de Bordeaux et le rhum n</w:t>
      </w:r>
      <w:r w:rsidR="00A23BF9">
        <w:rPr>
          <w:lang w:eastAsia="en-US"/>
        </w:rPr>
        <w:t>’</w:t>
      </w:r>
      <w:r>
        <w:rPr>
          <w:lang w:eastAsia="en-US"/>
        </w:rPr>
        <w:t>y soient point épargnés</w:t>
      </w:r>
      <w:r w:rsidR="00A23BF9">
        <w:rPr>
          <w:lang w:eastAsia="en-US"/>
        </w:rPr>
        <w:t>…</w:t>
      </w:r>
    </w:p>
    <w:p w14:paraId="25CF7F60" w14:textId="6CB6DC2A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proofErr w:type="spellStart"/>
      <w:r w:rsidR="00BB5C58">
        <w:rPr>
          <w:lang w:eastAsia="en-US"/>
        </w:rPr>
        <w:t>Sacrebleure</w:t>
      </w:r>
      <w:proofErr w:type="spellEnd"/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interrompit </w:t>
      </w:r>
      <w:proofErr w:type="spellStart"/>
      <w:r w:rsidR="00BB5C58">
        <w:rPr>
          <w:lang w:eastAsia="en-US"/>
        </w:rPr>
        <w:t>Guérineul</w:t>
      </w:r>
      <w:proofErr w:type="spellEnd"/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quel honnête homme</w:t>
      </w:r>
      <w:r>
        <w:rPr>
          <w:lang w:eastAsia="en-US"/>
        </w:rPr>
        <w:t> !</w:t>
      </w:r>
    </w:p>
    <w:p w14:paraId="1D94E455" w14:textId="2A305C36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Il ne s</w:t>
      </w:r>
      <w:r>
        <w:rPr>
          <w:lang w:eastAsia="en-US"/>
        </w:rPr>
        <w:t>’</w:t>
      </w:r>
      <w:r w:rsidR="00BB5C58">
        <w:rPr>
          <w:lang w:eastAsia="en-US"/>
        </w:rPr>
        <w:t>oppose pas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continua </w:t>
      </w:r>
      <w:r w:rsidR="00685E2E">
        <w:rPr>
          <w:lang w:eastAsia="en-US"/>
        </w:rPr>
        <w:t>Cousin-et-ami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à ce que le clergé de </w:t>
      </w:r>
      <w:proofErr w:type="spellStart"/>
      <w:r w:rsidR="00BB5C58">
        <w:rPr>
          <w:lang w:eastAsia="en-US"/>
        </w:rPr>
        <w:t>Vesvron</w:t>
      </w:r>
      <w:proofErr w:type="spellEnd"/>
      <w:r w:rsidR="00BB5C58">
        <w:rPr>
          <w:lang w:eastAsia="en-US"/>
        </w:rPr>
        <w:t xml:space="preserve"> fasse son office</w:t>
      </w:r>
      <w:r>
        <w:rPr>
          <w:lang w:eastAsia="en-US"/>
        </w:rPr>
        <w:t xml:space="preserve"> ; </w:t>
      </w:r>
      <w:r w:rsidR="00BB5C58">
        <w:rPr>
          <w:lang w:eastAsia="en-US"/>
        </w:rPr>
        <w:t>cela lui est égal</w:t>
      </w:r>
      <w:r>
        <w:rPr>
          <w:lang w:eastAsia="en-US"/>
        </w:rPr>
        <w:t xml:space="preserve">. </w:t>
      </w:r>
      <w:r w:rsidR="00BB5C58">
        <w:rPr>
          <w:lang w:eastAsia="en-US"/>
        </w:rPr>
        <w:t>Il veut que le testament soit lu à ce repas</w:t>
      </w:r>
      <w:r>
        <w:rPr>
          <w:lang w:eastAsia="en-US"/>
        </w:rPr>
        <w:t xml:space="preserve">, </w:t>
      </w:r>
      <w:r w:rsidR="00BB5C58">
        <w:rPr>
          <w:lang w:eastAsia="en-US"/>
        </w:rPr>
        <w:t>en présence de tous les héritiers</w:t>
      </w:r>
      <w:r>
        <w:rPr>
          <w:lang w:eastAsia="en-US"/>
        </w:rPr>
        <w:t>.</w:t>
      </w:r>
    </w:p>
    <w:p w14:paraId="7D63DB05" w14:textId="4AB8044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Le repas doit avoir lieu dans le salon rouge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Le fauteuil de Jean </w:t>
      </w:r>
      <w:proofErr w:type="spellStart"/>
      <w:r>
        <w:rPr>
          <w:lang w:eastAsia="en-US"/>
        </w:rPr>
        <w:t>Crébu</w:t>
      </w:r>
      <w:proofErr w:type="spellEnd"/>
      <w:r>
        <w:rPr>
          <w:lang w:eastAsia="en-US"/>
        </w:rPr>
        <w:t xml:space="preserve"> restera vide et voilé d</w:t>
      </w:r>
      <w:r w:rsidR="00A23BF9">
        <w:rPr>
          <w:lang w:eastAsia="en-US"/>
        </w:rPr>
        <w:t>’</w:t>
      </w:r>
      <w:r>
        <w:rPr>
          <w:lang w:eastAsia="en-US"/>
        </w:rPr>
        <w:t>un crêpe noir</w:t>
      </w:r>
      <w:r w:rsidR="00A23BF9">
        <w:rPr>
          <w:lang w:eastAsia="en-US"/>
        </w:rPr>
        <w:t xml:space="preserve">, </w:t>
      </w:r>
      <w:r>
        <w:rPr>
          <w:lang w:eastAsia="en-US"/>
        </w:rPr>
        <w:t>jusqu</w:t>
      </w:r>
      <w:r w:rsidR="00A23BF9">
        <w:rPr>
          <w:lang w:eastAsia="en-US"/>
        </w:rPr>
        <w:t>’</w:t>
      </w:r>
      <w:r>
        <w:rPr>
          <w:lang w:eastAsia="en-US"/>
        </w:rPr>
        <w:t>au moment où celui qui a droit de l</w:t>
      </w:r>
      <w:r w:rsidR="00A23BF9">
        <w:rPr>
          <w:lang w:eastAsia="en-US"/>
        </w:rPr>
        <w:t>’</w:t>
      </w:r>
      <w:r>
        <w:rPr>
          <w:lang w:eastAsia="en-US"/>
        </w:rPr>
        <w:t>occuper l</w:t>
      </w:r>
      <w:r w:rsidR="00A23BF9">
        <w:rPr>
          <w:lang w:eastAsia="en-US"/>
        </w:rPr>
        <w:t>’</w:t>
      </w:r>
      <w:r>
        <w:rPr>
          <w:lang w:eastAsia="en-US"/>
        </w:rPr>
        <w:t>occupera</w:t>
      </w:r>
      <w:r w:rsidR="00A23BF9">
        <w:rPr>
          <w:lang w:eastAsia="en-US"/>
        </w:rPr>
        <w:t>…</w:t>
      </w:r>
    </w:p>
    <w:p w14:paraId="0857DEF3" w14:textId="015F117B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La voix de </w:t>
      </w:r>
      <w:r w:rsidR="00685E2E">
        <w:rPr>
          <w:lang w:eastAsia="en-US"/>
        </w:rPr>
        <w:t>Cousin-et-ami</w:t>
      </w:r>
      <w:r>
        <w:rPr>
          <w:lang w:eastAsia="en-US"/>
        </w:rPr>
        <w:t xml:space="preserve"> avait faibli à ces dernières paroles</w:t>
      </w:r>
      <w:r w:rsidR="00A23BF9">
        <w:rPr>
          <w:lang w:eastAsia="en-US"/>
        </w:rPr>
        <w:t>.</w:t>
      </w:r>
    </w:p>
    <w:p w14:paraId="54B10F18" w14:textId="6FAAD108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</w:t>
      </w:r>
      <w:r>
        <w:rPr>
          <w:lang w:eastAsia="en-US"/>
        </w:rPr>
        <w:t>’</w:t>
      </w:r>
      <w:r w:rsidR="00BB5C58">
        <w:rPr>
          <w:lang w:eastAsia="en-US"/>
        </w:rPr>
        <w:t>est-ce que cela veut dire</w:t>
      </w:r>
      <w:r>
        <w:rPr>
          <w:lang w:eastAsia="en-US"/>
        </w:rPr>
        <w:t xml:space="preserve"> ? </w:t>
      </w:r>
      <w:r w:rsidR="00BB5C58">
        <w:rPr>
          <w:lang w:eastAsia="en-US"/>
        </w:rPr>
        <w:t xml:space="preserve">demandèrent </w:t>
      </w:r>
      <w:proofErr w:type="spellStart"/>
      <w:r w:rsidR="00BB5C58">
        <w:rPr>
          <w:lang w:eastAsia="en-US"/>
        </w:rPr>
        <w:t>Houël</w:t>
      </w:r>
      <w:proofErr w:type="spellEnd"/>
      <w:r w:rsidR="00BB5C58">
        <w:rPr>
          <w:lang w:eastAsia="en-US"/>
        </w:rPr>
        <w:t xml:space="preserve"> et le docteur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i/>
          <w:iCs/>
          <w:lang w:eastAsia="en-US"/>
        </w:rPr>
        <w:t>celui qui a le droit de l</w:t>
      </w:r>
      <w:r>
        <w:rPr>
          <w:i/>
          <w:iCs/>
          <w:lang w:eastAsia="en-US"/>
        </w:rPr>
        <w:t>’</w:t>
      </w:r>
      <w:r w:rsidR="00BB5C58">
        <w:rPr>
          <w:i/>
          <w:iCs/>
          <w:lang w:eastAsia="en-US"/>
        </w:rPr>
        <w:t>occuper</w:t>
      </w:r>
      <w:r>
        <w:rPr>
          <w:lang w:eastAsia="en-US"/>
        </w:rPr>
        <w:t> ?</w:t>
      </w:r>
    </w:p>
    <w:p w14:paraId="4AA09F4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Messieurs et amis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répliqua </w:t>
      </w:r>
      <w:proofErr w:type="spellStart"/>
      <w:r w:rsidR="00BB5C58">
        <w:rPr>
          <w:lang w:eastAsia="en-US"/>
        </w:rPr>
        <w:t>Maudreuil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nous tâcherons de le savoir</w:t>
      </w:r>
      <w:r>
        <w:rPr>
          <w:lang w:eastAsia="en-US"/>
        </w:rPr>
        <w:t xml:space="preserve">… </w:t>
      </w:r>
      <w:r w:rsidR="00BB5C58">
        <w:rPr>
          <w:lang w:eastAsia="en-US"/>
        </w:rPr>
        <w:t>En attendant</w:t>
      </w:r>
      <w:r>
        <w:rPr>
          <w:lang w:eastAsia="en-US"/>
        </w:rPr>
        <w:t xml:space="preserve">, </w:t>
      </w:r>
      <w:r w:rsidR="00BB5C58">
        <w:rPr>
          <w:lang w:eastAsia="en-US"/>
        </w:rPr>
        <w:t>mandez</w:t>
      </w:r>
      <w:r>
        <w:rPr>
          <w:lang w:eastAsia="en-US"/>
        </w:rPr>
        <w:t xml:space="preserve">, </w:t>
      </w:r>
      <w:r w:rsidR="00BB5C58">
        <w:rPr>
          <w:lang w:eastAsia="en-US"/>
        </w:rPr>
        <w:t>je vous prie</w:t>
      </w:r>
      <w:r>
        <w:rPr>
          <w:lang w:eastAsia="en-US"/>
        </w:rPr>
        <w:t xml:space="preserve">, </w:t>
      </w:r>
      <w:r w:rsidR="00BB5C58">
        <w:rPr>
          <w:lang w:eastAsia="en-US"/>
        </w:rPr>
        <w:t>le maire et le juge de paix</w:t>
      </w:r>
      <w:r>
        <w:rPr>
          <w:lang w:eastAsia="en-US"/>
        </w:rPr>
        <w:t xml:space="preserve">, </w:t>
      </w:r>
      <w:r w:rsidR="00BB5C58">
        <w:rPr>
          <w:lang w:eastAsia="en-US"/>
        </w:rPr>
        <w:t>car il faut être en règle</w:t>
      </w:r>
      <w:r>
        <w:rPr>
          <w:lang w:eastAsia="en-US"/>
        </w:rPr>
        <w:t xml:space="preserve">… </w:t>
      </w:r>
      <w:r w:rsidR="00BB5C58">
        <w:rPr>
          <w:lang w:eastAsia="en-US"/>
        </w:rPr>
        <w:t>Moi</w:t>
      </w:r>
      <w:r>
        <w:rPr>
          <w:lang w:eastAsia="en-US"/>
        </w:rPr>
        <w:t xml:space="preserve">, </w:t>
      </w:r>
      <w:r w:rsidR="00BB5C58">
        <w:rPr>
          <w:lang w:eastAsia="en-US"/>
        </w:rPr>
        <w:t>je vais m</w:t>
      </w:r>
      <w:r>
        <w:rPr>
          <w:lang w:eastAsia="en-US"/>
        </w:rPr>
        <w:t>’</w:t>
      </w:r>
      <w:r w:rsidR="00BB5C58">
        <w:rPr>
          <w:lang w:eastAsia="en-US"/>
        </w:rPr>
        <w:t>occuper du repas</w:t>
      </w:r>
      <w:r>
        <w:rPr>
          <w:lang w:eastAsia="en-US"/>
        </w:rPr>
        <w:t>…</w:t>
      </w:r>
    </w:p>
    <w:p w14:paraId="52646A9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sortit</w:t>
      </w:r>
      <w:r w:rsidR="00A23BF9">
        <w:rPr>
          <w:lang w:eastAsia="en-US"/>
        </w:rPr>
        <w:t xml:space="preserve">, </w:t>
      </w:r>
      <w:r>
        <w:rPr>
          <w:lang w:eastAsia="en-US"/>
        </w:rPr>
        <w:t>emportant la clef du coffre et le testament</w:t>
      </w:r>
      <w:r w:rsidR="00A23BF9">
        <w:rPr>
          <w:lang w:eastAsia="en-US"/>
        </w:rPr>
        <w:t>.</w:t>
      </w:r>
    </w:p>
    <w:p w14:paraId="7DEA83DA" w14:textId="70255D4E" w:rsidR="00A23BF9" w:rsidRDefault="00BB5C58" w:rsidP="00A23BF9">
      <w:pPr>
        <w:rPr>
          <w:lang w:eastAsia="en-US"/>
        </w:rPr>
      </w:pPr>
      <w:r>
        <w:rPr>
          <w:lang w:eastAsia="en-US"/>
        </w:rPr>
        <w:t>Les autres le suivirent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Morin et </w:t>
      </w:r>
      <w:proofErr w:type="spellStart"/>
      <w:r>
        <w:rPr>
          <w:lang w:eastAsia="en-US"/>
        </w:rPr>
        <w:t>Houël</w:t>
      </w:r>
      <w:proofErr w:type="spellEnd"/>
      <w:r>
        <w:rPr>
          <w:lang w:eastAsia="en-US"/>
        </w:rPr>
        <w:t xml:space="preserve"> pour remplir les formalités voulues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l</w:t>
      </w:r>
      <w:r w:rsidR="00A23BF9">
        <w:rPr>
          <w:lang w:eastAsia="en-US"/>
        </w:rPr>
        <w:t>’</w:t>
      </w:r>
      <w:r>
        <w:rPr>
          <w:lang w:eastAsia="en-US"/>
        </w:rPr>
        <w:t>Artichaut</w:t>
      </w:r>
      <w:r w:rsidR="00A23BF9">
        <w:rPr>
          <w:lang w:eastAsia="en-US"/>
        </w:rPr>
        <w:t xml:space="preserve">, </w:t>
      </w:r>
      <w:r>
        <w:rPr>
          <w:lang w:eastAsia="en-US"/>
        </w:rPr>
        <w:t>pour voir s</w:t>
      </w:r>
      <w:r w:rsidR="00A23BF9">
        <w:rPr>
          <w:lang w:eastAsia="en-US"/>
        </w:rPr>
        <w:t>’</w:t>
      </w:r>
      <w:r>
        <w:rPr>
          <w:lang w:eastAsia="en-US"/>
        </w:rPr>
        <w:t>il ne pourrait pas se procurer à l</w:t>
      </w:r>
      <w:r w:rsidR="00A23BF9">
        <w:rPr>
          <w:lang w:eastAsia="en-US"/>
        </w:rPr>
        <w:t>’</w:t>
      </w:r>
      <w:r>
        <w:rPr>
          <w:lang w:eastAsia="en-US"/>
        </w:rPr>
        <w:t>office un verre ou deux de cassis et de l</w:t>
      </w:r>
      <w:r w:rsidR="00A23BF9">
        <w:rPr>
          <w:lang w:eastAsia="en-US"/>
        </w:rPr>
        <w:t>’</w:t>
      </w:r>
      <w:r>
        <w:rPr>
          <w:lang w:eastAsia="en-US"/>
        </w:rPr>
        <w:t>oignon</w:t>
      </w:r>
      <w:r w:rsidR="00A23BF9">
        <w:rPr>
          <w:lang w:eastAsia="en-US"/>
        </w:rPr>
        <w:t>.</w:t>
      </w:r>
    </w:p>
    <w:p w14:paraId="7D5AA6E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Les deux Romblon ne semblaient point trop contrariés de n</w:t>
      </w:r>
      <w:r w:rsidR="00A23BF9">
        <w:rPr>
          <w:lang w:eastAsia="en-US"/>
        </w:rPr>
        <w:t>’</w:t>
      </w:r>
      <w:r>
        <w:rPr>
          <w:lang w:eastAsia="en-US"/>
        </w:rPr>
        <w:t>être pas invités au fameux repas</w:t>
      </w:r>
      <w:r w:rsidR="00A23BF9">
        <w:rPr>
          <w:lang w:eastAsia="en-US"/>
        </w:rPr>
        <w:t>.</w:t>
      </w:r>
    </w:p>
    <w:p w14:paraId="40BFC53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En s</w:t>
      </w:r>
      <w:r w:rsidR="00A23BF9">
        <w:rPr>
          <w:lang w:eastAsia="en-US"/>
        </w:rPr>
        <w:t>’</w:t>
      </w:r>
      <w:r>
        <w:rPr>
          <w:lang w:eastAsia="en-US"/>
        </w:rPr>
        <w:t>en allant</w:t>
      </w:r>
      <w:r w:rsidR="00A23BF9">
        <w:rPr>
          <w:lang w:eastAsia="en-US"/>
        </w:rPr>
        <w:t xml:space="preserve">, </w:t>
      </w:r>
      <w:r>
        <w:rPr>
          <w:lang w:eastAsia="en-US"/>
        </w:rPr>
        <w:t>ils se frottaient les mains</w:t>
      </w:r>
      <w:r w:rsidR="00A23BF9">
        <w:rPr>
          <w:lang w:eastAsia="en-US"/>
        </w:rPr>
        <w:t xml:space="preserve">, </w:t>
      </w:r>
      <w:r>
        <w:rPr>
          <w:lang w:eastAsia="en-US"/>
        </w:rPr>
        <w:t>en hommes qui voient une bonne affaire en l</w:t>
      </w:r>
      <w:r w:rsidR="00A23BF9">
        <w:rPr>
          <w:lang w:eastAsia="en-US"/>
        </w:rPr>
        <w:t>’</w:t>
      </w:r>
      <w:r>
        <w:rPr>
          <w:lang w:eastAsia="en-US"/>
        </w:rPr>
        <w:t>air</w:t>
      </w:r>
      <w:r w:rsidR="00A23BF9">
        <w:rPr>
          <w:lang w:eastAsia="en-US"/>
        </w:rPr>
        <w:t>…</w:t>
      </w:r>
    </w:p>
    <w:p w14:paraId="266E69A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 fut en ce moment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où le mort restait seul dans sa chambre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que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entra pour chercher son livre d</w:t>
      </w:r>
      <w:r w:rsidR="00A23BF9">
        <w:rPr>
          <w:lang w:eastAsia="en-US"/>
        </w:rPr>
        <w:t>’</w:t>
      </w:r>
      <w:r>
        <w:rPr>
          <w:lang w:eastAsia="en-US"/>
        </w:rPr>
        <w:t>heures</w:t>
      </w:r>
      <w:r w:rsidR="00A23BF9">
        <w:rPr>
          <w:lang w:eastAsia="en-US"/>
        </w:rPr>
        <w:t>.</w:t>
      </w:r>
    </w:p>
    <w:p w14:paraId="5E050736" w14:textId="17FED642" w:rsidR="00BB5C58" w:rsidRDefault="00BB5C58" w:rsidP="007700B9">
      <w:pPr>
        <w:pStyle w:val="Titre2"/>
        <w:rPr>
          <w:lang w:eastAsia="en-US"/>
        </w:rPr>
      </w:pPr>
      <w:bookmarkStart w:id="105" w:name="_Toc231743413"/>
      <w:bookmarkStart w:id="106" w:name="_Toc237577481"/>
      <w:bookmarkStart w:id="107" w:name="_Toc202192429"/>
      <w:r>
        <w:rPr>
          <w:lang w:eastAsia="en-US"/>
        </w:rPr>
        <w:lastRenderedPageBreak/>
        <w:t>LE FANTÔME</w:t>
      </w:r>
      <w:bookmarkEnd w:id="105"/>
      <w:bookmarkEnd w:id="106"/>
      <w:bookmarkEnd w:id="107"/>
      <w:r>
        <w:rPr>
          <w:lang w:eastAsia="en-US"/>
        </w:rPr>
        <w:br/>
      </w:r>
    </w:p>
    <w:p w14:paraId="700F646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Le château du </w:t>
      </w:r>
      <w:proofErr w:type="spellStart"/>
      <w:r>
        <w:rPr>
          <w:lang w:eastAsia="en-US"/>
        </w:rPr>
        <w:t>Ceuil</w:t>
      </w:r>
      <w:proofErr w:type="spellEnd"/>
      <w:r>
        <w:rPr>
          <w:lang w:eastAsia="en-US"/>
        </w:rPr>
        <w:t xml:space="preserve"> était une grande vilaine maison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bâtie sous </w:t>
      </w:r>
      <w:r w:rsidR="00A23BF9">
        <w:rPr>
          <w:lang w:eastAsia="en-US"/>
        </w:rPr>
        <w:t>Louis XIII</w:t>
      </w:r>
      <w:r>
        <w:rPr>
          <w:lang w:eastAsia="en-US"/>
        </w:rPr>
        <w:t xml:space="preserve"> et mal bâtie</w:t>
      </w:r>
      <w:r w:rsidR="00A23BF9">
        <w:rPr>
          <w:lang w:eastAsia="en-US"/>
        </w:rPr>
        <w:t>.</w:t>
      </w:r>
    </w:p>
    <w:p w14:paraId="1D3951F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salle rouge était le</w:t>
      </w:r>
      <w:r>
        <w:t xml:space="preserve"> lieu solennel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la chambre historique du château du </w:t>
      </w:r>
      <w:proofErr w:type="spellStart"/>
      <w:r>
        <w:rPr>
          <w:lang w:eastAsia="en-US"/>
        </w:rPr>
        <w:t>Ceuil</w:t>
      </w:r>
      <w:proofErr w:type="spellEnd"/>
      <w:r w:rsidR="00A23BF9">
        <w:rPr>
          <w:lang w:eastAsia="en-US"/>
        </w:rPr>
        <w:t>.</w:t>
      </w:r>
    </w:p>
    <w:p w14:paraId="4138B5B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est vrai de dire qu</w:t>
      </w:r>
      <w:r w:rsidR="00A23BF9">
        <w:rPr>
          <w:lang w:eastAsia="en-US"/>
        </w:rPr>
        <w:t>’</w:t>
      </w:r>
      <w:r>
        <w:rPr>
          <w:lang w:eastAsia="en-US"/>
        </w:rPr>
        <w:t>il ne s</w:t>
      </w:r>
      <w:r w:rsidR="00A23BF9">
        <w:rPr>
          <w:lang w:eastAsia="en-US"/>
        </w:rPr>
        <w:t>’</w:t>
      </w:r>
      <w:r>
        <w:rPr>
          <w:lang w:eastAsia="en-US"/>
        </w:rPr>
        <w:t>était jamais rien passé d</w:t>
      </w:r>
      <w:r w:rsidR="00A23BF9">
        <w:rPr>
          <w:lang w:eastAsia="en-US"/>
        </w:rPr>
        <w:t>’</w:t>
      </w:r>
      <w:r>
        <w:rPr>
          <w:lang w:eastAsia="en-US"/>
        </w:rPr>
        <w:t>important dans la salle rouge</w:t>
      </w:r>
      <w:r w:rsidR="00A23BF9">
        <w:rPr>
          <w:lang w:eastAsia="en-US"/>
        </w:rPr>
        <w:t xml:space="preserve">. </w:t>
      </w:r>
      <w:r>
        <w:rPr>
          <w:lang w:eastAsia="en-US"/>
        </w:rPr>
        <w:t>Mais qu</w:t>
      </w:r>
      <w:r w:rsidR="00A23BF9">
        <w:rPr>
          <w:lang w:eastAsia="en-US"/>
        </w:rPr>
        <w:t>’</w:t>
      </w:r>
      <w:r>
        <w:rPr>
          <w:lang w:eastAsia="en-US"/>
        </w:rPr>
        <w:t>importe cela</w:t>
      </w:r>
      <w:r w:rsidR="00A23BF9">
        <w:rPr>
          <w:lang w:eastAsia="en-US"/>
        </w:rPr>
        <w:t xml:space="preserve"> ?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la salle rouge</w:t>
      </w:r>
      <w:r w:rsidR="00A23BF9">
        <w:rPr>
          <w:lang w:eastAsia="en-US"/>
        </w:rPr>
        <w:t xml:space="preserve">. </w:t>
      </w:r>
      <w:r>
        <w:rPr>
          <w:lang w:eastAsia="en-US"/>
        </w:rPr>
        <w:t>On ne l</w:t>
      </w:r>
      <w:r w:rsidR="00A23BF9">
        <w:rPr>
          <w:lang w:eastAsia="en-US"/>
        </w:rPr>
        <w:t>’</w:t>
      </w:r>
      <w:r>
        <w:rPr>
          <w:lang w:eastAsia="en-US"/>
        </w:rPr>
        <w:t>ouvrait jamais</w:t>
      </w:r>
      <w:r w:rsidR="00A23BF9">
        <w:rPr>
          <w:lang w:eastAsia="en-US"/>
        </w:rPr>
        <w:t xml:space="preserve">. </w:t>
      </w:r>
      <w:r>
        <w:rPr>
          <w:lang w:eastAsia="en-US"/>
        </w:rPr>
        <w:t>À la cuisine et dans les environs</w:t>
      </w:r>
      <w:r w:rsidR="00A23BF9">
        <w:rPr>
          <w:lang w:eastAsia="en-US"/>
        </w:rPr>
        <w:t xml:space="preserve">, </w:t>
      </w:r>
      <w:r>
        <w:rPr>
          <w:lang w:eastAsia="en-US"/>
        </w:rPr>
        <w:t>la salle rouge était l</w:t>
      </w:r>
      <w:r w:rsidR="00A23BF9">
        <w:rPr>
          <w:lang w:eastAsia="en-US"/>
        </w:rPr>
        <w:t>’</w:t>
      </w:r>
      <w:r>
        <w:rPr>
          <w:lang w:eastAsia="en-US"/>
        </w:rPr>
        <w:t>objet d</w:t>
      </w:r>
      <w:r w:rsidR="00A23BF9">
        <w:rPr>
          <w:lang w:eastAsia="en-US"/>
        </w:rPr>
        <w:t>’</w:t>
      </w:r>
      <w:r>
        <w:rPr>
          <w:lang w:eastAsia="en-US"/>
        </w:rPr>
        <w:t>un respect universel</w:t>
      </w:r>
      <w:r w:rsidR="00A23BF9">
        <w:rPr>
          <w:lang w:eastAsia="en-US"/>
        </w:rPr>
        <w:t>.</w:t>
      </w:r>
    </w:p>
    <w:p w14:paraId="3CC29195" w14:textId="036F4E4D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Par les soins intelligents de </w:t>
      </w:r>
      <w:r w:rsidR="00685E2E">
        <w:rPr>
          <w:lang w:eastAsia="en-US"/>
        </w:rPr>
        <w:t>Cousin-et-ami</w:t>
      </w:r>
      <w:r w:rsidR="00A23BF9">
        <w:rPr>
          <w:lang w:eastAsia="en-US"/>
        </w:rPr>
        <w:t xml:space="preserve">, </w:t>
      </w:r>
      <w:r>
        <w:rPr>
          <w:lang w:eastAsia="en-US"/>
        </w:rPr>
        <w:t>la salle rouge avait été préparée</w:t>
      </w:r>
      <w:r w:rsidR="00A23BF9">
        <w:rPr>
          <w:lang w:eastAsia="en-US"/>
        </w:rPr>
        <w:t xml:space="preserve">, </w:t>
      </w:r>
      <w:r>
        <w:rPr>
          <w:lang w:eastAsia="en-US"/>
        </w:rPr>
        <w:t>selon le dernier vœu de Jean-de-la-Mer</w:t>
      </w:r>
      <w:r w:rsidR="00A23BF9">
        <w:rPr>
          <w:lang w:eastAsia="en-US"/>
        </w:rPr>
        <w:t xml:space="preserve">. </w:t>
      </w:r>
      <w:r>
        <w:rPr>
          <w:lang w:eastAsia="en-US"/>
        </w:rPr>
        <w:t>Il y avait au milieu une grande table dressée</w:t>
      </w:r>
      <w:r w:rsidR="00A23BF9">
        <w:rPr>
          <w:lang w:eastAsia="en-US"/>
        </w:rPr>
        <w:t>.</w:t>
      </w:r>
    </w:p>
    <w:p w14:paraId="3824D18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comptait onze couverts</w:t>
      </w:r>
      <w:r w:rsidR="00A23BF9">
        <w:rPr>
          <w:lang w:eastAsia="en-US"/>
        </w:rPr>
        <w:t xml:space="preserve">, </w:t>
      </w:r>
      <w:r>
        <w:rPr>
          <w:lang w:eastAsia="en-US"/>
        </w:rPr>
        <w:t>y compris celui qu</w:t>
      </w:r>
      <w:r w:rsidR="00A23BF9">
        <w:rPr>
          <w:lang w:eastAsia="en-US"/>
        </w:rPr>
        <w:t>’</w:t>
      </w:r>
      <w:r>
        <w:rPr>
          <w:lang w:eastAsia="en-US"/>
        </w:rPr>
        <w:t>on avait placé devant le fauteuil vide de Jean-de-la-Mer</w:t>
      </w:r>
      <w:r w:rsidR="00A23BF9">
        <w:rPr>
          <w:lang w:eastAsia="en-US"/>
        </w:rPr>
        <w:t>.</w:t>
      </w:r>
    </w:p>
    <w:p w14:paraId="00B92C91" w14:textId="1BC6A208" w:rsidR="00A23BF9" w:rsidRDefault="00685E2E" w:rsidP="00A23BF9">
      <w:pPr>
        <w:rPr>
          <w:lang w:eastAsia="en-US"/>
        </w:rPr>
      </w:pPr>
      <w:r>
        <w:rPr>
          <w:lang w:eastAsia="en-US"/>
        </w:rPr>
        <w:t>Cousin-et-ami</w:t>
      </w:r>
      <w:r w:rsidR="00A23BF9">
        <w:rPr>
          <w:lang w:eastAsia="en-US"/>
        </w:rPr>
        <w:t xml:space="preserve">, </w:t>
      </w:r>
      <w:r w:rsidR="00BB5C58">
        <w:rPr>
          <w:lang w:eastAsia="en-US"/>
        </w:rPr>
        <w:t>voulant montrer combien il respectait les volontés du défunt</w:t>
      </w:r>
      <w:r w:rsidR="00A23BF9">
        <w:rPr>
          <w:lang w:eastAsia="en-US"/>
        </w:rPr>
        <w:t xml:space="preserve">, </w:t>
      </w:r>
      <w:r w:rsidR="00BB5C58">
        <w:rPr>
          <w:lang w:eastAsia="en-US"/>
        </w:rPr>
        <w:t>avait fait de ce fauteuil une manière de trône qui s</w:t>
      </w:r>
      <w:r w:rsidR="00A23BF9">
        <w:rPr>
          <w:lang w:eastAsia="en-US"/>
        </w:rPr>
        <w:t>’</w:t>
      </w:r>
      <w:r w:rsidR="00BB5C58">
        <w:rPr>
          <w:lang w:eastAsia="en-US"/>
        </w:rPr>
        <w:t>élevait isolément au centre de la table et s</w:t>
      </w:r>
      <w:r w:rsidR="00A23BF9">
        <w:rPr>
          <w:lang w:eastAsia="en-US"/>
        </w:rPr>
        <w:t>’</w:t>
      </w:r>
      <w:r w:rsidR="00BB5C58">
        <w:rPr>
          <w:lang w:eastAsia="en-US"/>
        </w:rPr>
        <w:t>entourait d</w:t>
      </w:r>
      <w:r w:rsidR="00A23BF9">
        <w:rPr>
          <w:lang w:eastAsia="en-US"/>
        </w:rPr>
        <w:t>’</w:t>
      </w:r>
      <w:r w:rsidR="00BB5C58">
        <w:rPr>
          <w:lang w:eastAsia="en-US"/>
        </w:rPr>
        <w:t>une ample draperie de serge noire</w:t>
      </w:r>
      <w:r w:rsidR="00A23BF9">
        <w:rPr>
          <w:lang w:eastAsia="en-US"/>
        </w:rPr>
        <w:t>.</w:t>
      </w:r>
    </w:p>
    <w:p w14:paraId="2F7D182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Les convives ne pouvaient voir le siège lui-même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bien une sorte de dais</w:t>
      </w:r>
      <w:r w:rsidR="00A23BF9">
        <w:rPr>
          <w:lang w:eastAsia="en-US"/>
        </w:rPr>
        <w:t xml:space="preserve">, </w:t>
      </w:r>
      <w:r>
        <w:rPr>
          <w:lang w:eastAsia="en-US"/>
        </w:rPr>
        <w:t>dont l</w:t>
      </w:r>
      <w:r w:rsidR="00A23BF9">
        <w:rPr>
          <w:lang w:eastAsia="en-US"/>
        </w:rPr>
        <w:t>’</w:t>
      </w:r>
      <w:r>
        <w:rPr>
          <w:lang w:eastAsia="en-US"/>
        </w:rPr>
        <w:t>extérieur</w:t>
      </w:r>
      <w:r w:rsidR="00A23BF9">
        <w:rPr>
          <w:lang w:eastAsia="en-US"/>
        </w:rPr>
        <w:t xml:space="preserve">, </w:t>
      </w:r>
      <w:r>
        <w:rPr>
          <w:lang w:eastAsia="en-US"/>
        </w:rPr>
        <w:t>drapé lugubrement et semé de larmes blanches sur son fond noir</w:t>
      </w:r>
      <w:r w:rsidR="00A23BF9">
        <w:rPr>
          <w:lang w:eastAsia="en-US"/>
        </w:rPr>
        <w:t xml:space="preserve">, </w:t>
      </w:r>
      <w:r>
        <w:rPr>
          <w:lang w:eastAsia="en-US"/>
        </w:rPr>
        <w:t>semblait cacher un cercueil</w:t>
      </w:r>
      <w:r w:rsidR="00A23BF9">
        <w:rPr>
          <w:lang w:eastAsia="en-US"/>
        </w:rPr>
        <w:t>.</w:t>
      </w:r>
    </w:p>
    <w:p w14:paraId="70F53165" w14:textId="2249DF8A" w:rsidR="00A23BF9" w:rsidRDefault="00BB5C58" w:rsidP="00A23BF9">
      <w:pPr>
        <w:rPr>
          <w:lang w:eastAsia="en-US"/>
        </w:rPr>
      </w:pPr>
      <w:r>
        <w:rPr>
          <w:lang w:eastAsia="en-US"/>
        </w:rPr>
        <w:t>Il y avait trois issues à la salle rouge</w:t>
      </w:r>
      <w:r w:rsidR="00A23BF9">
        <w:rPr>
          <w:lang w:eastAsia="en-US"/>
        </w:rPr>
        <w:t xml:space="preserve"> : </w:t>
      </w:r>
      <w:r>
        <w:rPr>
          <w:lang w:eastAsia="en-US"/>
        </w:rPr>
        <w:t>d</w:t>
      </w:r>
      <w:r w:rsidR="00A23BF9">
        <w:rPr>
          <w:lang w:eastAsia="en-US"/>
        </w:rPr>
        <w:t>’</w:t>
      </w:r>
      <w:r>
        <w:rPr>
          <w:lang w:eastAsia="en-US"/>
        </w:rPr>
        <w:t>abord deux maîtresses-portes parallèles donnant l</w:t>
      </w:r>
      <w:r w:rsidR="00A23BF9">
        <w:rPr>
          <w:lang w:eastAsia="en-US"/>
        </w:rPr>
        <w:t>’</w:t>
      </w:r>
      <w:r>
        <w:rPr>
          <w:lang w:eastAsia="en-US"/>
        </w:rPr>
        <w:t>une sur le corridor intérieur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autre dans une pièce inhabitée qui touchait à la chambre de Jean-de-la-Mer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La troisième issue était tout </w:t>
      </w:r>
      <w:r>
        <w:rPr>
          <w:lang w:eastAsia="en-US"/>
        </w:rPr>
        <w:lastRenderedPageBreak/>
        <w:t>simplement un panneau tournant qui s</w:t>
      </w:r>
      <w:r w:rsidR="00A23BF9">
        <w:rPr>
          <w:lang w:eastAsia="en-US"/>
        </w:rPr>
        <w:t>’</w:t>
      </w:r>
      <w:r>
        <w:rPr>
          <w:lang w:eastAsia="en-US"/>
        </w:rPr>
        <w:t>ouvrait derrière le dais funèbre et communiquait</w:t>
      </w:r>
      <w:r w:rsidR="00A23BF9">
        <w:rPr>
          <w:lang w:eastAsia="en-US"/>
        </w:rPr>
        <w:t xml:space="preserve">, </w:t>
      </w:r>
      <w:r>
        <w:rPr>
          <w:lang w:eastAsia="en-US"/>
        </w:rPr>
        <w:t>pour le service</w:t>
      </w:r>
      <w:r w:rsidR="00A23BF9">
        <w:rPr>
          <w:lang w:eastAsia="en-US"/>
        </w:rPr>
        <w:t xml:space="preserve">, </w:t>
      </w:r>
      <w:r>
        <w:rPr>
          <w:lang w:eastAsia="en-US"/>
        </w:rPr>
        <w:t>avec la cuisine</w:t>
      </w:r>
      <w:r w:rsidR="00A23BF9">
        <w:rPr>
          <w:lang w:eastAsia="en-US"/>
        </w:rPr>
        <w:t>.</w:t>
      </w:r>
    </w:p>
    <w:p w14:paraId="61CE67D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Les deux portes principales avaient été soigneusement fermées en dedans à la clef et au verrou</w:t>
      </w:r>
      <w:r w:rsidR="00A23BF9">
        <w:rPr>
          <w:lang w:eastAsia="en-US"/>
        </w:rPr>
        <w:t xml:space="preserve">. </w:t>
      </w:r>
      <w:r>
        <w:rPr>
          <w:lang w:eastAsia="en-US"/>
        </w:rPr>
        <w:t>Mais</w:t>
      </w:r>
      <w:r w:rsidR="00A23BF9">
        <w:rPr>
          <w:lang w:eastAsia="en-US"/>
        </w:rPr>
        <w:t xml:space="preserve">, </w:t>
      </w:r>
      <w:r>
        <w:rPr>
          <w:lang w:eastAsia="en-US"/>
        </w:rPr>
        <w:t>en l</w:t>
      </w:r>
      <w:r w:rsidR="00A23BF9">
        <w:rPr>
          <w:lang w:eastAsia="en-US"/>
        </w:rPr>
        <w:t>’</w:t>
      </w:r>
      <w:r>
        <w:rPr>
          <w:lang w:eastAsia="en-US"/>
        </w:rPr>
        <w:t>absence de Lucien et de Fargeau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seuls étaient de la maison</w:t>
      </w:r>
      <w:r w:rsidR="00A23BF9">
        <w:rPr>
          <w:lang w:eastAsia="en-US"/>
        </w:rPr>
        <w:t xml:space="preserve">, </w:t>
      </w:r>
      <w:r>
        <w:rPr>
          <w:lang w:eastAsia="en-US"/>
        </w:rPr>
        <w:t>personne</w:t>
      </w:r>
      <w:r w:rsidR="00A23BF9">
        <w:rPr>
          <w:lang w:eastAsia="en-US"/>
        </w:rPr>
        <w:t xml:space="preserve">, </w:t>
      </w:r>
      <w:r>
        <w:rPr>
          <w:lang w:eastAsia="en-US"/>
        </w:rPr>
        <w:t>parmi les convives</w:t>
      </w:r>
      <w:r w:rsidR="00A23BF9">
        <w:rPr>
          <w:lang w:eastAsia="en-US"/>
        </w:rPr>
        <w:t xml:space="preserve">, </w:t>
      </w:r>
      <w:r>
        <w:rPr>
          <w:lang w:eastAsia="en-US"/>
        </w:rPr>
        <w:t>ne soupçonnait l</w:t>
      </w:r>
      <w:r w:rsidR="00A23BF9">
        <w:rPr>
          <w:lang w:eastAsia="en-US"/>
        </w:rPr>
        <w:t>’</w:t>
      </w:r>
      <w:r>
        <w:rPr>
          <w:lang w:eastAsia="en-US"/>
        </w:rPr>
        <w:t>existence de la troisième</w:t>
      </w:r>
      <w:r w:rsidR="00A23BF9">
        <w:rPr>
          <w:lang w:eastAsia="en-US"/>
        </w:rPr>
        <w:t>.</w:t>
      </w:r>
    </w:p>
    <w:p w14:paraId="4BD54EB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 vint</w:t>
      </w:r>
      <w:r w:rsidR="00A23BF9">
        <w:rPr>
          <w:lang w:eastAsia="en-US"/>
        </w:rPr>
        <w:t xml:space="preserve">, </w:t>
      </w:r>
      <w:r>
        <w:rPr>
          <w:lang w:eastAsia="en-US"/>
        </w:rPr>
        <w:t>à la vérité</w:t>
      </w:r>
      <w:r w:rsidR="00A23BF9">
        <w:rPr>
          <w:lang w:eastAsia="en-US"/>
        </w:rPr>
        <w:t xml:space="preserve">, </w:t>
      </w:r>
      <w:r>
        <w:rPr>
          <w:lang w:eastAsia="en-US"/>
        </w:rPr>
        <w:t>bien avant le commencement du repas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il était préoccupé à faire pitié</w:t>
      </w:r>
      <w:r w:rsidR="00A23BF9">
        <w:rPr>
          <w:lang w:eastAsia="en-US"/>
        </w:rPr>
        <w:t xml:space="preserve">, </w:t>
      </w:r>
      <w:r>
        <w:rPr>
          <w:lang w:eastAsia="en-US"/>
        </w:rPr>
        <w:t>ce pauvre Fargeau</w:t>
      </w:r>
      <w:r w:rsidR="00A23BF9">
        <w:rPr>
          <w:lang w:eastAsia="en-US"/>
        </w:rPr>
        <w:t xml:space="preserve"> ! </w:t>
      </w:r>
      <w:r>
        <w:rPr>
          <w:lang w:eastAsia="en-US"/>
        </w:rPr>
        <w:t>Quand on vient de perdre un oncle et de découvrir dix cohéritiers inattendus</w:t>
      </w:r>
      <w:r w:rsidR="00A23BF9">
        <w:rPr>
          <w:lang w:eastAsia="en-US"/>
        </w:rPr>
        <w:t xml:space="preserve">, </w:t>
      </w:r>
      <w:r>
        <w:rPr>
          <w:lang w:eastAsia="en-US"/>
        </w:rPr>
        <w:t>allez donc songer à fermer une porte</w:t>
      </w:r>
      <w:r w:rsidR="00A23BF9">
        <w:rPr>
          <w:lang w:eastAsia="en-US"/>
        </w:rPr>
        <w:t> !</w:t>
      </w:r>
    </w:p>
    <w:p w14:paraId="0DE02D7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D</w:t>
      </w:r>
      <w:r w:rsidR="00A23BF9">
        <w:rPr>
          <w:lang w:eastAsia="en-US"/>
        </w:rPr>
        <w:t>’</w:t>
      </w:r>
      <w:r>
        <w:rPr>
          <w:lang w:eastAsia="en-US"/>
        </w:rPr>
        <w:t>ailleurs</w:t>
      </w:r>
      <w:r w:rsidR="00A23BF9">
        <w:rPr>
          <w:lang w:eastAsia="en-US"/>
        </w:rPr>
        <w:t xml:space="preserve">, </w:t>
      </w:r>
      <w:r>
        <w:rPr>
          <w:lang w:eastAsia="en-US"/>
        </w:rPr>
        <w:t>il n</w:t>
      </w:r>
      <w:r w:rsidR="00A23BF9">
        <w:rPr>
          <w:lang w:eastAsia="en-US"/>
        </w:rPr>
        <w:t>’</w:t>
      </w:r>
      <w:r>
        <w:rPr>
          <w:lang w:eastAsia="en-US"/>
        </w:rPr>
        <w:t>y avait pas de danger</w:t>
      </w:r>
      <w:r w:rsidR="00A23BF9">
        <w:rPr>
          <w:lang w:eastAsia="en-US"/>
        </w:rPr>
        <w:t xml:space="preserve">. </w:t>
      </w:r>
      <w:r>
        <w:rPr>
          <w:lang w:eastAsia="en-US"/>
        </w:rPr>
        <w:t>Pour un empire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bonnes gens de la veillée ne se seraient pas approchés</w:t>
      </w:r>
      <w:r w:rsidR="00A23BF9">
        <w:rPr>
          <w:lang w:eastAsia="en-US"/>
        </w:rPr>
        <w:t xml:space="preserve">, </w:t>
      </w:r>
      <w:r>
        <w:rPr>
          <w:lang w:eastAsia="en-US"/>
        </w:rPr>
        <w:t>cette nuit</w:t>
      </w:r>
      <w:r w:rsidR="00A23BF9">
        <w:rPr>
          <w:lang w:eastAsia="en-US"/>
        </w:rPr>
        <w:t xml:space="preserve">, </w:t>
      </w:r>
      <w:r>
        <w:rPr>
          <w:lang w:eastAsia="en-US"/>
        </w:rPr>
        <w:t>de la salle rouge</w:t>
      </w:r>
      <w:r w:rsidR="00A23BF9">
        <w:rPr>
          <w:lang w:eastAsia="en-US"/>
        </w:rPr>
        <w:t>.</w:t>
      </w:r>
    </w:p>
    <w:p w14:paraId="23818A08" w14:textId="46806A77" w:rsidR="00A23BF9" w:rsidRDefault="00BB5C58" w:rsidP="00A23BF9">
      <w:pPr>
        <w:rPr>
          <w:lang w:eastAsia="en-US"/>
        </w:rPr>
      </w:pPr>
      <w:r>
        <w:rPr>
          <w:lang w:eastAsia="en-US"/>
        </w:rPr>
        <w:t>Vers huit heures du soir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les hôtes du château du </w:t>
      </w:r>
      <w:proofErr w:type="spellStart"/>
      <w:r>
        <w:rPr>
          <w:lang w:eastAsia="en-US"/>
        </w:rPr>
        <w:t>Ceuil</w:t>
      </w:r>
      <w:proofErr w:type="spellEnd"/>
      <w:r>
        <w:rPr>
          <w:lang w:eastAsia="en-US"/>
        </w:rPr>
        <w:t xml:space="preserve"> s</w:t>
      </w:r>
      <w:r w:rsidR="00A23BF9">
        <w:rPr>
          <w:lang w:eastAsia="en-US"/>
        </w:rPr>
        <w:t>’</w:t>
      </w:r>
      <w:r>
        <w:rPr>
          <w:lang w:eastAsia="en-US"/>
        </w:rPr>
        <w:t>étaient réunis dans le lieu officiel du banquet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Romblon père et fils</w:t>
      </w:r>
      <w:r w:rsidR="00A23BF9">
        <w:rPr>
          <w:lang w:eastAsia="en-US"/>
        </w:rPr>
        <w:t xml:space="preserve">, </w:t>
      </w:r>
      <w:r>
        <w:rPr>
          <w:lang w:eastAsia="en-US"/>
        </w:rPr>
        <w:t>exclus par leur position de non-héritiers</w:t>
      </w:r>
      <w:r w:rsidR="00A23BF9">
        <w:rPr>
          <w:lang w:eastAsia="en-US"/>
        </w:rPr>
        <w:t xml:space="preserve">, </w:t>
      </w:r>
      <w:r>
        <w:rPr>
          <w:lang w:eastAsia="en-US"/>
        </w:rPr>
        <w:t>s</w:t>
      </w:r>
      <w:r w:rsidR="00A23BF9">
        <w:rPr>
          <w:lang w:eastAsia="en-US"/>
        </w:rPr>
        <w:t>’</w:t>
      </w:r>
      <w:r>
        <w:rPr>
          <w:lang w:eastAsia="en-US"/>
        </w:rPr>
        <w:t>étaient retirés dans leurs chambres où un souper honorable leur avait été servi</w:t>
      </w:r>
      <w:r w:rsidR="00A23BF9">
        <w:rPr>
          <w:lang w:eastAsia="en-US"/>
        </w:rPr>
        <w:t>.</w:t>
      </w:r>
    </w:p>
    <w:p w14:paraId="7933E5A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Car tout le monde tenait à ménager les deux Romblon</w:t>
      </w:r>
      <w:r w:rsidR="00A23BF9">
        <w:rPr>
          <w:lang w:eastAsia="en-US"/>
        </w:rPr>
        <w:t xml:space="preserve">, </w:t>
      </w:r>
      <w:r>
        <w:rPr>
          <w:lang w:eastAsia="en-US"/>
        </w:rPr>
        <w:t>dont les mérites positifs ne seront bientôt plus un mystère pour le lecteur</w:t>
      </w:r>
      <w:r w:rsidR="00A23BF9">
        <w:rPr>
          <w:lang w:eastAsia="en-US"/>
        </w:rPr>
        <w:t>.</w:t>
      </w:r>
    </w:p>
    <w:p w14:paraId="6BD5BB4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Les convives rassemblés à ce premier moment étaient au nombre de sept</w:t>
      </w:r>
      <w:r w:rsidR="00A23BF9">
        <w:rPr>
          <w:lang w:eastAsia="en-US"/>
        </w:rPr>
        <w:t>.</w:t>
      </w:r>
    </w:p>
    <w:p w14:paraId="5A426B00" w14:textId="53650F8E" w:rsidR="00A23BF9" w:rsidRDefault="00BB5C58" w:rsidP="00A23BF9">
      <w:pPr>
        <w:rPr>
          <w:lang w:eastAsia="en-US"/>
        </w:rPr>
      </w:pPr>
      <w:r>
        <w:rPr>
          <w:lang w:eastAsia="en-US"/>
        </w:rPr>
        <w:t>Ils se placèrent comme ils voulaient autour de la table</w:t>
      </w:r>
      <w:r w:rsidR="00A23BF9">
        <w:rPr>
          <w:lang w:eastAsia="en-US"/>
        </w:rPr>
        <w:t xml:space="preserve"> ; </w:t>
      </w:r>
      <w:r>
        <w:rPr>
          <w:lang w:eastAsia="en-US"/>
        </w:rPr>
        <w:t xml:space="preserve">mais </w:t>
      </w:r>
      <w:r w:rsidR="00A23BF9">
        <w:rPr>
          <w:lang w:eastAsia="en-US"/>
        </w:rPr>
        <w:t>M. </w:t>
      </w:r>
      <w:r>
        <w:rPr>
          <w:lang w:eastAsia="en-US"/>
        </w:rPr>
        <w:t>Fargeau ayant essayé de s</w:t>
      </w:r>
      <w:r w:rsidR="00A23BF9">
        <w:rPr>
          <w:lang w:eastAsia="en-US"/>
        </w:rPr>
        <w:t>’</w:t>
      </w:r>
      <w:r>
        <w:rPr>
          <w:lang w:eastAsia="en-US"/>
        </w:rPr>
        <w:t>asseoir au centre</w:t>
      </w:r>
      <w:r w:rsidR="00A23BF9">
        <w:rPr>
          <w:lang w:eastAsia="en-US"/>
        </w:rPr>
        <w:t xml:space="preserve">, </w:t>
      </w:r>
      <w:r>
        <w:rPr>
          <w:lang w:eastAsia="en-US"/>
        </w:rPr>
        <w:t>vis-à-vis du fauteuil voilé de noir</w:t>
      </w:r>
      <w:r w:rsidR="00A23BF9">
        <w:rPr>
          <w:lang w:eastAsia="en-US"/>
        </w:rPr>
        <w:t xml:space="preserve">, </w:t>
      </w:r>
      <w:r w:rsidR="00685E2E">
        <w:rPr>
          <w:lang w:eastAsia="en-US"/>
        </w:rPr>
        <w:t>Cousin-et-ami</w:t>
      </w:r>
      <w:r>
        <w:rPr>
          <w:lang w:eastAsia="en-US"/>
        </w:rPr>
        <w:t xml:space="preserve"> l</w:t>
      </w:r>
      <w:r w:rsidR="00A23BF9">
        <w:rPr>
          <w:lang w:eastAsia="en-US"/>
        </w:rPr>
        <w:t>’</w:t>
      </w:r>
      <w:r>
        <w:rPr>
          <w:lang w:eastAsia="en-US"/>
        </w:rPr>
        <w:t>écarta poliment et prit lui-même cette place en quelque sorte présidentielle</w:t>
      </w:r>
      <w:r w:rsidR="00A23BF9">
        <w:rPr>
          <w:lang w:eastAsia="en-US"/>
        </w:rPr>
        <w:t>.</w:t>
      </w:r>
    </w:p>
    <w:p w14:paraId="166BE821" w14:textId="5064794B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Oh</w:t>
      </w:r>
      <w:r w:rsidR="00A23BF9">
        <w:rPr>
          <w:lang w:eastAsia="en-US"/>
        </w:rPr>
        <w:t xml:space="preserve"> ! </w:t>
      </w:r>
      <w:r>
        <w:rPr>
          <w:lang w:eastAsia="en-US"/>
        </w:rPr>
        <w:t>vous ne connaissez pas ces natures d</w:t>
      </w:r>
      <w:r w:rsidR="00A23BF9">
        <w:rPr>
          <w:lang w:eastAsia="en-US"/>
        </w:rPr>
        <w:t>’</w:t>
      </w:r>
      <w:r>
        <w:rPr>
          <w:lang w:eastAsia="en-US"/>
        </w:rPr>
        <w:t>héritier</w:t>
      </w:r>
      <w:r w:rsidR="00A23BF9">
        <w:rPr>
          <w:lang w:eastAsia="en-US"/>
        </w:rPr>
        <w:t xml:space="preserve">. </w:t>
      </w:r>
      <w:r>
        <w:rPr>
          <w:lang w:eastAsia="en-US"/>
        </w:rPr>
        <w:t xml:space="preserve">Un </w:t>
      </w:r>
      <w:r w:rsidR="00685E2E">
        <w:rPr>
          <w:lang w:eastAsia="en-US"/>
        </w:rPr>
        <w:t>Cousin-et-ami</w:t>
      </w:r>
      <w:r>
        <w:rPr>
          <w:lang w:eastAsia="en-US"/>
        </w:rPr>
        <w:t xml:space="preserve"> qui a testament en poche devient féroce ou sublime</w:t>
      </w:r>
      <w:r w:rsidR="00A23BF9">
        <w:rPr>
          <w:lang w:eastAsia="en-US"/>
        </w:rPr>
        <w:t xml:space="preserve">, </w:t>
      </w:r>
      <w:r>
        <w:rPr>
          <w:lang w:eastAsia="en-US"/>
        </w:rPr>
        <w:t>suivant que les circonstances l</w:t>
      </w:r>
      <w:r w:rsidR="00A23BF9">
        <w:rPr>
          <w:lang w:eastAsia="en-US"/>
        </w:rPr>
        <w:t>’</w:t>
      </w:r>
      <w:r>
        <w:rPr>
          <w:lang w:eastAsia="en-US"/>
        </w:rPr>
        <w:t>exigent</w:t>
      </w:r>
      <w:r w:rsidR="00A23BF9">
        <w:rPr>
          <w:lang w:eastAsia="en-US"/>
        </w:rPr>
        <w:t>.</w:t>
      </w:r>
    </w:p>
    <w:p w14:paraId="6BBC034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 qui</w:t>
      </w:r>
      <w:r w:rsidR="00A23BF9">
        <w:rPr>
          <w:lang w:eastAsia="en-US"/>
        </w:rPr>
        <w:t xml:space="preserve">, </w:t>
      </w:r>
      <w:r>
        <w:rPr>
          <w:lang w:eastAsia="en-US"/>
        </w:rPr>
        <w:t>la veille encore</w:t>
      </w:r>
      <w:r w:rsidR="00A23BF9">
        <w:rPr>
          <w:lang w:eastAsia="en-US"/>
        </w:rPr>
        <w:t xml:space="preserve">, </w:t>
      </w:r>
      <w:r>
        <w:rPr>
          <w:lang w:eastAsia="en-US"/>
        </w:rPr>
        <w:t>était aux trois quarts le maître de la maison</w:t>
      </w:r>
      <w:r w:rsidR="00A23BF9">
        <w:rPr>
          <w:lang w:eastAsia="en-US"/>
        </w:rPr>
        <w:t xml:space="preserve">, </w:t>
      </w:r>
      <w:r>
        <w:rPr>
          <w:lang w:eastAsia="en-US"/>
        </w:rPr>
        <w:t>Fargeau qui était soutenu par Besnard</w:t>
      </w:r>
      <w:r w:rsidR="00A23BF9">
        <w:rPr>
          <w:lang w:eastAsia="en-US"/>
        </w:rPr>
        <w:t xml:space="preserve">, </w:t>
      </w:r>
      <w:r>
        <w:rPr>
          <w:lang w:eastAsia="en-US"/>
        </w:rPr>
        <w:t>par Morin</w:t>
      </w:r>
      <w:r w:rsidR="00A23BF9">
        <w:rPr>
          <w:lang w:eastAsia="en-US"/>
        </w:rPr>
        <w:t xml:space="preserve">, </w:t>
      </w:r>
      <w:r>
        <w:rPr>
          <w:lang w:eastAsia="en-US"/>
        </w:rPr>
        <w:t>par les Romblon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Fargeau qui avait assurément beaucoup plus de science que </w:t>
      </w:r>
      <w:proofErr w:type="spellStart"/>
      <w:r>
        <w:rPr>
          <w:lang w:eastAsia="en-US"/>
        </w:rPr>
        <w:t>Maudreuil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plus d</w:t>
      </w:r>
      <w:r w:rsidR="00A23BF9">
        <w:rPr>
          <w:lang w:eastAsia="en-US"/>
        </w:rPr>
        <w:t>’</w:t>
      </w:r>
      <w:r>
        <w:rPr>
          <w:lang w:eastAsia="en-US"/>
        </w:rPr>
        <w:t>intelligence et surtout plus de perfidie</w:t>
      </w:r>
      <w:r w:rsidR="00A23BF9">
        <w:rPr>
          <w:lang w:eastAsia="en-US"/>
        </w:rPr>
        <w:t xml:space="preserve">, </w:t>
      </w:r>
      <w:r>
        <w:rPr>
          <w:lang w:eastAsia="en-US"/>
        </w:rPr>
        <w:t>Fargeau ne pesait pas une once en ce moment</w:t>
      </w:r>
      <w:r w:rsidR="00A23BF9">
        <w:rPr>
          <w:lang w:eastAsia="en-US"/>
        </w:rPr>
        <w:t>.</w:t>
      </w:r>
    </w:p>
    <w:p w14:paraId="7E8FB1B9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Maudreuil</w:t>
      </w:r>
      <w:proofErr w:type="spellEnd"/>
      <w:r>
        <w:rPr>
          <w:lang w:eastAsia="en-US"/>
        </w:rPr>
        <w:t xml:space="preserve"> le traitait par-dessous la jambe</w:t>
      </w:r>
      <w:r w:rsidR="00A23BF9">
        <w:rPr>
          <w:lang w:eastAsia="en-US"/>
        </w:rPr>
        <w:t>.</w:t>
      </w:r>
    </w:p>
    <w:p w14:paraId="0904CEA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Avec son papier timbré de vingt-cinq sous dans sa poche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Maudreuil</w:t>
      </w:r>
      <w:proofErr w:type="spellEnd"/>
      <w:r>
        <w:rPr>
          <w:lang w:eastAsia="en-US"/>
        </w:rPr>
        <w:t xml:space="preserve"> eût vaincu Napoléon</w:t>
      </w:r>
      <w:r w:rsidR="00A23BF9">
        <w:rPr>
          <w:lang w:eastAsia="en-US"/>
        </w:rPr>
        <w:t xml:space="preserve">, </w:t>
      </w:r>
      <w:r>
        <w:rPr>
          <w:lang w:eastAsia="en-US"/>
        </w:rPr>
        <w:t>roué Talleyrand</w:t>
      </w:r>
      <w:r w:rsidR="00A23BF9">
        <w:rPr>
          <w:lang w:eastAsia="en-US"/>
        </w:rPr>
        <w:t xml:space="preserve">, </w:t>
      </w:r>
      <w:r>
        <w:rPr>
          <w:lang w:eastAsia="en-US"/>
        </w:rPr>
        <w:t>que sais-je</w:t>
      </w:r>
      <w:r w:rsidR="00A23BF9">
        <w:rPr>
          <w:lang w:eastAsia="en-US"/>
        </w:rPr>
        <w:t xml:space="preserve"> ! </w:t>
      </w:r>
      <w:r>
        <w:rPr>
          <w:lang w:eastAsia="en-US"/>
        </w:rPr>
        <w:t>Il ne touchait plus terre</w:t>
      </w:r>
      <w:r w:rsidR="00A23BF9">
        <w:rPr>
          <w:lang w:eastAsia="en-US"/>
        </w:rPr>
        <w:t xml:space="preserve">. </w:t>
      </w:r>
      <w:r>
        <w:rPr>
          <w:lang w:eastAsia="en-US"/>
        </w:rPr>
        <w:t>Il eût fait parler Menand jeune</w:t>
      </w:r>
      <w:r w:rsidR="00A23BF9">
        <w:rPr>
          <w:lang w:eastAsia="en-US"/>
        </w:rPr>
        <w:t>.</w:t>
      </w:r>
    </w:p>
    <w:p w14:paraId="60257C51" w14:textId="19C5D5EB" w:rsidR="00A23BF9" w:rsidRDefault="00685E2E" w:rsidP="00A23BF9">
      <w:pPr>
        <w:rPr>
          <w:lang w:eastAsia="en-US"/>
        </w:rPr>
      </w:pPr>
      <w:r>
        <w:rPr>
          <w:lang w:eastAsia="en-US"/>
        </w:rPr>
        <w:t>Cousin-et-ami</w:t>
      </w:r>
      <w:r w:rsidR="00BB5C58">
        <w:rPr>
          <w:lang w:eastAsia="en-US"/>
        </w:rPr>
        <w:t xml:space="preserve"> se plaça</w:t>
      </w:r>
      <w:r w:rsidR="00A23BF9">
        <w:rPr>
          <w:lang w:eastAsia="en-US"/>
        </w:rPr>
        <w:t xml:space="preserve">, </w:t>
      </w:r>
      <w:r w:rsidR="00BB5C58">
        <w:rPr>
          <w:lang w:eastAsia="en-US"/>
        </w:rPr>
        <w:t>comme nous avons dû le relater</w:t>
      </w:r>
      <w:r w:rsidR="00A23BF9">
        <w:rPr>
          <w:lang w:eastAsia="en-US"/>
        </w:rPr>
        <w:t xml:space="preserve">, </w:t>
      </w:r>
      <w:r w:rsidR="00BB5C58">
        <w:rPr>
          <w:lang w:eastAsia="en-US"/>
        </w:rPr>
        <w:t>au centre de la table</w:t>
      </w:r>
      <w:r w:rsidR="00A23BF9">
        <w:rPr>
          <w:lang w:eastAsia="en-US"/>
        </w:rPr>
        <w:t xml:space="preserve">. </w:t>
      </w:r>
      <w:r w:rsidR="00BB5C58">
        <w:rPr>
          <w:lang w:eastAsia="en-US"/>
        </w:rPr>
        <w:t>À sa gauche</w:t>
      </w:r>
      <w:r w:rsidR="00A23BF9">
        <w:rPr>
          <w:lang w:eastAsia="en-US"/>
        </w:rPr>
        <w:t xml:space="preserve">, </w:t>
      </w:r>
      <w:r w:rsidR="00BB5C58">
        <w:rPr>
          <w:lang w:eastAsia="en-US"/>
        </w:rPr>
        <w:t>Menand jeune s</w:t>
      </w:r>
      <w:r w:rsidR="00A23BF9">
        <w:rPr>
          <w:lang w:eastAsia="en-US"/>
        </w:rPr>
        <w:t>’</w:t>
      </w:r>
      <w:r w:rsidR="00BB5C58">
        <w:rPr>
          <w:lang w:eastAsia="en-US"/>
        </w:rPr>
        <w:t>assit</w:t>
      </w:r>
      <w:r w:rsidR="00A23BF9">
        <w:rPr>
          <w:lang w:eastAsia="en-US"/>
        </w:rPr>
        <w:t xml:space="preserve">. </w:t>
      </w:r>
      <w:r w:rsidR="00BB5C58">
        <w:rPr>
          <w:lang w:eastAsia="en-US"/>
        </w:rPr>
        <w:t xml:space="preserve">Ce fut le vieux </w:t>
      </w:r>
      <w:proofErr w:type="spellStart"/>
      <w:r w:rsidR="00BB5C58">
        <w:rPr>
          <w:lang w:eastAsia="en-US"/>
        </w:rPr>
        <w:t>Houël</w:t>
      </w:r>
      <w:proofErr w:type="spellEnd"/>
      <w:r w:rsidR="00BB5C58">
        <w:rPr>
          <w:lang w:eastAsia="en-US"/>
        </w:rPr>
        <w:t xml:space="preserve"> qui prit place à sa droite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 w:rsidR="00BB5C58">
        <w:rPr>
          <w:lang w:eastAsia="en-US"/>
        </w:rPr>
        <w:t>Morin</w:t>
      </w:r>
      <w:r w:rsidR="00A23BF9">
        <w:rPr>
          <w:lang w:eastAsia="en-US"/>
        </w:rPr>
        <w:t xml:space="preserve">, </w:t>
      </w:r>
      <w:r w:rsidR="00BB5C58">
        <w:rPr>
          <w:lang w:eastAsia="en-US"/>
        </w:rPr>
        <w:t>Fargeau et Besnard formèrent un groupe au bout de la table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 w:rsidR="00BB5C58">
        <w:rPr>
          <w:lang w:eastAsia="en-US"/>
        </w:rPr>
        <w:t xml:space="preserve">Le jeune </w:t>
      </w:r>
      <w:r w:rsidR="00A23BF9">
        <w:rPr>
          <w:lang w:eastAsia="en-US"/>
        </w:rPr>
        <w:t>M. de </w:t>
      </w:r>
      <w:proofErr w:type="spellStart"/>
      <w:r w:rsidR="00BB5C58">
        <w:rPr>
          <w:lang w:eastAsia="en-US"/>
        </w:rPr>
        <w:t>Guérineul</w:t>
      </w:r>
      <w:proofErr w:type="spellEnd"/>
      <w:r w:rsidR="00BB5C58">
        <w:rPr>
          <w:lang w:eastAsia="en-US"/>
        </w:rPr>
        <w:t xml:space="preserve"> qui ne faisait partie d</w:t>
      </w:r>
      <w:r w:rsidR="00A23BF9">
        <w:rPr>
          <w:lang w:eastAsia="en-US"/>
        </w:rPr>
        <w:t>’</w:t>
      </w:r>
      <w:r w:rsidR="00BB5C58">
        <w:rPr>
          <w:lang w:eastAsia="en-US"/>
        </w:rPr>
        <w:t>aucune coterie choisit un bon endroit</w:t>
      </w:r>
      <w:r w:rsidR="00A23BF9">
        <w:rPr>
          <w:lang w:eastAsia="en-US"/>
        </w:rPr>
        <w:t xml:space="preserve">, </w:t>
      </w:r>
      <w:r w:rsidR="00BB5C58">
        <w:rPr>
          <w:lang w:eastAsia="en-US"/>
        </w:rPr>
        <w:t>un endroit où il y avait un pâté froid</w:t>
      </w:r>
      <w:r w:rsidR="00A23BF9">
        <w:rPr>
          <w:lang w:eastAsia="en-US"/>
        </w:rPr>
        <w:t xml:space="preserve">, </w:t>
      </w:r>
      <w:r w:rsidR="00BB5C58">
        <w:rPr>
          <w:lang w:eastAsia="en-US"/>
        </w:rPr>
        <w:t>du vin et du rhum</w:t>
      </w:r>
      <w:r w:rsidR="00A23BF9">
        <w:rPr>
          <w:lang w:eastAsia="en-US"/>
        </w:rPr>
        <w:t xml:space="preserve">, </w:t>
      </w:r>
      <w:r w:rsidR="00BB5C58">
        <w:rPr>
          <w:lang w:eastAsia="en-US"/>
        </w:rPr>
        <w:t>et il s</w:t>
      </w:r>
      <w:r w:rsidR="00A23BF9">
        <w:rPr>
          <w:lang w:eastAsia="en-US"/>
        </w:rPr>
        <w:t>’</w:t>
      </w:r>
      <w:r w:rsidR="00BB5C58">
        <w:rPr>
          <w:lang w:eastAsia="en-US"/>
        </w:rPr>
        <w:t>y planta</w:t>
      </w:r>
      <w:r w:rsidR="00A23BF9">
        <w:rPr>
          <w:lang w:eastAsia="en-US"/>
        </w:rPr>
        <w:t>.</w:t>
      </w:r>
    </w:p>
    <w:p w14:paraId="57D59A5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Les autres places restèrent vides</w:t>
      </w:r>
      <w:r w:rsidR="00A23BF9">
        <w:rPr>
          <w:lang w:eastAsia="en-US"/>
        </w:rPr>
        <w:t>.</w:t>
      </w:r>
    </w:p>
    <w:p w14:paraId="332D2E6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Elles attendaient Lucien et trois autres héritiers que nous aurons occasion de connaître</w:t>
      </w:r>
      <w:r w:rsidR="00A23BF9">
        <w:rPr>
          <w:lang w:eastAsia="en-US"/>
        </w:rPr>
        <w:t>.</w:t>
      </w:r>
    </w:p>
    <w:p w14:paraId="0A75DE83" w14:textId="157B9DC3" w:rsidR="00A23BF9" w:rsidRDefault="00BB5C58" w:rsidP="00A23BF9">
      <w:pPr>
        <w:rPr>
          <w:lang w:eastAsia="en-US"/>
        </w:rPr>
      </w:pPr>
      <w:r>
        <w:rPr>
          <w:lang w:eastAsia="en-US"/>
        </w:rPr>
        <w:t>Nous devons en faire l</w:t>
      </w:r>
      <w:r w:rsidR="00A23BF9">
        <w:rPr>
          <w:lang w:eastAsia="en-US"/>
        </w:rPr>
        <w:t>’</w:t>
      </w:r>
      <w:r>
        <w:rPr>
          <w:lang w:eastAsia="en-US"/>
        </w:rPr>
        <w:t>aveu</w:t>
      </w:r>
      <w:r w:rsidR="00A23BF9">
        <w:rPr>
          <w:lang w:eastAsia="en-US"/>
        </w:rPr>
        <w:t xml:space="preserve">. </w:t>
      </w:r>
      <w:r>
        <w:rPr>
          <w:lang w:eastAsia="en-US"/>
        </w:rPr>
        <w:t xml:space="preserve">Excepté </w:t>
      </w:r>
      <w:r w:rsidR="00A23BF9">
        <w:rPr>
          <w:lang w:eastAsia="en-US"/>
        </w:rPr>
        <w:t>M. </w:t>
      </w:r>
      <w:r>
        <w:rPr>
          <w:lang w:eastAsia="en-US"/>
        </w:rPr>
        <w:t>Fargeau qui enrageait dans la perfection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autres convives s</w:t>
      </w:r>
      <w:r w:rsidR="00A23BF9">
        <w:rPr>
          <w:lang w:eastAsia="en-US"/>
        </w:rPr>
        <w:t>’</w:t>
      </w:r>
      <w:r>
        <w:rPr>
          <w:lang w:eastAsia="en-US"/>
        </w:rPr>
        <w:t>efforçaient en vain de paraître tristes</w:t>
      </w:r>
      <w:r w:rsidR="00A23BF9">
        <w:rPr>
          <w:lang w:eastAsia="en-US"/>
        </w:rPr>
        <w:t xml:space="preserve">. </w:t>
      </w:r>
      <w:r>
        <w:rPr>
          <w:lang w:eastAsia="en-US"/>
        </w:rPr>
        <w:t>Malgré l</w:t>
      </w:r>
      <w:r w:rsidR="00A23BF9">
        <w:rPr>
          <w:lang w:eastAsia="en-US"/>
        </w:rPr>
        <w:t>’</w:t>
      </w:r>
      <w:r>
        <w:rPr>
          <w:lang w:eastAsia="en-US"/>
        </w:rPr>
        <w:t>aspect sinistre de cette vieille salle qui sentait atrocement le renfermé</w:t>
      </w:r>
      <w:r w:rsidR="00A23BF9">
        <w:rPr>
          <w:lang w:eastAsia="en-US"/>
        </w:rPr>
        <w:t xml:space="preserve">, </w:t>
      </w:r>
      <w:r>
        <w:rPr>
          <w:lang w:eastAsia="en-US"/>
        </w:rPr>
        <w:t>chacun avait l</w:t>
      </w:r>
      <w:r w:rsidR="00A23BF9">
        <w:rPr>
          <w:lang w:eastAsia="en-US"/>
        </w:rPr>
        <w:t>’</w:t>
      </w:r>
      <w:r>
        <w:rPr>
          <w:lang w:eastAsia="en-US"/>
        </w:rPr>
        <w:t>air gaillard</w:t>
      </w:r>
      <w:r w:rsidR="00A23BF9">
        <w:rPr>
          <w:lang w:eastAsia="en-US"/>
        </w:rPr>
        <w:t xml:space="preserve">, </w:t>
      </w:r>
      <w:r>
        <w:rPr>
          <w:lang w:eastAsia="en-US"/>
        </w:rPr>
        <w:t>et il y avait un fond d</w:t>
      </w:r>
      <w:r w:rsidR="00A23BF9">
        <w:rPr>
          <w:lang w:eastAsia="en-US"/>
        </w:rPr>
        <w:t>’</w:t>
      </w:r>
      <w:r>
        <w:rPr>
          <w:lang w:eastAsia="en-US"/>
        </w:rPr>
        <w:t>aimable gaîté sur toutes les physionomies</w:t>
      </w:r>
      <w:r w:rsidR="00A23BF9">
        <w:rPr>
          <w:lang w:eastAsia="en-US"/>
        </w:rPr>
        <w:t>.</w:t>
      </w:r>
    </w:p>
    <w:p w14:paraId="2087253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Dans les premiers instants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la chambre mortuaire était à quelques pas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on entendait assez distinctement la voix du curé de </w:t>
      </w:r>
      <w:proofErr w:type="spellStart"/>
      <w:r>
        <w:rPr>
          <w:lang w:eastAsia="en-US"/>
        </w:rPr>
        <w:t>Vesvron</w:t>
      </w:r>
      <w:proofErr w:type="spellEnd"/>
      <w:r>
        <w:rPr>
          <w:lang w:eastAsia="en-US"/>
        </w:rPr>
        <w:t xml:space="preserve"> qui récitait les litanies funèbres</w:t>
      </w:r>
      <w:r w:rsidR="00A23BF9">
        <w:rPr>
          <w:lang w:eastAsia="en-US"/>
        </w:rPr>
        <w:t xml:space="preserve">. </w:t>
      </w:r>
      <w:r>
        <w:rPr>
          <w:lang w:eastAsia="en-US"/>
        </w:rPr>
        <w:t>À la longue</w:t>
      </w:r>
      <w:r w:rsidR="00A23BF9">
        <w:rPr>
          <w:lang w:eastAsia="en-US"/>
        </w:rPr>
        <w:t xml:space="preserve">,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eût été peut-être un voisinage pénible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il ne s</w:t>
      </w:r>
      <w:r w:rsidR="00A23BF9">
        <w:rPr>
          <w:lang w:eastAsia="en-US"/>
        </w:rPr>
        <w:t>’</w:t>
      </w:r>
      <w:r>
        <w:rPr>
          <w:lang w:eastAsia="en-US"/>
        </w:rPr>
        <w:t>agissait que de causer un peu pour ne plus entendre</w:t>
      </w:r>
      <w:r w:rsidR="00A23BF9">
        <w:rPr>
          <w:lang w:eastAsia="en-US"/>
        </w:rPr>
        <w:t>.</w:t>
      </w:r>
    </w:p>
    <w:p w14:paraId="0269E6E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table était copieusement servie en viandes froides</w:t>
      </w:r>
      <w:r w:rsidR="00A23BF9">
        <w:rPr>
          <w:lang w:eastAsia="en-US"/>
        </w:rPr>
        <w:t xml:space="preserve">, </w:t>
      </w:r>
      <w:r>
        <w:rPr>
          <w:lang w:eastAsia="en-US"/>
        </w:rPr>
        <w:t>bordeaux</w:t>
      </w:r>
      <w:r w:rsidR="00A23BF9">
        <w:rPr>
          <w:lang w:eastAsia="en-US"/>
        </w:rPr>
        <w:t xml:space="preserve">, </w:t>
      </w:r>
      <w:r>
        <w:rPr>
          <w:lang w:eastAsia="en-US"/>
        </w:rPr>
        <w:t>etc</w:t>
      </w:r>
      <w:r w:rsidR="00A23BF9">
        <w:rPr>
          <w:lang w:eastAsia="en-US"/>
        </w:rPr>
        <w:t xml:space="preserve">., </w:t>
      </w:r>
      <w:r>
        <w:rPr>
          <w:lang w:eastAsia="en-US"/>
        </w:rPr>
        <w:t>etc</w:t>
      </w:r>
      <w:r w:rsidR="00A23BF9">
        <w:rPr>
          <w:lang w:eastAsia="en-US"/>
        </w:rPr>
        <w:t xml:space="preserve">., </w:t>
      </w:r>
      <w:r>
        <w:rPr>
          <w:lang w:eastAsia="en-US"/>
        </w:rPr>
        <w:t>et l</w:t>
      </w:r>
      <w:r w:rsidR="00A23BF9">
        <w:rPr>
          <w:lang w:eastAsia="en-US"/>
        </w:rPr>
        <w:t>’</w:t>
      </w:r>
      <w:r>
        <w:rPr>
          <w:lang w:eastAsia="en-US"/>
        </w:rPr>
        <w:t>on avait des sujets d</w:t>
      </w:r>
      <w:r w:rsidR="00A23BF9">
        <w:rPr>
          <w:lang w:eastAsia="en-US"/>
        </w:rPr>
        <w:t>’</w:t>
      </w:r>
      <w:r>
        <w:rPr>
          <w:lang w:eastAsia="en-US"/>
        </w:rPr>
        <w:t>entretien fort intéressants</w:t>
      </w:r>
      <w:r w:rsidR="00A23BF9">
        <w:rPr>
          <w:lang w:eastAsia="en-US"/>
        </w:rPr>
        <w:t>.</w:t>
      </w:r>
    </w:p>
    <w:p w14:paraId="2AC82B19" w14:textId="57C35199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Mes chers cousins et amis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dit le président </w:t>
      </w:r>
      <w:proofErr w:type="spellStart"/>
      <w:r w:rsidR="00BB5C58">
        <w:rPr>
          <w:lang w:eastAsia="en-US"/>
        </w:rPr>
        <w:t>Maudreuil</w:t>
      </w:r>
      <w:proofErr w:type="spellEnd"/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en nous asseyant à cette table nous accomplissons un pieux devoir</w:t>
      </w:r>
      <w:r>
        <w:rPr>
          <w:lang w:eastAsia="en-US"/>
        </w:rPr>
        <w:t xml:space="preserve">… </w:t>
      </w:r>
      <w:r w:rsidR="00BB5C58">
        <w:rPr>
          <w:lang w:eastAsia="en-US"/>
        </w:rPr>
        <w:t>Notre ami et cousin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le respectable </w:t>
      </w:r>
      <w:r>
        <w:rPr>
          <w:lang w:eastAsia="en-US"/>
        </w:rPr>
        <w:t>M. </w:t>
      </w:r>
      <w:proofErr w:type="spellStart"/>
      <w:r w:rsidR="00BB5C58">
        <w:rPr>
          <w:lang w:eastAsia="en-US"/>
        </w:rPr>
        <w:t>Crébu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qui ne faisait rien comme les autres</w:t>
      </w:r>
      <w:r>
        <w:rPr>
          <w:lang w:eastAsia="en-US"/>
        </w:rPr>
        <w:t xml:space="preserve">, </w:t>
      </w:r>
      <w:r w:rsidR="00BB5C58">
        <w:rPr>
          <w:lang w:eastAsia="en-US"/>
        </w:rPr>
        <w:t>a voulu nous réunir en un banquet de larmes</w:t>
      </w:r>
      <w:r>
        <w:rPr>
          <w:lang w:eastAsia="en-US"/>
        </w:rPr>
        <w:t xml:space="preserve">… </w:t>
      </w:r>
      <w:r w:rsidR="00BB5C58">
        <w:rPr>
          <w:lang w:eastAsia="en-US"/>
        </w:rPr>
        <w:t>Que sa volonté soit remplie</w:t>
      </w:r>
      <w:r>
        <w:rPr>
          <w:lang w:eastAsia="en-US"/>
        </w:rPr>
        <w:t> !</w:t>
      </w:r>
    </w:p>
    <w:p w14:paraId="5823A7C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tira son mouchoir</w:t>
      </w:r>
      <w:r w:rsidR="00A23BF9">
        <w:rPr>
          <w:lang w:eastAsia="en-US"/>
        </w:rPr>
        <w:t xml:space="preserve">. </w:t>
      </w:r>
      <w:r>
        <w:rPr>
          <w:lang w:eastAsia="en-US"/>
        </w:rPr>
        <w:t>Chacun l</w:t>
      </w:r>
      <w:r w:rsidR="00A23BF9">
        <w:rPr>
          <w:lang w:eastAsia="en-US"/>
        </w:rPr>
        <w:t>’</w:t>
      </w:r>
      <w:r>
        <w:rPr>
          <w:lang w:eastAsia="en-US"/>
        </w:rPr>
        <w:t>imita</w:t>
      </w:r>
      <w:r w:rsidR="00A23BF9">
        <w:rPr>
          <w:lang w:eastAsia="en-US"/>
        </w:rPr>
        <w:t xml:space="preserve">, </w:t>
      </w:r>
      <w:r>
        <w:rPr>
          <w:lang w:eastAsia="en-US"/>
        </w:rPr>
        <w:t>à l</w:t>
      </w:r>
      <w:r w:rsidR="00A23BF9">
        <w:rPr>
          <w:lang w:eastAsia="en-US"/>
        </w:rPr>
        <w:t>’</w:t>
      </w:r>
      <w:r>
        <w:rPr>
          <w:lang w:eastAsia="en-US"/>
        </w:rPr>
        <w:t>exception de Fargeau</w:t>
      </w:r>
      <w:r w:rsidR="00A23BF9">
        <w:rPr>
          <w:lang w:eastAsia="en-US"/>
        </w:rPr>
        <w:t>.</w:t>
      </w:r>
    </w:p>
    <w:p w14:paraId="5989952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 tribut payé à la mémoire du mort</w:t>
      </w:r>
      <w:r w:rsidR="00A23BF9">
        <w:rPr>
          <w:lang w:eastAsia="en-US"/>
        </w:rPr>
        <w:t xml:space="preserve">, </w:t>
      </w:r>
      <w:r>
        <w:rPr>
          <w:lang w:eastAsia="en-US"/>
        </w:rPr>
        <w:t>chacun but et mangea suivant son appétit</w:t>
      </w:r>
      <w:r w:rsidR="00A23BF9">
        <w:rPr>
          <w:lang w:eastAsia="en-US"/>
        </w:rPr>
        <w:t>.</w:t>
      </w:r>
    </w:p>
    <w:p w14:paraId="6D40969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est ce Menand qui mangeait</w:t>
      </w:r>
      <w:r w:rsidR="00A23BF9">
        <w:rPr>
          <w:lang w:eastAsia="en-US"/>
        </w:rPr>
        <w:t xml:space="preserve"> ! </w:t>
      </w:r>
      <w:r>
        <w:rPr>
          <w:lang w:eastAsia="en-US"/>
        </w:rPr>
        <w:t xml:space="preserve">Et </w:t>
      </w:r>
      <w:proofErr w:type="spellStart"/>
      <w:r>
        <w:rPr>
          <w:lang w:eastAsia="en-US"/>
        </w:rPr>
        <w:t>Guérineul</w:t>
      </w:r>
      <w:proofErr w:type="spellEnd"/>
      <w:r w:rsidR="00A23BF9">
        <w:rPr>
          <w:lang w:eastAsia="en-US"/>
        </w:rPr>
        <w:t xml:space="preserve"> ! </w:t>
      </w:r>
      <w:r>
        <w:rPr>
          <w:lang w:eastAsia="en-US"/>
        </w:rPr>
        <w:t>Deux vrais Bretons</w:t>
      </w:r>
      <w:r w:rsidR="00A23BF9">
        <w:rPr>
          <w:lang w:eastAsia="en-US"/>
        </w:rPr>
        <w:t xml:space="preserve"> ! </w:t>
      </w:r>
      <w:r>
        <w:rPr>
          <w:lang w:eastAsia="en-US"/>
        </w:rPr>
        <w:t>des gouffres</w:t>
      </w:r>
      <w:r w:rsidR="00A23BF9">
        <w:rPr>
          <w:lang w:eastAsia="en-US"/>
        </w:rPr>
        <w:t> !</w:t>
      </w:r>
    </w:p>
    <w:p w14:paraId="270E928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 seul ne mangeait pas une bouchée</w:t>
      </w:r>
      <w:r w:rsidR="00A23BF9">
        <w:rPr>
          <w:lang w:eastAsia="en-US"/>
        </w:rPr>
        <w:t xml:space="preserve">. </w:t>
      </w:r>
      <w:r>
        <w:rPr>
          <w:lang w:eastAsia="en-US"/>
        </w:rPr>
        <w:t>Il était vaincu</w:t>
      </w:r>
      <w:r w:rsidR="00A23BF9">
        <w:rPr>
          <w:lang w:eastAsia="en-US"/>
        </w:rPr>
        <w:t xml:space="preserve">. </w:t>
      </w:r>
      <w:r>
        <w:rPr>
          <w:lang w:eastAsia="en-US"/>
        </w:rPr>
        <w:t>Ce testament annoncé lui tombait sur le crâne comme une bombe</w:t>
      </w:r>
      <w:r w:rsidR="00A23BF9">
        <w:rPr>
          <w:lang w:eastAsia="en-US"/>
        </w:rPr>
        <w:t>.</w:t>
      </w:r>
    </w:p>
    <w:p w14:paraId="0EDA1FC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Combien il eût préféré le testament en faveur de la pauvre Berthe</w:t>
      </w:r>
      <w:r w:rsidR="00A23BF9">
        <w:rPr>
          <w:lang w:eastAsia="en-US"/>
        </w:rPr>
        <w:t> !</w:t>
      </w:r>
    </w:p>
    <w:p w14:paraId="3390359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Hélas</w:t>
      </w:r>
      <w:r w:rsidR="00A23BF9">
        <w:rPr>
          <w:lang w:eastAsia="en-US"/>
        </w:rPr>
        <w:t xml:space="preserve"> ! </w:t>
      </w:r>
      <w:r>
        <w:rPr>
          <w:lang w:eastAsia="en-US"/>
        </w:rPr>
        <w:t>ce malheureux Fargeau s</w:t>
      </w:r>
      <w:r w:rsidR="00A23BF9">
        <w:rPr>
          <w:lang w:eastAsia="en-US"/>
        </w:rPr>
        <w:t>’</w:t>
      </w:r>
      <w:r>
        <w:rPr>
          <w:lang w:eastAsia="en-US"/>
        </w:rPr>
        <w:t>était damné gratuitement</w:t>
      </w:r>
      <w:r w:rsidR="00A23BF9">
        <w:rPr>
          <w:lang w:eastAsia="en-US"/>
        </w:rPr>
        <w:t xml:space="preserve">. </w:t>
      </w:r>
      <w:r>
        <w:rPr>
          <w:lang w:eastAsia="en-US"/>
        </w:rPr>
        <w:t>Malgré la belle diplomatie qu</w:t>
      </w:r>
      <w:r w:rsidR="00A23BF9">
        <w:rPr>
          <w:lang w:eastAsia="en-US"/>
        </w:rPr>
        <w:t>’</w:t>
      </w:r>
      <w:r>
        <w:rPr>
          <w:lang w:eastAsia="en-US"/>
        </w:rPr>
        <w:t>il avait déployée</w:t>
      </w:r>
      <w:r w:rsidR="00A23BF9">
        <w:rPr>
          <w:lang w:eastAsia="en-US"/>
        </w:rPr>
        <w:t xml:space="preserve">, </w:t>
      </w:r>
      <w:r>
        <w:rPr>
          <w:lang w:eastAsia="en-US"/>
        </w:rPr>
        <w:t>on le mettait à la portion congrue</w:t>
      </w:r>
      <w:r w:rsidR="00A23BF9">
        <w:rPr>
          <w:lang w:eastAsia="en-US"/>
        </w:rPr>
        <w:t xml:space="preserve"> ! </w:t>
      </w:r>
      <w:r>
        <w:rPr>
          <w:lang w:eastAsia="en-US"/>
        </w:rPr>
        <w:t>Il avait dix cohéritiers</w:t>
      </w:r>
      <w:r w:rsidR="00A23BF9">
        <w:rPr>
          <w:lang w:eastAsia="en-US"/>
        </w:rPr>
        <w:t xml:space="preserve">, </w:t>
      </w:r>
      <w:r>
        <w:rPr>
          <w:lang w:eastAsia="en-US"/>
        </w:rPr>
        <w:t>lui qui dans ses rêves s</w:t>
      </w:r>
      <w:r w:rsidR="00A23BF9">
        <w:rPr>
          <w:lang w:eastAsia="en-US"/>
        </w:rPr>
        <w:t>’</w:t>
      </w:r>
      <w:r>
        <w:rPr>
          <w:lang w:eastAsia="en-US"/>
        </w:rPr>
        <w:t>était si bien vu millionnaire</w:t>
      </w:r>
      <w:r w:rsidR="00A23BF9">
        <w:rPr>
          <w:lang w:eastAsia="en-US"/>
        </w:rPr>
        <w:t> !</w:t>
      </w:r>
    </w:p>
    <w:p w14:paraId="4CBA8FE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Fargeau était capable de remords</w:t>
      </w:r>
      <w:r w:rsidR="00A23BF9">
        <w:rPr>
          <w:lang w:eastAsia="en-US"/>
        </w:rPr>
        <w:t xml:space="preserve">, </w:t>
      </w:r>
      <w:r>
        <w:rPr>
          <w:lang w:eastAsia="en-US"/>
        </w:rPr>
        <w:t>quand le crime ne rapportait rien</w:t>
      </w:r>
      <w:r w:rsidR="00A23BF9">
        <w:rPr>
          <w:lang w:eastAsia="en-US"/>
        </w:rPr>
        <w:t>.</w:t>
      </w:r>
    </w:p>
    <w:p w14:paraId="5AD6513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En ce moment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il songeait à Berthe</w:t>
      </w:r>
      <w:r w:rsidR="00A23BF9">
        <w:rPr>
          <w:lang w:eastAsia="en-US"/>
        </w:rPr>
        <w:t xml:space="preserve">. </w:t>
      </w:r>
      <w:r>
        <w:rPr>
          <w:lang w:eastAsia="en-US"/>
        </w:rPr>
        <w:t>Où était-elle</w:t>
      </w:r>
      <w:r w:rsidR="00A23BF9">
        <w:rPr>
          <w:lang w:eastAsia="en-US"/>
        </w:rPr>
        <w:t xml:space="preserve"> ? </w:t>
      </w:r>
      <w:r>
        <w:rPr>
          <w:lang w:eastAsia="en-US"/>
        </w:rPr>
        <w:t xml:space="preserve">Le courant de la </w:t>
      </w:r>
      <w:proofErr w:type="spellStart"/>
      <w:r>
        <w:rPr>
          <w:lang w:eastAsia="en-US"/>
        </w:rPr>
        <w:t>Vesvre</w:t>
      </w:r>
      <w:proofErr w:type="spellEnd"/>
      <w:r>
        <w:rPr>
          <w:lang w:eastAsia="en-US"/>
        </w:rPr>
        <w:t xml:space="preserve"> emportait-il déjà le pauvre corps à la chute de </w:t>
      </w:r>
      <w:proofErr w:type="spellStart"/>
      <w:r>
        <w:rPr>
          <w:lang w:eastAsia="en-US"/>
        </w:rPr>
        <w:t>Braix</w:t>
      </w:r>
      <w:proofErr w:type="spellEnd"/>
      <w:r w:rsidR="00A23BF9">
        <w:rPr>
          <w:lang w:eastAsia="en-US"/>
        </w:rPr>
        <w:t> ?</w:t>
      </w:r>
    </w:p>
    <w:p w14:paraId="0B4FE0A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la voyait morte</w:t>
      </w:r>
      <w:r w:rsidR="00A23BF9">
        <w:rPr>
          <w:lang w:eastAsia="en-US"/>
        </w:rPr>
        <w:t>.</w:t>
      </w:r>
    </w:p>
    <w:p w14:paraId="61F9AD1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</w:t>
      </w:r>
      <w:r w:rsidR="00A23BF9">
        <w:rPr>
          <w:lang w:eastAsia="en-US"/>
        </w:rPr>
        <w:t xml:space="preserve">, </w:t>
      </w:r>
      <w:r>
        <w:rPr>
          <w:lang w:eastAsia="en-US"/>
        </w:rPr>
        <w:t>pour se consoler</w:t>
      </w:r>
      <w:r w:rsidR="00A23BF9">
        <w:rPr>
          <w:lang w:eastAsia="en-US"/>
        </w:rPr>
        <w:t xml:space="preserve">, </w:t>
      </w:r>
      <w:r>
        <w:rPr>
          <w:lang w:eastAsia="en-US"/>
        </w:rPr>
        <w:t>il se creusait la tête</w:t>
      </w:r>
      <w:r w:rsidR="00A23BF9">
        <w:rPr>
          <w:lang w:eastAsia="en-US"/>
        </w:rPr>
        <w:t xml:space="preserve">, </w:t>
      </w:r>
      <w:r>
        <w:rPr>
          <w:lang w:eastAsia="en-US"/>
        </w:rPr>
        <w:t>cherchait déjà les moyens d</w:t>
      </w:r>
      <w:r w:rsidR="00A23BF9">
        <w:rPr>
          <w:lang w:eastAsia="en-US"/>
        </w:rPr>
        <w:t>’</w:t>
      </w:r>
      <w:r>
        <w:rPr>
          <w:lang w:eastAsia="en-US"/>
        </w:rPr>
        <w:t>envoyer ses</w:t>
      </w:r>
      <w:r>
        <w:rPr>
          <w:i/>
          <w:iCs/>
        </w:rPr>
        <w:t xml:space="preserve"> consorts</w:t>
      </w:r>
      <w:r>
        <w:rPr>
          <w:lang w:eastAsia="en-US"/>
        </w:rPr>
        <w:t xml:space="preserve"> là où il avait envoyé Berthe</w:t>
      </w:r>
      <w:r w:rsidR="00A23BF9">
        <w:rPr>
          <w:lang w:eastAsia="en-US"/>
        </w:rPr>
        <w:t>.</w:t>
      </w:r>
    </w:p>
    <w:p w14:paraId="4165B8E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quelle différence</w:t>
      </w:r>
      <w:r w:rsidR="00A23BF9">
        <w:rPr>
          <w:lang w:eastAsia="en-US"/>
        </w:rPr>
        <w:t xml:space="preserve"> ! </w:t>
      </w:r>
      <w:r>
        <w:rPr>
          <w:lang w:eastAsia="en-US"/>
        </w:rPr>
        <w:t>Elle était si facile à perdre</w:t>
      </w:r>
      <w:r w:rsidR="00A23BF9">
        <w:rPr>
          <w:lang w:eastAsia="en-US"/>
        </w:rPr>
        <w:t xml:space="preserve">, </w:t>
      </w:r>
      <w:r>
        <w:rPr>
          <w:lang w:eastAsia="en-US"/>
        </w:rPr>
        <w:t>cette enfant aveugle</w:t>
      </w:r>
      <w:r w:rsidR="00A23BF9">
        <w:rPr>
          <w:lang w:eastAsia="en-US"/>
        </w:rPr>
        <w:t> !</w:t>
      </w:r>
    </w:p>
    <w:p w14:paraId="3A895F0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En outre</w:t>
      </w:r>
      <w:r w:rsidR="00A23BF9">
        <w:rPr>
          <w:lang w:eastAsia="en-US"/>
        </w:rPr>
        <w:t xml:space="preserve">, </w:t>
      </w:r>
      <w:r>
        <w:rPr>
          <w:lang w:eastAsia="en-US"/>
        </w:rPr>
        <w:t>ici il était seul de son bord</w:t>
      </w:r>
      <w:r w:rsidR="00A23BF9">
        <w:rPr>
          <w:lang w:eastAsia="en-US"/>
        </w:rPr>
        <w:t xml:space="preserve">. </w:t>
      </w:r>
      <w:r>
        <w:rPr>
          <w:lang w:eastAsia="en-US"/>
        </w:rPr>
        <w:t>Ses plus fidèles complices</w:t>
      </w:r>
      <w:r w:rsidR="00A23BF9">
        <w:rPr>
          <w:lang w:eastAsia="en-US"/>
        </w:rPr>
        <w:t xml:space="preserve">, </w:t>
      </w:r>
      <w:r>
        <w:rPr>
          <w:lang w:eastAsia="en-US"/>
        </w:rPr>
        <w:t>Besnard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homme de loi</w:t>
      </w:r>
      <w:r w:rsidR="00A23BF9">
        <w:rPr>
          <w:lang w:eastAsia="en-US"/>
        </w:rPr>
        <w:t xml:space="preserve">, </w:t>
      </w:r>
      <w:r>
        <w:rPr>
          <w:lang w:eastAsia="en-US"/>
        </w:rPr>
        <w:t>et le docteu</w:t>
      </w:r>
      <w:r>
        <w:t>r Morin</w:t>
      </w:r>
      <w:r w:rsidR="00A23BF9">
        <w:rPr>
          <w:lang w:eastAsia="en-US"/>
        </w:rPr>
        <w:t xml:space="preserve">, </w:t>
      </w:r>
      <w:r>
        <w:rPr>
          <w:lang w:eastAsia="en-US"/>
        </w:rPr>
        <w:t>se trouvaient nantis</w:t>
      </w:r>
      <w:r w:rsidR="00A23BF9">
        <w:rPr>
          <w:lang w:eastAsia="en-US"/>
        </w:rPr>
        <w:t xml:space="preserve">, </w:t>
      </w:r>
      <w:r>
        <w:rPr>
          <w:lang w:eastAsia="en-US"/>
        </w:rPr>
        <w:t>contre toute espérance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n</w:t>
      </w:r>
      <w:r w:rsidR="00A23BF9">
        <w:rPr>
          <w:lang w:eastAsia="en-US"/>
        </w:rPr>
        <w:t>’</w:t>
      </w:r>
      <w:r>
        <w:rPr>
          <w:lang w:eastAsia="en-US"/>
        </w:rPr>
        <w:t>avaient plus qu</w:t>
      </w:r>
      <w:r w:rsidR="00A23BF9">
        <w:rPr>
          <w:lang w:eastAsia="en-US"/>
        </w:rPr>
        <w:t>’</w:t>
      </w:r>
      <w:r>
        <w:rPr>
          <w:lang w:eastAsia="en-US"/>
        </w:rPr>
        <w:t>à conserver</w:t>
      </w:r>
      <w:r w:rsidR="00A23BF9">
        <w:rPr>
          <w:lang w:eastAsia="en-US"/>
        </w:rPr>
        <w:t>.</w:t>
      </w:r>
    </w:p>
    <w:p w14:paraId="67EAE96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 espérait encore néanmoins</w:t>
      </w:r>
      <w:r w:rsidR="00A23BF9">
        <w:rPr>
          <w:lang w:eastAsia="en-US"/>
        </w:rPr>
        <w:t xml:space="preserve">. </w:t>
      </w:r>
      <w:r>
        <w:rPr>
          <w:lang w:eastAsia="en-US"/>
        </w:rPr>
        <w:t>Il lui semblait impossible que les parts de succession fussent égales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il attendait communication du testament avec une terrible</w:t>
      </w:r>
      <w:r>
        <w:t xml:space="preserve"> impatience</w:t>
      </w:r>
      <w:r w:rsidR="00A23BF9">
        <w:rPr>
          <w:lang w:eastAsia="en-US"/>
        </w:rPr>
        <w:t>.</w:t>
      </w:r>
    </w:p>
    <w:p w14:paraId="750A9407" w14:textId="4D2BBDE9" w:rsidR="00A23BF9" w:rsidRDefault="00685E2E" w:rsidP="00A23BF9">
      <w:pPr>
        <w:rPr>
          <w:lang w:eastAsia="en-US"/>
        </w:rPr>
      </w:pPr>
      <w:r>
        <w:rPr>
          <w:lang w:eastAsia="en-US"/>
        </w:rPr>
        <w:t>Cousin-et-ami</w:t>
      </w:r>
      <w:r w:rsidR="00BB5C58">
        <w:rPr>
          <w:lang w:eastAsia="en-US"/>
        </w:rPr>
        <w:t xml:space="preserve"> lui inspirait une véritable horreur</w:t>
      </w:r>
      <w:r w:rsidR="00A23BF9">
        <w:rPr>
          <w:lang w:eastAsia="en-US"/>
        </w:rPr>
        <w:t>.</w:t>
      </w:r>
    </w:p>
    <w:p w14:paraId="24C38AF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Est-ce que nous sommes ici uniquement pour manger</w:t>
      </w:r>
      <w:r>
        <w:rPr>
          <w:lang w:eastAsia="en-US"/>
        </w:rPr>
        <w:t xml:space="preserve"> ? </w:t>
      </w:r>
      <w:r w:rsidR="00BB5C58">
        <w:rPr>
          <w:lang w:eastAsia="en-US"/>
        </w:rPr>
        <w:t>dit-il d</w:t>
      </w:r>
      <w:r>
        <w:rPr>
          <w:lang w:eastAsia="en-US"/>
        </w:rPr>
        <w:t>’</w:t>
      </w:r>
      <w:r w:rsidR="00BB5C58">
        <w:rPr>
          <w:lang w:eastAsia="en-US"/>
        </w:rPr>
        <w:t>un ton chagrin et amer</w:t>
      </w:r>
      <w:r>
        <w:rPr>
          <w:lang w:eastAsia="en-US"/>
        </w:rPr>
        <w:t>.</w:t>
      </w:r>
    </w:p>
    <w:p w14:paraId="0FA321D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Nom de bleu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répliqua </w:t>
      </w:r>
      <w:proofErr w:type="spellStart"/>
      <w:r w:rsidR="00BB5C58">
        <w:rPr>
          <w:lang w:eastAsia="en-US"/>
        </w:rPr>
        <w:t>Guérineul</w:t>
      </w:r>
      <w:proofErr w:type="spellEnd"/>
      <w:r>
        <w:rPr>
          <w:lang w:eastAsia="en-US"/>
        </w:rPr>
        <w:t xml:space="preserve"> ! </w:t>
      </w:r>
      <w:r w:rsidR="00BB5C58">
        <w:rPr>
          <w:lang w:eastAsia="en-US"/>
        </w:rPr>
        <w:t>et pour boire</w:t>
      </w:r>
      <w:r>
        <w:rPr>
          <w:lang w:eastAsia="en-US"/>
        </w:rPr>
        <w:t xml:space="preserve">, </w:t>
      </w:r>
      <w:r w:rsidR="00BB5C58">
        <w:rPr>
          <w:lang w:eastAsia="en-US"/>
        </w:rPr>
        <w:t>donc</w:t>
      </w:r>
      <w:r>
        <w:rPr>
          <w:lang w:eastAsia="en-US"/>
        </w:rPr>
        <w:t> !</w:t>
      </w:r>
    </w:p>
    <w:p w14:paraId="561C542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Si monsieur de </w:t>
      </w:r>
      <w:proofErr w:type="spellStart"/>
      <w:r w:rsidR="00BB5C58">
        <w:rPr>
          <w:lang w:eastAsia="en-US"/>
        </w:rPr>
        <w:t>Maudreuil</w:t>
      </w:r>
      <w:proofErr w:type="spellEnd"/>
      <w:r w:rsidR="00BB5C58">
        <w:rPr>
          <w:lang w:eastAsia="en-US"/>
        </w:rPr>
        <w:t xml:space="preserve"> voulait bien me</w:t>
      </w:r>
      <w:r w:rsidR="00BB5C58">
        <w:t xml:space="preserve"> passer le te</w:t>
      </w:r>
      <w:r w:rsidR="00BB5C58">
        <w:rPr>
          <w:lang w:eastAsia="en-US"/>
        </w:rPr>
        <w:t>stament de mon oncle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 Fargeau</w:t>
      </w:r>
      <w:r>
        <w:rPr>
          <w:lang w:eastAsia="en-US"/>
        </w:rPr>
        <w:t xml:space="preserve">, </w:t>
      </w:r>
      <w:r w:rsidR="00BB5C58">
        <w:rPr>
          <w:lang w:eastAsia="en-US"/>
        </w:rPr>
        <w:t>je ne serais pas fâché d</w:t>
      </w:r>
      <w:r>
        <w:rPr>
          <w:lang w:eastAsia="en-US"/>
        </w:rPr>
        <w:t>’</w:t>
      </w:r>
      <w:r w:rsidR="00BB5C58">
        <w:rPr>
          <w:lang w:eastAsia="en-US"/>
        </w:rPr>
        <w:t>en prendre connaissance</w:t>
      </w:r>
      <w:r>
        <w:rPr>
          <w:lang w:eastAsia="en-US"/>
        </w:rPr>
        <w:t>.</w:t>
      </w:r>
    </w:p>
    <w:p w14:paraId="10C706A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Mon cousin et ami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répondit </w:t>
      </w:r>
      <w:proofErr w:type="spellStart"/>
      <w:r w:rsidR="00BB5C58">
        <w:rPr>
          <w:lang w:eastAsia="en-US"/>
        </w:rPr>
        <w:t>Maudreuil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dans toute réunion quelle qu</w:t>
      </w:r>
      <w:r>
        <w:rPr>
          <w:lang w:eastAsia="en-US"/>
        </w:rPr>
        <w:t>’</w:t>
      </w:r>
      <w:r w:rsidR="00BB5C58">
        <w:rPr>
          <w:lang w:eastAsia="en-US"/>
        </w:rPr>
        <w:t>elle soit</w:t>
      </w:r>
      <w:r>
        <w:rPr>
          <w:lang w:eastAsia="en-US"/>
        </w:rPr>
        <w:t xml:space="preserve">, </w:t>
      </w:r>
      <w:r w:rsidR="00BB5C58">
        <w:rPr>
          <w:lang w:eastAsia="en-US"/>
        </w:rPr>
        <w:t>il y a un directeur officieux ou officiel</w:t>
      </w:r>
      <w:r>
        <w:rPr>
          <w:lang w:eastAsia="en-US"/>
        </w:rPr>
        <w:t xml:space="preserve">… </w:t>
      </w:r>
      <w:r w:rsidR="00BB5C58">
        <w:rPr>
          <w:lang w:eastAsia="en-US"/>
        </w:rPr>
        <w:t>De l</w:t>
      </w:r>
      <w:r>
        <w:rPr>
          <w:lang w:eastAsia="en-US"/>
        </w:rPr>
        <w:t>’</w:t>
      </w:r>
      <w:r w:rsidR="00BB5C58">
        <w:rPr>
          <w:lang w:eastAsia="en-US"/>
        </w:rPr>
        <w:t>aveu tacite de tous nos a</w:t>
      </w:r>
      <w:r w:rsidR="00BB5C58">
        <w:t>mis et cousins ici rassemblés</w:t>
      </w:r>
      <w:r>
        <w:rPr>
          <w:lang w:eastAsia="en-US"/>
        </w:rPr>
        <w:t xml:space="preserve">, </w:t>
      </w:r>
      <w:r w:rsidR="00BB5C58">
        <w:rPr>
          <w:lang w:eastAsia="en-US"/>
        </w:rPr>
        <w:t>je dirige provisoirement la réunion</w:t>
      </w:r>
      <w:r>
        <w:rPr>
          <w:lang w:eastAsia="en-US"/>
        </w:rPr>
        <w:t xml:space="preserve">…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moi qui l</w:t>
      </w:r>
      <w:r>
        <w:rPr>
          <w:lang w:eastAsia="en-US"/>
        </w:rPr>
        <w:t>’</w:t>
      </w:r>
      <w:r w:rsidR="00BB5C58">
        <w:rPr>
          <w:lang w:eastAsia="en-US"/>
        </w:rPr>
        <w:t>ai provoquée</w:t>
      </w:r>
      <w:r>
        <w:rPr>
          <w:lang w:eastAsia="en-US"/>
        </w:rPr>
        <w:t xml:space="preserve">, </w:t>
      </w:r>
      <w:r w:rsidR="00BB5C58">
        <w:rPr>
          <w:lang w:eastAsia="en-US"/>
        </w:rPr>
        <w:t>pendant que vous étiez je ne sais où</w:t>
      </w:r>
      <w:r>
        <w:rPr>
          <w:lang w:eastAsia="en-US"/>
        </w:rPr>
        <w:t xml:space="preserve">… </w:t>
      </w:r>
      <w:r w:rsidR="00BB5C58">
        <w:rPr>
          <w:lang w:eastAsia="en-US"/>
        </w:rPr>
        <w:t>Ce n</w:t>
      </w:r>
      <w:r>
        <w:rPr>
          <w:lang w:eastAsia="en-US"/>
        </w:rPr>
        <w:t>’</w:t>
      </w:r>
      <w:r w:rsidR="00BB5C58">
        <w:rPr>
          <w:lang w:eastAsia="en-US"/>
        </w:rPr>
        <w:t>est pas un reproche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cousin et ami Fargeau</w:t>
      </w:r>
      <w:r>
        <w:rPr>
          <w:lang w:eastAsia="en-US"/>
        </w:rPr>
        <w:t xml:space="preserve">, </w:t>
      </w:r>
      <w:r w:rsidR="00BB5C58">
        <w:rPr>
          <w:lang w:eastAsia="en-US"/>
        </w:rPr>
        <w:t>mais je veillais</w:t>
      </w:r>
      <w:r>
        <w:rPr>
          <w:lang w:eastAsia="en-US"/>
        </w:rPr>
        <w:t xml:space="preserve">, </w:t>
      </w:r>
      <w:r w:rsidR="00BB5C58">
        <w:rPr>
          <w:lang w:eastAsia="en-US"/>
        </w:rPr>
        <w:t>moi</w:t>
      </w:r>
      <w:r>
        <w:rPr>
          <w:lang w:eastAsia="en-US"/>
        </w:rPr>
        <w:t xml:space="preserve">, </w:t>
      </w:r>
      <w:r w:rsidR="00BB5C58">
        <w:rPr>
          <w:lang w:eastAsia="en-US"/>
        </w:rPr>
        <w:t>auprès du lit de mort de votre oncle respect</w:t>
      </w:r>
      <w:r w:rsidR="00BB5C58">
        <w:t>able</w:t>
      </w:r>
      <w:r>
        <w:rPr>
          <w:lang w:eastAsia="en-US"/>
        </w:rPr>
        <w:t>.</w:t>
      </w:r>
    </w:p>
    <w:p w14:paraId="3A25898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vrai</w:t>
      </w:r>
      <w:r>
        <w:rPr>
          <w:lang w:eastAsia="en-US"/>
        </w:rPr>
        <w:t xml:space="preserve">, </w:t>
      </w:r>
      <w:r w:rsidR="00BB5C58">
        <w:rPr>
          <w:lang w:eastAsia="en-US"/>
        </w:rPr>
        <w:t>ça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interrompit </w:t>
      </w:r>
      <w:proofErr w:type="spellStart"/>
      <w:r w:rsidR="00BB5C58">
        <w:rPr>
          <w:lang w:eastAsia="en-US"/>
        </w:rPr>
        <w:t>Guérineul</w:t>
      </w:r>
      <w:proofErr w:type="spellEnd"/>
      <w:r>
        <w:rPr>
          <w:lang w:eastAsia="en-US"/>
        </w:rPr>
        <w:t xml:space="preserve">, </w:t>
      </w:r>
      <w:proofErr w:type="spellStart"/>
      <w:r w:rsidR="00BB5C58">
        <w:rPr>
          <w:lang w:eastAsia="en-US"/>
        </w:rPr>
        <w:t>Maudreuil</w:t>
      </w:r>
      <w:proofErr w:type="spellEnd"/>
      <w:r w:rsidR="00BB5C58">
        <w:rPr>
          <w:lang w:eastAsia="en-US"/>
        </w:rPr>
        <w:t xml:space="preserve"> attendait dans le corridor</w:t>
      </w:r>
      <w:r>
        <w:rPr>
          <w:lang w:eastAsia="en-US"/>
        </w:rPr>
        <w:t> !…</w:t>
      </w:r>
    </w:p>
    <w:p w14:paraId="65E7A49E" w14:textId="7746E1A8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Est-ce vous qui lui avez fermé les yeux</w:t>
      </w:r>
      <w:r>
        <w:rPr>
          <w:lang w:eastAsia="en-US"/>
        </w:rPr>
        <w:t xml:space="preserve"> ?…, </w:t>
      </w:r>
      <w:r w:rsidR="00BB5C58">
        <w:rPr>
          <w:lang w:eastAsia="en-US"/>
        </w:rPr>
        <w:t xml:space="preserve">continua imperturbablement </w:t>
      </w:r>
      <w:r w:rsidR="00685E2E">
        <w:rPr>
          <w:lang w:eastAsia="en-US"/>
        </w:rPr>
        <w:t>Cousin-et-ami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écoutez</w:t>
      </w:r>
      <w:r>
        <w:rPr>
          <w:lang w:eastAsia="en-US"/>
        </w:rPr>
        <w:t xml:space="preserve"> ! </w:t>
      </w:r>
      <w:r w:rsidR="00BB5C58">
        <w:rPr>
          <w:lang w:eastAsia="en-US"/>
        </w:rPr>
        <w:t>nous sommes ici en famille et je peux tout dire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Si j</w:t>
      </w:r>
      <w:r>
        <w:rPr>
          <w:lang w:eastAsia="en-US"/>
        </w:rPr>
        <w:t>’</w:t>
      </w:r>
      <w:r w:rsidR="00BB5C58">
        <w:rPr>
          <w:lang w:eastAsia="en-US"/>
        </w:rPr>
        <w:t>ai ouvert le coffre de Jean-de-la-Mer après son décès avec un empressement que des étrangers auraient pu trouver malséant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à cause de vous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Fargeau</w:t>
      </w:r>
      <w:r>
        <w:rPr>
          <w:lang w:eastAsia="en-US"/>
        </w:rPr>
        <w:t>.</w:t>
      </w:r>
    </w:p>
    <w:p w14:paraId="4AB9D26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De moi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</w:t>
      </w:r>
      <w:r>
        <w:rPr>
          <w:lang w:eastAsia="en-US"/>
        </w:rPr>
        <w:t> !…</w:t>
      </w:r>
    </w:p>
    <w:p w14:paraId="262DB1E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De vous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</w:t>
      </w:r>
      <w:r>
        <w:rPr>
          <w:lang w:eastAsia="en-US"/>
        </w:rPr>
        <w:t> !…</w:t>
      </w:r>
    </w:p>
    <w:p w14:paraId="210DE26D" w14:textId="7A188C21" w:rsidR="00A23BF9" w:rsidRDefault="00685E2E" w:rsidP="00A23BF9">
      <w:pPr>
        <w:rPr>
          <w:lang w:eastAsia="en-US"/>
        </w:rPr>
      </w:pPr>
      <w:r>
        <w:rPr>
          <w:lang w:eastAsia="en-US"/>
        </w:rPr>
        <w:t>Cousin-et-ami</w:t>
      </w:r>
      <w:r w:rsidR="00BB5C58">
        <w:rPr>
          <w:lang w:eastAsia="en-US"/>
        </w:rPr>
        <w:t xml:space="preserve"> avait pris une pose olympienne</w:t>
      </w:r>
      <w:r w:rsidR="00A23BF9">
        <w:rPr>
          <w:lang w:eastAsia="en-US"/>
        </w:rPr>
        <w:t>.</w:t>
      </w:r>
    </w:p>
    <w:p w14:paraId="16FCF2B4" w14:textId="4A60E3AA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De vous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répéta-t-il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et de vous seul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car</w:t>
      </w:r>
      <w:r>
        <w:rPr>
          <w:lang w:eastAsia="en-US"/>
        </w:rPr>
        <w:t xml:space="preserve">, </w:t>
      </w:r>
      <w:r w:rsidR="00BB5C58">
        <w:rPr>
          <w:lang w:eastAsia="en-US"/>
        </w:rPr>
        <w:t>si le hasard eût voulu que ce testament fût tombé entre vos mains</w:t>
      </w:r>
      <w:r>
        <w:rPr>
          <w:lang w:eastAsia="en-US"/>
        </w:rPr>
        <w:t xml:space="preserve">, </w:t>
      </w:r>
      <w:r w:rsidR="00BB5C58">
        <w:rPr>
          <w:lang w:eastAsia="en-US"/>
        </w:rPr>
        <w:t>ce testament eût été détruit</w:t>
      </w:r>
      <w:r>
        <w:rPr>
          <w:lang w:eastAsia="en-US"/>
        </w:rPr>
        <w:t> !</w:t>
      </w:r>
    </w:p>
    <w:p w14:paraId="3909CA4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 se leva livide de colère</w:t>
      </w:r>
      <w:r w:rsidR="00A23BF9">
        <w:rPr>
          <w:lang w:eastAsia="en-US"/>
        </w:rPr>
        <w:t>.</w:t>
      </w:r>
    </w:p>
    <w:p w14:paraId="39BC7B4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regarda tout autour de la table pour voir s</w:t>
      </w:r>
      <w:r w:rsidR="00A23BF9">
        <w:rPr>
          <w:lang w:eastAsia="en-US"/>
        </w:rPr>
        <w:t>’</w:t>
      </w:r>
      <w:r>
        <w:rPr>
          <w:lang w:eastAsia="en-US"/>
        </w:rPr>
        <w:t>il pourrait espérer aide ou appui</w:t>
      </w:r>
      <w:r w:rsidR="00A23BF9">
        <w:rPr>
          <w:lang w:eastAsia="en-US"/>
        </w:rPr>
        <w:t xml:space="preserve">. </w:t>
      </w:r>
      <w:r>
        <w:rPr>
          <w:lang w:eastAsia="en-US"/>
        </w:rPr>
        <w:t>Mais ses deux acolytes ordinaires baissaient les yeux</w:t>
      </w:r>
      <w:r w:rsidR="00A23BF9">
        <w:rPr>
          <w:lang w:eastAsia="en-US"/>
        </w:rPr>
        <w:t>.</w:t>
      </w:r>
    </w:p>
    <w:p w14:paraId="5029E26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Menand jeune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avait été un peu de son parti autrefois</w:t>
      </w:r>
      <w:r w:rsidR="00A23BF9">
        <w:rPr>
          <w:lang w:eastAsia="en-US"/>
        </w:rPr>
        <w:t xml:space="preserve">, </w:t>
      </w:r>
      <w:r>
        <w:rPr>
          <w:lang w:eastAsia="en-US"/>
        </w:rPr>
        <w:t>mangeait sa serviette d</w:t>
      </w:r>
      <w:r w:rsidR="00A23BF9">
        <w:rPr>
          <w:lang w:eastAsia="en-US"/>
        </w:rPr>
        <w:t>’</w:t>
      </w:r>
      <w:r>
        <w:rPr>
          <w:lang w:eastAsia="en-US"/>
        </w:rPr>
        <w:t>un air rogue</w:t>
      </w:r>
      <w:r w:rsidR="00A23BF9">
        <w:rPr>
          <w:lang w:eastAsia="en-US"/>
        </w:rPr>
        <w:t>.</w:t>
      </w:r>
    </w:p>
    <w:p w14:paraId="13D54F16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lastRenderedPageBreak/>
        <w:t>Houël</w:t>
      </w:r>
      <w:proofErr w:type="spellEnd"/>
      <w:r>
        <w:rPr>
          <w:lang w:eastAsia="en-US"/>
        </w:rPr>
        <w:t xml:space="preserve"> et </w:t>
      </w:r>
      <w:proofErr w:type="spellStart"/>
      <w:r>
        <w:rPr>
          <w:lang w:eastAsia="en-US"/>
        </w:rPr>
        <w:t>Guérineul</w:t>
      </w:r>
      <w:proofErr w:type="spellEnd"/>
      <w:r>
        <w:rPr>
          <w:lang w:eastAsia="en-US"/>
        </w:rPr>
        <w:t xml:space="preserve"> ricanaient d</w:t>
      </w:r>
      <w:r w:rsidR="00A23BF9">
        <w:rPr>
          <w:lang w:eastAsia="en-US"/>
        </w:rPr>
        <w:t>’</w:t>
      </w:r>
      <w:r>
        <w:rPr>
          <w:lang w:eastAsia="en-US"/>
        </w:rPr>
        <w:t>une façon tout hostile</w:t>
      </w:r>
      <w:r w:rsidR="00A23BF9">
        <w:rPr>
          <w:lang w:eastAsia="en-US"/>
        </w:rPr>
        <w:t xml:space="preserve">. </w:t>
      </w:r>
      <w:r>
        <w:rPr>
          <w:lang w:eastAsia="en-US"/>
        </w:rPr>
        <w:t>Fargeau se rassit</w:t>
      </w:r>
      <w:r w:rsidR="00A23BF9">
        <w:rPr>
          <w:lang w:eastAsia="en-US"/>
        </w:rPr>
        <w:t>.</w:t>
      </w:r>
    </w:p>
    <w:p w14:paraId="4E17FCF5" w14:textId="078F28F0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À la bonne heure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dit </w:t>
      </w:r>
      <w:r w:rsidR="00685E2E">
        <w:rPr>
          <w:lang w:eastAsia="en-US"/>
        </w:rPr>
        <w:t>Cousin-et-ami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se rasseoir est le plus sage</w:t>
      </w:r>
      <w:r>
        <w:rPr>
          <w:lang w:eastAsia="en-US"/>
        </w:rPr>
        <w:t xml:space="preserve">… </w:t>
      </w:r>
      <w:r w:rsidR="00BB5C58">
        <w:rPr>
          <w:lang w:eastAsia="en-US"/>
        </w:rPr>
        <w:t>car</w:t>
      </w:r>
      <w:r>
        <w:rPr>
          <w:lang w:eastAsia="en-US"/>
        </w:rPr>
        <w:t xml:space="preserve">, </w:t>
      </w:r>
      <w:r w:rsidR="00BB5C58">
        <w:rPr>
          <w:lang w:eastAsia="en-US"/>
        </w:rPr>
        <w:t>je vous en préviens fraternellement</w:t>
      </w:r>
      <w:r>
        <w:rPr>
          <w:lang w:eastAsia="en-US"/>
        </w:rPr>
        <w:t xml:space="preserve">, </w:t>
      </w:r>
      <w:r w:rsidR="00BB5C58">
        <w:rPr>
          <w:lang w:eastAsia="en-US"/>
        </w:rPr>
        <w:t>notre jeune ami et cousin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le chevalier Félix de </w:t>
      </w:r>
      <w:proofErr w:type="spellStart"/>
      <w:r w:rsidR="00BB5C58">
        <w:rPr>
          <w:lang w:eastAsia="en-US"/>
        </w:rPr>
        <w:t>Guérineul</w:t>
      </w:r>
      <w:proofErr w:type="spellEnd"/>
      <w:r w:rsidR="00BB5C58">
        <w:rPr>
          <w:lang w:eastAsia="en-US"/>
        </w:rPr>
        <w:t xml:space="preserve"> cherche depuis longtemps l</w:t>
      </w:r>
      <w:r>
        <w:rPr>
          <w:lang w:eastAsia="en-US"/>
        </w:rPr>
        <w:t>’</w:t>
      </w:r>
      <w:r w:rsidR="00BB5C58">
        <w:rPr>
          <w:lang w:eastAsia="en-US"/>
        </w:rPr>
        <w:t>occasion de vous briser les reins</w:t>
      </w:r>
      <w:r>
        <w:rPr>
          <w:lang w:eastAsia="en-US"/>
        </w:rPr>
        <w:t>.</w:t>
      </w:r>
    </w:p>
    <w:p w14:paraId="5FD16EC3" w14:textId="7C1E002E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Oui</w:t>
      </w:r>
      <w:r>
        <w:rPr>
          <w:lang w:eastAsia="en-US"/>
        </w:rPr>
        <w:t xml:space="preserve">… </w:t>
      </w:r>
      <w:r w:rsidR="00BB5C58">
        <w:rPr>
          <w:lang w:eastAsia="en-US"/>
        </w:rPr>
        <w:t>oui</w:t>
      </w:r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grommela </w:t>
      </w:r>
      <w:proofErr w:type="spellStart"/>
      <w:r w:rsidR="00BB5C58">
        <w:rPr>
          <w:lang w:eastAsia="en-US"/>
        </w:rPr>
        <w:t>Guérineul</w:t>
      </w:r>
      <w:proofErr w:type="spellEnd"/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mais ça se retrouvera</w:t>
      </w:r>
      <w:r>
        <w:rPr>
          <w:lang w:eastAsia="en-US"/>
        </w:rPr>
        <w:t>.</w:t>
      </w:r>
    </w:p>
    <w:p w14:paraId="26616E9F" w14:textId="2A60B390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Quant au testament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reprit </w:t>
      </w:r>
      <w:r w:rsidR="00685E2E">
        <w:rPr>
          <w:lang w:eastAsia="en-US"/>
        </w:rPr>
        <w:t>Cousin-et-ami</w:t>
      </w:r>
      <w:r w:rsidR="00BB5C58">
        <w:rPr>
          <w:lang w:eastAsia="en-US"/>
        </w:rPr>
        <w:t xml:space="preserve"> avec un redoublement de solennité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ce n</w:t>
      </w:r>
      <w:r>
        <w:rPr>
          <w:lang w:eastAsia="en-US"/>
        </w:rPr>
        <w:t>’</w:t>
      </w:r>
      <w:r w:rsidR="00BB5C58">
        <w:rPr>
          <w:lang w:eastAsia="en-US"/>
        </w:rPr>
        <w:t>est pas vous seul qui en aurez connaissance</w:t>
      </w:r>
      <w:r>
        <w:rPr>
          <w:lang w:eastAsia="en-US"/>
        </w:rPr>
        <w:t xml:space="preserve">, </w:t>
      </w:r>
      <w:r w:rsidR="00BB5C58">
        <w:rPr>
          <w:lang w:eastAsia="en-US"/>
        </w:rPr>
        <w:t>mais tout le monde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le demande à nos amis et cousins</w:t>
      </w:r>
      <w:r>
        <w:rPr>
          <w:lang w:eastAsia="en-US"/>
        </w:rPr>
        <w:t xml:space="preserve">…, </w:t>
      </w:r>
      <w:r w:rsidR="00BB5C58">
        <w:rPr>
          <w:lang w:eastAsia="en-US"/>
        </w:rPr>
        <w:t>sont-ils prêts à en écouter la lecture</w:t>
      </w:r>
      <w:r>
        <w:rPr>
          <w:lang w:eastAsia="en-US"/>
        </w:rPr>
        <w:t> ?</w:t>
      </w:r>
    </w:p>
    <w:p w14:paraId="0AFFB1F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oui répondit-on tout d</w:t>
      </w:r>
      <w:r>
        <w:rPr>
          <w:lang w:eastAsia="en-US"/>
        </w:rPr>
        <w:t>’</w:t>
      </w:r>
      <w:r w:rsidR="00BB5C58">
        <w:rPr>
          <w:lang w:eastAsia="en-US"/>
        </w:rPr>
        <w:t>une voix</w:t>
      </w:r>
      <w:r>
        <w:rPr>
          <w:lang w:eastAsia="en-US"/>
        </w:rPr>
        <w:t>.</w:t>
      </w:r>
    </w:p>
    <w:p w14:paraId="40D08369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Maudreuil</w:t>
      </w:r>
      <w:proofErr w:type="spellEnd"/>
      <w:r>
        <w:rPr>
          <w:lang w:eastAsia="en-US"/>
        </w:rPr>
        <w:t xml:space="preserve"> tira respectueusement le papier timbré de sa poche</w:t>
      </w:r>
      <w:r w:rsidR="00A23BF9">
        <w:rPr>
          <w:lang w:eastAsia="en-US"/>
        </w:rPr>
        <w:t>.</w:t>
      </w:r>
    </w:p>
    <w:p w14:paraId="411B5402" w14:textId="2D9FC704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Les absents auront tort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dit-il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ce qui se décidera ici ne leur sera point communiqué</w:t>
      </w:r>
      <w:r>
        <w:rPr>
          <w:lang w:eastAsia="en-US"/>
        </w:rPr>
        <w:t>.</w:t>
      </w:r>
    </w:p>
    <w:p w14:paraId="595CB5F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Lisez</w:t>
      </w:r>
      <w:r>
        <w:rPr>
          <w:lang w:eastAsia="en-US"/>
        </w:rPr>
        <w:t xml:space="preserve"> ! </w:t>
      </w:r>
      <w:r w:rsidR="00BB5C58">
        <w:rPr>
          <w:lang w:eastAsia="en-US"/>
        </w:rPr>
        <w:t>lisez</w:t>
      </w:r>
      <w:r>
        <w:rPr>
          <w:lang w:eastAsia="en-US"/>
        </w:rPr>
        <w:t xml:space="preserve"> ! </w:t>
      </w:r>
      <w:r w:rsidR="00BB5C58">
        <w:rPr>
          <w:lang w:eastAsia="en-US"/>
        </w:rPr>
        <w:t>cria l</w:t>
      </w:r>
      <w:r>
        <w:rPr>
          <w:lang w:eastAsia="en-US"/>
        </w:rPr>
        <w:t>’</w:t>
      </w:r>
      <w:r w:rsidR="00BB5C58">
        <w:rPr>
          <w:lang w:eastAsia="en-US"/>
        </w:rPr>
        <w:t>assistance impatiente</w:t>
      </w:r>
      <w:r>
        <w:rPr>
          <w:lang w:eastAsia="en-US"/>
        </w:rPr>
        <w:t>.</w:t>
      </w:r>
    </w:p>
    <w:p w14:paraId="1C985C7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On avait repoussé les assiettes et empli les verres</w:t>
      </w:r>
      <w:r w:rsidR="00A23BF9">
        <w:rPr>
          <w:lang w:eastAsia="en-US"/>
        </w:rPr>
        <w:t>.</w:t>
      </w:r>
    </w:p>
    <w:p w14:paraId="1CC2EDC4" w14:textId="4A1609AD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Avant de lire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dit encore </w:t>
      </w:r>
      <w:r w:rsidR="00685E2E">
        <w:rPr>
          <w:lang w:eastAsia="en-US"/>
        </w:rPr>
        <w:t>Cousin-et-ami</w:t>
      </w:r>
      <w:r>
        <w:rPr>
          <w:lang w:eastAsia="en-US"/>
        </w:rPr>
        <w:t xml:space="preserve">, </w:t>
      </w:r>
      <w:r w:rsidR="00BB5C58">
        <w:rPr>
          <w:lang w:eastAsia="en-US"/>
        </w:rPr>
        <w:t>je dois remplir une dernière formalité imposée par le testateur</w:t>
      </w:r>
      <w:r>
        <w:rPr>
          <w:lang w:eastAsia="en-US"/>
        </w:rPr>
        <w:t>…</w:t>
      </w:r>
    </w:p>
    <w:p w14:paraId="0ADE0FD7" w14:textId="653647F3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proofErr w:type="spellStart"/>
      <w:r w:rsidR="00BB5C58">
        <w:rPr>
          <w:lang w:eastAsia="en-US"/>
        </w:rPr>
        <w:t>Sacrebleure</w:t>
      </w:r>
      <w:proofErr w:type="spellEnd"/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 xml:space="preserve">écria </w:t>
      </w:r>
      <w:proofErr w:type="spellStart"/>
      <w:r w:rsidR="00BB5C58">
        <w:rPr>
          <w:lang w:eastAsia="en-US"/>
        </w:rPr>
        <w:t>Guérineul</w:t>
      </w:r>
      <w:proofErr w:type="spellEnd"/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 xml:space="preserve">est </w:t>
      </w:r>
      <w:proofErr w:type="spellStart"/>
      <w:r w:rsidR="00BB5C58">
        <w:rPr>
          <w:lang w:eastAsia="en-US"/>
        </w:rPr>
        <w:t>assottissant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les formalités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Mais passez-moi votre bouteille</w:t>
      </w:r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et roule </w:t>
      </w:r>
      <w:r w:rsidR="005D097F">
        <w:rPr>
          <w:lang w:eastAsia="en-US"/>
        </w:rPr>
        <w:t>l</w:t>
      </w:r>
      <w:r w:rsidR="00BB5C58">
        <w:rPr>
          <w:lang w:eastAsia="en-US"/>
        </w:rPr>
        <w:t>a bosse</w:t>
      </w:r>
      <w:r>
        <w:rPr>
          <w:lang w:eastAsia="en-US"/>
        </w:rPr>
        <w:t> !</w:t>
      </w:r>
    </w:p>
    <w:p w14:paraId="51B7754C" w14:textId="5E9A8A3D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Cette dernière formalité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continua </w:t>
      </w:r>
      <w:proofErr w:type="spellStart"/>
      <w:r w:rsidR="00BB5C58">
        <w:rPr>
          <w:lang w:eastAsia="en-US"/>
        </w:rPr>
        <w:t>Maudreuil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 xml:space="preserve">consiste à appeler à haute voix le nom de tous les héritiers inscrits au </w:t>
      </w:r>
      <w:r w:rsidR="00BB5C58">
        <w:rPr>
          <w:lang w:eastAsia="en-US"/>
        </w:rPr>
        <w:lastRenderedPageBreak/>
        <w:t>testament et dont la liste se trouve sur ce papier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commence</w:t>
      </w:r>
      <w:r>
        <w:rPr>
          <w:lang w:eastAsia="en-US"/>
        </w:rPr>
        <w:t> : M. </w:t>
      </w:r>
      <w:r w:rsidR="00BB5C58">
        <w:rPr>
          <w:lang w:eastAsia="en-US"/>
        </w:rPr>
        <w:t xml:space="preserve">Fargeau </w:t>
      </w:r>
      <w:proofErr w:type="spellStart"/>
      <w:r w:rsidR="00BB5C58">
        <w:rPr>
          <w:lang w:eastAsia="en-US"/>
        </w:rPr>
        <w:t>Crébu</w:t>
      </w:r>
      <w:proofErr w:type="spellEnd"/>
      <w:r w:rsidR="00BB5C58">
        <w:rPr>
          <w:lang w:eastAsia="en-US"/>
        </w:rPr>
        <w:t xml:space="preserve"> de la </w:t>
      </w:r>
      <w:proofErr w:type="spellStart"/>
      <w:r w:rsidR="00BB5C58">
        <w:rPr>
          <w:lang w:eastAsia="en-US"/>
        </w:rPr>
        <w:t>Saulays</w:t>
      </w:r>
      <w:proofErr w:type="spellEnd"/>
      <w:r>
        <w:rPr>
          <w:lang w:eastAsia="en-US"/>
        </w:rPr>
        <w:t> !</w:t>
      </w:r>
    </w:p>
    <w:p w14:paraId="731AFFC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Présent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répondit Fargeau de mauvaise grâce</w:t>
      </w:r>
      <w:r>
        <w:rPr>
          <w:lang w:eastAsia="en-US"/>
        </w:rPr>
        <w:t>.</w:t>
      </w:r>
    </w:p>
    <w:p w14:paraId="739A6ABD" w14:textId="0BCE07FA" w:rsidR="00A23BF9" w:rsidRDefault="00A23BF9" w:rsidP="00A23BF9">
      <w:pPr>
        <w:rPr>
          <w:lang w:eastAsia="en-US"/>
        </w:rPr>
      </w:pPr>
      <w:r>
        <w:rPr>
          <w:lang w:eastAsia="en-US"/>
        </w:rPr>
        <w:t>— M. </w:t>
      </w:r>
      <w:r w:rsidR="00BB5C58">
        <w:rPr>
          <w:lang w:eastAsia="en-US"/>
        </w:rPr>
        <w:t xml:space="preserve">Lucien </w:t>
      </w:r>
      <w:proofErr w:type="spellStart"/>
      <w:r w:rsidR="00BB5C58">
        <w:rPr>
          <w:lang w:eastAsia="en-US"/>
        </w:rPr>
        <w:t>Crébu</w:t>
      </w:r>
      <w:proofErr w:type="spellEnd"/>
      <w:r w:rsidR="00BB5C58">
        <w:rPr>
          <w:lang w:eastAsia="en-US"/>
        </w:rPr>
        <w:t xml:space="preserve"> de la </w:t>
      </w:r>
      <w:proofErr w:type="spellStart"/>
      <w:r w:rsidR="00BB5C58">
        <w:rPr>
          <w:lang w:eastAsia="en-US"/>
        </w:rPr>
        <w:t>Saulays</w:t>
      </w:r>
      <w:proofErr w:type="spellEnd"/>
      <w:r>
        <w:rPr>
          <w:lang w:eastAsia="en-US"/>
        </w:rPr>
        <w:t> !</w:t>
      </w:r>
    </w:p>
    <w:p w14:paraId="7512BD1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Personne ne répondit</w:t>
      </w:r>
      <w:r w:rsidR="00A23BF9">
        <w:rPr>
          <w:lang w:eastAsia="en-US"/>
        </w:rPr>
        <w:t>.</w:t>
      </w:r>
    </w:p>
    <w:p w14:paraId="17FE879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Monsieur le docteur Morin</w:t>
      </w:r>
      <w:r>
        <w:rPr>
          <w:lang w:eastAsia="en-US"/>
        </w:rPr>
        <w:t> !</w:t>
      </w:r>
    </w:p>
    <w:p w14:paraId="578FBD6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Présent</w:t>
      </w:r>
      <w:r>
        <w:rPr>
          <w:lang w:eastAsia="en-US"/>
        </w:rPr>
        <w:t> !</w:t>
      </w:r>
    </w:p>
    <w:p w14:paraId="780A9E4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Besnard</w:t>
      </w:r>
      <w:r w:rsidR="00A23BF9">
        <w:rPr>
          <w:lang w:eastAsia="en-US"/>
        </w:rPr>
        <w:t xml:space="preserve">, </w:t>
      </w:r>
      <w:r>
        <w:rPr>
          <w:lang w:eastAsia="en-US"/>
        </w:rPr>
        <w:t>Menand jeune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Houël</w:t>
      </w:r>
      <w:proofErr w:type="spellEnd"/>
      <w:r>
        <w:rPr>
          <w:lang w:eastAsia="en-US"/>
        </w:rPr>
        <w:t xml:space="preserve"> et </w:t>
      </w:r>
      <w:proofErr w:type="spellStart"/>
      <w:r>
        <w:rPr>
          <w:lang w:eastAsia="en-US"/>
        </w:rPr>
        <w:t>Guérineul</w:t>
      </w:r>
      <w:proofErr w:type="spellEnd"/>
      <w:r>
        <w:rPr>
          <w:lang w:eastAsia="en-US"/>
        </w:rPr>
        <w:t xml:space="preserve"> répondirent également à l</w:t>
      </w:r>
      <w:r w:rsidR="00A23BF9">
        <w:rPr>
          <w:lang w:eastAsia="en-US"/>
        </w:rPr>
        <w:t>’</w:t>
      </w:r>
      <w:r>
        <w:rPr>
          <w:lang w:eastAsia="en-US"/>
        </w:rPr>
        <w:t>appel de leur nom</w:t>
      </w:r>
      <w:r w:rsidR="00A23BF9">
        <w:rPr>
          <w:lang w:eastAsia="en-US"/>
        </w:rPr>
        <w:t>.</w:t>
      </w:r>
    </w:p>
    <w:p w14:paraId="645ABC1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Mademoiselle Olivette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appela encore </w:t>
      </w:r>
      <w:proofErr w:type="spellStart"/>
      <w:r w:rsidR="00BB5C58">
        <w:rPr>
          <w:lang w:eastAsia="en-US"/>
        </w:rPr>
        <w:t>Maudreuil</w:t>
      </w:r>
      <w:proofErr w:type="spellEnd"/>
      <w:r>
        <w:rPr>
          <w:lang w:eastAsia="en-US"/>
        </w:rPr>
        <w:t>.</w:t>
      </w:r>
    </w:p>
    <w:p w14:paraId="6246E1E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Tout le monde le regarda</w:t>
      </w:r>
      <w:r w:rsidR="00A23BF9">
        <w:rPr>
          <w:lang w:eastAsia="en-US"/>
        </w:rPr>
        <w:t>.</w:t>
      </w:r>
    </w:p>
    <w:p w14:paraId="651A998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Berthe</w:t>
      </w:r>
      <w:r>
        <w:rPr>
          <w:lang w:eastAsia="en-US"/>
        </w:rPr>
        <w:t xml:space="preserve">, </w:t>
      </w:r>
      <w:r w:rsidR="00BB5C58">
        <w:rPr>
          <w:lang w:eastAsia="en-US"/>
        </w:rPr>
        <w:t>que vous voulez dire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murmura Fargeau</w:t>
      </w:r>
      <w:r>
        <w:rPr>
          <w:lang w:eastAsia="en-US"/>
        </w:rPr>
        <w:t>.</w:t>
      </w:r>
    </w:p>
    <w:p w14:paraId="15A43A4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Non pas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mademoiselle Olivette</w:t>
      </w:r>
      <w:r>
        <w:rPr>
          <w:lang w:eastAsia="en-US"/>
        </w:rPr>
        <w:t> !</w:t>
      </w:r>
    </w:p>
    <w:p w14:paraId="15FBCD0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Tonnerre de Landerneau</w:t>
      </w:r>
      <w:r>
        <w:rPr>
          <w:lang w:eastAsia="en-US"/>
        </w:rPr>
        <w:t xml:space="preserve"> ! </w:t>
      </w:r>
      <w:r w:rsidR="00BB5C58">
        <w:rPr>
          <w:lang w:eastAsia="en-US"/>
        </w:rPr>
        <w:t>elle est dans la cuisine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dit </w:t>
      </w:r>
      <w:proofErr w:type="spellStart"/>
      <w:r w:rsidR="00BB5C58">
        <w:rPr>
          <w:lang w:eastAsia="en-US"/>
        </w:rPr>
        <w:t>Guérineul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je</w:t>
      </w:r>
      <w:r>
        <w:rPr>
          <w:lang w:eastAsia="en-US"/>
        </w:rPr>
        <w:t xml:space="preserve">, </w:t>
      </w:r>
      <w:r w:rsidR="00BB5C58">
        <w:rPr>
          <w:lang w:eastAsia="en-US"/>
        </w:rPr>
        <w:t>vais aller la chercher</w:t>
      </w:r>
      <w:r>
        <w:rPr>
          <w:lang w:eastAsia="en-US"/>
        </w:rPr>
        <w:t xml:space="preserve">, </w:t>
      </w:r>
      <w:r w:rsidR="00BB5C58">
        <w:rPr>
          <w:lang w:eastAsia="en-US"/>
        </w:rPr>
        <w:t>moi</w:t>
      </w:r>
      <w:r>
        <w:rPr>
          <w:lang w:eastAsia="en-US"/>
        </w:rPr>
        <w:t xml:space="preserve">, </w:t>
      </w:r>
      <w:r w:rsidR="00BB5C58">
        <w:rPr>
          <w:lang w:eastAsia="en-US"/>
        </w:rPr>
        <w:t>si vous voulez</w:t>
      </w:r>
      <w:r>
        <w:rPr>
          <w:lang w:eastAsia="en-US"/>
        </w:rPr>
        <w:t>.</w:t>
      </w:r>
    </w:p>
    <w:p w14:paraId="2520B3A2" w14:textId="60B2CF2F" w:rsidR="00A23BF9" w:rsidRDefault="00685E2E" w:rsidP="00A23BF9">
      <w:pPr>
        <w:numPr>
          <w:ins w:id="108" w:author="Alain" w:date="2009-11-23T12:10:00Z"/>
        </w:numPr>
        <w:rPr>
          <w:lang w:eastAsia="en-US"/>
        </w:rPr>
      </w:pPr>
      <w:r>
        <w:rPr>
          <w:lang w:eastAsia="en-US"/>
        </w:rPr>
        <w:t>Cousin-et-ami</w:t>
      </w:r>
      <w:r w:rsidR="00BB5C58">
        <w:rPr>
          <w:lang w:eastAsia="en-US"/>
        </w:rPr>
        <w:t xml:space="preserve"> l</w:t>
      </w:r>
      <w:r w:rsidR="00A23BF9">
        <w:rPr>
          <w:lang w:eastAsia="en-US"/>
        </w:rPr>
        <w:t>’</w:t>
      </w:r>
      <w:r w:rsidR="00BB5C58">
        <w:rPr>
          <w:lang w:eastAsia="en-US"/>
        </w:rPr>
        <w:t>arrêta du geste et reprit son appel</w:t>
      </w:r>
      <w:r w:rsidR="00A23BF9">
        <w:rPr>
          <w:lang w:eastAsia="en-US"/>
        </w:rPr>
        <w:t>.</w:t>
      </w:r>
    </w:p>
    <w:p w14:paraId="4EEA68F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Monsieur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</w:t>
      </w:r>
      <w:proofErr w:type="spellStart"/>
      <w:r w:rsidR="00BB5C58">
        <w:rPr>
          <w:lang w:eastAsia="en-US"/>
        </w:rPr>
        <w:t>Blône</w:t>
      </w:r>
      <w:proofErr w:type="spellEnd"/>
      <w:r>
        <w:rPr>
          <w:lang w:eastAsia="en-US"/>
        </w:rPr>
        <w:t> !</w:t>
      </w:r>
    </w:p>
    <w:p w14:paraId="2B672E7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y eut un cri général</w:t>
      </w:r>
      <w:r w:rsidR="00A23BF9">
        <w:rPr>
          <w:lang w:eastAsia="en-US"/>
        </w:rPr>
        <w:t xml:space="preserve">. </w:t>
      </w:r>
      <w:r>
        <w:rPr>
          <w:lang w:eastAsia="en-US"/>
        </w:rPr>
        <w:t>Est-ce que décidément le défunt se moquait de ses collatéraux</w:t>
      </w:r>
      <w:r w:rsidR="00A23BF9">
        <w:rPr>
          <w:lang w:eastAsia="en-US"/>
        </w:rPr>
        <w:t> !</w:t>
      </w:r>
    </w:p>
    <w:p w14:paraId="773BD95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Monsieur Honoré </w:t>
      </w:r>
      <w:proofErr w:type="spellStart"/>
      <w:r w:rsidR="00BB5C58">
        <w:rPr>
          <w:lang w:eastAsia="en-US"/>
        </w:rPr>
        <w:t>Crébu</w:t>
      </w:r>
      <w:proofErr w:type="spellEnd"/>
      <w:r w:rsidR="00BB5C58">
        <w:rPr>
          <w:lang w:eastAsia="en-US"/>
        </w:rPr>
        <w:t xml:space="preserve"> de </w:t>
      </w:r>
      <w:proofErr w:type="spellStart"/>
      <w:r w:rsidR="00BB5C58">
        <w:rPr>
          <w:lang w:eastAsia="en-US"/>
        </w:rPr>
        <w:t>Pélihou</w:t>
      </w:r>
      <w:proofErr w:type="spellEnd"/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acheva </w:t>
      </w:r>
      <w:proofErr w:type="spellStart"/>
      <w:r w:rsidR="00BB5C58">
        <w:rPr>
          <w:lang w:eastAsia="en-US"/>
        </w:rPr>
        <w:t>Maudreuil</w:t>
      </w:r>
      <w:proofErr w:type="spellEnd"/>
      <w:r>
        <w:rPr>
          <w:lang w:eastAsia="en-US"/>
        </w:rPr>
        <w:t>.</w:t>
      </w:r>
    </w:p>
    <w:p w14:paraId="322A769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À l</w:t>
      </w:r>
      <w:r w:rsidR="00A23BF9">
        <w:rPr>
          <w:lang w:eastAsia="en-US"/>
        </w:rPr>
        <w:t>’</w:t>
      </w:r>
      <w:r>
        <w:rPr>
          <w:lang w:eastAsia="en-US"/>
        </w:rPr>
        <w:t>appel de ce dernier nom que personne ne connaissait</w:t>
      </w:r>
      <w:r w:rsidR="00A23BF9">
        <w:rPr>
          <w:lang w:eastAsia="en-US"/>
        </w:rPr>
        <w:t xml:space="preserve">, </w:t>
      </w:r>
      <w:r>
        <w:rPr>
          <w:lang w:eastAsia="en-US"/>
        </w:rPr>
        <w:t>on entendit comme un son vague</w:t>
      </w:r>
      <w:r w:rsidR="00A23BF9">
        <w:rPr>
          <w:lang w:eastAsia="en-US"/>
        </w:rPr>
        <w:t>.</w:t>
      </w:r>
    </w:p>
    <w:p w14:paraId="1C2F643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Encore un absent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 Morin</w:t>
      </w:r>
      <w:r>
        <w:rPr>
          <w:lang w:eastAsia="en-US"/>
        </w:rPr>
        <w:t>.</w:t>
      </w:r>
    </w:p>
    <w:p w14:paraId="572D970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étonnant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murmura Besnard</w:t>
      </w:r>
      <w:r>
        <w:rPr>
          <w:lang w:eastAsia="en-US"/>
        </w:rPr>
        <w:t xml:space="preserve">, </w:t>
      </w:r>
      <w:r w:rsidR="00BB5C58">
        <w:rPr>
          <w:lang w:eastAsia="en-US"/>
        </w:rPr>
        <w:t>il m</w:t>
      </w:r>
      <w:r>
        <w:rPr>
          <w:lang w:eastAsia="en-US"/>
        </w:rPr>
        <w:t>’</w:t>
      </w:r>
      <w:r w:rsidR="00BB5C58">
        <w:rPr>
          <w:lang w:eastAsia="en-US"/>
        </w:rPr>
        <w:t>a semblé entendre</w:t>
      </w:r>
      <w:r>
        <w:rPr>
          <w:lang w:eastAsia="en-US"/>
        </w:rPr>
        <w:t>…</w:t>
      </w:r>
    </w:p>
    <w:p w14:paraId="3FD5695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Moi aussi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interrompit </w:t>
      </w:r>
      <w:proofErr w:type="spellStart"/>
      <w:r w:rsidR="00BB5C58">
        <w:rPr>
          <w:lang w:eastAsia="en-US"/>
        </w:rPr>
        <w:t>Maudreuil</w:t>
      </w:r>
      <w:proofErr w:type="spellEnd"/>
      <w:r>
        <w:rPr>
          <w:lang w:eastAsia="en-US"/>
        </w:rPr>
        <w:t>.</w:t>
      </w:r>
    </w:p>
    <w:p w14:paraId="4DEA3EF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Quoi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demanda le docteur</w:t>
      </w:r>
      <w:r>
        <w:rPr>
          <w:lang w:eastAsia="en-US"/>
        </w:rPr>
        <w:t>.</w:t>
      </w:r>
    </w:p>
    <w:p w14:paraId="6B27CCC1" w14:textId="68E3F23B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Il m</w:t>
      </w:r>
      <w:r>
        <w:rPr>
          <w:lang w:eastAsia="en-US"/>
        </w:rPr>
        <w:t>’</w:t>
      </w:r>
      <w:r w:rsidR="00BB5C58">
        <w:rPr>
          <w:lang w:eastAsia="en-US"/>
        </w:rPr>
        <w:t>a semblé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répondit Besnard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qu</w:t>
      </w:r>
      <w:r>
        <w:rPr>
          <w:lang w:eastAsia="en-US"/>
        </w:rPr>
        <w:t>’</w:t>
      </w:r>
      <w:r w:rsidR="00BB5C58">
        <w:rPr>
          <w:lang w:eastAsia="en-US"/>
        </w:rPr>
        <w:t>une voix disait quelque part</w:t>
      </w:r>
      <w:r>
        <w:rPr>
          <w:lang w:eastAsia="en-US"/>
        </w:rPr>
        <w:t xml:space="preserve">, </w:t>
      </w:r>
      <w:r w:rsidR="00BB5C58">
        <w:rPr>
          <w:lang w:eastAsia="en-US"/>
        </w:rPr>
        <w:t>ici</w:t>
      </w:r>
      <w:r>
        <w:rPr>
          <w:lang w:eastAsia="en-US"/>
        </w:rPr>
        <w:t xml:space="preserve"> : </w:t>
      </w:r>
      <w:r w:rsidR="00BB5C58">
        <w:rPr>
          <w:lang w:eastAsia="en-US"/>
        </w:rPr>
        <w:t>dans la chambre</w:t>
      </w:r>
      <w:r>
        <w:rPr>
          <w:lang w:eastAsia="en-US"/>
        </w:rPr>
        <w:t xml:space="preserve"> :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Présent</w:t>
      </w:r>
      <w:r>
        <w:rPr>
          <w:lang w:eastAsia="en-US"/>
        </w:rPr>
        <w:t> !</w:t>
      </w:r>
    </w:p>
    <w:p w14:paraId="6928A954" w14:textId="5E48EDEF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Nom de bleu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 xml:space="preserve">écria </w:t>
      </w:r>
      <w:proofErr w:type="spellStart"/>
      <w:r w:rsidR="00BB5C58">
        <w:rPr>
          <w:lang w:eastAsia="en-US"/>
        </w:rPr>
        <w:t>Guérineul</w:t>
      </w:r>
      <w:proofErr w:type="spellEnd"/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vous ne buvez pas assez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Besnard</w:t>
      </w:r>
      <w:r>
        <w:rPr>
          <w:lang w:eastAsia="en-US"/>
        </w:rPr>
        <w:t xml:space="preserve">… </w:t>
      </w:r>
      <w:r w:rsidR="00BB5C58">
        <w:rPr>
          <w:lang w:eastAsia="en-US"/>
        </w:rPr>
        <w:t>les oreilles vous tintent</w:t>
      </w:r>
      <w:r>
        <w:rPr>
          <w:lang w:eastAsia="en-US"/>
        </w:rPr>
        <w:t xml:space="preserve">…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il n</w:t>
      </w:r>
      <w:r>
        <w:rPr>
          <w:lang w:eastAsia="en-US"/>
        </w:rPr>
        <w:t>’</w:t>
      </w:r>
      <w:r w:rsidR="00BB5C58">
        <w:rPr>
          <w:lang w:eastAsia="en-US"/>
        </w:rPr>
        <w:t>y a que moi pour aller chercher ce citoyen-là</w:t>
      </w:r>
      <w:r>
        <w:rPr>
          <w:lang w:eastAsia="en-US"/>
        </w:rPr>
        <w:t xml:space="preserve">, </w:t>
      </w:r>
      <w:r w:rsidR="00BB5C58">
        <w:rPr>
          <w:lang w:eastAsia="en-US"/>
        </w:rPr>
        <w:t>je crois qu</w:t>
      </w:r>
      <w:r>
        <w:rPr>
          <w:lang w:eastAsia="en-US"/>
        </w:rPr>
        <w:t>’</w:t>
      </w:r>
      <w:r w:rsidR="00BB5C58">
        <w:rPr>
          <w:lang w:eastAsia="en-US"/>
        </w:rPr>
        <w:t>il ne fera pas beaucoup de tort à nos portions</w:t>
      </w:r>
      <w:r>
        <w:rPr>
          <w:lang w:eastAsia="en-US"/>
        </w:rPr>
        <w:t> !…</w:t>
      </w:r>
    </w:p>
    <w:p w14:paraId="683683E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Écoutez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interrompit encore </w:t>
      </w:r>
      <w:proofErr w:type="spellStart"/>
      <w:r w:rsidR="00BB5C58">
        <w:rPr>
          <w:lang w:eastAsia="en-US"/>
        </w:rPr>
        <w:t>Maudreuil</w:t>
      </w:r>
      <w:proofErr w:type="spellEnd"/>
      <w:r w:rsidR="00BB5C58">
        <w:rPr>
          <w:lang w:eastAsia="en-US"/>
        </w:rPr>
        <w:t xml:space="preserve"> qui mit un doigt sur sa bouche</w:t>
      </w:r>
      <w:r>
        <w:rPr>
          <w:lang w:eastAsia="en-US"/>
        </w:rPr>
        <w:t>.</w:t>
      </w:r>
    </w:p>
    <w:p w14:paraId="39C8BA5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 fut quelque chose d</w:t>
      </w:r>
      <w:r w:rsidR="00A23BF9">
        <w:rPr>
          <w:lang w:eastAsia="en-US"/>
        </w:rPr>
        <w:t>’</w:t>
      </w:r>
      <w:r>
        <w:rPr>
          <w:lang w:eastAsia="en-US"/>
        </w:rPr>
        <w:t>étrange</w:t>
      </w:r>
      <w:r w:rsidR="00A23BF9">
        <w:rPr>
          <w:lang w:eastAsia="en-US"/>
        </w:rPr>
        <w:t>.</w:t>
      </w:r>
    </w:p>
    <w:p w14:paraId="3DAE5F5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Cette fois</w:t>
      </w:r>
      <w:r w:rsidR="00A23BF9">
        <w:rPr>
          <w:lang w:eastAsia="en-US"/>
        </w:rPr>
        <w:t xml:space="preserve">, </w:t>
      </w:r>
      <w:r>
        <w:rPr>
          <w:lang w:eastAsia="en-US"/>
        </w:rPr>
        <w:t>on entendit très distinctement une voix faible et douce qui partait on ne savait d</w:t>
      </w:r>
      <w:r w:rsidR="00A23BF9">
        <w:rPr>
          <w:lang w:eastAsia="en-US"/>
        </w:rPr>
        <w:t>’</w:t>
      </w:r>
      <w:r>
        <w:rPr>
          <w:lang w:eastAsia="en-US"/>
        </w:rPr>
        <w:t>où et qui répétait avec une sorte de complaisance</w:t>
      </w:r>
      <w:r w:rsidR="00A23BF9">
        <w:rPr>
          <w:lang w:eastAsia="en-US"/>
        </w:rPr>
        <w:t> :</w:t>
      </w:r>
    </w:p>
    <w:p w14:paraId="55CFFA4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Présent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présent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présent</w:t>
      </w:r>
      <w:r>
        <w:rPr>
          <w:lang w:eastAsia="en-US"/>
        </w:rPr>
        <w:t> !…</w:t>
      </w:r>
    </w:p>
    <w:p w14:paraId="45FDC3B7" w14:textId="69841D50" w:rsidR="00A23BF9" w:rsidRDefault="00BB5C58" w:rsidP="00A23BF9">
      <w:pPr>
        <w:rPr>
          <w:lang w:eastAsia="en-US"/>
        </w:rPr>
      </w:pPr>
      <w:r>
        <w:rPr>
          <w:lang w:eastAsia="en-US"/>
        </w:rPr>
        <w:t>Chacun regarda son voisin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dans le silence qui se fit</w:t>
      </w:r>
      <w:r w:rsidR="00A23BF9">
        <w:rPr>
          <w:lang w:eastAsia="en-US"/>
        </w:rPr>
        <w:t xml:space="preserve">, </w:t>
      </w:r>
      <w:r>
        <w:rPr>
          <w:lang w:eastAsia="en-US"/>
        </w:rPr>
        <w:t>la voix du prêtre</w:t>
      </w:r>
      <w:r w:rsidR="00A23BF9">
        <w:rPr>
          <w:lang w:eastAsia="en-US"/>
        </w:rPr>
        <w:t xml:space="preserve">, </w:t>
      </w:r>
      <w:r>
        <w:rPr>
          <w:lang w:eastAsia="en-US"/>
        </w:rPr>
        <w:t>étouffée naguère par le bruit qui se faisait autour de la table</w:t>
      </w:r>
      <w:r w:rsidR="00A23BF9">
        <w:rPr>
          <w:lang w:eastAsia="en-US"/>
        </w:rPr>
        <w:t xml:space="preserve">, </w:t>
      </w:r>
      <w:r>
        <w:rPr>
          <w:lang w:eastAsia="en-US"/>
        </w:rPr>
        <w:t>perça de nouveau la cloison et vint apporter la mélopée triste de l</w:t>
      </w:r>
      <w:r w:rsidR="00A23BF9">
        <w:rPr>
          <w:lang w:eastAsia="en-US"/>
        </w:rPr>
        <w:t>’</w:t>
      </w:r>
      <w:r>
        <w:rPr>
          <w:lang w:eastAsia="en-US"/>
        </w:rPr>
        <w:t>oraison mortuaire</w:t>
      </w:r>
      <w:r w:rsidR="00A23BF9">
        <w:rPr>
          <w:lang w:eastAsia="en-US"/>
        </w:rPr>
        <w:t>.</w:t>
      </w:r>
    </w:p>
    <w:p w14:paraId="3F14104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Ils étaient tous un peu pâles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héritiers de Jean-de-la-Mer</w:t>
      </w:r>
      <w:r w:rsidR="00A23BF9">
        <w:rPr>
          <w:lang w:eastAsia="en-US"/>
        </w:rPr>
        <w:t>.</w:t>
      </w:r>
    </w:p>
    <w:p w14:paraId="429EBDD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Ces deux voix</w:t>
      </w:r>
      <w:r w:rsidR="00A23BF9">
        <w:rPr>
          <w:lang w:eastAsia="en-US"/>
        </w:rPr>
        <w:t xml:space="preserve">, </w:t>
      </w:r>
      <w:r>
        <w:rPr>
          <w:lang w:eastAsia="en-US"/>
        </w:rPr>
        <w:t>dont l</w:t>
      </w:r>
      <w:r w:rsidR="00A23BF9">
        <w:rPr>
          <w:lang w:eastAsia="en-US"/>
        </w:rPr>
        <w:t>’</w:t>
      </w:r>
      <w:r>
        <w:rPr>
          <w:lang w:eastAsia="en-US"/>
        </w:rPr>
        <w:t>une parlait de mort si énergiquement et dont l</w:t>
      </w:r>
      <w:r w:rsidR="00A23BF9">
        <w:rPr>
          <w:lang w:eastAsia="en-US"/>
        </w:rPr>
        <w:t>’</w:t>
      </w:r>
      <w:r>
        <w:rPr>
          <w:lang w:eastAsia="en-US"/>
        </w:rPr>
        <w:t>autre sortait en quelque sorte de terre</w:t>
      </w:r>
      <w:r w:rsidR="00A23BF9">
        <w:rPr>
          <w:lang w:eastAsia="en-US"/>
        </w:rPr>
        <w:t xml:space="preserve">, </w:t>
      </w:r>
      <w:r>
        <w:rPr>
          <w:lang w:eastAsia="en-US"/>
        </w:rPr>
        <w:t>jetaient du froid dans les veines</w:t>
      </w:r>
      <w:r w:rsidR="00A23BF9">
        <w:rPr>
          <w:lang w:eastAsia="en-US"/>
        </w:rPr>
        <w:t>.</w:t>
      </w:r>
    </w:p>
    <w:p w14:paraId="248E1753" w14:textId="2905C81E" w:rsidR="00A23BF9" w:rsidRDefault="00BB5C58" w:rsidP="00A23BF9">
      <w:pPr>
        <w:rPr>
          <w:lang w:eastAsia="en-US"/>
        </w:rPr>
      </w:pPr>
      <w:r>
        <w:rPr>
          <w:lang w:eastAsia="en-US"/>
        </w:rPr>
        <w:t>Il fallait désormais bien peu de chose pour changer cette inquiétude vague en terreur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chacun tressaillit violemment rien qu</w:t>
      </w:r>
      <w:r w:rsidR="00A23BF9">
        <w:rPr>
          <w:lang w:eastAsia="en-US"/>
        </w:rPr>
        <w:t>’</w:t>
      </w:r>
      <w:r>
        <w:rPr>
          <w:lang w:eastAsia="en-US"/>
        </w:rPr>
        <w:t>à voir la draperie noire s</w:t>
      </w:r>
      <w:r w:rsidR="00A23BF9">
        <w:rPr>
          <w:lang w:eastAsia="en-US"/>
        </w:rPr>
        <w:t>’</w:t>
      </w:r>
      <w:r>
        <w:rPr>
          <w:lang w:eastAsia="en-US"/>
        </w:rPr>
        <w:t>agiter au vent qui venait des carreaux brisés par l</w:t>
      </w:r>
      <w:r w:rsidR="00A23BF9">
        <w:rPr>
          <w:lang w:eastAsia="en-US"/>
        </w:rPr>
        <w:t>’</w:t>
      </w:r>
      <w:r>
        <w:rPr>
          <w:lang w:eastAsia="en-US"/>
        </w:rPr>
        <w:t>orage</w:t>
      </w:r>
      <w:r w:rsidR="00A23BF9">
        <w:rPr>
          <w:lang w:eastAsia="en-US"/>
        </w:rPr>
        <w:t>.</w:t>
      </w:r>
    </w:p>
    <w:p w14:paraId="769E432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Était-ce bien le vent</w:t>
      </w:r>
      <w:r w:rsidR="00A23BF9">
        <w:rPr>
          <w:lang w:eastAsia="en-US"/>
        </w:rPr>
        <w:t> ?…</w:t>
      </w:r>
    </w:p>
    <w:p w14:paraId="16ADEFF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Tous ceux qui s</w:t>
      </w:r>
      <w:r w:rsidR="00A23BF9">
        <w:rPr>
          <w:lang w:eastAsia="en-US"/>
        </w:rPr>
        <w:t>’</w:t>
      </w:r>
      <w:r>
        <w:rPr>
          <w:lang w:eastAsia="en-US"/>
        </w:rPr>
        <w:t>asseyaient autour de la table avaient en ce moment la même idée</w:t>
      </w:r>
      <w:r w:rsidR="00A23BF9">
        <w:rPr>
          <w:lang w:eastAsia="en-US"/>
        </w:rPr>
        <w:t>.</w:t>
      </w:r>
    </w:p>
    <w:p w14:paraId="5BD7FD9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Ils se rappelaient cette phrase mystérieuse</w:t>
      </w:r>
      <w:r w:rsidR="00A23BF9">
        <w:rPr>
          <w:lang w:eastAsia="en-US"/>
        </w:rPr>
        <w:t>.</w:t>
      </w:r>
    </w:p>
    <w:p w14:paraId="4515337F" w14:textId="29DB444D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 xml:space="preserve">Le fauteuil de Jean </w:t>
      </w:r>
      <w:proofErr w:type="spellStart"/>
      <w:r w:rsidR="00BB5C58">
        <w:rPr>
          <w:lang w:eastAsia="en-US"/>
        </w:rPr>
        <w:t>Crébu</w:t>
      </w:r>
      <w:proofErr w:type="spellEnd"/>
      <w:r w:rsidR="00BB5C58">
        <w:rPr>
          <w:lang w:eastAsia="en-US"/>
        </w:rPr>
        <w:t xml:space="preserve"> restera vide et voilé d</w:t>
      </w:r>
      <w:r>
        <w:rPr>
          <w:lang w:eastAsia="en-US"/>
        </w:rPr>
        <w:t>’</w:t>
      </w:r>
      <w:r w:rsidR="00BB5C58">
        <w:rPr>
          <w:lang w:eastAsia="en-US"/>
        </w:rPr>
        <w:t>un crêpe noir</w:t>
      </w:r>
      <w:r>
        <w:rPr>
          <w:lang w:eastAsia="en-US"/>
        </w:rPr>
        <w:t xml:space="preserve">, </w:t>
      </w:r>
      <w:r w:rsidR="00BB5C58">
        <w:rPr>
          <w:lang w:eastAsia="en-US"/>
        </w:rPr>
        <w:t>jusqu</w:t>
      </w:r>
      <w:r>
        <w:rPr>
          <w:lang w:eastAsia="en-US"/>
        </w:rPr>
        <w:t>’</w:t>
      </w:r>
      <w:r w:rsidR="00BB5C58">
        <w:rPr>
          <w:lang w:eastAsia="en-US"/>
        </w:rPr>
        <w:t xml:space="preserve">au moment </w:t>
      </w:r>
      <w:r w:rsidR="00BB5C58">
        <w:rPr>
          <w:i/>
          <w:iCs/>
          <w:lang w:eastAsia="en-US"/>
        </w:rPr>
        <w:t>où celui qui a droit de l</w:t>
      </w:r>
      <w:r>
        <w:rPr>
          <w:i/>
          <w:iCs/>
          <w:lang w:eastAsia="en-US"/>
        </w:rPr>
        <w:t>’</w:t>
      </w:r>
      <w:r w:rsidR="00BB5C58">
        <w:rPr>
          <w:i/>
          <w:iCs/>
          <w:lang w:eastAsia="en-US"/>
        </w:rPr>
        <w:t>occuper l</w:t>
      </w:r>
      <w:r>
        <w:rPr>
          <w:i/>
          <w:iCs/>
          <w:lang w:eastAsia="en-US"/>
        </w:rPr>
        <w:t>’</w:t>
      </w:r>
      <w:r w:rsidR="00BB5C58">
        <w:rPr>
          <w:i/>
          <w:iCs/>
          <w:lang w:eastAsia="en-US"/>
        </w:rPr>
        <w:t>occupera</w:t>
      </w:r>
      <w:r>
        <w:rPr>
          <w:i/>
          <w:iCs/>
          <w:lang w:eastAsia="en-US"/>
        </w:rPr>
        <w:t>. »</w:t>
      </w:r>
    </w:p>
    <w:p w14:paraId="0BFF097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Et la </w:t>
      </w:r>
      <w:r>
        <w:t>voix fantastique répéta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cette fois tout près de l</w:t>
      </w:r>
      <w:r w:rsidR="00A23BF9">
        <w:rPr>
          <w:lang w:eastAsia="en-US"/>
        </w:rPr>
        <w:t>’</w:t>
      </w:r>
      <w:r>
        <w:rPr>
          <w:lang w:eastAsia="en-US"/>
        </w:rPr>
        <w:t>oreille des convives</w:t>
      </w:r>
      <w:r w:rsidR="00A23BF9">
        <w:rPr>
          <w:lang w:eastAsia="en-US"/>
        </w:rPr>
        <w:t> :</w:t>
      </w:r>
    </w:p>
    <w:p w14:paraId="5F6DFC5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Présent</w:t>
      </w:r>
      <w:r>
        <w:rPr>
          <w:lang w:eastAsia="en-US"/>
        </w:rPr>
        <w:t xml:space="preserve">, </w:t>
      </w:r>
      <w:r w:rsidR="00BB5C58">
        <w:rPr>
          <w:lang w:eastAsia="en-US"/>
        </w:rPr>
        <w:t>présent</w:t>
      </w:r>
      <w:r>
        <w:rPr>
          <w:lang w:eastAsia="en-US"/>
        </w:rPr>
        <w:t xml:space="preserve">, </w:t>
      </w:r>
      <w:r w:rsidR="00BB5C58">
        <w:rPr>
          <w:lang w:eastAsia="en-US"/>
        </w:rPr>
        <w:t>présent</w:t>
      </w:r>
      <w:r>
        <w:rPr>
          <w:lang w:eastAsia="en-US"/>
        </w:rPr>
        <w:t> !</w:t>
      </w:r>
    </w:p>
    <w:p w14:paraId="0FF7A58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En même temps la draperie noire s</w:t>
      </w:r>
      <w:r w:rsidR="00A23BF9">
        <w:rPr>
          <w:lang w:eastAsia="en-US"/>
        </w:rPr>
        <w:t>’</w:t>
      </w:r>
      <w:r>
        <w:rPr>
          <w:lang w:eastAsia="en-US"/>
        </w:rPr>
        <w:t>ouvrit et l</w:t>
      </w:r>
      <w:r w:rsidR="00A23BF9">
        <w:rPr>
          <w:lang w:eastAsia="en-US"/>
        </w:rPr>
        <w:t>’</w:t>
      </w:r>
      <w:r>
        <w:rPr>
          <w:lang w:eastAsia="en-US"/>
        </w:rPr>
        <w:t>on vit Jean-de-la-Mer assis sur son fauteuil</w:t>
      </w:r>
      <w:r w:rsidR="00A23BF9">
        <w:rPr>
          <w:lang w:eastAsia="en-US"/>
        </w:rPr>
        <w:t>.</w:t>
      </w:r>
    </w:p>
    <w:p w14:paraId="2D57110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Jean-de-la-Mer</w:t>
      </w:r>
      <w:r w:rsidR="00A23BF9">
        <w:rPr>
          <w:lang w:eastAsia="en-US"/>
        </w:rPr>
        <w:t xml:space="preserve">, </w:t>
      </w:r>
      <w:r>
        <w:rPr>
          <w:lang w:eastAsia="en-US"/>
        </w:rPr>
        <w:t>avec sa figure maigre</w:t>
      </w:r>
      <w:r w:rsidR="00A23BF9">
        <w:rPr>
          <w:lang w:eastAsia="en-US"/>
        </w:rPr>
        <w:t xml:space="preserve">, </w:t>
      </w:r>
      <w:r>
        <w:rPr>
          <w:lang w:eastAsia="en-US"/>
        </w:rPr>
        <w:t>inondée de ba</w:t>
      </w:r>
      <w:r>
        <w:t>rbe blanche</w:t>
      </w:r>
      <w:r w:rsidR="00A23BF9">
        <w:rPr>
          <w:lang w:eastAsia="en-US"/>
        </w:rPr>
        <w:t>.</w:t>
      </w:r>
    </w:p>
    <w:p w14:paraId="622BCEFF" w14:textId="319EF38A" w:rsidR="00A23BF9" w:rsidRDefault="00BB5C58" w:rsidP="00A23BF9">
      <w:pPr>
        <w:rPr>
          <w:lang w:eastAsia="en-US"/>
        </w:rPr>
      </w:pPr>
      <w:r>
        <w:rPr>
          <w:lang w:eastAsia="en-US"/>
        </w:rPr>
        <w:t>Tous les sièges se reculèrent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Il y avait de l</w:t>
      </w:r>
      <w:r w:rsidR="00A23BF9">
        <w:rPr>
          <w:lang w:eastAsia="en-US"/>
        </w:rPr>
        <w:t>’</w:t>
      </w:r>
      <w:r>
        <w:rPr>
          <w:lang w:eastAsia="en-US"/>
        </w:rPr>
        <w:t>horreur sur tous les visages</w:t>
      </w:r>
      <w:r w:rsidR="00A23BF9">
        <w:rPr>
          <w:lang w:eastAsia="en-US"/>
        </w:rPr>
        <w:t>.</w:t>
      </w:r>
    </w:p>
    <w:p w14:paraId="33749D9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Jean-de-la-Mer souriait paisiblement et répétait en saluant à la ronde</w:t>
      </w:r>
      <w:r w:rsidR="00A23BF9">
        <w:rPr>
          <w:lang w:eastAsia="en-US"/>
        </w:rPr>
        <w:t> :</w:t>
      </w:r>
    </w:p>
    <w:p w14:paraId="71EC000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Présent</w:t>
      </w:r>
      <w:r>
        <w:rPr>
          <w:lang w:eastAsia="en-US"/>
        </w:rPr>
        <w:t xml:space="preserve">, </w:t>
      </w:r>
      <w:r w:rsidR="00BB5C58">
        <w:rPr>
          <w:lang w:eastAsia="en-US"/>
        </w:rPr>
        <w:t>présent</w:t>
      </w:r>
      <w:r>
        <w:rPr>
          <w:lang w:eastAsia="en-US"/>
        </w:rPr>
        <w:t xml:space="preserve">, </w:t>
      </w:r>
      <w:r w:rsidR="00BB5C58">
        <w:rPr>
          <w:lang w:eastAsia="en-US"/>
        </w:rPr>
        <w:t>présent</w:t>
      </w:r>
      <w:r>
        <w:rPr>
          <w:lang w:eastAsia="en-US"/>
        </w:rPr>
        <w:t> !</w:t>
      </w:r>
    </w:p>
    <w:p w14:paraId="0C4D2EE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 xml:space="preserve">Sur qui donc le curé de </w:t>
      </w:r>
      <w:proofErr w:type="spellStart"/>
      <w:r>
        <w:rPr>
          <w:lang w:eastAsia="en-US"/>
        </w:rPr>
        <w:t>Vesvron</w:t>
      </w:r>
      <w:proofErr w:type="spellEnd"/>
      <w:r>
        <w:rPr>
          <w:lang w:eastAsia="en-US"/>
        </w:rPr>
        <w:t xml:space="preserve"> récitait-il la prière des</w:t>
      </w:r>
      <w:r>
        <w:t xml:space="preserve"> morts</w:t>
      </w:r>
      <w:r w:rsidR="00A23BF9">
        <w:rPr>
          <w:lang w:eastAsia="en-US"/>
        </w:rPr>
        <w:t> ?</w:t>
      </w:r>
    </w:p>
    <w:p w14:paraId="7703C351" w14:textId="05C90839" w:rsidR="00BB5C58" w:rsidRDefault="00BB5C58" w:rsidP="007700B9">
      <w:pPr>
        <w:pStyle w:val="Titre2"/>
        <w:rPr>
          <w:lang w:eastAsia="en-US"/>
        </w:rPr>
      </w:pPr>
      <w:bookmarkStart w:id="109" w:name="_Toc231743414"/>
      <w:bookmarkStart w:id="110" w:name="_Toc237577482"/>
      <w:bookmarkStart w:id="111" w:name="_Toc202192430"/>
      <w:r>
        <w:rPr>
          <w:lang w:eastAsia="en-US"/>
        </w:rPr>
        <w:lastRenderedPageBreak/>
        <w:t>OÙ MENAND JEUNE EST FIANCÉ</w:t>
      </w:r>
      <w:bookmarkEnd w:id="109"/>
      <w:bookmarkEnd w:id="110"/>
      <w:bookmarkEnd w:id="111"/>
      <w:r>
        <w:rPr>
          <w:lang w:eastAsia="en-US"/>
        </w:rPr>
        <w:br/>
      </w:r>
    </w:p>
    <w:p w14:paraId="389141E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Nous avons vu ce fantôme traverser la cuisine du </w:t>
      </w:r>
      <w:proofErr w:type="spellStart"/>
      <w:r>
        <w:rPr>
          <w:lang w:eastAsia="en-US"/>
        </w:rPr>
        <w:t>Ceuil</w:t>
      </w:r>
      <w:proofErr w:type="spellEnd"/>
      <w:r>
        <w:rPr>
          <w:lang w:eastAsia="en-US"/>
        </w:rPr>
        <w:t xml:space="preserve"> et faire peur aux valets avant de terrifier les maîtres</w:t>
      </w:r>
      <w:r w:rsidR="00A23BF9">
        <w:rPr>
          <w:lang w:eastAsia="en-US"/>
        </w:rPr>
        <w:t>.</w:t>
      </w:r>
    </w:p>
    <w:p w14:paraId="23BDD40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Car les maîtres étaient terrifiés</w:t>
      </w:r>
      <w:r w:rsidR="00A23BF9">
        <w:rPr>
          <w:lang w:eastAsia="en-US"/>
        </w:rPr>
        <w:t>.</w:t>
      </w:r>
    </w:p>
    <w:p w14:paraId="41AFEA4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Morin</w:t>
      </w:r>
      <w:r w:rsidR="00A23BF9">
        <w:rPr>
          <w:lang w:eastAsia="en-US"/>
        </w:rPr>
        <w:t xml:space="preserve">, </w:t>
      </w:r>
      <w:r>
        <w:rPr>
          <w:lang w:eastAsia="en-US"/>
        </w:rPr>
        <w:t>Besnard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Houël</w:t>
      </w:r>
      <w:proofErr w:type="spellEnd"/>
      <w:r>
        <w:rPr>
          <w:lang w:eastAsia="en-US"/>
        </w:rPr>
        <w:t xml:space="preserve"> et </w:t>
      </w:r>
      <w:proofErr w:type="spellStart"/>
      <w:r>
        <w:rPr>
          <w:lang w:eastAsia="en-US"/>
        </w:rPr>
        <w:t>Guérineul</w:t>
      </w:r>
      <w:proofErr w:type="spellEnd"/>
      <w:r>
        <w:rPr>
          <w:lang w:eastAsia="en-US"/>
        </w:rPr>
        <w:t xml:space="preserve"> regardaient le fantôme avec des ye</w:t>
      </w:r>
      <w:r>
        <w:t>ux effarés</w:t>
      </w:r>
      <w:r w:rsidR="00A23BF9">
        <w:rPr>
          <w:lang w:eastAsia="en-US"/>
        </w:rPr>
        <w:t xml:space="preserve"> : </w:t>
      </w:r>
      <w:r>
        <w:rPr>
          <w:lang w:eastAsia="en-US"/>
        </w:rPr>
        <w:t>les dents de Menand jeune claquaient</w:t>
      </w:r>
      <w:r w:rsidR="00A23BF9">
        <w:rPr>
          <w:lang w:eastAsia="en-US"/>
        </w:rPr>
        <w:t xml:space="preserve">, </w:t>
      </w:r>
      <w:r>
        <w:rPr>
          <w:lang w:eastAsia="en-US"/>
        </w:rPr>
        <w:t>malgré la serviette qu</w:t>
      </w:r>
      <w:r w:rsidR="00A23BF9">
        <w:rPr>
          <w:lang w:eastAsia="en-US"/>
        </w:rPr>
        <w:t>’</w:t>
      </w:r>
      <w:r>
        <w:rPr>
          <w:lang w:eastAsia="en-US"/>
        </w:rPr>
        <w:t>il s</w:t>
      </w:r>
      <w:r w:rsidR="00A23BF9">
        <w:rPr>
          <w:lang w:eastAsia="en-US"/>
        </w:rPr>
        <w:t>’</w:t>
      </w:r>
      <w:r>
        <w:rPr>
          <w:lang w:eastAsia="en-US"/>
        </w:rPr>
        <w:t>était mise tout entière dans la bouche</w:t>
      </w:r>
      <w:r w:rsidR="00A23BF9">
        <w:rPr>
          <w:lang w:eastAsia="en-US"/>
        </w:rPr>
        <w:t xml:space="preserve">. </w:t>
      </w:r>
      <w:r>
        <w:rPr>
          <w:lang w:eastAsia="en-US"/>
        </w:rPr>
        <w:t xml:space="preserve">Le président </w:t>
      </w:r>
      <w:proofErr w:type="spellStart"/>
      <w:r>
        <w:rPr>
          <w:lang w:eastAsia="en-US"/>
        </w:rPr>
        <w:t>Maudreuil</w:t>
      </w:r>
      <w:proofErr w:type="spellEnd"/>
      <w:r>
        <w:rPr>
          <w:lang w:eastAsia="en-US"/>
        </w:rPr>
        <w:t xml:space="preserve"> lui-même perdait évidemment contenance</w:t>
      </w:r>
      <w:r w:rsidR="00A23BF9">
        <w:rPr>
          <w:lang w:eastAsia="en-US"/>
        </w:rPr>
        <w:t>.</w:t>
      </w:r>
    </w:p>
    <w:p w14:paraId="7EF5ACA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Fargeau seul éprouvait une sorte de maligne joie à voir la déconvenue de </w:t>
      </w:r>
      <w:r>
        <w:t>ses compagnons</w:t>
      </w:r>
      <w:r w:rsidR="00A23BF9">
        <w:rPr>
          <w:lang w:eastAsia="en-US"/>
        </w:rPr>
        <w:t>.</w:t>
      </w:r>
    </w:p>
    <w:p w14:paraId="5FEA658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 xml:space="preserve">idée vint à quelques-uns que le vieux Jean </w:t>
      </w:r>
      <w:proofErr w:type="spellStart"/>
      <w:r>
        <w:rPr>
          <w:lang w:eastAsia="en-US"/>
        </w:rPr>
        <w:t>Crébu</w:t>
      </w:r>
      <w:proofErr w:type="spellEnd"/>
      <w:r>
        <w:rPr>
          <w:lang w:eastAsia="en-US"/>
        </w:rPr>
        <w:t xml:space="preserve"> avait tout simplement joué cette farce lugubre pour faire peur à ses héritiers</w:t>
      </w:r>
      <w:r w:rsidR="00A23BF9">
        <w:rPr>
          <w:lang w:eastAsia="en-US"/>
        </w:rPr>
        <w:t>.</w:t>
      </w:r>
    </w:p>
    <w:p w14:paraId="14B9ECC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Les autres voyaient là le côté surnaturel</w:t>
      </w:r>
      <w:r w:rsidR="00A23BF9">
        <w:rPr>
          <w:lang w:eastAsia="en-US"/>
        </w:rPr>
        <w:t xml:space="preserve">. </w:t>
      </w:r>
      <w:r>
        <w:rPr>
          <w:lang w:eastAsia="en-US"/>
        </w:rPr>
        <w:t>La mort s</w:t>
      </w:r>
      <w:r w:rsidR="00A23BF9">
        <w:rPr>
          <w:lang w:eastAsia="en-US"/>
        </w:rPr>
        <w:t>’</w:t>
      </w:r>
      <w:r>
        <w:rPr>
          <w:lang w:eastAsia="en-US"/>
        </w:rPr>
        <w:t>était levée de son lit</w:t>
      </w:r>
      <w:r w:rsidR="00A23BF9">
        <w:rPr>
          <w:lang w:eastAsia="en-US"/>
        </w:rPr>
        <w:t>.</w:t>
      </w:r>
    </w:p>
    <w:p w14:paraId="0EAF8629" w14:textId="08008D49" w:rsidR="00A23BF9" w:rsidRDefault="00BB5C58" w:rsidP="00A23BF9">
      <w:pPr>
        <w:rPr>
          <w:lang w:eastAsia="en-US"/>
        </w:rPr>
      </w:pPr>
      <w:r>
        <w:rPr>
          <w:lang w:eastAsia="en-US"/>
        </w:rPr>
        <w:t>Et personne ne songeait à expliquer logiquement l</w:t>
      </w:r>
      <w:r w:rsidR="00A23BF9">
        <w:rPr>
          <w:lang w:eastAsia="en-US"/>
        </w:rPr>
        <w:t>’</w:t>
      </w:r>
      <w:r>
        <w:rPr>
          <w:lang w:eastAsia="en-US"/>
        </w:rPr>
        <w:t>aventure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Ce nom d</w:t>
      </w:r>
      <w:r w:rsidR="00A23BF9">
        <w:rPr>
          <w:lang w:eastAsia="en-US"/>
        </w:rPr>
        <w:t>’</w:t>
      </w:r>
      <w:r>
        <w:rPr>
          <w:lang w:eastAsia="en-US"/>
        </w:rPr>
        <w:t xml:space="preserve">Honoré </w:t>
      </w:r>
      <w:proofErr w:type="spellStart"/>
      <w:r>
        <w:rPr>
          <w:lang w:eastAsia="en-US"/>
        </w:rPr>
        <w:t>Crébu</w:t>
      </w:r>
      <w:proofErr w:type="spellEnd"/>
      <w:r>
        <w:rPr>
          <w:lang w:eastAsia="en-US"/>
        </w:rPr>
        <w:t xml:space="preserve"> de </w:t>
      </w:r>
      <w:proofErr w:type="spellStart"/>
      <w:r>
        <w:rPr>
          <w:lang w:eastAsia="en-US"/>
        </w:rPr>
        <w:t>Pélihou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personne ne le prenait au sérieux</w:t>
      </w:r>
      <w:r w:rsidR="00A23BF9">
        <w:rPr>
          <w:lang w:eastAsia="en-US"/>
        </w:rPr>
        <w:t>.</w:t>
      </w:r>
    </w:p>
    <w:p w14:paraId="55BBD0E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On ne s</w:t>
      </w:r>
      <w:r w:rsidR="00A23BF9">
        <w:rPr>
          <w:lang w:eastAsia="en-US"/>
        </w:rPr>
        <w:t>’</w:t>
      </w:r>
      <w:r>
        <w:rPr>
          <w:lang w:eastAsia="en-US"/>
        </w:rPr>
        <w:t>en souvenait même plus</w:t>
      </w:r>
      <w:r w:rsidR="00A23BF9">
        <w:rPr>
          <w:lang w:eastAsia="en-US"/>
        </w:rPr>
        <w:t>.</w:t>
      </w:r>
    </w:p>
    <w:p w14:paraId="5C0B34F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Jean-de-la-Mer qui était là</w:t>
      </w:r>
      <w:r w:rsidR="00A23BF9">
        <w:rPr>
          <w:lang w:eastAsia="en-US"/>
        </w:rPr>
        <w:t> !</w:t>
      </w:r>
    </w:p>
    <w:p w14:paraId="3C572C04" w14:textId="594F0B20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Mon respectable cousin et ami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dit </w:t>
      </w:r>
      <w:proofErr w:type="spellStart"/>
      <w:r w:rsidR="00BB5C58">
        <w:rPr>
          <w:lang w:eastAsia="en-US"/>
        </w:rPr>
        <w:t>Maudreuil</w:t>
      </w:r>
      <w:proofErr w:type="spellEnd"/>
      <w:r w:rsidR="00BB5C58">
        <w:rPr>
          <w:lang w:eastAsia="en-US"/>
        </w:rPr>
        <w:t xml:space="preserve"> qui avait retrouvé le premier la parole</w:t>
      </w:r>
      <w:r>
        <w:rPr>
          <w:lang w:eastAsia="en-US"/>
        </w:rPr>
        <w:t xml:space="preserve">, </w:t>
      </w:r>
      <w:r w:rsidR="00BB5C58">
        <w:rPr>
          <w:lang w:eastAsia="en-US"/>
        </w:rPr>
        <w:t>mais dont la voix tremblait terriblement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je ne sais pas quel motif a pu</w:t>
      </w:r>
      <w:r>
        <w:rPr>
          <w:lang w:eastAsia="en-US"/>
        </w:rPr>
        <w:t>…</w:t>
      </w:r>
    </w:p>
    <w:p w14:paraId="7FEE8B6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Présent</w:t>
      </w:r>
      <w:r>
        <w:rPr>
          <w:lang w:eastAsia="en-US"/>
        </w:rPr>
        <w:t xml:space="preserve">, </w:t>
      </w:r>
      <w:r w:rsidR="00BB5C58">
        <w:rPr>
          <w:lang w:eastAsia="en-US"/>
        </w:rPr>
        <w:t>présent</w:t>
      </w:r>
      <w:r>
        <w:rPr>
          <w:lang w:eastAsia="en-US"/>
        </w:rPr>
        <w:t xml:space="preserve">, </w:t>
      </w:r>
      <w:r w:rsidR="00BB5C58">
        <w:rPr>
          <w:lang w:eastAsia="en-US"/>
        </w:rPr>
        <w:t>présent</w:t>
      </w:r>
      <w:r>
        <w:rPr>
          <w:lang w:eastAsia="en-US"/>
        </w:rPr>
        <w:t xml:space="preserve"> ! </w:t>
      </w:r>
      <w:r w:rsidR="00BB5C58">
        <w:rPr>
          <w:lang w:eastAsia="en-US"/>
        </w:rPr>
        <w:t>interrompit le fantôme d</w:t>
      </w:r>
      <w:r>
        <w:rPr>
          <w:lang w:eastAsia="en-US"/>
        </w:rPr>
        <w:t>’</w:t>
      </w:r>
      <w:r w:rsidR="00BB5C58">
        <w:rPr>
          <w:lang w:eastAsia="en-US"/>
        </w:rPr>
        <w:t>un accent agréable et comme s</w:t>
      </w:r>
      <w:r>
        <w:rPr>
          <w:lang w:eastAsia="en-US"/>
        </w:rPr>
        <w:t>’</w:t>
      </w:r>
      <w:r w:rsidR="00BB5C58">
        <w:rPr>
          <w:lang w:eastAsia="en-US"/>
        </w:rPr>
        <w:t>il eût voulu s</w:t>
      </w:r>
      <w:r>
        <w:rPr>
          <w:lang w:eastAsia="en-US"/>
        </w:rPr>
        <w:t>’</w:t>
      </w:r>
      <w:r w:rsidR="00BB5C58">
        <w:rPr>
          <w:lang w:eastAsia="en-US"/>
        </w:rPr>
        <w:t>excuser d</w:t>
      </w:r>
      <w:r>
        <w:rPr>
          <w:lang w:eastAsia="en-US"/>
        </w:rPr>
        <w:t>’</w:t>
      </w:r>
      <w:r w:rsidR="00BB5C58">
        <w:rPr>
          <w:lang w:eastAsia="en-US"/>
        </w:rPr>
        <w:t>être arrivé trop tard</w:t>
      </w:r>
      <w:r>
        <w:rPr>
          <w:lang w:eastAsia="en-US"/>
        </w:rPr>
        <w:t>.</w:t>
      </w:r>
    </w:p>
    <w:p w14:paraId="7E11836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 n</w:t>
      </w:r>
      <w:r w:rsidR="00A23BF9">
        <w:rPr>
          <w:lang w:eastAsia="en-US"/>
        </w:rPr>
        <w:t>’</w:t>
      </w:r>
      <w:r>
        <w:rPr>
          <w:lang w:eastAsia="en-US"/>
        </w:rPr>
        <w:t>était vraiment point la voix de Jean-de-la-Mer</w:t>
      </w:r>
      <w:r w:rsidR="00A23BF9">
        <w:rPr>
          <w:lang w:eastAsia="en-US"/>
        </w:rPr>
        <w:t>.</w:t>
      </w:r>
    </w:p>
    <w:p w14:paraId="6982D4F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cette tête si remarquable</w:t>
      </w:r>
      <w:r w:rsidR="00A23BF9">
        <w:rPr>
          <w:lang w:eastAsia="en-US"/>
        </w:rPr>
        <w:t xml:space="preserve"> ! </w:t>
      </w:r>
      <w:r>
        <w:rPr>
          <w:lang w:eastAsia="en-US"/>
        </w:rPr>
        <w:t>cette barbe blanche</w:t>
      </w:r>
      <w:r w:rsidR="00A23BF9">
        <w:rPr>
          <w:lang w:eastAsia="en-US"/>
        </w:rPr>
        <w:t xml:space="preserve"> ! </w:t>
      </w:r>
      <w:r>
        <w:rPr>
          <w:lang w:eastAsia="en-US"/>
        </w:rPr>
        <w:t>ce grand front étroit</w:t>
      </w:r>
      <w:r w:rsidR="00A23BF9">
        <w:rPr>
          <w:lang w:eastAsia="en-US"/>
        </w:rPr>
        <w:t xml:space="preserve">, </w:t>
      </w:r>
      <w:r>
        <w:rPr>
          <w:lang w:eastAsia="en-US"/>
        </w:rPr>
        <w:t>haut et diaphane comme de la cire émincée</w:t>
      </w:r>
      <w:r w:rsidR="00A23BF9">
        <w:rPr>
          <w:lang w:eastAsia="en-US"/>
        </w:rPr>
        <w:t>.</w:t>
      </w:r>
    </w:p>
    <w:p w14:paraId="29EC991B" w14:textId="4A1C6845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Si j</w:t>
      </w:r>
      <w:r>
        <w:rPr>
          <w:lang w:eastAsia="en-US"/>
        </w:rPr>
        <w:t>’</w:t>
      </w:r>
      <w:r w:rsidR="00BB5C58">
        <w:rPr>
          <w:lang w:eastAsia="en-US"/>
        </w:rPr>
        <w:t xml:space="preserve">allais chercher </w:t>
      </w:r>
      <w:r>
        <w:rPr>
          <w:lang w:eastAsia="en-US"/>
        </w:rPr>
        <w:t>M. </w:t>
      </w:r>
      <w:r w:rsidR="00BB5C58">
        <w:rPr>
          <w:lang w:eastAsia="en-US"/>
        </w:rPr>
        <w:t>le recteur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murmura </w:t>
      </w:r>
      <w:proofErr w:type="spellStart"/>
      <w:r w:rsidR="00BB5C58">
        <w:rPr>
          <w:lang w:eastAsia="en-US"/>
        </w:rPr>
        <w:t>Houël</w:t>
      </w:r>
      <w:proofErr w:type="spellEnd"/>
      <w:r w:rsidR="00BB5C58">
        <w:rPr>
          <w:lang w:eastAsia="en-US"/>
        </w:rPr>
        <w:t xml:space="preserve"> à l</w:t>
      </w:r>
      <w:r>
        <w:rPr>
          <w:lang w:eastAsia="en-US"/>
        </w:rPr>
        <w:t>’</w:t>
      </w:r>
      <w:r w:rsidR="00BB5C58">
        <w:rPr>
          <w:lang w:eastAsia="en-US"/>
        </w:rPr>
        <w:t xml:space="preserve">oreille de </w:t>
      </w:r>
      <w:r w:rsidR="00685E2E">
        <w:rPr>
          <w:lang w:eastAsia="en-US"/>
        </w:rPr>
        <w:t>Cousin-et-ami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on pourrait essayer d</w:t>
      </w:r>
      <w:r>
        <w:rPr>
          <w:lang w:eastAsia="en-US"/>
        </w:rPr>
        <w:t>’</w:t>
      </w:r>
      <w:r w:rsidR="00BB5C58">
        <w:rPr>
          <w:lang w:eastAsia="en-US"/>
        </w:rPr>
        <w:t>un exorcisme</w:t>
      </w:r>
      <w:r>
        <w:rPr>
          <w:lang w:eastAsia="en-US"/>
        </w:rPr>
        <w:t>.</w:t>
      </w:r>
    </w:p>
    <w:p w14:paraId="2FB852B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En ce moment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le fantôme prit dans la poche de sa houppelande une petite tabatière d</w:t>
      </w:r>
      <w:r w:rsidR="00A23BF9">
        <w:rPr>
          <w:lang w:eastAsia="en-US"/>
        </w:rPr>
        <w:t>’</w:t>
      </w:r>
      <w:r>
        <w:rPr>
          <w:lang w:eastAsia="en-US"/>
        </w:rPr>
        <w:t>argent</w:t>
      </w:r>
      <w:r w:rsidR="00A23BF9">
        <w:rPr>
          <w:lang w:eastAsia="en-US"/>
        </w:rPr>
        <w:t>.</w:t>
      </w:r>
    </w:p>
    <w:p w14:paraId="347999B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Jean-de-la-Mer ne prenait pas de tabac</w:t>
      </w:r>
      <w:r w:rsidR="00A23BF9">
        <w:rPr>
          <w:lang w:eastAsia="en-US"/>
        </w:rPr>
        <w:t>.</w:t>
      </w:r>
    </w:p>
    <w:p w14:paraId="255B9D5A" w14:textId="22A6E6EA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Nom de bleu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dit </w:t>
      </w:r>
      <w:proofErr w:type="spellStart"/>
      <w:r w:rsidR="00BB5C58">
        <w:rPr>
          <w:lang w:eastAsia="en-US"/>
        </w:rPr>
        <w:t>Guérineul</w:t>
      </w:r>
      <w:proofErr w:type="spellEnd"/>
      <w:r w:rsidR="00BB5C58">
        <w:rPr>
          <w:lang w:eastAsia="en-US"/>
        </w:rPr>
        <w:t xml:space="preserve"> en soufflant comme un bœuf</w:t>
      </w:r>
      <w:r>
        <w:rPr>
          <w:lang w:eastAsia="en-US"/>
        </w:rPr>
        <w:t xml:space="preserve"> :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il prise</w:t>
      </w:r>
      <w:r>
        <w:rPr>
          <w:lang w:eastAsia="en-US"/>
        </w:rPr>
        <w:t xml:space="preserve">, </w:t>
      </w:r>
      <w:r w:rsidR="00BB5C58">
        <w:rPr>
          <w:lang w:eastAsia="en-US"/>
        </w:rPr>
        <w:t>ma parole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nom de nom de nom de nom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Ce bonhomme-là est drôle comme tout</w:t>
      </w:r>
      <w:r>
        <w:rPr>
          <w:lang w:eastAsia="en-US"/>
        </w:rPr>
        <w:t xml:space="preserve">, </w:t>
      </w:r>
      <w:proofErr w:type="spellStart"/>
      <w:r w:rsidR="00BB5C58">
        <w:rPr>
          <w:lang w:eastAsia="en-US"/>
        </w:rPr>
        <w:t>sacrebleure</w:t>
      </w:r>
      <w:proofErr w:type="spellEnd"/>
      <w:r>
        <w:rPr>
          <w:lang w:eastAsia="en-US"/>
        </w:rPr>
        <w:t xml:space="preserve"> ! </w:t>
      </w:r>
      <w:r w:rsidR="00BB5C58">
        <w:rPr>
          <w:lang w:eastAsia="en-US"/>
        </w:rPr>
        <w:t>Regardez</w:t>
      </w:r>
      <w:r>
        <w:rPr>
          <w:lang w:eastAsia="en-US"/>
        </w:rPr>
        <w:t xml:space="preserve">, </w:t>
      </w:r>
      <w:r w:rsidR="00685E2E">
        <w:rPr>
          <w:lang w:eastAsia="en-US"/>
        </w:rPr>
        <w:t>Cousin-et-ami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une personne naturelle</w:t>
      </w:r>
      <w:r>
        <w:rPr>
          <w:lang w:eastAsia="en-US"/>
        </w:rPr>
        <w:t xml:space="preserve">… </w:t>
      </w:r>
      <w:r w:rsidR="00BB5C58">
        <w:rPr>
          <w:lang w:eastAsia="en-US"/>
        </w:rPr>
        <w:t>un ancêtre</w:t>
      </w:r>
      <w:r>
        <w:rPr>
          <w:lang w:eastAsia="en-US"/>
        </w:rPr>
        <w:t xml:space="preserve">, </w:t>
      </w:r>
      <w:r w:rsidR="00BB5C58">
        <w:rPr>
          <w:lang w:eastAsia="en-US"/>
        </w:rPr>
        <w:t>vieux comme Hérode</w:t>
      </w:r>
      <w:r>
        <w:rPr>
          <w:lang w:eastAsia="en-US"/>
        </w:rPr>
        <w:t xml:space="preserve">… 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nom d</w:t>
      </w:r>
      <w:r>
        <w:rPr>
          <w:lang w:eastAsia="en-US"/>
        </w:rPr>
        <w:t>’</w:t>
      </w:r>
      <w:r w:rsidR="00BB5C58">
        <w:rPr>
          <w:lang w:eastAsia="en-US"/>
        </w:rPr>
        <w:t>une pipe</w:t>
      </w:r>
      <w:r>
        <w:rPr>
          <w:lang w:eastAsia="en-US"/>
        </w:rPr>
        <w:t xml:space="preserve">,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eu peur</w:t>
      </w:r>
      <w:r>
        <w:rPr>
          <w:lang w:eastAsia="en-US"/>
        </w:rPr>
        <w:t xml:space="preserve">, </w:t>
      </w:r>
      <w:r w:rsidR="00BB5C58">
        <w:rPr>
          <w:lang w:eastAsia="en-US"/>
        </w:rPr>
        <w:t>là</w:t>
      </w:r>
      <w:r>
        <w:rPr>
          <w:lang w:eastAsia="en-US"/>
        </w:rPr>
        <w:t>…</w:t>
      </w:r>
    </w:p>
    <w:p w14:paraId="751A75C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glace était rompue</w:t>
      </w:r>
      <w:r w:rsidR="00A23BF9">
        <w:rPr>
          <w:lang w:eastAsia="en-US"/>
        </w:rPr>
        <w:t xml:space="preserve">. </w:t>
      </w:r>
      <w:r>
        <w:rPr>
          <w:lang w:eastAsia="en-US"/>
        </w:rPr>
        <w:t>Chacun regardait maintenant le fantôme sans trop de terreur</w:t>
      </w:r>
      <w:r w:rsidR="00A23BF9">
        <w:rPr>
          <w:lang w:eastAsia="en-US"/>
        </w:rPr>
        <w:t xml:space="preserve">. </w:t>
      </w:r>
      <w:r>
        <w:rPr>
          <w:lang w:eastAsia="en-US"/>
        </w:rPr>
        <w:t>On remarquait entre sa figure et celle de Jean-de-la-Mer des différences peu sensibles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réelles</w:t>
      </w:r>
      <w:r w:rsidR="00A23BF9">
        <w:rPr>
          <w:lang w:eastAsia="en-US"/>
        </w:rPr>
        <w:t xml:space="preserve">. </w:t>
      </w:r>
      <w:r>
        <w:rPr>
          <w:lang w:eastAsia="en-US"/>
        </w:rPr>
        <w:t>Il avait le nez plus long</w:t>
      </w:r>
      <w:r w:rsidR="00A23BF9">
        <w:rPr>
          <w:lang w:eastAsia="en-US"/>
        </w:rPr>
        <w:t xml:space="preserve">, </w:t>
      </w:r>
      <w:r>
        <w:rPr>
          <w:lang w:eastAsia="en-US"/>
        </w:rPr>
        <w:t>la barbe plus pointue</w:t>
      </w:r>
      <w:r w:rsidR="00A23BF9">
        <w:rPr>
          <w:lang w:eastAsia="en-US"/>
        </w:rPr>
        <w:t xml:space="preserve">, </w:t>
      </w:r>
      <w:r>
        <w:rPr>
          <w:lang w:eastAsia="en-US"/>
        </w:rPr>
        <w:t>le front plus haut et plus étroit</w:t>
      </w:r>
      <w:r w:rsidR="00A23BF9">
        <w:rPr>
          <w:lang w:eastAsia="en-US"/>
        </w:rPr>
        <w:t xml:space="preserve"> ; </w:t>
      </w:r>
      <w:r>
        <w:rPr>
          <w:lang w:eastAsia="en-US"/>
        </w:rPr>
        <w:t>il avait l</w:t>
      </w:r>
      <w:r w:rsidR="00A23BF9">
        <w:rPr>
          <w:lang w:eastAsia="en-US"/>
        </w:rPr>
        <w:t>’</w:t>
      </w:r>
      <w:r>
        <w:rPr>
          <w:lang w:eastAsia="en-US"/>
        </w:rPr>
        <w:t xml:space="preserve">air encore plus défait que Jean </w:t>
      </w:r>
      <w:proofErr w:type="spellStart"/>
      <w:r>
        <w:rPr>
          <w:lang w:eastAsia="en-US"/>
        </w:rPr>
        <w:t>Crébu</w:t>
      </w:r>
      <w:proofErr w:type="spellEnd"/>
      <w:r>
        <w:rPr>
          <w:lang w:eastAsia="en-US"/>
        </w:rPr>
        <w:t xml:space="preserve"> lui-même à sa dernière heure</w:t>
      </w:r>
      <w:r w:rsidR="00A23BF9">
        <w:rPr>
          <w:lang w:eastAsia="en-US"/>
        </w:rPr>
        <w:t>.</w:t>
      </w:r>
    </w:p>
    <w:p w14:paraId="25BFB99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Décidément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ce n</w:t>
      </w:r>
      <w:r w:rsidR="00A23BF9">
        <w:rPr>
          <w:lang w:eastAsia="en-US"/>
        </w:rPr>
        <w:t>’</w:t>
      </w:r>
      <w:r>
        <w:rPr>
          <w:lang w:eastAsia="en-US"/>
        </w:rPr>
        <w:t>était pas Jean-de-la-Mer</w:t>
      </w:r>
      <w:r w:rsidR="00A23BF9">
        <w:rPr>
          <w:lang w:eastAsia="en-US"/>
        </w:rPr>
        <w:t xml:space="preserve">. </w:t>
      </w:r>
      <w:r>
        <w:rPr>
          <w:lang w:eastAsia="en-US"/>
        </w:rPr>
        <w:t>Jean-de-la-Mer était bien mort</w:t>
      </w:r>
      <w:r w:rsidR="00A23BF9">
        <w:rPr>
          <w:lang w:eastAsia="en-US"/>
        </w:rPr>
        <w:t> !</w:t>
      </w:r>
    </w:p>
    <w:p w14:paraId="0CE6331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Et pourtant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Maudreuil</w:t>
      </w:r>
      <w:proofErr w:type="spellEnd"/>
      <w:r>
        <w:rPr>
          <w:lang w:eastAsia="en-US"/>
        </w:rPr>
        <w:t xml:space="preserve"> eut un frisson par tout le corps quand le fantôme</w:t>
      </w:r>
      <w:r w:rsidR="00A23BF9">
        <w:rPr>
          <w:lang w:eastAsia="en-US"/>
        </w:rPr>
        <w:t xml:space="preserve">, </w:t>
      </w:r>
      <w:r>
        <w:rPr>
          <w:lang w:eastAsia="en-US"/>
        </w:rPr>
        <w:t>tendant tout à coup un bras long d</w:t>
      </w:r>
      <w:r w:rsidR="00A23BF9">
        <w:rPr>
          <w:lang w:eastAsia="en-US"/>
        </w:rPr>
        <w:t>’</w:t>
      </w:r>
      <w:r>
        <w:rPr>
          <w:lang w:eastAsia="en-US"/>
        </w:rPr>
        <w:t>une aune et maigre comme un manche à balai</w:t>
      </w:r>
      <w:r w:rsidR="00A23BF9">
        <w:rPr>
          <w:lang w:eastAsia="en-US"/>
        </w:rPr>
        <w:t xml:space="preserve">, </w:t>
      </w:r>
      <w:r>
        <w:rPr>
          <w:lang w:eastAsia="en-US"/>
        </w:rPr>
        <w:t>lui mit sa tabatière sous le nez en lui disant</w:t>
      </w:r>
      <w:r w:rsidR="00A23BF9">
        <w:rPr>
          <w:lang w:eastAsia="en-US"/>
        </w:rPr>
        <w:t> :</w:t>
      </w:r>
    </w:p>
    <w:p w14:paraId="5803BD1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En usez-vous</w:t>
      </w:r>
      <w:r>
        <w:rPr>
          <w:lang w:eastAsia="en-US"/>
        </w:rPr>
        <w:t> ?</w:t>
      </w:r>
    </w:p>
    <w:p w14:paraId="3468656B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Maudreuil</w:t>
      </w:r>
      <w:proofErr w:type="spellEnd"/>
      <w:r>
        <w:rPr>
          <w:lang w:eastAsia="en-US"/>
        </w:rPr>
        <w:t xml:space="preserve"> et ses six compagnons éternuèrent</w:t>
      </w:r>
      <w:r w:rsidR="00A23BF9">
        <w:rPr>
          <w:lang w:eastAsia="en-US"/>
        </w:rPr>
        <w:t>.</w:t>
      </w:r>
    </w:p>
    <w:p w14:paraId="4D5F30F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Cela leur fit du bien</w:t>
      </w:r>
      <w:r w:rsidR="00A23BF9">
        <w:rPr>
          <w:lang w:eastAsia="en-US"/>
        </w:rPr>
        <w:t>.</w:t>
      </w:r>
    </w:p>
    <w:p w14:paraId="3D11BF7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fantôme dit bien poliment en souriant</w:t>
      </w:r>
      <w:r w:rsidR="00A23BF9">
        <w:rPr>
          <w:lang w:eastAsia="en-US"/>
        </w:rPr>
        <w:t xml:space="preserve">, </w:t>
      </w:r>
      <w:r>
        <w:rPr>
          <w:lang w:eastAsia="en-US"/>
        </w:rPr>
        <w:t>à la ronde</w:t>
      </w:r>
      <w:r w:rsidR="00A23BF9">
        <w:rPr>
          <w:lang w:eastAsia="en-US"/>
        </w:rPr>
        <w:t> :</w:t>
      </w:r>
    </w:p>
    <w:p w14:paraId="298FF4C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Dieu vous bénisse</w:t>
      </w:r>
      <w:r>
        <w:rPr>
          <w:lang w:eastAsia="en-US"/>
        </w:rPr>
        <w:t> !</w:t>
      </w:r>
    </w:p>
    <w:p w14:paraId="62681EE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Dès ce moment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Artichaut put continuer à manger sa serviette</w:t>
      </w:r>
      <w:r w:rsidR="00A23BF9">
        <w:rPr>
          <w:lang w:eastAsia="en-US"/>
        </w:rPr>
        <w:t>.</w:t>
      </w:r>
    </w:p>
    <w:p w14:paraId="1A4E3C7E" w14:textId="3AA4C6EB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Maudreuil</w:t>
      </w:r>
      <w:proofErr w:type="spellEnd"/>
      <w:r>
        <w:rPr>
          <w:lang w:eastAsia="en-US"/>
        </w:rPr>
        <w:t xml:space="preserve"> reprenait peu à peu son importance</w:t>
      </w:r>
      <w:r w:rsidR="00A23BF9">
        <w:rPr>
          <w:lang w:eastAsia="en-US"/>
        </w:rPr>
        <w:t xml:space="preserve">, </w:t>
      </w:r>
      <w:r>
        <w:rPr>
          <w:lang w:eastAsia="en-US"/>
        </w:rPr>
        <w:t>ceci d</w:t>
      </w:r>
      <w:r w:rsidR="00A23BF9">
        <w:rPr>
          <w:lang w:eastAsia="en-US"/>
        </w:rPr>
        <w:t>’</w:t>
      </w:r>
      <w:r>
        <w:rPr>
          <w:lang w:eastAsia="en-US"/>
        </w:rPr>
        <w:t xml:space="preserve">autant mieux que </w:t>
      </w:r>
      <w:r w:rsidR="00A23BF9">
        <w:rPr>
          <w:lang w:eastAsia="en-US"/>
        </w:rPr>
        <w:t>M. </w:t>
      </w:r>
      <w:r>
        <w:rPr>
          <w:lang w:eastAsia="en-US"/>
        </w:rPr>
        <w:t>Fargeau ne songeait plus à lui contester sa position de président</w:t>
      </w:r>
      <w:r w:rsidR="00A23BF9">
        <w:rPr>
          <w:lang w:eastAsia="en-US"/>
        </w:rPr>
        <w:t>. M. </w:t>
      </w:r>
      <w:r>
        <w:rPr>
          <w:lang w:eastAsia="en-US"/>
        </w:rPr>
        <w:t>Fargeau semblait réfléchir</w:t>
      </w:r>
      <w:r w:rsidR="00A23BF9">
        <w:rPr>
          <w:lang w:eastAsia="en-US"/>
        </w:rPr>
        <w:t>.</w:t>
      </w:r>
    </w:p>
    <w:p w14:paraId="54D6955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Besnard et Morin ne disaient trop rien</w:t>
      </w:r>
      <w:r w:rsidR="00A23BF9">
        <w:rPr>
          <w:lang w:eastAsia="en-US"/>
        </w:rPr>
        <w:t xml:space="preserve">. </w:t>
      </w:r>
      <w:r>
        <w:rPr>
          <w:lang w:eastAsia="en-US"/>
        </w:rPr>
        <w:t>Ils attendaient la lecture du testament</w:t>
      </w:r>
      <w:r w:rsidR="00A23BF9">
        <w:rPr>
          <w:lang w:eastAsia="en-US"/>
        </w:rPr>
        <w:t>.</w:t>
      </w:r>
    </w:p>
    <w:p w14:paraId="28503BCE" w14:textId="1D8EE100" w:rsidR="00A23BF9" w:rsidRDefault="00685E2E" w:rsidP="00A23BF9">
      <w:pPr>
        <w:rPr>
          <w:lang w:eastAsia="en-US"/>
        </w:rPr>
      </w:pPr>
      <w:r>
        <w:rPr>
          <w:lang w:eastAsia="en-US"/>
        </w:rPr>
        <w:t>Cousin-et-ami</w:t>
      </w:r>
      <w:r w:rsidR="00BB5C58">
        <w:rPr>
          <w:lang w:eastAsia="en-US"/>
        </w:rPr>
        <w:t xml:space="preserve"> le tira enfin de sa poche</w:t>
      </w:r>
      <w:r w:rsidR="00A23BF9">
        <w:rPr>
          <w:lang w:eastAsia="en-US"/>
        </w:rPr>
        <w:t xml:space="preserve">, </w:t>
      </w:r>
      <w:r w:rsidR="00BB5C58">
        <w:rPr>
          <w:lang w:eastAsia="en-US"/>
        </w:rPr>
        <w:t>ce testament fameux</w:t>
      </w:r>
      <w:r w:rsidR="00A23BF9">
        <w:rPr>
          <w:lang w:eastAsia="en-US"/>
        </w:rPr>
        <w:t xml:space="preserve">, </w:t>
      </w:r>
      <w:r w:rsidR="00BB5C58">
        <w:rPr>
          <w:lang w:eastAsia="en-US"/>
        </w:rPr>
        <w:t>et Fargeau le reconnut parfaitement pour l</w:t>
      </w:r>
      <w:r w:rsidR="00A23BF9">
        <w:rPr>
          <w:lang w:eastAsia="en-US"/>
        </w:rPr>
        <w:t>’</w:t>
      </w:r>
      <w:r w:rsidR="00BB5C58">
        <w:rPr>
          <w:lang w:eastAsia="en-US"/>
        </w:rPr>
        <w:t>avoir vu la veille par le trou de la serrure</w:t>
      </w:r>
      <w:r w:rsidR="00A23BF9">
        <w:rPr>
          <w:lang w:eastAsia="en-US"/>
        </w:rPr>
        <w:t>.</w:t>
      </w:r>
    </w:p>
    <w:p w14:paraId="5E39714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fantôme mit sa petite tabatière d</w:t>
      </w:r>
      <w:r w:rsidR="00A23BF9">
        <w:rPr>
          <w:lang w:eastAsia="en-US"/>
        </w:rPr>
        <w:t>’</w:t>
      </w:r>
      <w:r>
        <w:rPr>
          <w:lang w:eastAsia="en-US"/>
        </w:rPr>
        <w:t>argent sur la table et s</w:t>
      </w:r>
      <w:r w:rsidR="00A23BF9">
        <w:rPr>
          <w:lang w:eastAsia="en-US"/>
        </w:rPr>
        <w:t>’</w:t>
      </w:r>
      <w:r>
        <w:rPr>
          <w:lang w:eastAsia="en-US"/>
        </w:rPr>
        <w:t>arrangea pour écouter</w:t>
      </w:r>
      <w:r w:rsidR="00A23BF9">
        <w:rPr>
          <w:lang w:eastAsia="en-US"/>
        </w:rPr>
        <w:t>.</w:t>
      </w:r>
    </w:p>
    <w:p w14:paraId="24405DD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était très privé</w:t>
      </w:r>
      <w:r w:rsidR="00A23BF9">
        <w:rPr>
          <w:lang w:eastAsia="en-US"/>
        </w:rPr>
        <w:t xml:space="preserve">, </w:t>
      </w:r>
      <w:r>
        <w:rPr>
          <w:lang w:eastAsia="en-US"/>
        </w:rPr>
        <w:t>ce fantôme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paraissait bon prince</w:t>
      </w:r>
      <w:r w:rsidR="00A23BF9">
        <w:rPr>
          <w:lang w:eastAsia="en-US"/>
        </w:rPr>
        <w:t>.</w:t>
      </w:r>
    </w:p>
    <w:p w14:paraId="61D90DC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À part son entrée bizarre et mystérieuse</w:t>
      </w:r>
      <w:r w:rsidR="00A23BF9">
        <w:rPr>
          <w:lang w:eastAsia="en-US"/>
        </w:rPr>
        <w:t xml:space="preserve">,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vraiment un personnage assez remarquable</w:t>
      </w:r>
      <w:r w:rsidR="00A23BF9">
        <w:rPr>
          <w:lang w:eastAsia="en-US"/>
        </w:rPr>
        <w:t xml:space="preserve">. </w:t>
      </w:r>
      <w:r>
        <w:rPr>
          <w:lang w:eastAsia="en-US"/>
        </w:rPr>
        <w:t xml:space="preserve">Il </w:t>
      </w:r>
      <w:proofErr w:type="spellStart"/>
      <w:r>
        <w:rPr>
          <w:lang w:eastAsia="en-US"/>
        </w:rPr>
        <w:t>tremblottait</w:t>
      </w:r>
      <w:proofErr w:type="spellEnd"/>
      <w:r>
        <w:rPr>
          <w:lang w:eastAsia="en-US"/>
        </w:rPr>
        <w:t xml:space="preserve"> un peu de la tête et des mains</w:t>
      </w:r>
      <w:r w:rsidR="00A23BF9">
        <w:rPr>
          <w:lang w:eastAsia="en-US"/>
        </w:rPr>
        <w:t xml:space="preserve"> ; </w:t>
      </w:r>
      <w:r>
        <w:rPr>
          <w:lang w:eastAsia="en-US"/>
        </w:rPr>
        <w:t xml:space="preserve">sur son visage étique qui avait </w:t>
      </w:r>
      <w:r>
        <w:rPr>
          <w:lang w:eastAsia="en-US"/>
        </w:rPr>
        <w:lastRenderedPageBreak/>
        <w:t>exactement les tons du vieil ivoire jauni</w:t>
      </w:r>
      <w:r w:rsidR="00A23BF9">
        <w:rPr>
          <w:lang w:eastAsia="en-US"/>
        </w:rPr>
        <w:t xml:space="preserve">, </w:t>
      </w:r>
      <w:r>
        <w:rPr>
          <w:lang w:eastAsia="en-US"/>
        </w:rPr>
        <w:t>on déchiffrait cette naïveté futée des enfants et des vieillards</w:t>
      </w:r>
      <w:r w:rsidR="00A23BF9">
        <w:rPr>
          <w:lang w:eastAsia="en-US"/>
        </w:rPr>
        <w:t>.</w:t>
      </w:r>
    </w:p>
    <w:p w14:paraId="15944A37" w14:textId="0AA5F4DE" w:rsidR="00A23BF9" w:rsidRDefault="00BB5C58" w:rsidP="00A23BF9">
      <w:pPr>
        <w:rPr>
          <w:lang w:eastAsia="en-US"/>
        </w:rPr>
      </w:pPr>
      <w:r>
        <w:rPr>
          <w:lang w:eastAsia="en-US"/>
        </w:rPr>
        <w:t>Son œil était somnolent comme celui d</w:t>
      </w:r>
      <w:r w:rsidR="00A23BF9">
        <w:rPr>
          <w:lang w:eastAsia="en-US"/>
        </w:rPr>
        <w:t>’</w:t>
      </w:r>
      <w:r>
        <w:rPr>
          <w:lang w:eastAsia="en-US"/>
        </w:rPr>
        <w:t>un chat au soleil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Mais parfois</w:t>
      </w:r>
      <w:r w:rsidR="00A23BF9">
        <w:rPr>
          <w:lang w:eastAsia="en-US"/>
        </w:rPr>
        <w:t xml:space="preserve">, </w:t>
      </w:r>
      <w:r>
        <w:rPr>
          <w:lang w:eastAsia="en-US"/>
        </w:rPr>
        <w:t>tout au fond de sa prunelle grisâtre</w:t>
      </w:r>
      <w:r w:rsidR="00A23BF9">
        <w:rPr>
          <w:lang w:eastAsia="en-US"/>
        </w:rPr>
        <w:t xml:space="preserve">, </w:t>
      </w:r>
      <w:r>
        <w:rPr>
          <w:lang w:eastAsia="en-US"/>
        </w:rPr>
        <w:t>un petit rayon pointu s</w:t>
      </w:r>
      <w:r w:rsidR="00A23BF9">
        <w:rPr>
          <w:lang w:eastAsia="en-US"/>
        </w:rPr>
        <w:t>’</w:t>
      </w:r>
      <w:r>
        <w:rPr>
          <w:lang w:eastAsia="en-US"/>
        </w:rPr>
        <w:t>allumait</w:t>
      </w:r>
      <w:r w:rsidR="00A23BF9">
        <w:rPr>
          <w:lang w:eastAsia="en-US"/>
        </w:rPr>
        <w:t>.</w:t>
      </w:r>
    </w:p>
    <w:p w14:paraId="2FB27FA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comme un éclair</w:t>
      </w:r>
      <w:r w:rsidR="00A23BF9">
        <w:rPr>
          <w:lang w:eastAsia="en-US"/>
        </w:rPr>
        <w:t>…</w:t>
      </w:r>
    </w:p>
    <w:p w14:paraId="6918470F" w14:textId="639F32B6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Vous êtes monsieur Honoré </w:t>
      </w:r>
      <w:proofErr w:type="spellStart"/>
      <w:r w:rsidR="00BB5C58">
        <w:rPr>
          <w:lang w:eastAsia="en-US"/>
        </w:rPr>
        <w:t>Crébu</w:t>
      </w:r>
      <w:proofErr w:type="spellEnd"/>
      <w:r w:rsidR="00BB5C58">
        <w:rPr>
          <w:lang w:eastAsia="en-US"/>
        </w:rPr>
        <w:t xml:space="preserve"> de </w:t>
      </w:r>
      <w:proofErr w:type="spellStart"/>
      <w:r w:rsidR="00BB5C58">
        <w:rPr>
          <w:lang w:eastAsia="en-US"/>
        </w:rPr>
        <w:t>Pélihou</w:t>
      </w:r>
      <w:proofErr w:type="spellEnd"/>
      <w:r>
        <w:rPr>
          <w:lang w:eastAsia="en-US"/>
        </w:rPr>
        <w:t xml:space="preserve"> ? </w:t>
      </w:r>
      <w:r w:rsidR="00BB5C58">
        <w:rPr>
          <w:lang w:eastAsia="en-US"/>
        </w:rPr>
        <w:t xml:space="preserve">lui demanda </w:t>
      </w:r>
      <w:r w:rsidR="00685E2E">
        <w:rPr>
          <w:lang w:eastAsia="en-US"/>
        </w:rPr>
        <w:t>Cousin-et-ami</w:t>
      </w:r>
      <w:r w:rsidR="00BB5C58">
        <w:rPr>
          <w:lang w:eastAsia="en-US"/>
        </w:rPr>
        <w:t xml:space="preserve"> avec un reste d</w:t>
      </w:r>
      <w:r>
        <w:rPr>
          <w:lang w:eastAsia="en-US"/>
        </w:rPr>
        <w:t>’</w:t>
      </w:r>
      <w:r w:rsidR="00BB5C58">
        <w:rPr>
          <w:lang w:eastAsia="en-US"/>
        </w:rPr>
        <w:t>hésitation</w:t>
      </w:r>
      <w:r>
        <w:rPr>
          <w:lang w:eastAsia="en-US"/>
        </w:rPr>
        <w:t>.</w:t>
      </w:r>
    </w:p>
    <w:p w14:paraId="189C275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répondit gaîment le fantôme</w:t>
      </w:r>
      <w:r>
        <w:rPr>
          <w:lang w:eastAsia="en-US"/>
        </w:rPr>
        <w:t>.</w:t>
      </w:r>
    </w:p>
    <w:p w14:paraId="077EE24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pourrait-on savoir comment vous vous êtes introduit</w:t>
      </w:r>
      <w:r>
        <w:rPr>
          <w:lang w:eastAsia="en-US"/>
        </w:rPr>
        <w:t> ?…</w:t>
      </w:r>
    </w:p>
    <w:p w14:paraId="3CC6822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fantôme eut un sourire aimable</w:t>
      </w:r>
      <w:r w:rsidR="00A23BF9">
        <w:rPr>
          <w:lang w:eastAsia="en-US"/>
        </w:rPr>
        <w:t>.</w:t>
      </w:r>
    </w:p>
    <w:p w14:paraId="133284DE" w14:textId="2F0B0EBC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venais lui faire une petite visite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répliqua-t-il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une petite visite d</w:t>
      </w:r>
      <w:r>
        <w:rPr>
          <w:lang w:eastAsia="en-US"/>
        </w:rPr>
        <w:t>’</w:t>
      </w:r>
      <w:r w:rsidR="00BB5C58">
        <w:rPr>
          <w:lang w:eastAsia="en-US"/>
        </w:rPr>
        <w:t>amitié</w:t>
      </w:r>
      <w:r>
        <w:rPr>
          <w:lang w:eastAsia="en-US"/>
        </w:rPr>
        <w:t xml:space="preserve">… </w:t>
      </w:r>
      <w:r w:rsidR="00BB5C58">
        <w:rPr>
          <w:lang w:eastAsia="en-US"/>
        </w:rPr>
        <w:t>Il y avait soixante-cinq ans que je ne l</w:t>
      </w:r>
      <w:r>
        <w:rPr>
          <w:lang w:eastAsia="en-US"/>
        </w:rPr>
        <w:t>’</w:t>
      </w:r>
      <w:r w:rsidR="00BB5C58">
        <w:rPr>
          <w:lang w:eastAsia="en-US"/>
        </w:rPr>
        <w:t>avais vu</w:t>
      </w:r>
      <w:r>
        <w:rPr>
          <w:lang w:eastAsia="en-US"/>
        </w:rPr>
        <w:t xml:space="preserve">… </w:t>
      </w:r>
      <w:r w:rsidR="00BB5C58">
        <w:rPr>
          <w:lang w:eastAsia="en-US"/>
        </w:rPr>
        <w:t>On m</w:t>
      </w:r>
      <w:r>
        <w:rPr>
          <w:lang w:eastAsia="en-US"/>
        </w:rPr>
        <w:t>’</w:t>
      </w:r>
      <w:r w:rsidR="00BB5C58">
        <w:rPr>
          <w:lang w:eastAsia="en-US"/>
        </w:rPr>
        <w:t>a dit en chemin qu</w:t>
      </w:r>
      <w:r>
        <w:rPr>
          <w:lang w:eastAsia="en-US"/>
        </w:rPr>
        <w:t>’</w:t>
      </w:r>
      <w:r w:rsidR="00BB5C58">
        <w:rPr>
          <w:lang w:eastAsia="en-US"/>
        </w:rPr>
        <w:t>il était mort</w:t>
      </w:r>
      <w:r>
        <w:rPr>
          <w:lang w:eastAsia="en-US"/>
        </w:rPr>
        <w:t xml:space="preserve">. </w:t>
      </w:r>
      <w:r w:rsidR="00BB5C58">
        <w:rPr>
          <w:lang w:eastAsia="en-US"/>
        </w:rPr>
        <w:t>Pauvre Jean</w:t>
      </w:r>
      <w:r>
        <w:rPr>
          <w:lang w:eastAsia="en-US"/>
        </w:rPr>
        <w:t xml:space="preserve"> ! </w:t>
      </w:r>
      <w:r w:rsidR="00BB5C58">
        <w:rPr>
          <w:lang w:eastAsia="en-US"/>
        </w:rPr>
        <w:t>je le regrette bien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oui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Mais je voudrais savoir ce qu</w:t>
      </w:r>
      <w:r>
        <w:rPr>
          <w:lang w:eastAsia="en-US"/>
        </w:rPr>
        <w:t>’</w:t>
      </w:r>
      <w:r w:rsidR="00BB5C58">
        <w:rPr>
          <w:lang w:eastAsia="en-US"/>
        </w:rPr>
        <w:t>il m</w:t>
      </w:r>
      <w:r>
        <w:rPr>
          <w:lang w:eastAsia="en-US"/>
        </w:rPr>
        <w:t>’</w:t>
      </w:r>
      <w:r w:rsidR="00BB5C58">
        <w:rPr>
          <w:lang w:eastAsia="en-US"/>
        </w:rPr>
        <w:t>a donné dans son testament</w:t>
      </w:r>
      <w:r>
        <w:rPr>
          <w:lang w:eastAsia="en-US"/>
        </w:rPr>
        <w:t>.</w:t>
      </w:r>
    </w:p>
    <w:p w14:paraId="2A58BAC7" w14:textId="7F07227A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Cela ne nous dit pas par où vous êtes entré</w:t>
      </w:r>
      <w:r>
        <w:rPr>
          <w:lang w:eastAsia="en-US"/>
        </w:rPr>
        <w:t xml:space="preserve"> ? </w:t>
      </w:r>
      <w:r w:rsidR="00BB5C58">
        <w:rPr>
          <w:lang w:eastAsia="en-US"/>
        </w:rPr>
        <w:t xml:space="preserve">insista </w:t>
      </w:r>
      <w:r w:rsidR="00685E2E">
        <w:rPr>
          <w:lang w:eastAsia="en-US"/>
        </w:rPr>
        <w:t>Cousin-et-ami</w:t>
      </w:r>
      <w:r>
        <w:rPr>
          <w:lang w:eastAsia="en-US"/>
        </w:rPr>
        <w:t>.</w:t>
      </w:r>
    </w:p>
    <w:p w14:paraId="53FFC81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fantôme fronça légèrement ses sourcils blancs</w:t>
      </w:r>
      <w:r w:rsidR="00A23BF9">
        <w:rPr>
          <w:lang w:eastAsia="en-US"/>
        </w:rPr>
        <w:t>.</w:t>
      </w:r>
    </w:p>
    <w:p w14:paraId="4C56BC8D" w14:textId="17AE013F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Par où</w:t>
      </w:r>
      <w:r>
        <w:rPr>
          <w:lang w:eastAsia="en-US"/>
        </w:rPr>
        <w:t xml:space="preserve"> ? </w:t>
      </w:r>
      <w:r w:rsidR="00BB5C58">
        <w:rPr>
          <w:lang w:eastAsia="en-US"/>
        </w:rPr>
        <w:t>répéta-t-il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bien</w:t>
      </w:r>
      <w:r>
        <w:rPr>
          <w:lang w:eastAsia="en-US"/>
        </w:rPr>
        <w:t xml:space="preserve">, </w:t>
      </w:r>
      <w:r w:rsidR="00BB5C58">
        <w:rPr>
          <w:lang w:eastAsia="en-US"/>
        </w:rPr>
        <w:t>bien</w:t>
      </w:r>
      <w:r>
        <w:rPr>
          <w:lang w:eastAsia="en-US"/>
        </w:rPr>
        <w:t xml:space="preserve">, </w:t>
      </w:r>
      <w:r w:rsidR="00BB5C58">
        <w:rPr>
          <w:lang w:eastAsia="en-US"/>
        </w:rPr>
        <w:t>bien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on entre comme on peut</w:t>
      </w:r>
      <w:r>
        <w:rPr>
          <w:lang w:eastAsia="en-US"/>
        </w:rPr>
        <w:t xml:space="preserve">… </w:t>
      </w:r>
      <w:r w:rsidR="00BB5C58">
        <w:rPr>
          <w:lang w:eastAsia="en-US"/>
        </w:rPr>
        <w:t>le soleil à travers les carreaux</w:t>
      </w:r>
      <w:r>
        <w:rPr>
          <w:lang w:eastAsia="en-US"/>
        </w:rPr>
        <w:t xml:space="preserve">, </w:t>
      </w:r>
      <w:r w:rsidR="00BB5C58">
        <w:rPr>
          <w:lang w:eastAsia="en-US"/>
        </w:rPr>
        <w:t>le vent par les fentes de la porte</w:t>
      </w:r>
      <w:r>
        <w:rPr>
          <w:lang w:eastAsia="en-US"/>
        </w:rPr>
        <w:t xml:space="preserve">… 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oui</w:t>
      </w:r>
      <w:r>
        <w:rPr>
          <w:lang w:eastAsia="en-US"/>
        </w:rPr>
        <w:t xml:space="preserve"> ! </w:t>
      </w:r>
      <w:r w:rsidR="00BB5C58">
        <w:rPr>
          <w:lang w:eastAsia="en-US"/>
        </w:rPr>
        <w:t>je sais la route depuis quatre-vingt-quatre ans</w:t>
      </w:r>
      <w:r>
        <w:rPr>
          <w:lang w:eastAsia="en-US"/>
        </w:rPr>
        <w:t xml:space="preserve">… </w:t>
      </w:r>
      <w:r w:rsidR="00BB5C58">
        <w:rPr>
          <w:lang w:eastAsia="en-US"/>
        </w:rPr>
        <w:t>car je suis l</w:t>
      </w:r>
      <w:r>
        <w:rPr>
          <w:lang w:eastAsia="en-US"/>
        </w:rPr>
        <w:t>’</w:t>
      </w:r>
      <w:r w:rsidR="00BB5C58">
        <w:rPr>
          <w:lang w:eastAsia="en-US"/>
        </w:rPr>
        <w:t>aîné</w:t>
      </w:r>
      <w:r>
        <w:rPr>
          <w:lang w:eastAsia="en-US"/>
        </w:rPr>
        <w:t xml:space="preserve">, </w:t>
      </w:r>
      <w:r w:rsidR="00BB5C58">
        <w:rPr>
          <w:lang w:eastAsia="en-US"/>
        </w:rPr>
        <w:t>moi</w:t>
      </w:r>
      <w:r>
        <w:rPr>
          <w:lang w:eastAsia="en-US"/>
        </w:rPr>
        <w:t> !</w:t>
      </w:r>
    </w:p>
    <w:p w14:paraId="3CDFD5E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se redressa fièrement</w:t>
      </w:r>
      <w:r w:rsidR="00A23BF9">
        <w:rPr>
          <w:lang w:eastAsia="en-US"/>
        </w:rPr>
        <w:t>.</w:t>
      </w:r>
    </w:p>
    <w:p w14:paraId="61E8207F" w14:textId="7982B92E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 xml:space="preserve">Si </w:t>
      </w:r>
      <w:r w:rsidR="00685E2E">
        <w:rPr>
          <w:lang w:eastAsia="en-US"/>
        </w:rPr>
        <w:t>Cousin-et-ami</w:t>
      </w:r>
      <w:r>
        <w:rPr>
          <w:lang w:eastAsia="en-US"/>
        </w:rPr>
        <w:t xml:space="preserve"> avait lu en entier les quatre grandes pages du testament il eût compris ces dernières paroles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mais </w:t>
      </w:r>
      <w:r>
        <w:rPr>
          <w:lang w:eastAsia="en-US"/>
        </w:rPr>
        <w:t>Cousin-et-</w:t>
      </w:r>
      <w:r w:rsidR="00685E2E">
        <w:rPr>
          <w:lang w:eastAsia="en-US"/>
        </w:rPr>
        <w:t>a</w:t>
      </w:r>
      <w:r>
        <w:rPr>
          <w:lang w:eastAsia="en-US"/>
        </w:rPr>
        <w:t>mi avait eu tant de choses à faire ce soir</w:t>
      </w:r>
      <w:r w:rsidR="00A23BF9">
        <w:rPr>
          <w:lang w:eastAsia="en-US"/>
        </w:rPr>
        <w:t xml:space="preserve"> !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est à peine s</w:t>
      </w:r>
      <w:r w:rsidR="00A23BF9">
        <w:rPr>
          <w:lang w:eastAsia="en-US"/>
        </w:rPr>
        <w:t>’</w:t>
      </w:r>
      <w:r>
        <w:rPr>
          <w:lang w:eastAsia="en-US"/>
        </w:rPr>
        <w:t>il avait pu jeter un coup d</w:t>
      </w:r>
      <w:r w:rsidR="00A23BF9">
        <w:rPr>
          <w:lang w:eastAsia="en-US"/>
        </w:rPr>
        <w:t>’</w:t>
      </w:r>
      <w:r>
        <w:rPr>
          <w:lang w:eastAsia="en-US"/>
        </w:rPr>
        <w:t>œil sur le papier timbré</w:t>
      </w:r>
      <w:r w:rsidR="00A23BF9">
        <w:rPr>
          <w:lang w:eastAsia="en-US"/>
        </w:rPr>
        <w:t xml:space="preserve">, </w:t>
      </w:r>
      <w:r>
        <w:rPr>
          <w:lang w:eastAsia="en-US"/>
        </w:rPr>
        <w:t>pour bien constater que son nom y était en ligne honorable</w:t>
      </w:r>
      <w:r w:rsidR="00A23BF9">
        <w:rPr>
          <w:lang w:eastAsia="en-US"/>
        </w:rPr>
        <w:t>.</w:t>
      </w:r>
    </w:p>
    <w:p w14:paraId="52640A9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Néanmoins</w:t>
      </w:r>
      <w:r w:rsidR="00A23BF9">
        <w:rPr>
          <w:lang w:eastAsia="en-US"/>
        </w:rPr>
        <w:t xml:space="preserve">, </w:t>
      </w:r>
      <w:r>
        <w:rPr>
          <w:lang w:eastAsia="en-US"/>
        </w:rPr>
        <w:t>il ne répéta pas sa question</w:t>
      </w:r>
      <w:r w:rsidR="00A23BF9">
        <w:rPr>
          <w:lang w:eastAsia="en-US"/>
        </w:rPr>
        <w:t xml:space="preserve">, </w:t>
      </w:r>
      <w:r>
        <w:rPr>
          <w:lang w:eastAsia="en-US"/>
        </w:rPr>
        <w:t>parce que l</w:t>
      </w:r>
      <w:r w:rsidR="00A23BF9">
        <w:rPr>
          <w:lang w:eastAsia="en-US"/>
        </w:rPr>
        <w:t>’</w:t>
      </w:r>
      <w:r>
        <w:rPr>
          <w:lang w:eastAsia="en-US"/>
        </w:rPr>
        <w:t>éclair pointu qui s</w:t>
      </w:r>
      <w:r w:rsidR="00A23BF9">
        <w:rPr>
          <w:lang w:eastAsia="en-US"/>
        </w:rPr>
        <w:t>’</w:t>
      </w:r>
      <w:r>
        <w:rPr>
          <w:lang w:eastAsia="en-US"/>
        </w:rPr>
        <w:t>était allumé dans le regard du fantôme ne le laissait pas très rassuré</w:t>
      </w:r>
      <w:r w:rsidR="00A23BF9">
        <w:rPr>
          <w:lang w:eastAsia="en-US"/>
        </w:rPr>
        <w:t>.</w:t>
      </w:r>
    </w:p>
    <w:p w14:paraId="40C93FA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Passez-moi le flacon de rhum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 en ce moment le petit vieillard</w:t>
      </w:r>
      <w:r>
        <w:rPr>
          <w:lang w:eastAsia="en-US"/>
        </w:rPr>
        <w:t>.</w:t>
      </w:r>
    </w:p>
    <w:p w14:paraId="12813DFE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Guérineul</w:t>
      </w:r>
      <w:proofErr w:type="spellEnd"/>
      <w:r>
        <w:rPr>
          <w:lang w:eastAsia="en-US"/>
        </w:rPr>
        <w:t xml:space="preserve"> eût voulu avoir une paire de pistolets</w:t>
      </w:r>
      <w:r w:rsidR="00A23BF9">
        <w:rPr>
          <w:lang w:eastAsia="en-US"/>
        </w:rPr>
        <w:t xml:space="preserve"> ; </w:t>
      </w:r>
      <w:r>
        <w:rPr>
          <w:lang w:eastAsia="en-US"/>
        </w:rPr>
        <w:t>il avança le flacon</w:t>
      </w:r>
      <w:r w:rsidR="00A23BF9">
        <w:rPr>
          <w:lang w:eastAsia="en-US"/>
        </w:rPr>
        <w:t>.</w:t>
      </w:r>
    </w:p>
    <w:p w14:paraId="7C027CE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fantôme laissa tomber une goutte de rhum sur la pointe d</w:t>
      </w:r>
      <w:r w:rsidR="00A23BF9">
        <w:rPr>
          <w:lang w:eastAsia="en-US"/>
        </w:rPr>
        <w:t>’</w:t>
      </w:r>
      <w:r>
        <w:rPr>
          <w:lang w:eastAsia="en-US"/>
        </w:rPr>
        <w:t>un couteau et mit la pointe du couteau sur le bout de sa langue</w:t>
      </w:r>
      <w:r w:rsidR="00A23BF9">
        <w:rPr>
          <w:lang w:eastAsia="en-US"/>
        </w:rPr>
        <w:t xml:space="preserve">. </w:t>
      </w:r>
      <w:r>
        <w:rPr>
          <w:lang w:eastAsia="en-US"/>
        </w:rPr>
        <w:t>Cet excès de boisson le rendit plus verbeux</w:t>
      </w:r>
      <w:r w:rsidR="00A23BF9">
        <w:rPr>
          <w:lang w:eastAsia="en-US"/>
        </w:rPr>
        <w:t>.</w:t>
      </w:r>
    </w:p>
    <w:p w14:paraId="574575A2" w14:textId="0C51D680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Nous sommes ici huit sur onze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reprit-il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car je suis au fait de tout</w:t>
      </w:r>
      <w:r>
        <w:rPr>
          <w:lang w:eastAsia="en-US"/>
        </w:rPr>
        <w:t xml:space="preserve">… 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oui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Où sont les trois autres</w:t>
      </w:r>
      <w:r>
        <w:rPr>
          <w:lang w:eastAsia="en-US"/>
        </w:rPr>
        <w:t> ?</w:t>
      </w:r>
    </w:p>
    <w:p w14:paraId="14BD98E9" w14:textId="071D8922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Quant à </w:t>
      </w:r>
      <w:r>
        <w:rPr>
          <w:lang w:eastAsia="en-US"/>
        </w:rPr>
        <w:t>M. </w:t>
      </w:r>
      <w:r w:rsidR="00BB5C58">
        <w:rPr>
          <w:lang w:eastAsia="en-US"/>
        </w:rPr>
        <w:t xml:space="preserve">Lucien </w:t>
      </w:r>
      <w:proofErr w:type="spellStart"/>
      <w:r w:rsidR="00BB5C58">
        <w:rPr>
          <w:lang w:eastAsia="en-US"/>
        </w:rPr>
        <w:t>Crébu</w:t>
      </w:r>
      <w:proofErr w:type="spellEnd"/>
      <w:r w:rsidR="00BB5C58">
        <w:rPr>
          <w:lang w:eastAsia="en-US"/>
        </w:rPr>
        <w:t xml:space="preserve"> et au gars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</w:t>
      </w:r>
      <w:proofErr w:type="spellStart"/>
      <w:r w:rsidR="00BB5C58">
        <w:rPr>
          <w:lang w:eastAsia="en-US"/>
        </w:rPr>
        <w:t>Blône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 xml:space="preserve">répondit </w:t>
      </w:r>
      <w:proofErr w:type="spellStart"/>
      <w:r w:rsidR="00BB5C58">
        <w:rPr>
          <w:lang w:eastAsia="en-US"/>
        </w:rPr>
        <w:t>Maudreuil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nous n</w:t>
      </w:r>
      <w:r>
        <w:rPr>
          <w:lang w:eastAsia="en-US"/>
        </w:rPr>
        <w:t>’</w:t>
      </w:r>
      <w:r w:rsidR="00BB5C58">
        <w:rPr>
          <w:lang w:eastAsia="en-US"/>
        </w:rPr>
        <w:t>en savons rien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il y a une jeune fille nommée Olivette qu</w:t>
      </w:r>
      <w:r>
        <w:rPr>
          <w:lang w:eastAsia="en-US"/>
        </w:rPr>
        <w:t>’</w:t>
      </w:r>
      <w:r w:rsidR="00BB5C58">
        <w:rPr>
          <w:lang w:eastAsia="en-US"/>
        </w:rPr>
        <w:t>on pourrait appeler</w:t>
      </w:r>
      <w:r>
        <w:rPr>
          <w:lang w:eastAsia="en-US"/>
        </w:rPr>
        <w:t>.</w:t>
      </w:r>
    </w:p>
    <w:p w14:paraId="3ACBA80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Quelqu</w:t>
      </w:r>
      <w:r>
        <w:rPr>
          <w:lang w:eastAsia="en-US"/>
        </w:rPr>
        <w:t>’</w:t>
      </w:r>
      <w:r w:rsidR="00BB5C58">
        <w:rPr>
          <w:lang w:eastAsia="en-US"/>
        </w:rPr>
        <w:t>un s</w:t>
      </w:r>
      <w:r>
        <w:rPr>
          <w:lang w:eastAsia="en-US"/>
        </w:rPr>
        <w:t>’</w:t>
      </w:r>
      <w:r w:rsidR="00BB5C58">
        <w:rPr>
          <w:lang w:eastAsia="en-US"/>
        </w:rPr>
        <w:t>intéresse-t-il à cette jeune fille</w:t>
      </w:r>
      <w:r>
        <w:rPr>
          <w:lang w:eastAsia="en-US"/>
        </w:rPr>
        <w:t xml:space="preserve"> ? </w:t>
      </w:r>
      <w:r w:rsidR="00BB5C58">
        <w:rPr>
          <w:lang w:eastAsia="en-US"/>
        </w:rPr>
        <w:t>demanda encore le fantôme</w:t>
      </w:r>
      <w:r>
        <w:rPr>
          <w:lang w:eastAsia="en-US"/>
        </w:rPr>
        <w:t>.</w:t>
      </w:r>
    </w:p>
    <w:p w14:paraId="0892589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Personne ne répondit</w:t>
      </w:r>
      <w:r w:rsidR="00A23BF9">
        <w:rPr>
          <w:lang w:eastAsia="en-US"/>
        </w:rPr>
        <w:t>.</w:t>
      </w:r>
    </w:p>
    <w:p w14:paraId="0542A43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petit vieillard fit un second excès</w:t>
      </w:r>
      <w:r w:rsidR="00A23BF9">
        <w:rPr>
          <w:lang w:eastAsia="en-US"/>
        </w:rPr>
        <w:t xml:space="preserve">. </w:t>
      </w:r>
      <w:r>
        <w:rPr>
          <w:lang w:eastAsia="en-US"/>
        </w:rPr>
        <w:t>Il avala deux gouttes de rhum coup sur coup</w:t>
      </w:r>
      <w:r w:rsidR="00A23BF9">
        <w:rPr>
          <w:lang w:eastAsia="en-US"/>
        </w:rPr>
        <w:t>.</w:t>
      </w:r>
    </w:p>
    <w:p w14:paraId="66E29322" w14:textId="713E3912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que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reprit-il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les absents auront tort</w:t>
      </w:r>
      <w:r>
        <w:rPr>
          <w:lang w:eastAsia="en-US"/>
        </w:rPr>
        <w:t xml:space="preserve">… </w:t>
      </w:r>
      <w:r w:rsidR="00BB5C58">
        <w:rPr>
          <w:lang w:eastAsia="en-US"/>
        </w:rPr>
        <w:t>La jeune fille est riche</w:t>
      </w:r>
      <w:r>
        <w:rPr>
          <w:lang w:eastAsia="en-US"/>
        </w:rPr>
        <w:t xml:space="preserve"> ; </w:t>
      </w:r>
      <w:r w:rsidR="00BB5C58">
        <w:rPr>
          <w:lang w:eastAsia="en-US"/>
        </w:rPr>
        <w:t>est-elle belle</w:t>
      </w:r>
      <w:r>
        <w:rPr>
          <w:lang w:eastAsia="en-US"/>
        </w:rPr>
        <w:t> ?</w:t>
      </w:r>
    </w:p>
    <w:p w14:paraId="5B1BC2F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Nom d</w:t>
      </w:r>
      <w:r>
        <w:rPr>
          <w:lang w:eastAsia="en-US"/>
        </w:rPr>
        <w:t>’</w:t>
      </w:r>
      <w:r w:rsidR="00BB5C58">
        <w:rPr>
          <w:lang w:eastAsia="en-US"/>
        </w:rPr>
        <w:t>une pipe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répondit </w:t>
      </w:r>
      <w:proofErr w:type="spellStart"/>
      <w:r w:rsidR="00BB5C58">
        <w:rPr>
          <w:lang w:eastAsia="en-US"/>
        </w:rPr>
        <w:t>Guérineul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un brin d</w:t>
      </w:r>
      <w:r>
        <w:rPr>
          <w:lang w:eastAsia="en-US"/>
        </w:rPr>
        <w:t>’</w:t>
      </w:r>
      <w:r w:rsidR="00BB5C58">
        <w:rPr>
          <w:lang w:eastAsia="en-US"/>
        </w:rPr>
        <w:t>amour</w:t>
      </w:r>
      <w:r>
        <w:rPr>
          <w:lang w:eastAsia="en-US"/>
        </w:rPr>
        <w:t> !…</w:t>
      </w:r>
    </w:p>
    <w:p w14:paraId="425F5ED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Voulez-vous l</w:t>
      </w:r>
      <w:r>
        <w:rPr>
          <w:lang w:eastAsia="en-US"/>
        </w:rPr>
        <w:t>’</w:t>
      </w:r>
      <w:r w:rsidR="00BB5C58">
        <w:rPr>
          <w:lang w:eastAsia="en-US"/>
        </w:rPr>
        <w:t>épouser</w:t>
      </w:r>
      <w:r>
        <w:rPr>
          <w:lang w:eastAsia="en-US"/>
        </w:rPr>
        <w:t> ?…</w:t>
      </w:r>
    </w:p>
    <w:p w14:paraId="4373BC5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Elle est domestique et je suis gentilhomme</w:t>
      </w:r>
      <w:r>
        <w:rPr>
          <w:lang w:eastAsia="en-US"/>
        </w:rPr>
        <w:t> !</w:t>
      </w:r>
    </w:p>
    <w:p w14:paraId="6957560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vous</w:t>
      </w:r>
      <w:r>
        <w:rPr>
          <w:lang w:eastAsia="en-US"/>
        </w:rPr>
        <w:t xml:space="preserve"> ? </w:t>
      </w:r>
      <w:r w:rsidR="00BB5C58">
        <w:rPr>
          <w:lang w:eastAsia="en-US"/>
        </w:rPr>
        <w:t>poursuivit le fantôme en s</w:t>
      </w:r>
      <w:r>
        <w:rPr>
          <w:lang w:eastAsia="en-US"/>
        </w:rPr>
        <w:t>’</w:t>
      </w:r>
      <w:r w:rsidR="00BB5C58">
        <w:rPr>
          <w:lang w:eastAsia="en-US"/>
        </w:rPr>
        <w:t xml:space="preserve">adressant à </w:t>
      </w:r>
      <w:proofErr w:type="spellStart"/>
      <w:r w:rsidR="00BB5C58">
        <w:rPr>
          <w:lang w:eastAsia="en-US"/>
        </w:rPr>
        <w:t>Houël</w:t>
      </w:r>
      <w:proofErr w:type="spellEnd"/>
      <w:r>
        <w:rPr>
          <w:lang w:eastAsia="en-US"/>
        </w:rPr>
        <w:t>.</w:t>
      </w:r>
    </w:p>
    <w:p w14:paraId="7EF4644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suis trop vieux</w:t>
      </w:r>
      <w:r>
        <w:rPr>
          <w:lang w:eastAsia="en-US"/>
        </w:rPr>
        <w:t>…</w:t>
      </w:r>
    </w:p>
    <w:p w14:paraId="3A25687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vous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dit encore le fantôme</w:t>
      </w:r>
      <w:r>
        <w:rPr>
          <w:lang w:eastAsia="en-US"/>
        </w:rPr>
        <w:t>.</w:t>
      </w:r>
    </w:p>
    <w:p w14:paraId="4C1713D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à Menand jeune qu</w:t>
      </w:r>
      <w:r w:rsidR="00A23BF9">
        <w:rPr>
          <w:lang w:eastAsia="en-US"/>
        </w:rPr>
        <w:t>’</w:t>
      </w:r>
      <w:r>
        <w:rPr>
          <w:lang w:eastAsia="en-US"/>
        </w:rPr>
        <w:t>il s</w:t>
      </w:r>
      <w:r w:rsidR="00A23BF9">
        <w:rPr>
          <w:lang w:eastAsia="en-US"/>
        </w:rPr>
        <w:t>’</w:t>
      </w:r>
      <w:r>
        <w:rPr>
          <w:lang w:eastAsia="en-US"/>
        </w:rPr>
        <w:t>adressait cette fois</w:t>
      </w:r>
      <w:r w:rsidR="00A23BF9">
        <w:rPr>
          <w:lang w:eastAsia="en-US"/>
        </w:rPr>
        <w:t>.</w:t>
      </w:r>
    </w:p>
    <w:p w14:paraId="2D610AA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Artichaut ouvrit toute grande cette bouche qui dévorait les cordes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ficelles et les tissus de toute sorte</w:t>
      </w:r>
      <w:r w:rsidR="00A23BF9">
        <w:rPr>
          <w:lang w:eastAsia="en-US"/>
        </w:rPr>
        <w:t>.</w:t>
      </w:r>
    </w:p>
    <w:p w14:paraId="399FE7D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ne parla point</w:t>
      </w:r>
      <w:r w:rsidR="00A23BF9">
        <w:rPr>
          <w:lang w:eastAsia="en-US"/>
        </w:rPr>
        <w:t xml:space="preserve"> : </w:t>
      </w:r>
      <w:r>
        <w:rPr>
          <w:lang w:eastAsia="en-US"/>
        </w:rPr>
        <w:t>pour deux oignons il n</w:t>
      </w:r>
      <w:r w:rsidR="00A23BF9">
        <w:rPr>
          <w:lang w:eastAsia="en-US"/>
        </w:rPr>
        <w:t>’</w:t>
      </w:r>
      <w:r>
        <w:rPr>
          <w:lang w:eastAsia="en-US"/>
        </w:rPr>
        <w:t>aurait pas parlé</w:t>
      </w:r>
      <w:r w:rsidR="00A23BF9">
        <w:rPr>
          <w:lang w:eastAsia="en-US"/>
        </w:rPr>
        <w:t xml:space="preserve"> ! </w:t>
      </w:r>
      <w:r>
        <w:rPr>
          <w:lang w:eastAsia="en-US"/>
        </w:rPr>
        <w:t>Mais il sourit tendrement et fit signe que cette union le rendrait un heureux notaire</w:t>
      </w:r>
      <w:r w:rsidR="00A23BF9">
        <w:rPr>
          <w:lang w:eastAsia="en-US"/>
        </w:rPr>
        <w:t>.</w:t>
      </w:r>
    </w:p>
    <w:p w14:paraId="27C17329" w14:textId="23AF1625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 le fantôme qui ne craignit pas de s</w:t>
      </w:r>
      <w:r>
        <w:rPr>
          <w:lang w:eastAsia="en-US"/>
        </w:rPr>
        <w:t>’</w:t>
      </w:r>
      <w:r w:rsidR="00BB5C58">
        <w:rPr>
          <w:lang w:eastAsia="en-US"/>
        </w:rPr>
        <w:t>offrir jusqu</w:t>
      </w:r>
      <w:r>
        <w:rPr>
          <w:lang w:eastAsia="en-US"/>
        </w:rPr>
        <w:t>’</w:t>
      </w:r>
      <w:r w:rsidR="00BB5C58">
        <w:rPr>
          <w:lang w:eastAsia="en-US"/>
        </w:rPr>
        <w:t>à trois gouttes de rhum sur la pointe du couteau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affaire conclue</w:t>
      </w:r>
      <w:r>
        <w:rPr>
          <w:lang w:eastAsia="en-US"/>
        </w:rPr>
        <w:t xml:space="preserve"> ! </w:t>
      </w:r>
      <w:r w:rsidR="00BB5C58">
        <w:rPr>
          <w:lang w:eastAsia="en-US"/>
        </w:rPr>
        <w:t>vous stipulez pour elle et pour vous</w:t>
      </w:r>
      <w:r>
        <w:rPr>
          <w:lang w:eastAsia="en-US"/>
        </w:rPr>
        <w:t xml:space="preserve">… </w:t>
      </w:r>
      <w:r w:rsidR="00BB5C58">
        <w:rPr>
          <w:lang w:eastAsia="en-US"/>
        </w:rPr>
        <w:t>car nous allons faire des affaires ensemble</w:t>
      </w:r>
      <w:r>
        <w:rPr>
          <w:lang w:eastAsia="en-US"/>
        </w:rPr>
        <w:t xml:space="preserve">, </w:t>
      </w:r>
      <w:r w:rsidR="00BB5C58">
        <w:rPr>
          <w:lang w:eastAsia="en-US"/>
        </w:rPr>
        <w:t>mes bons messieurs</w:t>
      </w:r>
      <w:r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Il se redressa tout à coup</w:t>
      </w:r>
      <w:r>
        <w:rPr>
          <w:lang w:eastAsia="en-US"/>
        </w:rPr>
        <w:t xml:space="preserve">, </w:t>
      </w:r>
      <w:r w:rsidR="00BB5C58">
        <w:rPr>
          <w:lang w:eastAsia="en-US"/>
        </w:rPr>
        <w:t>et ses yeux brillèrent</w:t>
      </w:r>
      <w:r>
        <w:rPr>
          <w:lang w:eastAsia="en-US"/>
        </w:rPr>
        <w:t>.</w:t>
      </w:r>
    </w:p>
    <w:p w14:paraId="16DE625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Un froid courut dans toutes les veines</w:t>
      </w:r>
      <w:r w:rsidR="00A23BF9">
        <w:rPr>
          <w:lang w:eastAsia="en-US"/>
        </w:rPr>
        <w:t>.</w:t>
      </w:r>
    </w:p>
    <w:p w14:paraId="34FFF9D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avait quelque chose de diabolique</w:t>
      </w:r>
      <w:r w:rsidR="00A23BF9">
        <w:rPr>
          <w:lang w:eastAsia="en-US"/>
        </w:rPr>
        <w:t xml:space="preserve">, </w:t>
      </w:r>
      <w:r>
        <w:rPr>
          <w:lang w:eastAsia="en-US"/>
        </w:rPr>
        <w:t>maintenant</w:t>
      </w:r>
      <w:r w:rsidR="00A23BF9">
        <w:rPr>
          <w:lang w:eastAsia="en-US"/>
        </w:rPr>
        <w:t xml:space="preserve">, </w:t>
      </w:r>
      <w:r>
        <w:rPr>
          <w:lang w:eastAsia="en-US"/>
        </w:rPr>
        <w:t>ce vieux bonhomme</w:t>
      </w:r>
      <w:r w:rsidR="00A23BF9">
        <w:rPr>
          <w:lang w:eastAsia="en-US"/>
        </w:rPr>
        <w:t>.</w:t>
      </w:r>
    </w:p>
    <w:p w14:paraId="233A9FD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Oui</w:t>
      </w:r>
      <w:r>
        <w:rPr>
          <w:lang w:eastAsia="en-US"/>
        </w:rPr>
        <w:t xml:space="preserve"> ! </w:t>
      </w:r>
      <w:r w:rsidR="00BB5C58">
        <w:rPr>
          <w:lang w:eastAsia="en-US"/>
        </w:rPr>
        <w:t>oui</w:t>
      </w:r>
      <w:r>
        <w:rPr>
          <w:lang w:eastAsia="en-US"/>
        </w:rPr>
        <w:t xml:space="preserve"> ! </w:t>
      </w:r>
      <w:r w:rsidR="00BB5C58">
        <w:rPr>
          <w:lang w:eastAsia="en-US"/>
        </w:rPr>
        <w:t>oui</w:t>
      </w:r>
      <w:r>
        <w:rPr>
          <w:lang w:eastAsia="en-US"/>
        </w:rPr>
        <w:t xml:space="preserve"> ! </w:t>
      </w:r>
      <w:r w:rsidR="00BB5C58">
        <w:rPr>
          <w:lang w:eastAsia="en-US"/>
        </w:rPr>
        <w:t>reprit-il en clignant de l</w:t>
      </w:r>
      <w:r>
        <w:rPr>
          <w:lang w:eastAsia="en-US"/>
        </w:rPr>
        <w:t>’</w:t>
      </w:r>
      <w:r w:rsidR="00BB5C58">
        <w:rPr>
          <w:lang w:eastAsia="en-US"/>
        </w:rPr>
        <w:t>œil</w:t>
      </w:r>
      <w:r>
        <w:rPr>
          <w:lang w:eastAsia="en-US"/>
        </w:rPr>
        <w:t xml:space="preserve"> ; </w:t>
      </w:r>
      <w:r w:rsidR="00BB5C58">
        <w:rPr>
          <w:lang w:eastAsia="en-US"/>
        </w:rPr>
        <w:t>quant aux deux absents</w:t>
      </w:r>
      <w:r>
        <w:rPr>
          <w:lang w:eastAsia="en-US"/>
        </w:rPr>
        <w:t xml:space="preserve">, </w:t>
      </w:r>
      <w:r w:rsidR="00BB5C58">
        <w:rPr>
          <w:lang w:eastAsia="en-US"/>
        </w:rPr>
        <w:t>tant pis pour eux</w:t>
      </w:r>
      <w:r>
        <w:rPr>
          <w:lang w:eastAsia="en-US"/>
        </w:rPr>
        <w:t xml:space="preserve">… </w:t>
      </w:r>
      <w:r w:rsidR="00BB5C58">
        <w:rPr>
          <w:lang w:eastAsia="en-US"/>
        </w:rPr>
        <w:t>Un peu plus tôt</w:t>
      </w:r>
      <w:r>
        <w:rPr>
          <w:lang w:eastAsia="en-US"/>
        </w:rPr>
        <w:t xml:space="preserve">, </w:t>
      </w:r>
      <w:r w:rsidR="00BB5C58">
        <w:rPr>
          <w:lang w:eastAsia="en-US"/>
        </w:rPr>
        <w:t>un peu plus tard</w:t>
      </w:r>
      <w:r>
        <w:rPr>
          <w:lang w:eastAsia="en-US"/>
        </w:rPr>
        <w:t xml:space="preserve">, </w:t>
      </w:r>
      <w:r w:rsidR="00BB5C58">
        <w:rPr>
          <w:lang w:eastAsia="en-US"/>
        </w:rPr>
        <w:t>nous mourrons tous</w:t>
      </w:r>
      <w:r>
        <w:rPr>
          <w:lang w:eastAsia="en-US"/>
        </w:rPr>
        <w:t xml:space="preserve">… </w:t>
      </w:r>
      <w:r w:rsidR="00BB5C58">
        <w:rPr>
          <w:lang w:eastAsia="en-US"/>
        </w:rPr>
        <w:t>Tant pis pour eux</w:t>
      </w:r>
      <w:r>
        <w:rPr>
          <w:lang w:eastAsia="en-US"/>
        </w:rPr>
        <w:t xml:space="preserve">… </w:t>
      </w:r>
      <w:r w:rsidR="00BB5C58">
        <w:rPr>
          <w:lang w:eastAsia="en-US"/>
        </w:rPr>
        <w:t>Tant pis</w:t>
      </w:r>
      <w:r>
        <w:rPr>
          <w:lang w:eastAsia="en-US"/>
        </w:rPr>
        <w:t xml:space="preserve">, </w:t>
      </w:r>
      <w:r w:rsidR="00BB5C58">
        <w:rPr>
          <w:lang w:eastAsia="en-US"/>
        </w:rPr>
        <w:t>tant pis</w:t>
      </w:r>
      <w:r>
        <w:rPr>
          <w:lang w:eastAsia="en-US"/>
        </w:rPr>
        <w:t xml:space="preserve">, </w:t>
      </w:r>
      <w:r w:rsidR="00BB5C58">
        <w:rPr>
          <w:lang w:eastAsia="en-US"/>
        </w:rPr>
        <w:t>tant pis</w:t>
      </w:r>
      <w:r>
        <w:rPr>
          <w:lang w:eastAsia="en-US"/>
        </w:rPr>
        <w:t> !</w:t>
      </w:r>
    </w:p>
    <w:p w14:paraId="2935B7C5" w14:textId="5D2FED31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Parmi les assistants dont le lecteur connaît la présence</w:t>
      </w:r>
      <w:r w:rsidR="00A23BF9">
        <w:rPr>
          <w:lang w:eastAsia="en-US"/>
        </w:rPr>
        <w:t xml:space="preserve">, </w:t>
      </w:r>
      <w:r>
        <w:rPr>
          <w:lang w:eastAsia="en-US"/>
        </w:rPr>
        <w:t>ces paroles n</w:t>
      </w:r>
      <w:r w:rsidR="00A23BF9">
        <w:rPr>
          <w:lang w:eastAsia="en-US"/>
        </w:rPr>
        <w:t>’</w:t>
      </w:r>
      <w:r>
        <w:rPr>
          <w:lang w:eastAsia="en-US"/>
        </w:rPr>
        <w:t>excitèrent que l</w:t>
      </w:r>
      <w:r w:rsidR="00A23BF9">
        <w:rPr>
          <w:lang w:eastAsia="en-US"/>
        </w:rPr>
        <w:t>’</w:t>
      </w:r>
      <w:r>
        <w:rPr>
          <w:lang w:eastAsia="en-US"/>
        </w:rPr>
        <w:t>étonnement et peut-être quelque inquiétude</w:t>
      </w:r>
      <w:r w:rsidR="00A23BF9">
        <w:rPr>
          <w:lang w:eastAsia="en-US"/>
        </w:rPr>
        <w:t xml:space="preserve">. </w:t>
      </w:r>
      <w:r>
        <w:rPr>
          <w:lang w:eastAsia="en-US"/>
        </w:rPr>
        <w:t>Mais il y avait une autre personne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un pauvre cœur qui battait là dans l</w:t>
      </w:r>
      <w:r w:rsidR="00A23BF9">
        <w:rPr>
          <w:lang w:eastAsia="en-US"/>
        </w:rPr>
        <w:t>’</w:t>
      </w:r>
      <w:r>
        <w:rPr>
          <w:lang w:eastAsia="en-US"/>
        </w:rPr>
        <w:t>ombre et que ces paroles frappèrent comme un coup de poignard</w:t>
      </w:r>
      <w:r w:rsidR="00A23BF9">
        <w:rPr>
          <w:lang w:eastAsia="en-US"/>
        </w:rPr>
        <w:t>.</w:t>
      </w:r>
    </w:p>
    <w:p w14:paraId="4D3C37F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une menace de mort</w:t>
      </w:r>
      <w:r w:rsidR="00A23BF9">
        <w:rPr>
          <w:lang w:eastAsia="en-US"/>
        </w:rPr>
        <w:t> !</w:t>
      </w:r>
    </w:p>
    <w:p w14:paraId="1263CFC8" w14:textId="785930C2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Maintenant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dit le fantôme qui avait déjà pris une importance pour le moins égale à celle de </w:t>
      </w:r>
      <w:r w:rsidR="00685E2E">
        <w:rPr>
          <w:lang w:eastAsia="en-US"/>
        </w:rPr>
        <w:t>Cousin-et-ami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lisez le testament</w:t>
      </w:r>
      <w:r>
        <w:rPr>
          <w:lang w:eastAsia="en-US"/>
        </w:rPr>
        <w:t xml:space="preserve">,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écoute</w:t>
      </w:r>
      <w:r>
        <w:rPr>
          <w:lang w:eastAsia="en-US"/>
        </w:rPr>
        <w:t>.</w:t>
      </w:r>
    </w:p>
    <w:p w14:paraId="61FFD95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versa quatre gouttes de rhum sur la pointe du couteau et les avala bravement</w:t>
      </w:r>
      <w:r w:rsidR="00A23BF9">
        <w:rPr>
          <w:lang w:eastAsia="en-US"/>
        </w:rPr>
        <w:t>.</w:t>
      </w:r>
    </w:p>
    <w:p w14:paraId="2D97C616" w14:textId="5F3037EB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Puis il posa son menton aigu sur ses deux pouces et regarda en face </w:t>
      </w:r>
      <w:r w:rsidR="00685E2E">
        <w:rPr>
          <w:lang w:eastAsia="en-US"/>
        </w:rPr>
        <w:t>Cousin-et-ami</w:t>
      </w:r>
      <w:r>
        <w:rPr>
          <w:lang w:eastAsia="en-US"/>
        </w:rPr>
        <w:t xml:space="preserve"> qui tenait le testament ouvert</w:t>
      </w:r>
      <w:r w:rsidR="00A23BF9">
        <w:rPr>
          <w:lang w:eastAsia="en-US"/>
        </w:rPr>
        <w:t>.</w:t>
      </w:r>
    </w:p>
    <w:p w14:paraId="6709394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Celui-ci toussa solennellement et commença ainsi sa lecture</w:t>
      </w:r>
      <w:r w:rsidR="00A23BF9">
        <w:rPr>
          <w:lang w:eastAsia="en-US"/>
        </w:rPr>
        <w:t> :</w:t>
      </w:r>
    </w:p>
    <w:p w14:paraId="124AA58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En présence de ma fin prochaine</w:t>
      </w:r>
      <w:r>
        <w:rPr>
          <w:lang w:eastAsia="en-US"/>
        </w:rPr>
        <w:t xml:space="preserve">, </w:t>
      </w:r>
      <w:r w:rsidR="00BB5C58">
        <w:rPr>
          <w:lang w:eastAsia="en-US"/>
        </w:rPr>
        <w:t>je</w:t>
      </w:r>
      <w:r>
        <w:rPr>
          <w:lang w:eastAsia="en-US"/>
        </w:rPr>
        <w:t xml:space="preserve">, </w:t>
      </w:r>
      <w:r w:rsidR="00BB5C58">
        <w:rPr>
          <w:lang w:eastAsia="en-US"/>
        </w:rPr>
        <w:t>soussigné</w:t>
      </w:r>
      <w:r>
        <w:rPr>
          <w:lang w:eastAsia="en-US"/>
        </w:rPr>
        <w:t xml:space="preserve">, </w:t>
      </w:r>
      <w:r w:rsidR="00BB5C58">
        <w:rPr>
          <w:lang w:eastAsia="en-US"/>
        </w:rPr>
        <w:t>jouissant</w:t>
      </w:r>
      <w:r>
        <w:rPr>
          <w:lang w:eastAsia="en-US"/>
        </w:rPr>
        <w:t xml:space="preserve">, </w:t>
      </w:r>
      <w:r w:rsidR="00BB5C58">
        <w:rPr>
          <w:lang w:eastAsia="en-US"/>
        </w:rPr>
        <w:t>comme la rédaction du présent acte le prouvera surabondamment</w:t>
      </w:r>
      <w:r>
        <w:rPr>
          <w:lang w:eastAsia="en-US"/>
        </w:rPr>
        <w:t xml:space="preserve">, </w:t>
      </w:r>
      <w:r w:rsidR="00BB5C58">
        <w:rPr>
          <w:lang w:eastAsia="en-US"/>
        </w:rPr>
        <w:t>de la plénitude de mes facultés intellectuelles et morales</w:t>
      </w:r>
      <w:r>
        <w:rPr>
          <w:lang w:eastAsia="en-US"/>
        </w:rPr>
        <w:t xml:space="preserve">, </w:t>
      </w:r>
      <w:r w:rsidR="00BB5C58">
        <w:rPr>
          <w:lang w:eastAsia="en-US"/>
        </w:rPr>
        <w:t>transmets à ceux qui m</w:t>
      </w:r>
      <w:r>
        <w:rPr>
          <w:lang w:eastAsia="en-US"/>
        </w:rPr>
        <w:t>’</w:t>
      </w:r>
      <w:r w:rsidR="00BB5C58">
        <w:rPr>
          <w:lang w:eastAsia="en-US"/>
        </w:rPr>
        <w:t>ont connu ma pensée intime et ma dernière volonté</w:t>
      </w:r>
      <w:r>
        <w:rPr>
          <w:lang w:eastAsia="en-US"/>
        </w:rPr>
        <w:t>.</w:t>
      </w:r>
    </w:p>
    <w:p w14:paraId="41E00915" w14:textId="67E68A0B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Ceci est mon testament</w:t>
      </w:r>
      <w:r>
        <w:rPr>
          <w:lang w:eastAsia="en-US"/>
        </w:rPr>
        <w:t xml:space="preserve">, </w:t>
      </w:r>
      <w:r w:rsidR="00BB5C58">
        <w:rPr>
          <w:lang w:eastAsia="en-US"/>
        </w:rPr>
        <w:t>écrit entièrement de ma main</w:t>
      </w:r>
      <w:r>
        <w:rPr>
          <w:lang w:eastAsia="en-US"/>
        </w:rPr>
        <w:t>… »</w:t>
      </w:r>
    </w:p>
    <w:p w14:paraId="540CE08A" w14:textId="532D3960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Attendez</w:t>
      </w:r>
      <w:r>
        <w:rPr>
          <w:lang w:eastAsia="en-US"/>
        </w:rPr>
        <w:t xml:space="preserve">, </w:t>
      </w:r>
      <w:r w:rsidR="00BB5C58">
        <w:rPr>
          <w:lang w:eastAsia="en-US"/>
        </w:rPr>
        <w:t>attendez</w:t>
      </w:r>
      <w:r>
        <w:rPr>
          <w:lang w:eastAsia="en-US"/>
        </w:rPr>
        <w:t xml:space="preserve">, </w:t>
      </w:r>
      <w:r w:rsidR="00BB5C58">
        <w:rPr>
          <w:lang w:eastAsia="en-US"/>
        </w:rPr>
        <w:t>attendez</w:t>
      </w:r>
      <w:r>
        <w:rPr>
          <w:lang w:eastAsia="en-US"/>
        </w:rPr>
        <w:t xml:space="preserve"> ! </w:t>
      </w:r>
      <w:r w:rsidR="00BB5C58">
        <w:rPr>
          <w:lang w:eastAsia="en-US"/>
        </w:rPr>
        <w:t>interrompit ici le fantôme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ça commence très bien</w:t>
      </w:r>
      <w:r>
        <w:rPr>
          <w:lang w:eastAsia="en-US"/>
        </w:rPr>
        <w:t xml:space="preserve">… </w:t>
      </w:r>
      <w:r w:rsidR="00BB5C58">
        <w:rPr>
          <w:lang w:eastAsia="en-US"/>
        </w:rPr>
        <w:t>mon petit coquin de Jean avait un bon style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il vient un vent coulis par cette fenêtre</w:t>
      </w:r>
      <w:r>
        <w:rPr>
          <w:lang w:eastAsia="en-US"/>
        </w:rPr>
        <w:t>…</w:t>
      </w:r>
    </w:p>
    <w:p w14:paraId="10E8C17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montrait la croisée qui était à sa droite et dont</w:t>
      </w:r>
      <w:r w:rsidR="00A23BF9">
        <w:rPr>
          <w:lang w:eastAsia="en-US"/>
        </w:rPr>
        <w:t xml:space="preserve">, </w:t>
      </w:r>
      <w:r>
        <w:rPr>
          <w:lang w:eastAsia="en-US"/>
        </w:rPr>
        <w:t>en effet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rideaux tremblaient au vent</w:t>
      </w:r>
      <w:r w:rsidR="00A23BF9">
        <w:rPr>
          <w:lang w:eastAsia="en-US"/>
        </w:rPr>
        <w:t>.</w:t>
      </w:r>
    </w:p>
    <w:p w14:paraId="43C17DB6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lastRenderedPageBreak/>
        <w:t>Guérineul</w:t>
      </w:r>
      <w:proofErr w:type="spellEnd"/>
      <w:r>
        <w:rPr>
          <w:lang w:eastAsia="en-US"/>
        </w:rPr>
        <w:t xml:space="preserve"> se leva et les rejoignit avec une épingle empruntée à l</w:t>
      </w:r>
      <w:r w:rsidR="00A23BF9">
        <w:rPr>
          <w:lang w:eastAsia="en-US"/>
        </w:rPr>
        <w:t>’</w:t>
      </w:r>
      <w:r>
        <w:rPr>
          <w:lang w:eastAsia="en-US"/>
        </w:rPr>
        <w:t>Artichaut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était une pelote vivante</w:t>
      </w:r>
      <w:r w:rsidR="00A23BF9">
        <w:rPr>
          <w:lang w:eastAsia="en-US"/>
        </w:rPr>
        <w:t>.</w:t>
      </w:r>
    </w:p>
    <w:p w14:paraId="3EB5181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Si </w:t>
      </w:r>
      <w:proofErr w:type="spellStart"/>
      <w:r>
        <w:rPr>
          <w:lang w:eastAsia="en-US"/>
        </w:rPr>
        <w:t>Guérineul</w:t>
      </w:r>
      <w:proofErr w:type="spellEnd"/>
      <w:r>
        <w:rPr>
          <w:lang w:eastAsia="en-US"/>
        </w:rPr>
        <w:t xml:space="preserve"> avait eu l</w:t>
      </w:r>
      <w:r w:rsidR="00A23BF9">
        <w:rPr>
          <w:lang w:eastAsia="en-US"/>
        </w:rPr>
        <w:t>’</w:t>
      </w:r>
      <w:r>
        <w:rPr>
          <w:lang w:eastAsia="en-US"/>
        </w:rPr>
        <w:t>idée de soulever les rideaux</w:t>
      </w:r>
      <w:r w:rsidR="00A23BF9">
        <w:rPr>
          <w:lang w:eastAsia="en-US"/>
        </w:rPr>
        <w:t xml:space="preserve">, </w:t>
      </w:r>
      <w:r>
        <w:rPr>
          <w:lang w:eastAsia="en-US"/>
        </w:rPr>
        <w:t>il aurait vu</w:t>
      </w:r>
      <w:r w:rsidR="00A23BF9">
        <w:rPr>
          <w:lang w:eastAsia="en-US"/>
        </w:rPr>
        <w:t>…</w:t>
      </w:r>
    </w:p>
    <w:p w14:paraId="46C1D6E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il avait peu d</w:t>
      </w:r>
      <w:r w:rsidR="00A23BF9">
        <w:rPr>
          <w:lang w:eastAsia="en-US"/>
        </w:rPr>
        <w:t>’</w:t>
      </w:r>
      <w:r>
        <w:rPr>
          <w:lang w:eastAsia="en-US"/>
        </w:rPr>
        <w:t>idées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il n</w:t>
      </w:r>
      <w:r w:rsidR="00A23BF9">
        <w:rPr>
          <w:lang w:eastAsia="en-US"/>
        </w:rPr>
        <w:t>’</w:t>
      </w:r>
      <w:r>
        <w:rPr>
          <w:lang w:eastAsia="en-US"/>
        </w:rPr>
        <w:t>eut pas celle-là</w:t>
      </w:r>
      <w:r w:rsidR="00A23BF9">
        <w:rPr>
          <w:lang w:eastAsia="en-US"/>
        </w:rPr>
        <w:t>.</w:t>
      </w:r>
    </w:p>
    <w:p w14:paraId="6511FAEC" w14:textId="446A8D77" w:rsidR="00BB5C58" w:rsidRDefault="00BB5C58" w:rsidP="007700B9">
      <w:pPr>
        <w:pStyle w:val="Titre2"/>
        <w:rPr>
          <w:lang w:eastAsia="en-US"/>
        </w:rPr>
      </w:pPr>
      <w:bookmarkStart w:id="112" w:name="_Toc231743415"/>
      <w:bookmarkStart w:id="113" w:name="_Toc237577483"/>
      <w:bookmarkStart w:id="114" w:name="_Toc202192431"/>
      <w:r>
        <w:rPr>
          <w:lang w:eastAsia="en-US"/>
        </w:rPr>
        <w:lastRenderedPageBreak/>
        <w:t>LA LECTURE</w:t>
      </w:r>
      <w:bookmarkEnd w:id="112"/>
      <w:bookmarkEnd w:id="113"/>
      <w:bookmarkEnd w:id="114"/>
      <w:r>
        <w:rPr>
          <w:lang w:eastAsia="en-US"/>
        </w:rPr>
        <w:br/>
      </w:r>
    </w:p>
    <w:p w14:paraId="27A69351" w14:textId="7F13C7EE" w:rsidR="00A23BF9" w:rsidRDefault="00685E2E" w:rsidP="00A23BF9">
      <w:pPr>
        <w:rPr>
          <w:lang w:eastAsia="en-US"/>
        </w:rPr>
      </w:pPr>
      <w:r>
        <w:rPr>
          <w:lang w:eastAsia="en-US"/>
        </w:rPr>
        <w:t>Cousin-et-ami</w:t>
      </w:r>
      <w:r w:rsidR="00BB5C58">
        <w:rPr>
          <w:lang w:eastAsia="en-US"/>
        </w:rPr>
        <w:t xml:space="preserve"> continua ainsi la lecture du testament de Jean-de-la-Mer</w:t>
      </w:r>
      <w:r w:rsidR="00A23BF9">
        <w:rPr>
          <w:lang w:eastAsia="en-US"/>
        </w:rPr>
        <w:t> :</w:t>
      </w:r>
    </w:p>
    <w:p w14:paraId="70B065E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 xml:space="preserve">« … </w:t>
      </w:r>
      <w:r w:rsidR="00BB5C58">
        <w:rPr>
          <w:lang w:eastAsia="en-US"/>
        </w:rPr>
        <w:t>Entièrement de ma main</w:t>
      </w:r>
      <w:r>
        <w:rPr>
          <w:lang w:eastAsia="en-US"/>
        </w:rPr>
        <w:t>.</w:t>
      </w:r>
    </w:p>
    <w:p w14:paraId="0AF0B8A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Je commence par déclarer</w:t>
      </w:r>
      <w:r>
        <w:rPr>
          <w:lang w:eastAsia="en-US"/>
        </w:rPr>
        <w:t xml:space="preserve">, </w:t>
      </w:r>
      <w:r w:rsidR="00BB5C58">
        <w:rPr>
          <w:lang w:eastAsia="en-US"/>
        </w:rPr>
        <w:t>sans org</w:t>
      </w:r>
      <w:r w:rsidR="00BB5C58">
        <w:t>ueil comme sans ho</w:t>
      </w:r>
      <w:r w:rsidR="00BB5C58">
        <w:rPr>
          <w:lang w:eastAsia="en-US"/>
        </w:rPr>
        <w:t>nte</w:t>
      </w:r>
      <w:r>
        <w:rPr>
          <w:lang w:eastAsia="en-US"/>
        </w:rPr>
        <w:t xml:space="preserve">, </w:t>
      </w:r>
      <w:r w:rsidR="00BB5C58">
        <w:rPr>
          <w:lang w:eastAsia="en-US"/>
        </w:rPr>
        <w:t>que je ne crois à rien</w:t>
      </w:r>
      <w:r>
        <w:rPr>
          <w:lang w:eastAsia="en-US"/>
        </w:rPr>
        <w:t xml:space="preserve">, </w:t>
      </w:r>
      <w:r w:rsidR="00BB5C58">
        <w:rPr>
          <w:lang w:eastAsia="en-US"/>
        </w:rPr>
        <w:t>sinon à la perversité innée de la race humaine</w:t>
      </w:r>
      <w:r>
        <w:rPr>
          <w:lang w:eastAsia="en-US"/>
        </w:rPr>
        <w:t>.</w:t>
      </w:r>
    </w:p>
    <w:p w14:paraId="49BFC51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quatre-vingt-deux ans</w:t>
      </w:r>
      <w:r>
        <w:rPr>
          <w:lang w:eastAsia="en-US"/>
        </w:rPr>
        <w:t xml:space="preserve">, </w:t>
      </w:r>
      <w:r w:rsidR="00BB5C58">
        <w:rPr>
          <w:lang w:eastAsia="en-US"/>
        </w:rPr>
        <w:t>et</w:t>
      </w:r>
      <w:r>
        <w:rPr>
          <w:lang w:eastAsia="en-US"/>
        </w:rPr>
        <w:t xml:space="preserve">, </w:t>
      </w:r>
      <w:r w:rsidR="00BB5C58">
        <w:rPr>
          <w:lang w:eastAsia="en-US"/>
        </w:rPr>
        <w:t>je n</w:t>
      </w:r>
      <w:r>
        <w:rPr>
          <w:lang w:eastAsia="en-US"/>
        </w:rPr>
        <w:t>’</w:t>
      </w:r>
      <w:r w:rsidR="00BB5C58">
        <w:rPr>
          <w:lang w:eastAsia="en-US"/>
        </w:rPr>
        <w:t>ai jamais rencontré un être humain qui valût la dixième partie d</w:t>
      </w:r>
      <w:r>
        <w:rPr>
          <w:lang w:eastAsia="en-US"/>
        </w:rPr>
        <w:t>’</w:t>
      </w:r>
      <w:r w:rsidR="00BB5C58">
        <w:rPr>
          <w:lang w:eastAsia="en-US"/>
        </w:rPr>
        <w:t>un dindon engraissé à point</w:t>
      </w:r>
      <w:r>
        <w:rPr>
          <w:lang w:eastAsia="en-US"/>
        </w:rPr>
        <w:t xml:space="preserve">, </w:t>
      </w:r>
      <w:r w:rsidR="00BB5C58">
        <w:rPr>
          <w:lang w:eastAsia="en-US"/>
        </w:rPr>
        <w:t>et bon à mettre en daube</w:t>
      </w:r>
      <w:r>
        <w:rPr>
          <w:lang w:eastAsia="en-US"/>
        </w:rPr>
        <w:t>.</w:t>
      </w:r>
    </w:p>
    <w:p w14:paraId="3D372B9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Mon histoire serait utile à raconter</w:t>
      </w:r>
      <w:r>
        <w:rPr>
          <w:lang w:eastAsia="en-US"/>
        </w:rPr>
        <w:t xml:space="preserve">. </w:t>
      </w:r>
      <w:r w:rsidR="00BB5C58">
        <w:rPr>
          <w:lang w:eastAsia="en-US"/>
        </w:rPr>
        <w:t>Mais si je veux bien laisser à quelques malheureux de ma connaissance une fortune que je ne puis emporter dans le néant</w:t>
      </w:r>
      <w:r>
        <w:rPr>
          <w:lang w:eastAsia="en-US"/>
        </w:rPr>
        <w:t xml:space="preserve">, </w:t>
      </w:r>
      <w:r w:rsidR="00BB5C58">
        <w:rPr>
          <w:lang w:eastAsia="en-US"/>
        </w:rPr>
        <w:t>je prétends ne point me fatiguer à leur tracer mon Odyssée</w:t>
      </w:r>
      <w:r>
        <w:rPr>
          <w:lang w:eastAsia="en-US"/>
        </w:rPr>
        <w:t>.</w:t>
      </w:r>
    </w:p>
    <w:p w14:paraId="0D8690F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En deux mots</w:t>
      </w:r>
      <w:r>
        <w:rPr>
          <w:lang w:eastAsia="en-US"/>
        </w:rPr>
        <w:t xml:space="preserve">, </w:t>
      </w:r>
      <w:r w:rsidR="00BB5C58">
        <w:rPr>
          <w:lang w:eastAsia="en-US"/>
        </w:rPr>
        <w:t>je suis né en 1746</w:t>
      </w:r>
      <w:r>
        <w:rPr>
          <w:lang w:eastAsia="en-US"/>
        </w:rPr>
        <w:t>.</w:t>
      </w:r>
    </w:p>
    <w:p w14:paraId="6664E4E7" w14:textId="0564C295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quitté mon pays à l</w:t>
      </w:r>
      <w:r>
        <w:rPr>
          <w:lang w:eastAsia="en-US"/>
        </w:rPr>
        <w:t>’</w:t>
      </w:r>
      <w:r w:rsidR="00BB5C58">
        <w:rPr>
          <w:lang w:eastAsia="en-US"/>
        </w:rPr>
        <w:t>âge de dix-huit ans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y suis revenu à l</w:t>
      </w:r>
      <w:r>
        <w:rPr>
          <w:lang w:eastAsia="en-US"/>
        </w:rPr>
        <w:t>’</w:t>
      </w:r>
      <w:r w:rsidR="00BB5C58">
        <w:rPr>
          <w:lang w:eastAsia="en-US"/>
        </w:rPr>
        <w:t>âge de soixante-sept</w:t>
      </w:r>
      <w:r w:rsidR="00BB5C58">
        <w:rPr>
          <w:lang w:eastAsia="en-US"/>
        </w:rPr>
        <w:t xml:space="preserve"> ans</w:t>
      </w:r>
      <w:r>
        <w:rPr>
          <w:lang w:eastAsia="en-US"/>
        </w:rPr>
        <w:t xml:space="preserve">.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donc été absent pendant quarante-neuf ans</w:t>
      </w:r>
      <w:r>
        <w:rPr>
          <w:lang w:eastAsia="en-US"/>
        </w:rPr>
        <w:t>.</w:t>
      </w:r>
    </w:p>
    <w:p w14:paraId="25D67617" w14:textId="7E74EAE9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été soldat</w:t>
      </w:r>
      <w:r>
        <w:rPr>
          <w:lang w:eastAsia="en-US"/>
        </w:rPr>
        <w:t xml:space="preserve">, </w:t>
      </w:r>
      <w:r w:rsidR="00BB5C58">
        <w:rPr>
          <w:lang w:eastAsia="en-US"/>
        </w:rPr>
        <w:t>déserteur</w:t>
      </w:r>
      <w:r>
        <w:rPr>
          <w:lang w:eastAsia="en-US"/>
        </w:rPr>
        <w:t xml:space="preserve">, </w:t>
      </w:r>
      <w:r w:rsidR="00BB5C58">
        <w:rPr>
          <w:lang w:eastAsia="en-US"/>
        </w:rPr>
        <w:t>prisonnier à la Bastille</w:t>
      </w:r>
      <w:r>
        <w:rPr>
          <w:lang w:eastAsia="en-US"/>
        </w:rPr>
        <w:t xml:space="preserve">, </w:t>
      </w:r>
      <w:r w:rsidR="00BB5C58">
        <w:rPr>
          <w:lang w:eastAsia="en-US"/>
        </w:rPr>
        <w:t>patriote</w:t>
      </w:r>
      <w:r>
        <w:rPr>
          <w:lang w:eastAsia="en-US"/>
        </w:rPr>
        <w:t xml:space="preserve">, </w:t>
      </w:r>
      <w:r w:rsidR="00BB5C58">
        <w:rPr>
          <w:lang w:eastAsia="en-US"/>
        </w:rPr>
        <w:t>suspect</w:t>
      </w:r>
      <w:r>
        <w:rPr>
          <w:lang w:eastAsia="en-US"/>
        </w:rPr>
        <w:t xml:space="preserve">, </w:t>
      </w:r>
      <w:r w:rsidR="00BB5C58">
        <w:rPr>
          <w:lang w:eastAsia="en-US"/>
        </w:rPr>
        <w:t>fournisseur des armées</w:t>
      </w:r>
      <w:r>
        <w:rPr>
          <w:lang w:eastAsia="en-US"/>
        </w:rPr>
        <w:t xml:space="preserve">, </w:t>
      </w:r>
      <w:r w:rsidR="00BB5C58">
        <w:rPr>
          <w:lang w:eastAsia="en-US"/>
        </w:rPr>
        <w:t>et finale</w:t>
      </w:r>
      <w:r w:rsidR="00BB5C58">
        <w:t>ment pirate</w:t>
      </w:r>
      <w:r>
        <w:rPr>
          <w:lang w:eastAsia="en-US"/>
        </w:rPr>
        <w:t xml:space="preserve">. </w:t>
      </w:r>
      <w:r w:rsidR="00BB5C58">
        <w:rPr>
          <w:lang w:eastAsia="en-US"/>
        </w:rPr>
        <w:t>Il n</w:t>
      </w:r>
      <w:r>
        <w:rPr>
          <w:lang w:eastAsia="en-US"/>
        </w:rPr>
        <w:t>’</w:t>
      </w:r>
      <w:r w:rsidR="00BB5C58">
        <w:rPr>
          <w:lang w:eastAsia="en-US"/>
        </w:rPr>
        <w:t>y a que ce dernier métier d</w:t>
      </w:r>
      <w:r>
        <w:rPr>
          <w:lang w:eastAsia="en-US"/>
        </w:rPr>
        <w:t>’</w:t>
      </w:r>
      <w:r w:rsidR="00BB5C58">
        <w:rPr>
          <w:lang w:eastAsia="en-US"/>
        </w:rPr>
        <w:t>honnête</w:t>
      </w:r>
      <w:r>
        <w:rPr>
          <w:lang w:eastAsia="en-US"/>
        </w:rPr>
        <w:t>. »</w:t>
      </w:r>
    </w:p>
    <w:p w14:paraId="07B0BFB8" w14:textId="0C3AC6B0" w:rsidR="00A23BF9" w:rsidRDefault="00685E2E" w:rsidP="00A23BF9">
      <w:pPr>
        <w:rPr>
          <w:lang w:eastAsia="en-US"/>
        </w:rPr>
      </w:pPr>
      <w:r>
        <w:rPr>
          <w:lang w:eastAsia="en-US"/>
        </w:rPr>
        <w:t>Cousin-et-ami</w:t>
      </w:r>
      <w:r w:rsidR="00BB5C58">
        <w:rPr>
          <w:lang w:eastAsia="en-US"/>
        </w:rPr>
        <w:t xml:space="preserve"> reprit haleine</w:t>
      </w:r>
      <w:r w:rsidR="00A23BF9">
        <w:rPr>
          <w:lang w:eastAsia="en-US"/>
        </w:rPr>
        <w:t>.</w:t>
      </w:r>
    </w:p>
    <w:p w14:paraId="78581DF2" w14:textId="221B5E68" w:rsidR="00A23BF9" w:rsidRDefault="00BB5C58" w:rsidP="00A23BF9">
      <w:pPr>
        <w:rPr>
          <w:lang w:eastAsia="en-US"/>
        </w:rPr>
      </w:pPr>
      <w:r>
        <w:rPr>
          <w:lang w:eastAsia="en-US"/>
        </w:rPr>
        <w:t>Fargeau réfléchissait toujours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Besnard et Morin attendaient la partie significative du testament</w:t>
      </w:r>
      <w:r w:rsidR="00A23BF9">
        <w:rPr>
          <w:lang w:eastAsia="en-US"/>
        </w:rPr>
        <w:t>.</w:t>
      </w:r>
    </w:p>
    <w:p w14:paraId="76AA2C0B" w14:textId="5EC35A9D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Quant au fantôme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restait le menton sur les deux pouces</w:t>
      </w:r>
      <w:r w:rsidR="00A23BF9">
        <w:rPr>
          <w:lang w:eastAsia="en-US"/>
        </w:rPr>
        <w:t xml:space="preserve">, </w:t>
      </w:r>
      <w:r>
        <w:rPr>
          <w:lang w:eastAsia="en-US"/>
        </w:rPr>
        <w:t>ne qu</w:t>
      </w:r>
      <w:r>
        <w:t>ittant cette position que pour graduer ses doses de rhum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I</w:t>
      </w:r>
      <w:r>
        <w:rPr>
          <w:lang w:eastAsia="en-US"/>
        </w:rPr>
        <w:t>l était parti d</w:t>
      </w:r>
      <w:r w:rsidR="00A23BF9">
        <w:rPr>
          <w:lang w:eastAsia="en-US"/>
        </w:rPr>
        <w:t>’</w:t>
      </w:r>
      <w:r>
        <w:rPr>
          <w:lang w:eastAsia="en-US"/>
        </w:rPr>
        <w:t>une gouttelette perlant à la pointe d</w:t>
      </w:r>
      <w:r w:rsidR="00A23BF9">
        <w:rPr>
          <w:lang w:eastAsia="en-US"/>
        </w:rPr>
        <w:t>’</w:t>
      </w:r>
      <w:r>
        <w:rPr>
          <w:lang w:eastAsia="en-US"/>
        </w:rPr>
        <w:t>un couteau</w:t>
      </w:r>
      <w:r w:rsidR="00A23BF9">
        <w:rPr>
          <w:lang w:eastAsia="en-US"/>
        </w:rPr>
        <w:t xml:space="preserve">. </w:t>
      </w:r>
      <w:r>
        <w:rPr>
          <w:lang w:eastAsia="en-US"/>
        </w:rPr>
        <w:t>En ce moment il arrivait au petit verre avec le bain de pied</w:t>
      </w:r>
      <w:r w:rsidR="00A23BF9">
        <w:rPr>
          <w:lang w:eastAsia="en-US"/>
        </w:rPr>
        <w:t>.</w:t>
      </w:r>
    </w:p>
    <w:p w14:paraId="3CAAC124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Maudreuil</w:t>
      </w:r>
      <w:proofErr w:type="spellEnd"/>
      <w:r>
        <w:rPr>
          <w:lang w:eastAsia="en-US"/>
        </w:rPr>
        <w:t xml:space="preserve"> continua de lire</w:t>
      </w:r>
      <w:r w:rsidR="00A23BF9">
        <w:rPr>
          <w:lang w:eastAsia="en-US"/>
        </w:rPr>
        <w:t> :</w:t>
      </w:r>
    </w:p>
    <w:p w14:paraId="7298B9BE" w14:textId="79689861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N</w:t>
      </w:r>
      <w:r>
        <w:rPr>
          <w:lang w:eastAsia="en-US"/>
        </w:rPr>
        <w:t>’</w:t>
      </w:r>
      <w:r w:rsidR="00BB5C58">
        <w:rPr>
          <w:lang w:eastAsia="en-US"/>
        </w:rPr>
        <w:t>en déplaise à mes excellents héritiers qui ont attendu mon décès avec tant de discrète impatience</w:t>
      </w:r>
      <w:r>
        <w:rPr>
          <w:lang w:eastAsia="en-US"/>
        </w:rPr>
        <w:t xml:space="preserve">, </w:t>
      </w:r>
      <w:r w:rsidR="00BB5C58">
        <w:rPr>
          <w:lang w:eastAsia="en-US"/>
        </w:rPr>
        <w:t>si je n</w:t>
      </w:r>
      <w:r>
        <w:rPr>
          <w:lang w:eastAsia="en-US"/>
        </w:rPr>
        <w:t>’</w:t>
      </w:r>
      <w:r w:rsidR="00BB5C58">
        <w:rPr>
          <w:lang w:eastAsia="en-US"/>
        </w:rPr>
        <w:t>étais pas trop vieux</w:t>
      </w:r>
      <w:r>
        <w:rPr>
          <w:lang w:eastAsia="en-US"/>
        </w:rPr>
        <w:t xml:space="preserve">, </w:t>
      </w:r>
      <w:r w:rsidR="00BB5C58">
        <w:rPr>
          <w:lang w:eastAsia="en-US"/>
        </w:rPr>
        <w:t>je casserais aux gages le cher docteur Morin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médecin</w:t>
      </w:r>
      <w:r>
        <w:rPr>
          <w:lang w:eastAsia="en-US"/>
        </w:rPr>
        <w:t xml:space="preserve">, </w:t>
      </w:r>
      <w:r w:rsidR="00BB5C58">
        <w:rPr>
          <w:lang w:eastAsia="en-US"/>
        </w:rPr>
        <w:t>et je ne laisserais pas mon doux neveu Fargeau me verser si souvent à boire</w:t>
      </w:r>
      <w:r>
        <w:rPr>
          <w:lang w:eastAsia="en-US"/>
        </w:rPr>
        <w:t>… »</w:t>
      </w:r>
    </w:p>
    <w:p w14:paraId="57EF13E7" w14:textId="7C463EC1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Cette fois </w:t>
      </w:r>
      <w:r w:rsidR="00685E2E">
        <w:rPr>
          <w:lang w:eastAsia="en-US"/>
        </w:rPr>
        <w:t>Cousin-et-ami</w:t>
      </w:r>
      <w:r>
        <w:rPr>
          <w:lang w:eastAsia="en-US"/>
        </w:rPr>
        <w:t xml:space="preserve"> s</w:t>
      </w:r>
      <w:r w:rsidR="00A23BF9">
        <w:rPr>
          <w:lang w:eastAsia="en-US"/>
        </w:rPr>
        <w:t>’</w:t>
      </w:r>
      <w:r>
        <w:rPr>
          <w:lang w:eastAsia="en-US"/>
        </w:rPr>
        <w:t>arrêta de lui-même</w:t>
      </w:r>
      <w:r w:rsidR="00A23BF9">
        <w:rPr>
          <w:lang w:eastAsia="en-US"/>
        </w:rPr>
        <w:t>.</w:t>
      </w:r>
    </w:p>
    <w:p w14:paraId="42FF656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Tout le monde ouvrait de grands yeux</w:t>
      </w:r>
      <w:r w:rsidR="00A23BF9">
        <w:rPr>
          <w:lang w:eastAsia="en-US"/>
        </w:rPr>
        <w:t>.</w:t>
      </w:r>
    </w:p>
    <w:p w14:paraId="440C9EF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fantôme souriait doucement</w:t>
      </w:r>
      <w:r w:rsidR="00A23BF9">
        <w:rPr>
          <w:lang w:eastAsia="en-US"/>
        </w:rPr>
        <w:t>.</w:t>
      </w:r>
    </w:p>
    <w:p w14:paraId="1257600A" w14:textId="279DE893" w:rsidR="00A23BF9" w:rsidRDefault="00BB5C58" w:rsidP="00A23BF9">
      <w:pPr>
        <w:rPr>
          <w:lang w:eastAsia="en-US"/>
        </w:rPr>
      </w:pPr>
      <w:r>
        <w:rPr>
          <w:lang w:eastAsia="en-US"/>
        </w:rPr>
        <w:t>Morin s</w:t>
      </w:r>
      <w:r w:rsidR="00A23BF9">
        <w:rPr>
          <w:lang w:eastAsia="en-US"/>
        </w:rPr>
        <w:t>’</w:t>
      </w:r>
      <w:r>
        <w:rPr>
          <w:lang w:eastAsia="en-US"/>
        </w:rPr>
        <w:t>agitait sur son fauteuil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et le jeune </w:t>
      </w:r>
      <w:r w:rsidR="00A23BF9">
        <w:rPr>
          <w:lang w:eastAsia="en-US"/>
        </w:rPr>
        <w:t>M. </w:t>
      </w:r>
      <w:r>
        <w:rPr>
          <w:lang w:eastAsia="en-US"/>
        </w:rPr>
        <w:t>Fargeau avait aux joues une pâleur plus livide</w:t>
      </w:r>
      <w:r w:rsidR="00A23BF9">
        <w:rPr>
          <w:lang w:eastAsia="en-US"/>
        </w:rPr>
        <w:t>…</w:t>
      </w:r>
    </w:p>
    <w:p w14:paraId="1390A77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est aujourd</w:t>
      </w:r>
      <w:r w:rsidR="00A23BF9">
        <w:rPr>
          <w:lang w:eastAsia="en-US"/>
        </w:rPr>
        <w:t>’</w:t>
      </w:r>
      <w:r>
        <w:rPr>
          <w:lang w:eastAsia="en-US"/>
        </w:rPr>
        <w:t>hui la mode au théâtre de produire des scènes doubles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montrent deux actions contemporaines se passant dans deux endroits distincts</w:t>
      </w:r>
      <w:r w:rsidR="00A23BF9">
        <w:rPr>
          <w:lang w:eastAsia="en-US"/>
        </w:rPr>
        <w:t>.</w:t>
      </w:r>
    </w:p>
    <w:p w14:paraId="5C2BA06B" w14:textId="67ADCC42" w:rsidR="00A23BF9" w:rsidRDefault="00BB5C58" w:rsidP="00A23BF9">
      <w:pPr>
        <w:rPr>
          <w:lang w:eastAsia="en-US"/>
        </w:rPr>
      </w:pPr>
      <w:r>
        <w:rPr>
          <w:lang w:eastAsia="en-US"/>
        </w:rPr>
        <w:t>Ce procédé ne nous semble point dépasser les bornes de la convention dramatique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Nous sommes forcés d</w:t>
      </w:r>
      <w:r w:rsidR="00A23BF9">
        <w:rPr>
          <w:lang w:eastAsia="en-US"/>
        </w:rPr>
        <w:t>’</w:t>
      </w:r>
      <w:r>
        <w:rPr>
          <w:lang w:eastAsia="en-US"/>
        </w:rPr>
        <w:t>ailleurs de l</w:t>
      </w:r>
      <w:r w:rsidR="00A23BF9">
        <w:rPr>
          <w:lang w:eastAsia="en-US"/>
        </w:rPr>
        <w:t>’</w:t>
      </w:r>
      <w:r>
        <w:rPr>
          <w:lang w:eastAsia="en-US"/>
        </w:rPr>
        <w:t>employer</w:t>
      </w:r>
      <w:r w:rsidR="00A23BF9">
        <w:rPr>
          <w:lang w:eastAsia="en-US"/>
        </w:rPr>
        <w:t>.</w:t>
      </w:r>
    </w:p>
    <w:p w14:paraId="32FD017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y avait quelqu</w:t>
      </w:r>
      <w:r w:rsidR="00A23BF9">
        <w:rPr>
          <w:lang w:eastAsia="en-US"/>
        </w:rPr>
        <w:t>’</w:t>
      </w:r>
      <w:r>
        <w:rPr>
          <w:lang w:eastAsia="en-US"/>
        </w:rPr>
        <w:t>un derrière les rideaux fermés de la croisée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était à gauche du fantôme</w:t>
      </w:r>
      <w:r w:rsidR="00A23BF9">
        <w:rPr>
          <w:lang w:eastAsia="en-US"/>
        </w:rPr>
        <w:t>.</w:t>
      </w:r>
    </w:p>
    <w:p w14:paraId="3F6AF2B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Une femme que l</w:t>
      </w:r>
      <w:r w:rsidR="00A23BF9">
        <w:rPr>
          <w:lang w:eastAsia="en-US"/>
        </w:rPr>
        <w:t>’</w:t>
      </w:r>
      <w:r>
        <w:rPr>
          <w:lang w:eastAsia="en-US"/>
        </w:rPr>
        <w:t>étoffe épaisse laissait dans une obscurité presque complète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qui était là depuis l</w:t>
      </w:r>
      <w:r w:rsidR="00A23BF9">
        <w:rPr>
          <w:lang w:eastAsia="en-US"/>
        </w:rPr>
        <w:t>’</w:t>
      </w:r>
      <w:r>
        <w:rPr>
          <w:lang w:eastAsia="en-US"/>
        </w:rPr>
        <w:t xml:space="preserve">entrée des </w:t>
      </w:r>
      <w:r>
        <w:rPr>
          <w:lang w:eastAsia="en-US"/>
        </w:rPr>
        <w:lastRenderedPageBreak/>
        <w:t>convives</w:t>
      </w:r>
      <w:r w:rsidR="00A23BF9">
        <w:rPr>
          <w:lang w:eastAsia="en-US"/>
        </w:rPr>
        <w:t xml:space="preserve">. </w:t>
      </w:r>
      <w:r>
        <w:rPr>
          <w:lang w:eastAsia="en-US"/>
        </w:rPr>
        <w:t xml:space="preserve">Les dernières paroles lues par </w:t>
      </w:r>
      <w:proofErr w:type="spellStart"/>
      <w:r>
        <w:rPr>
          <w:lang w:eastAsia="en-US"/>
        </w:rPr>
        <w:t>Maudreuil</w:t>
      </w:r>
      <w:proofErr w:type="spellEnd"/>
      <w:r>
        <w:rPr>
          <w:lang w:eastAsia="en-US"/>
        </w:rPr>
        <w:t xml:space="preserve"> la firent tressaillir</w:t>
      </w:r>
      <w:r w:rsidR="00A23BF9">
        <w:rPr>
          <w:lang w:eastAsia="en-US"/>
        </w:rPr>
        <w:t xml:space="preserve">, </w:t>
      </w:r>
      <w:r>
        <w:rPr>
          <w:lang w:eastAsia="en-US"/>
        </w:rPr>
        <w:t>et pâlir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s</w:t>
      </w:r>
      <w:r w:rsidR="00A23BF9">
        <w:rPr>
          <w:lang w:eastAsia="en-US"/>
        </w:rPr>
        <w:t>’</w:t>
      </w:r>
      <w:r>
        <w:rPr>
          <w:lang w:eastAsia="en-US"/>
        </w:rPr>
        <w:t>appuya au lambris de l</w:t>
      </w:r>
      <w:r w:rsidR="00A23BF9">
        <w:rPr>
          <w:lang w:eastAsia="en-US"/>
        </w:rPr>
        <w:t>’</w:t>
      </w:r>
      <w:r>
        <w:rPr>
          <w:lang w:eastAsia="en-US"/>
        </w:rPr>
        <w:t>embrasure</w:t>
      </w:r>
      <w:r w:rsidR="00A23BF9">
        <w:rPr>
          <w:lang w:eastAsia="en-US"/>
        </w:rPr>
        <w:t>.</w:t>
      </w:r>
    </w:p>
    <w:p w14:paraId="2FE30DB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En ce moment une main la toucha par derrière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sa bouche s</w:t>
      </w:r>
      <w:r w:rsidR="00A23BF9">
        <w:rPr>
          <w:lang w:eastAsia="en-US"/>
        </w:rPr>
        <w:t>’</w:t>
      </w:r>
      <w:r>
        <w:rPr>
          <w:lang w:eastAsia="en-US"/>
        </w:rPr>
        <w:t>ouvrit pour pousser un cri</w:t>
      </w:r>
      <w:r w:rsidR="00A23BF9">
        <w:rPr>
          <w:lang w:eastAsia="en-US"/>
        </w:rPr>
        <w:t>.</w:t>
      </w:r>
    </w:p>
    <w:p w14:paraId="566BACA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main serra son bras fortement</w:t>
      </w:r>
      <w:r w:rsidR="00A23BF9">
        <w:rPr>
          <w:lang w:eastAsia="en-US"/>
        </w:rPr>
        <w:t>.</w:t>
      </w:r>
    </w:p>
    <w:p w14:paraId="3B1A5B7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moi</w:t>
      </w:r>
      <w:r>
        <w:rPr>
          <w:lang w:eastAsia="en-US"/>
        </w:rPr>
        <w:t xml:space="preserve">, </w:t>
      </w:r>
      <w:r w:rsidR="00BB5C58">
        <w:rPr>
          <w:lang w:eastAsia="en-US"/>
        </w:rPr>
        <w:t>mademoiselle Berthe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 en même temps une voix à son oreille</w:t>
      </w:r>
      <w:r>
        <w:rPr>
          <w:lang w:eastAsia="en-US"/>
        </w:rPr>
        <w:t>.</w:t>
      </w:r>
    </w:p>
    <w:p w14:paraId="276ADFA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</w:t>
      </w:r>
      <w:proofErr w:type="spellStart"/>
      <w:r w:rsidR="00BB5C58">
        <w:rPr>
          <w:lang w:eastAsia="en-US"/>
        </w:rPr>
        <w:t>Blône</w:t>
      </w:r>
      <w:proofErr w:type="spellEnd"/>
      <w:r>
        <w:rPr>
          <w:lang w:eastAsia="en-US"/>
        </w:rPr>
        <w:t xml:space="preserve"> ! </w:t>
      </w:r>
      <w:r w:rsidR="00BB5C58">
        <w:rPr>
          <w:lang w:eastAsia="en-US"/>
        </w:rPr>
        <w:t>murmura la jeune fille</w:t>
      </w:r>
      <w:r>
        <w:rPr>
          <w:lang w:eastAsia="en-US"/>
        </w:rPr>
        <w:t>.</w:t>
      </w:r>
    </w:p>
    <w:p w14:paraId="328EAA6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Chut</w:t>
      </w:r>
      <w:r>
        <w:rPr>
          <w:lang w:eastAsia="en-US"/>
        </w:rPr>
        <w:t xml:space="preserve"> ! </w:t>
      </w:r>
      <w:r w:rsidR="00BB5C58">
        <w:rPr>
          <w:lang w:eastAsia="en-US"/>
        </w:rPr>
        <w:t>fit la voix</w:t>
      </w:r>
      <w:r>
        <w:rPr>
          <w:lang w:eastAsia="en-US"/>
        </w:rPr>
        <w:t>.</w:t>
      </w:r>
    </w:p>
    <w:p w14:paraId="701ACB1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La main de </w:t>
      </w:r>
      <w:proofErr w:type="spellStart"/>
      <w:r>
        <w:rPr>
          <w:lang w:eastAsia="en-US"/>
        </w:rPr>
        <w:t>Tiennet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passant par le trou d</w:t>
      </w:r>
      <w:r w:rsidR="00A23BF9">
        <w:rPr>
          <w:lang w:eastAsia="en-US"/>
        </w:rPr>
        <w:t>’</w:t>
      </w:r>
      <w:r>
        <w:rPr>
          <w:lang w:eastAsia="en-US"/>
        </w:rPr>
        <w:t>un carreau brisé</w:t>
      </w:r>
      <w:r w:rsidR="00A23BF9">
        <w:rPr>
          <w:lang w:eastAsia="en-US"/>
        </w:rPr>
        <w:t xml:space="preserve">, </w:t>
      </w:r>
      <w:r>
        <w:rPr>
          <w:lang w:eastAsia="en-US"/>
        </w:rPr>
        <w:t>pesa sur l</w:t>
      </w:r>
      <w:r w:rsidR="00A23BF9">
        <w:rPr>
          <w:lang w:eastAsia="en-US"/>
        </w:rPr>
        <w:t>’</w:t>
      </w:r>
      <w:r>
        <w:rPr>
          <w:lang w:eastAsia="en-US"/>
        </w:rPr>
        <w:t>espagnolette</w:t>
      </w:r>
      <w:r w:rsidR="00A23BF9">
        <w:rPr>
          <w:lang w:eastAsia="en-US"/>
        </w:rPr>
        <w:t xml:space="preserve">. </w:t>
      </w:r>
      <w:r>
        <w:rPr>
          <w:lang w:eastAsia="en-US"/>
        </w:rPr>
        <w:t>La fenêtre s</w:t>
      </w:r>
      <w:r w:rsidR="00A23BF9">
        <w:rPr>
          <w:lang w:eastAsia="en-US"/>
        </w:rPr>
        <w:t>’</w:t>
      </w:r>
      <w:r>
        <w:rPr>
          <w:lang w:eastAsia="en-US"/>
        </w:rPr>
        <w:t>ouvrit</w:t>
      </w:r>
      <w:r w:rsidR="00A23BF9">
        <w:rPr>
          <w:lang w:eastAsia="en-US"/>
        </w:rPr>
        <w:t xml:space="preserve">. </w:t>
      </w:r>
      <w:r>
        <w:rPr>
          <w:lang w:eastAsia="en-US"/>
        </w:rPr>
        <w:t>Il entra dans l</w:t>
      </w:r>
      <w:r w:rsidR="00A23BF9">
        <w:rPr>
          <w:lang w:eastAsia="en-US"/>
        </w:rPr>
        <w:t>’</w:t>
      </w:r>
      <w:r>
        <w:rPr>
          <w:lang w:eastAsia="en-US"/>
        </w:rPr>
        <w:t>embrasure</w:t>
      </w:r>
      <w:r w:rsidR="00A23BF9">
        <w:rPr>
          <w:lang w:eastAsia="en-US"/>
        </w:rPr>
        <w:t>…</w:t>
      </w:r>
    </w:p>
    <w:p w14:paraId="19742565" w14:textId="262B8F07" w:rsidR="00BB5C58" w:rsidRDefault="00BB5C58" w:rsidP="007700B9">
      <w:pPr>
        <w:pStyle w:val="Titre2"/>
        <w:rPr>
          <w:lang w:eastAsia="en-US"/>
        </w:rPr>
      </w:pPr>
      <w:bookmarkStart w:id="115" w:name="_Toc231743416"/>
      <w:bookmarkStart w:id="116" w:name="_Toc237577484"/>
      <w:bookmarkStart w:id="117" w:name="_Toc202192432"/>
      <w:r>
        <w:rPr>
          <w:lang w:eastAsia="en-US"/>
        </w:rPr>
        <w:lastRenderedPageBreak/>
        <w:t>PAUVRE FILLE</w:t>
      </w:r>
      <w:bookmarkEnd w:id="115"/>
      <w:bookmarkEnd w:id="116"/>
      <w:bookmarkEnd w:id="117"/>
      <w:r>
        <w:rPr>
          <w:lang w:eastAsia="en-US"/>
        </w:rPr>
        <w:br/>
      </w:r>
    </w:p>
    <w:p w14:paraId="574AEA1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Comment Berthe l</w:t>
      </w:r>
      <w:r w:rsidR="00A23BF9">
        <w:rPr>
          <w:lang w:eastAsia="en-US"/>
        </w:rPr>
        <w:t>’</w:t>
      </w:r>
      <w:r>
        <w:rPr>
          <w:lang w:eastAsia="en-US"/>
        </w:rPr>
        <w:t>aveugle se trouvait-elle dans ce</w:t>
      </w:r>
      <w:r>
        <w:t>tte e</w:t>
      </w:r>
      <w:r>
        <w:rPr>
          <w:lang w:eastAsia="en-US"/>
        </w:rPr>
        <w:t>mbrasure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et pourquoi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venait-il l</w:t>
      </w:r>
      <w:r w:rsidR="00A23BF9">
        <w:rPr>
          <w:lang w:eastAsia="en-US"/>
        </w:rPr>
        <w:t>’</w:t>
      </w:r>
      <w:r>
        <w:rPr>
          <w:lang w:eastAsia="en-US"/>
        </w:rPr>
        <w:t>y rejoindre</w:t>
      </w:r>
      <w:r w:rsidR="00A23BF9">
        <w:rPr>
          <w:lang w:eastAsia="en-US"/>
        </w:rPr>
        <w:t> ?</w:t>
      </w:r>
    </w:p>
    <w:p w14:paraId="3B0C306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Quand Berthe avait quitté le creux du chêne de la </w:t>
      </w:r>
      <w:proofErr w:type="spellStart"/>
      <w:r>
        <w:rPr>
          <w:lang w:eastAsia="en-US"/>
        </w:rPr>
        <w:t>Mestivière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quand elle avait attaché le petit chien Chéri à une racine</w:t>
      </w:r>
      <w:r w:rsidR="00A23BF9">
        <w:rPr>
          <w:lang w:eastAsia="en-US"/>
        </w:rPr>
        <w:t xml:space="preserve">, </w:t>
      </w:r>
      <w:r>
        <w:rPr>
          <w:lang w:eastAsia="en-US"/>
        </w:rPr>
        <w:t>Berthe voulait mourir</w:t>
      </w:r>
      <w:r w:rsidR="00A23BF9">
        <w:rPr>
          <w:lang w:eastAsia="en-US"/>
        </w:rPr>
        <w:t xml:space="preserve">. </w:t>
      </w:r>
      <w:r>
        <w:rPr>
          <w:lang w:eastAsia="en-US"/>
        </w:rPr>
        <w:t>En dehors de Lucien qu</w:t>
      </w:r>
      <w:r w:rsidR="00A23BF9">
        <w:rPr>
          <w:lang w:eastAsia="en-US"/>
        </w:rPr>
        <w:t>’</w:t>
      </w:r>
      <w:r>
        <w:rPr>
          <w:lang w:eastAsia="en-US"/>
        </w:rPr>
        <w:t>elle aimait uniquement en ce monde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n</w:t>
      </w:r>
      <w:r w:rsidR="00A23BF9">
        <w:rPr>
          <w:lang w:eastAsia="en-US"/>
        </w:rPr>
        <w:t>’</w:t>
      </w:r>
      <w:r>
        <w:rPr>
          <w:lang w:eastAsia="en-US"/>
        </w:rPr>
        <w:t>y avait pour Berthe ni espoir ni bonheur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l</w:t>
      </w:r>
      <w:r w:rsidR="00A23BF9">
        <w:rPr>
          <w:lang w:eastAsia="en-US"/>
        </w:rPr>
        <w:t>’</w:t>
      </w:r>
      <w:r>
        <w:rPr>
          <w:lang w:eastAsia="en-US"/>
        </w:rPr>
        <w:t>aimait d</w:t>
      </w:r>
      <w:r w:rsidR="00A23BF9">
        <w:rPr>
          <w:lang w:eastAsia="en-US"/>
        </w:rPr>
        <w:t>’</w:t>
      </w:r>
      <w:r>
        <w:rPr>
          <w:lang w:eastAsia="en-US"/>
        </w:rPr>
        <w:t>une passion profonde et réfléchie</w:t>
      </w:r>
      <w:r w:rsidR="00A23BF9">
        <w:rPr>
          <w:lang w:eastAsia="en-US"/>
        </w:rPr>
        <w:t xml:space="preserve">. </w:t>
      </w:r>
      <w:r>
        <w:rPr>
          <w:lang w:eastAsia="en-US"/>
        </w:rPr>
        <w:t>Quoique sa nature à elle fût bien supérieure à la nature de Lucien</w:t>
      </w:r>
      <w:r w:rsidR="00A23BF9">
        <w:rPr>
          <w:lang w:eastAsia="en-US"/>
        </w:rPr>
        <w:t xml:space="preserve">, </w:t>
      </w:r>
      <w:r>
        <w:rPr>
          <w:lang w:eastAsia="en-US"/>
        </w:rPr>
        <w:t>sa tendresse était une adoration soumise et docile</w:t>
      </w:r>
      <w:r w:rsidR="00A23BF9">
        <w:rPr>
          <w:lang w:eastAsia="en-US"/>
        </w:rPr>
        <w:t>.</w:t>
      </w:r>
    </w:p>
    <w:p w14:paraId="685C76F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lui faisait au fond de son cœur un piédestal pour le hausser</w:t>
      </w:r>
      <w:r w:rsidR="00A23BF9">
        <w:rPr>
          <w:lang w:eastAsia="en-US"/>
        </w:rPr>
        <w:t xml:space="preserve">, </w:t>
      </w:r>
      <w:r>
        <w:rPr>
          <w:lang w:eastAsia="en-US"/>
        </w:rPr>
        <w:t>pour le grandir</w:t>
      </w:r>
      <w:r w:rsidR="00A23BF9">
        <w:rPr>
          <w:lang w:eastAsia="en-US"/>
        </w:rPr>
        <w:t xml:space="preserve">, </w:t>
      </w:r>
      <w:r>
        <w:rPr>
          <w:lang w:eastAsia="en-US"/>
        </w:rPr>
        <w:t>pour l</w:t>
      </w:r>
      <w:r w:rsidR="00A23BF9">
        <w:rPr>
          <w:lang w:eastAsia="en-US"/>
        </w:rPr>
        <w:t>’</w:t>
      </w:r>
      <w:r>
        <w:rPr>
          <w:lang w:eastAsia="en-US"/>
        </w:rPr>
        <w:t>aimer mieux</w:t>
      </w:r>
      <w:r w:rsidR="00A23BF9">
        <w:rPr>
          <w:lang w:eastAsia="en-US"/>
        </w:rPr>
        <w:t xml:space="preserve">. </w:t>
      </w:r>
      <w:r>
        <w:rPr>
          <w:lang w:eastAsia="en-US"/>
        </w:rPr>
        <w:t>Tout ce qu</w:t>
      </w:r>
      <w:r w:rsidR="00A23BF9">
        <w:rPr>
          <w:lang w:eastAsia="en-US"/>
        </w:rPr>
        <w:t>’</w:t>
      </w:r>
      <w:r>
        <w:rPr>
          <w:lang w:eastAsia="en-US"/>
        </w:rPr>
        <w:t>on chérit</w:t>
      </w:r>
      <w:r w:rsidR="00A23BF9">
        <w:rPr>
          <w:lang w:eastAsia="en-US"/>
        </w:rPr>
        <w:t xml:space="preserve">, </w:t>
      </w:r>
      <w:r>
        <w:rPr>
          <w:lang w:eastAsia="en-US"/>
        </w:rPr>
        <w:t>tout ce qu</w:t>
      </w:r>
      <w:r w:rsidR="00A23BF9">
        <w:rPr>
          <w:lang w:eastAsia="en-US"/>
        </w:rPr>
        <w:t>’</w:t>
      </w:r>
      <w:r>
        <w:rPr>
          <w:lang w:eastAsia="en-US"/>
        </w:rPr>
        <w:t>on admire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le lui donnait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croyait en lui comme en Dieu</w:t>
      </w:r>
      <w:r w:rsidR="00A23BF9">
        <w:rPr>
          <w:lang w:eastAsia="en-US"/>
        </w:rPr>
        <w:t> !</w:t>
      </w:r>
    </w:p>
    <w:p w14:paraId="523DA7E6" w14:textId="41EF0629" w:rsidR="00A23BF9" w:rsidRDefault="00BB5C58" w:rsidP="00A23BF9">
      <w:pPr>
        <w:rPr>
          <w:lang w:eastAsia="en-US"/>
        </w:rPr>
      </w:pPr>
      <w:r>
        <w:rPr>
          <w:lang w:eastAsia="en-US"/>
        </w:rPr>
        <w:t>Elle l</w:t>
      </w:r>
      <w:r w:rsidR="00A23BF9">
        <w:rPr>
          <w:lang w:eastAsia="en-US"/>
        </w:rPr>
        <w:t>’</w:t>
      </w:r>
      <w:r>
        <w:rPr>
          <w:lang w:eastAsia="en-US"/>
        </w:rPr>
        <w:t>aimait au point de repousser pour lui le précepte pieux qui commande au chrétien de rester dans la vie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elle si pieuse</w:t>
      </w:r>
      <w:r w:rsidR="00A23BF9">
        <w:rPr>
          <w:lang w:eastAsia="en-US"/>
        </w:rPr>
        <w:t> !</w:t>
      </w:r>
    </w:p>
    <w:p w14:paraId="34F952D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Toute pâle et tout éplorée ses beaux cheveux noirs au vent</w:t>
      </w:r>
      <w:r w:rsidR="00A23BF9">
        <w:rPr>
          <w:lang w:eastAsia="en-US"/>
        </w:rPr>
        <w:t xml:space="preserve">, </w:t>
      </w:r>
      <w:r>
        <w:rPr>
          <w:lang w:eastAsia="en-US"/>
        </w:rPr>
        <w:t>nous l</w:t>
      </w:r>
      <w:r w:rsidR="00A23BF9">
        <w:rPr>
          <w:lang w:eastAsia="en-US"/>
        </w:rPr>
        <w:t>’</w:t>
      </w:r>
      <w:r>
        <w:rPr>
          <w:lang w:eastAsia="en-US"/>
        </w:rPr>
        <w:t>avons vue qui s</w:t>
      </w:r>
      <w:r w:rsidR="00A23BF9">
        <w:rPr>
          <w:lang w:eastAsia="en-US"/>
        </w:rPr>
        <w:t>’</w:t>
      </w:r>
      <w:r>
        <w:rPr>
          <w:lang w:eastAsia="en-US"/>
        </w:rPr>
        <w:t>élançait vers le bord de la plate-forme</w:t>
      </w:r>
      <w:r w:rsidR="00A23BF9">
        <w:rPr>
          <w:lang w:eastAsia="en-US"/>
        </w:rPr>
        <w:t xml:space="preserve">. </w:t>
      </w:r>
      <w:r>
        <w:rPr>
          <w:lang w:eastAsia="en-US"/>
        </w:rPr>
        <w:t>Pauvre fille aveugle</w:t>
      </w:r>
      <w:r w:rsidR="00A23BF9">
        <w:rPr>
          <w:lang w:eastAsia="en-US"/>
        </w:rPr>
        <w:t xml:space="preserve"> ! </w:t>
      </w:r>
      <w:r>
        <w:rPr>
          <w:lang w:eastAsia="en-US"/>
        </w:rPr>
        <w:t>heureuse et pleine d</w:t>
      </w:r>
      <w:r w:rsidR="00A23BF9">
        <w:rPr>
          <w:lang w:eastAsia="en-US"/>
        </w:rPr>
        <w:t>’</w:t>
      </w:r>
      <w:r>
        <w:rPr>
          <w:lang w:eastAsia="en-US"/>
        </w:rPr>
        <w:t>espoir</w:t>
      </w:r>
      <w:r w:rsidR="00A23BF9">
        <w:rPr>
          <w:lang w:eastAsia="en-US"/>
        </w:rPr>
        <w:t xml:space="preserve">, </w:t>
      </w:r>
      <w:r>
        <w:rPr>
          <w:lang w:eastAsia="en-US"/>
        </w:rPr>
        <w:t>peut-être en un beau jour de joie eût-elle trébuché par hasard aux lèvres de l</w:t>
      </w:r>
      <w:r w:rsidR="00A23BF9">
        <w:rPr>
          <w:lang w:eastAsia="en-US"/>
        </w:rPr>
        <w:t>’</w:t>
      </w:r>
      <w:r>
        <w:rPr>
          <w:lang w:eastAsia="en-US"/>
        </w:rPr>
        <w:t>abîme</w:t>
      </w:r>
      <w:r w:rsidR="00A23BF9">
        <w:rPr>
          <w:lang w:eastAsia="en-US"/>
        </w:rPr>
        <w:t>.</w:t>
      </w:r>
    </w:p>
    <w:p w14:paraId="036458F3" w14:textId="7966F3C2" w:rsidR="00A23BF9" w:rsidRDefault="00BB5C58" w:rsidP="00A23BF9">
      <w:pPr>
        <w:rPr>
          <w:lang w:eastAsia="en-US"/>
        </w:rPr>
      </w:pPr>
      <w:r>
        <w:rPr>
          <w:lang w:eastAsia="en-US"/>
        </w:rPr>
        <w:t>Mais aujourd</w:t>
      </w:r>
      <w:r w:rsidR="00A23BF9">
        <w:rPr>
          <w:lang w:eastAsia="en-US"/>
        </w:rPr>
        <w:t>’</w:t>
      </w:r>
      <w:r>
        <w:rPr>
          <w:lang w:eastAsia="en-US"/>
        </w:rPr>
        <w:t>hui qu</w:t>
      </w:r>
      <w:r w:rsidR="00A23BF9">
        <w:rPr>
          <w:lang w:eastAsia="en-US"/>
        </w:rPr>
        <w:t>’</w:t>
      </w:r>
      <w:r>
        <w:rPr>
          <w:lang w:eastAsia="en-US"/>
        </w:rPr>
        <w:t>elle le cherchait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abîme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ne le trouva point</w:t>
      </w:r>
      <w:r w:rsidR="00A23BF9">
        <w:rPr>
          <w:lang w:eastAsia="en-US"/>
        </w:rPr>
        <w:t xml:space="preserve">. </w:t>
      </w:r>
      <w:r>
        <w:rPr>
          <w:lang w:eastAsia="en-US"/>
        </w:rPr>
        <w:t>Quand son pied quitta le sol et que ce dernier cri</w:t>
      </w:r>
      <w:r w:rsidR="00A23BF9">
        <w:rPr>
          <w:lang w:eastAsia="en-US"/>
        </w:rPr>
        <w:t xml:space="preserve"> : </w:t>
      </w:r>
      <w:r>
        <w:rPr>
          <w:lang w:eastAsia="en-US"/>
        </w:rPr>
        <w:t>Mon Dieu</w:t>
      </w:r>
      <w:r w:rsidR="00A23BF9">
        <w:rPr>
          <w:lang w:eastAsia="en-US"/>
        </w:rPr>
        <w:t xml:space="preserve">, </w:t>
      </w:r>
      <w:r>
        <w:rPr>
          <w:lang w:eastAsia="en-US"/>
        </w:rPr>
        <w:t>prenez mon âme</w:t>
      </w:r>
      <w:r w:rsidR="00A23BF9">
        <w:rPr>
          <w:lang w:eastAsia="en-US"/>
        </w:rPr>
        <w:t xml:space="preserve"> ! </w:t>
      </w:r>
      <w:r>
        <w:rPr>
          <w:lang w:eastAsia="en-US"/>
        </w:rPr>
        <w:t>s</w:t>
      </w:r>
      <w:r w:rsidR="00A23BF9">
        <w:rPr>
          <w:lang w:eastAsia="en-US"/>
        </w:rPr>
        <w:t>’</w:t>
      </w:r>
      <w:r>
        <w:rPr>
          <w:lang w:eastAsia="en-US"/>
        </w:rPr>
        <w:t>échappa de sa bouche</w:t>
      </w:r>
      <w:r w:rsidR="00A23BF9">
        <w:rPr>
          <w:lang w:eastAsia="en-US"/>
        </w:rPr>
        <w:t xml:space="preserve">, </w:t>
      </w:r>
      <w:r>
        <w:rPr>
          <w:lang w:eastAsia="en-US"/>
        </w:rPr>
        <w:t>ce n</w:t>
      </w:r>
      <w:r w:rsidR="00A23BF9">
        <w:rPr>
          <w:lang w:eastAsia="en-US"/>
        </w:rPr>
        <w:t>’</w:t>
      </w:r>
      <w:r>
        <w:rPr>
          <w:lang w:eastAsia="en-US"/>
        </w:rPr>
        <w:t xml:space="preserve">était pas la </w:t>
      </w:r>
      <w:proofErr w:type="spellStart"/>
      <w:r>
        <w:rPr>
          <w:lang w:eastAsia="en-US"/>
        </w:rPr>
        <w:t>Vesvre</w:t>
      </w:r>
      <w:proofErr w:type="spellEnd"/>
      <w:r>
        <w:rPr>
          <w:lang w:eastAsia="en-US"/>
        </w:rPr>
        <w:t xml:space="preserve"> qui était au-dessous d</w:t>
      </w:r>
      <w:r w:rsidR="00A23BF9">
        <w:rPr>
          <w:lang w:eastAsia="en-US"/>
        </w:rPr>
        <w:t>’</w:t>
      </w:r>
      <w:r>
        <w:rPr>
          <w:lang w:eastAsia="en-US"/>
        </w:rPr>
        <w:t>elle</w:t>
      </w:r>
      <w:r w:rsidR="00A23BF9">
        <w:rPr>
          <w:lang w:eastAsia="en-US"/>
        </w:rPr>
        <w:t xml:space="preserve">,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le tapis de gazon bordant la route de Vitré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À dix pas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elle eût </w:t>
      </w:r>
      <w:r>
        <w:rPr>
          <w:lang w:eastAsia="en-US"/>
        </w:rPr>
        <w:lastRenderedPageBreak/>
        <w:t>rencontré la coupe perpendiculaire du tertre</w:t>
      </w:r>
      <w:r w:rsidR="00A23BF9">
        <w:rPr>
          <w:lang w:eastAsia="en-US"/>
        </w:rPr>
        <w:t xml:space="preserve"> ; </w:t>
      </w:r>
      <w:r>
        <w:rPr>
          <w:lang w:eastAsia="en-US"/>
        </w:rPr>
        <w:t>mais là</w:t>
      </w:r>
      <w:r w:rsidR="00A23BF9">
        <w:rPr>
          <w:lang w:eastAsia="en-US"/>
        </w:rPr>
        <w:t xml:space="preserve">, </w:t>
      </w:r>
      <w:r>
        <w:rPr>
          <w:lang w:eastAsia="en-US"/>
        </w:rPr>
        <w:t>il n</w:t>
      </w:r>
      <w:r w:rsidR="00A23BF9">
        <w:rPr>
          <w:lang w:eastAsia="en-US"/>
        </w:rPr>
        <w:t>’</w:t>
      </w:r>
      <w:r>
        <w:rPr>
          <w:lang w:eastAsia="en-US"/>
        </w:rPr>
        <w:t>y avait qu</w:t>
      </w:r>
      <w:r w:rsidR="00A23BF9">
        <w:rPr>
          <w:lang w:eastAsia="en-US"/>
        </w:rPr>
        <w:t>’</w:t>
      </w:r>
      <w:r>
        <w:rPr>
          <w:lang w:eastAsia="en-US"/>
        </w:rPr>
        <w:t>une chute de trois ou quatre pieds et de l</w:t>
      </w:r>
      <w:r w:rsidR="00A23BF9">
        <w:rPr>
          <w:lang w:eastAsia="en-US"/>
        </w:rPr>
        <w:t>’</w:t>
      </w:r>
      <w:r>
        <w:rPr>
          <w:lang w:eastAsia="en-US"/>
        </w:rPr>
        <w:t>herbe pour l</w:t>
      </w:r>
      <w:r w:rsidR="00A23BF9">
        <w:rPr>
          <w:lang w:eastAsia="en-US"/>
        </w:rPr>
        <w:t>’</w:t>
      </w:r>
      <w:r>
        <w:rPr>
          <w:lang w:eastAsia="en-US"/>
        </w:rPr>
        <w:t>amortir</w:t>
      </w:r>
      <w:r w:rsidR="00A23BF9">
        <w:rPr>
          <w:lang w:eastAsia="en-US"/>
        </w:rPr>
        <w:t>.</w:t>
      </w:r>
    </w:p>
    <w:p w14:paraId="2EE7C99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se releva</w:t>
      </w:r>
      <w:r w:rsidR="00A23BF9">
        <w:rPr>
          <w:lang w:eastAsia="en-US"/>
        </w:rPr>
        <w:t xml:space="preserve">, </w:t>
      </w:r>
      <w:r>
        <w:rPr>
          <w:lang w:eastAsia="en-US"/>
        </w:rPr>
        <w:t>étourdie et froissée</w:t>
      </w:r>
      <w:r w:rsidR="00A23BF9">
        <w:rPr>
          <w:lang w:eastAsia="en-US"/>
        </w:rPr>
        <w:t>.</w:t>
      </w:r>
    </w:p>
    <w:p w14:paraId="10ABD1A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choc fit parler son flanc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se sentit mère</w:t>
      </w:r>
      <w:r w:rsidR="00A23BF9">
        <w:rPr>
          <w:lang w:eastAsia="en-US"/>
        </w:rPr>
        <w:t xml:space="preserve">.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idée du suicide lui fit horreur</w:t>
      </w:r>
      <w:r w:rsidR="00A23BF9">
        <w:rPr>
          <w:lang w:eastAsia="en-US"/>
        </w:rPr>
        <w:t>.</w:t>
      </w:r>
    </w:p>
    <w:p w14:paraId="4BABB15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une fois passé ce premier moment où le désespoir n</w:t>
      </w:r>
      <w:r w:rsidR="00A23BF9">
        <w:rPr>
          <w:lang w:eastAsia="en-US"/>
        </w:rPr>
        <w:t>’</w:t>
      </w:r>
      <w:r>
        <w:rPr>
          <w:lang w:eastAsia="en-US"/>
        </w:rPr>
        <w:t>a point de contrepoids dans la raison troublée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était impossible que Berthe revînt jamais à cette lâche pensée du suicide</w:t>
      </w:r>
      <w:r w:rsidR="00A23BF9">
        <w:rPr>
          <w:lang w:eastAsia="en-US"/>
        </w:rPr>
        <w:t>.</w:t>
      </w:r>
    </w:p>
    <w:p w14:paraId="010C4CA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Dieu et son enfant</w:t>
      </w:r>
      <w:r w:rsidR="00A23BF9">
        <w:rPr>
          <w:lang w:eastAsia="en-US"/>
        </w:rPr>
        <w:t xml:space="preserve"> ! </w:t>
      </w:r>
      <w:r>
        <w:rPr>
          <w:lang w:eastAsia="en-US"/>
        </w:rPr>
        <w:t>Deux voix que le découragement avait rendues muettes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qui se firent entendre à la fois dans son cœur</w:t>
      </w:r>
      <w:r w:rsidR="00A23BF9">
        <w:rPr>
          <w:lang w:eastAsia="en-US"/>
        </w:rPr>
        <w:t>.</w:t>
      </w:r>
    </w:p>
    <w:p w14:paraId="0C4E89E3" w14:textId="57600514" w:rsidR="00A23BF9" w:rsidRDefault="00BB5C58" w:rsidP="00A23BF9">
      <w:pPr>
        <w:rPr>
          <w:lang w:eastAsia="en-US"/>
        </w:rPr>
      </w:pPr>
      <w:r>
        <w:rPr>
          <w:lang w:eastAsia="en-US"/>
        </w:rPr>
        <w:t>Ce fut comme un réveil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s</w:t>
      </w:r>
      <w:r w:rsidR="00A23BF9">
        <w:rPr>
          <w:lang w:eastAsia="en-US"/>
        </w:rPr>
        <w:t>’</w:t>
      </w:r>
      <w:r>
        <w:rPr>
          <w:lang w:eastAsia="en-US"/>
        </w:rPr>
        <w:t>agenouilla et pria ardemment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pour elle-même qui venait de pécher d</w:t>
      </w:r>
      <w:r w:rsidR="00A23BF9">
        <w:rPr>
          <w:lang w:eastAsia="en-US"/>
        </w:rPr>
        <w:t>’</w:t>
      </w:r>
      <w:r>
        <w:rPr>
          <w:lang w:eastAsia="en-US"/>
        </w:rPr>
        <w:t>intention</w:t>
      </w:r>
      <w:r w:rsidR="00A23BF9">
        <w:rPr>
          <w:lang w:eastAsia="en-US"/>
        </w:rPr>
        <w:t xml:space="preserve">, </w:t>
      </w:r>
      <w:r>
        <w:rPr>
          <w:lang w:eastAsia="en-US"/>
        </w:rPr>
        <w:t>pour son enfant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pour Lucien</w:t>
      </w:r>
      <w:r w:rsidR="00A23BF9">
        <w:rPr>
          <w:lang w:eastAsia="en-US"/>
        </w:rPr>
        <w:t>.</w:t>
      </w:r>
    </w:p>
    <w:p w14:paraId="45C31F7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Puis elle se prit à descendre le sentier de la </w:t>
      </w:r>
      <w:proofErr w:type="spellStart"/>
      <w:r>
        <w:rPr>
          <w:lang w:eastAsia="en-US"/>
        </w:rPr>
        <w:t>Vesvre</w:t>
      </w:r>
      <w:proofErr w:type="spellEnd"/>
      <w:r w:rsidR="00A23BF9">
        <w:rPr>
          <w:lang w:eastAsia="en-US"/>
        </w:rPr>
        <w:t>.</w:t>
      </w:r>
    </w:p>
    <w:p w14:paraId="1DD49D9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nuit devenait noire</w:t>
      </w:r>
      <w:r w:rsidR="00A23BF9">
        <w:rPr>
          <w:lang w:eastAsia="en-US"/>
        </w:rPr>
        <w:t xml:space="preserve">. </w:t>
      </w:r>
      <w:r>
        <w:rPr>
          <w:lang w:eastAsia="en-US"/>
        </w:rPr>
        <w:t>Mais que lui importait la nuit</w:t>
      </w:r>
      <w:r w:rsidR="00A23BF9">
        <w:rPr>
          <w:lang w:eastAsia="en-US"/>
        </w:rPr>
        <w:t> ?</w:t>
      </w:r>
    </w:p>
    <w:p w14:paraId="684BFC3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ne savait pas où elle allait</w:t>
      </w:r>
      <w:r w:rsidR="00A23BF9">
        <w:rPr>
          <w:lang w:eastAsia="en-US"/>
        </w:rPr>
        <w:t xml:space="preserve">. </w:t>
      </w:r>
      <w:r>
        <w:rPr>
          <w:lang w:eastAsia="en-US"/>
        </w:rPr>
        <w:t>Il n</w:t>
      </w:r>
      <w:r w:rsidR="00A23BF9">
        <w:rPr>
          <w:lang w:eastAsia="en-US"/>
        </w:rPr>
        <w:t>’</w:t>
      </w:r>
      <w:r>
        <w:rPr>
          <w:lang w:eastAsia="en-US"/>
        </w:rPr>
        <w:t>y avait point encore en elle de pensée bien précise</w:t>
      </w:r>
      <w:r w:rsidR="00A23BF9">
        <w:rPr>
          <w:lang w:eastAsia="en-US"/>
        </w:rPr>
        <w:t xml:space="preserve"> : </w:t>
      </w:r>
      <w:r>
        <w:rPr>
          <w:lang w:eastAsia="en-US"/>
        </w:rPr>
        <w:t>seulement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marchait</w:t>
      </w:r>
      <w:r w:rsidR="00A23BF9">
        <w:rPr>
          <w:lang w:eastAsia="en-US"/>
        </w:rPr>
        <w:t xml:space="preserve">, </w:t>
      </w:r>
      <w:r>
        <w:rPr>
          <w:lang w:eastAsia="en-US"/>
        </w:rPr>
        <w:t>pour s</w:t>
      </w:r>
      <w:r w:rsidR="00A23BF9">
        <w:rPr>
          <w:lang w:eastAsia="en-US"/>
        </w:rPr>
        <w:t>’</w:t>
      </w:r>
      <w:r>
        <w:rPr>
          <w:lang w:eastAsia="en-US"/>
        </w:rPr>
        <w:t xml:space="preserve">éloigner du </w:t>
      </w:r>
      <w:proofErr w:type="spellStart"/>
      <w:r>
        <w:rPr>
          <w:lang w:eastAsia="en-US"/>
        </w:rPr>
        <w:t>Ceuil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pour écarter de la route de Lucien un sujet de peine ou de malheur</w:t>
      </w:r>
      <w:r w:rsidR="00A23BF9">
        <w:rPr>
          <w:lang w:eastAsia="en-US"/>
        </w:rPr>
        <w:t>.</w:t>
      </w:r>
    </w:p>
    <w:p w14:paraId="05FF8D2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voulait aller loin</w:t>
      </w:r>
      <w:r w:rsidR="00A23BF9">
        <w:rPr>
          <w:lang w:eastAsia="en-US"/>
        </w:rPr>
        <w:t xml:space="preserve">, </w:t>
      </w:r>
      <w:r>
        <w:rPr>
          <w:lang w:eastAsia="en-US"/>
        </w:rPr>
        <w:t>bien loin</w:t>
      </w:r>
      <w:r w:rsidR="00A23BF9">
        <w:rPr>
          <w:lang w:eastAsia="en-US"/>
        </w:rPr>
        <w:t>.</w:t>
      </w:r>
    </w:p>
    <w:p w14:paraId="6F415BE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De quel côté</w:t>
      </w:r>
      <w:r w:rsidR="00A23BF9">
        <w:rPr>
          <w:lang w:eastAsia="en-US"/>
        </w:rPr>
        <w:t xml:space="preserve"> ? </w:t>
      </w:r>
      <w:r>
        <w:rPr>
          <w:lang w:eastAsia="en-US"/>
        </w:rPr>
        <w:t>Hélas</w:t>
      </w:r>
      <w:r w:rsidR="00A23BF9">
        <w:rPr>
          <w:lang w:eastAsia="en-US"/>
        </w:rPr>
        <w:t xml:space="preserve"> ! </w:t>
      </w:r>
      <w:r>
        <w:rPr>
          <w:lang w:eastAsia="en-US"/>
        </w:rPr>
        <w:t>pauvre Berthe</w:t>
      </w:r>
      <w:r w:rsidR="00A23BF9">
        <w:rPr>
          <w:lang w:eastAsia="en-US"/>
        </w:rPr>
        <w:t> !…</w:t>
      </w:r>
    </w:p>
    <w:p w14:paraId="35E2B13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Et une fois loin du </w:t>
      </w:r>
      <w:proofErr w:type="spellStart"/>
      <w:r>
        <w:rPr>
          <w:lang w:eastAsia="en-US"/>
        </w:rPr>
        <w:t>Ceuil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comment vivre</w:t>
      </w:r>
      <w:r w:rsidR="00A23BF9">
        <w:rPr>
          <w:lang w:eastAsia="en-US"/>
        </w:rPr>
        <w:t xml:space="preserve"> ? </w:t>
      </w:r>
      <w:r>
        <w:rPr>
          <w:lang w:eastAsia="en-US"/>
        </w:rPr>
        <w:t>que faire</w:t>
      </w:r>
      <w:r w:rsidR="00A23BF9">
        <w:rPr>
          <w:lang w:eastAsia="en-US"/>
        </w:rPr>
        <w:t xml:space="preserve"> ? </w:t>
      </w:r>
      <w:r>
        <w:rPr>
          <w:lang w:eastAsia="en-US"/>
        </w:rPr>
        <w:t>Ces questions-là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n</w:t>
      </w:r>
      <w:r w:rsidR="00A23BF9">
        <w:rPr>
          <w:lang w:eastAsia="en-US"/>
        </w:rPr>
        <w:t>’</w:t>
      </w:r>
      <w:r>
        <w:rPr>
          <w:lang w:eastAsia="en-US"/>
        </w:rPr>
        <w:t>y songeait même pas</w:t>
      </w:r>
      <w:r w:rsidR="00A23BF9">
        <w:rPr>
          <w:lang w:eastAsia="en-US"/>
        </w:rPr>
        <w:t>.</w:t>
      </w:r>
    </w:p>
    <w:p w14:paraId="78FF0DB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Aller loin</w:t>
      </w:r>
      <w:r w:rsidR="00A23BF9">
        <w:rPr>
          <w:lang w:eastAsia="en-US"/>
        </w:rPr>
        <w:t xml:space="preserve">, </w:t>
      </w:r>
      <w:r>
        <w:rPr>
          <w:lang w:eastAsia="en-US"/>
        </w:rPr>
        <w:t>bien loin</w:t>
      </w:r>
      <w:r w:rsidR="00A23BF9">
        <w:rPr>
          <w:lang w:eastAsia="en-US"/>
        </w:rPr>
        <w:t xml:space="preserve">, </w:t>
      </w:r>
      <w:r>
        <w:rPr>
          <w:lang w:eastAsia="en-US"/>
        </w:rPr>
        <w:t>si loin que pourraient la porter ses petits pieds délicats par ces routes ignorées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ne plus se tuer</w:t>
      </w:r>
      <w:r w:rsidR="00A23BF9">
        <w:rPr>
          <w:lang w:eastAsia="en-US"/>
        </w:rPr>
        <w:t xml:space="preserve">. </w:t>
      </w:r>
      <w:r>
        <w:rPr>
          <w:lang w:eastAsia="en-US"/>
        </w:rPr>
        <w:t>Voilà tout</w:t>
      </w:r>
      <w:r w:rsidR="00A23BF9">
        <w:rPr>
          <w:lang w:eastAsia="en-US"/>
        </w:rPr>
        <w:t>.</w:t>
      </w:r>
    </w:p>
    <w:p w14:paraId="14605DD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marchait</w:t>
      </w:r>
      <w:r w:rsidR="00A23BF9">
        <w:rPr>
          <w:lang w:eastAsia="en-US"/>
        </w:rPr>
        <w:t xml:space="preserve">. </w:t>
      </w:r>
      <w:r>
        <w:rPr>
          <w:lang w:eastAsia="en-US"/>
        </w:rPr>
        <w:t>De temps en temps ses yeux se mouillaient de pleurs</w:t>
      </w:r>
      <w:r w:rsidR="00A23BF9">
        <w:rPr>
          <w:lang w:eastAsia="en-US"/>
        </w:rPr>
        <w:t xml:space="preserve">. </w:t>
      </w:r>
      <w:r>
        <w:rPr>
          <w:lang w:eastAsia="en-US"/>
        </w:rPr>
        <w:t>Alors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s</w:t>
      </w:r>
      <w:r w:rsidR="00A23BF9">
        <w:rPr>
          <w:lang w:eastAsia="en-US"/>
        </w:rPr>
        <w:t>’</w:t>
      </w:r>
      <w:r>
        <w:rPr>
          <w:lang w:eastAsia="en-US"/>
        </w:rPr>
        <w:t>arrêtait pour prier un peu et cela lui rendait le courage</w:t>
      </w:r>
      <w:r w:rsidR="00A23BF9">
        <w:rPr>
          <w:lang w:eastAsia="en-US"/>
        </w:rPr>
        <w:t>.</w:t>
      </w:r>
    </w:p>
    <w:p w14:paraId="5959071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allait ainsi pendant une heure</w:t>
      </w:r>
      <w:r w:rsidR="00A23BF9">
        <w:rPr>
          <w:lang w:eastAsia="en-US"/>
        </w:rPr>
        <w:t xml:space="preserve">, </w:t>
      </w:r>
      <w:r>
        <w:rPr>
          <w:lang w:eastAsia="en-US"/>
        </w:rPr>
        <w:t>pendant deux heures et plus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monta des rampes abruptes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descendit des côtes rapides</w:t>
      </w:r>
      <w:r w:rsidR="00A23BF9">
        <w:rPr>
          <w:lang w:eastAsia="en-US"/>
        </w:rPr>
        <w:t xml:space="preserve">. </w:t>
      </w:r>
      <w:r>
        <w:rPr>
          <w:lang w:eastAsia="en-US"/>
        </w:rPr>
        <w:t>Ses pieds saignèrent aux ronces du chemin</w:t>
      </w:r>
      <w:r w:rsidR="00A23BF9">
        <w:rPr>
          <w:lang w:eastAsia="en-US"/>
        </w:rPr>
        <w:t>.</w:t>
      </w:r>
    </w:p>
    <w:p w14:paraId="6C6F118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Tantôt c</w:t>
      </w:r>
      <w:r w:rsidR="00A23BF9">
        <w:rPr>
          <w:lang w:eastAsia="en-US"/>
        </w:rPr>
        <w:t>’</w:t>
      </w:r>
      <w:r>
        <w:rPr>
          <w:lang w:eastAsia="en-US"/>
        </w:rPr>
        <w:t>étaient des prairies mouillées qu</w:t>
      </w:r>
      <w:r w:rsidR="00A23BF9">
        <w:rPr>
          <w:lang w:eastAsia="en-US"/>
        </w:rPr>
        <w:t>’</w:t>
      </w:r>
      <w:r>
        <w:rPr>
          <w:lang w:eastAsia="en-US"/>
        </w:rPr>
        <w:t>elle traversait</w:t>
      </w:r>
      <w:r w:rsidR="00A23BF9">
        <w:rPr>
          <w:lang w:eastAsia="en-US"/>
        </w:rPr>
        <w:t xml:space="preserve">, </w:t>
      </w:r>
      <w:r>
        <w:rPr>
          <w:lang w:eastAsia="en-US"/>
        </w:rPr>
        <w:t>tantôt des landes pierreuses</w:t>
      </w:r>
      <w:r w:rsidR="00A23BF9">
        <w:rPr>
          <w:lang w:eastAsia="en-US"/>
        </w:rPr>
        <w:t xml:space="preserve">, </w:t>
      </w:r>
      <w:r>
        <w:rPr>
          <w:lang w:eastAsia="en-US"/>
        </w:rPr>
        <w:t>tantôt des taillis où elle ne pouvait avancer qu</w:t>
      </w:r>
      <w:r w:rsidR="00A23BF9">
        <w:rPr>
          <w:lang w:eastAsia="en-US"/>
        </w:rPr>
        <w:t>’</w:t>
      </w:r>
      <w:r>
        <w:rPr>
          <w:lang w:eastAsia="en-US"/>
        </w:rPr>
        <w:t>en écartant les branches avec sa main</w:t>
      </w:r>
      <w:r w:rsidR="00A23BF9">
        <w:rPr>
          <w:lang w:eastAsia="en-US"/>
        </w:rPr>
        <w:t>.</w:t>
      </w:r>
    </w:p>
    <w:p w14:paraId="270ABEA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pensait être au moins à trois grandes lieues du château</w:t>
      </w:r>
      <w:r w:rsidR="00A23BF9">
        <w:rPr>
          <w:lang w:eastAsia="en-US"/>
        </w:rPr>
        <w:t xml:space="preserve">. </w:t>
      </w:r>
      <w:r>
        <w:rPr>
          <w:lang w:eastAsia="en-US"/>
        </w:rPr>
        <w:t>Et lorsqu</w:t>
      </w:r>
      <w:r w:rsidR="00A23BF9">
        <w:rPr>
          <w:lang w:eastAsia="en-US"/>
        </w:rPr>
        <w:t>’</w:t>
      </w:r>
      <w:r>
        <w:rPr>
          <w:lang w:eastAsia="en-US"/>
        </w:rPr>
        <w:t>elle entendit ces sons mêlés qui annoncent l</w:t>
      </w:r>
      <w:r w:rsidR="00A23BF9">
        <w:rPr>
          <w:lang w:eastAsia="en-US"/>
        </w:rPr>
        <w:t>’</w:t>
      </w:r>
      <w:r>
        <w:rPr>
          <w:lang w:eastAsia="en-US"/>
        </w:rPr>
        <w:t>approche d</w:t>
      </w:r>
      <w:r w:rsidR="00A23BF9">
        <w:rPr>
          <w:lang w:eastAsia="en-US"/>
        </w:rPr>
        <w:t>’</w:t>
      </w:r>
      <w:r>
        <w:rPr>
          <w:lang w:eastAsia="en-US"/>
        </w:rPr>
        <w:t>une habitation</w:t>
      </w:r>
      <w:r w:rsidR="00A23BF9">
        <w:rPr>
          <w:lang w:eastAsia="en-US"/>
        </w:rPr>
        <w:t xml:space="preserve"> :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écho des voix</w:t>
      </w:r>
      <w:r w:rsidR="00A23BF9">
        <w:rPr>
          <w:lang w:eastAsia="en-US"/>
        </w:rPr>
        <w:t xml:space="preserve">, </w:t>
      </w:r>
      <w:r>
        <w:rPr>
          <w:lang w:eastAsia="en-US"/>
        </w:rPr>
        <w:t>le grondement des bestiaux et le cri de la girouette rouillée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songea tout de suite à demander l</w:t>
      </w:r>
      <w:r w:rsidR="00A23BF9">
        <w:rPr>
          <w:lang w:eastAsia="en-US"/>
        </w:rPr>
        <w:t>’</w:t>
      </w:r>
      <w:r>
        <w:rPr>
          <w:lang w:eastAsia="en-US"/>
        </w:rPr>
        <w:t>hospitalité à cette maison lointaine et inconnue</w:t>
      </w:r>
      <w:r w:rsidR="00A23BF9">
        <w:rPr>
          <w:lang w:eastAsia="en-US"/>
        </w:rPr>
        <w:t>.</w:t>
      </w:r>
    </w:p>
    <w:p w14:paraId="72E2AC5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avança dans la direction du bruit</w:t>
      </w:r>
      <w:r w:rsidR="00A23BF9">
        <w:rPr>
          <w:lang w:eastAsia="en-US"/>
        </w:rPr>
        <w:t xml:space="preserve">. </w:t>
      </w:r>
      <w:r>
        <w:rPr>
          <w:lang w:eastAsia="en-US"/>
        </w:rPr>
        <w:t>Et</w:t>
      </w:r>
      <w:r w:rsidR="00A23BF9">
        <w:rPr>
          <w:lang w:eastAsia="en-US"/>
        </w:rPr>
        <w:t xml:space="preserve">, </w:t>
      </w:r>
      <w:r>
        <w:rPr>
          <w:lang w:eastAsia="en-US"/>
        </w:rPr>
        <w:t>à mesure qu</w:t>
      </w:r>
      <w:r w:rsidR="00A23BF9">
        <w:rPr>
          <w:lang w:eastAsia="en-US"/>
        </w:rPr>
        <w:t>’</w:t>
      </w:r>
      <w:r>
        <w:rPr>
          <w:lang w:eastAsia="en-US"/>
        </w:rPr>
        <w:t>elle avançait</w:t>
      </w:r>
      <w:r w:rsidR="00A23BF9">
        <w:rPr>
          <w:lang w:eastAsia="en-US"/>
        </w:rPr>
        <w:t xml:space="preserve">, </w:t>
      </w:r>
      <w:r>
        <w:rPr>
          <w:lang w:eastAsia="en-US"/>
        </w:rPr>
        <w:t>ce qui remplace la vue pour les aveugles</w:t>
      </w:r>
      <w:r w:rsidR="00A23BF9">
        <w:rPr>
          <w:lang w:eastAsia="en-US"/>
        </w:rPr>
        <w:t xml:space="preserve">, </w:t>
      </w:r>
      <w:r>
        <w:rPr>
          <w:lang w:eastAsia="en-US"/>
        </w:rPr>
        <w:t>ce sens mixte</w:t>
      </w:r>
      <w:r w:rsidR="00A23BF9">
        <w:rPr>
          <w:lang w:eastAsia="en-US"/>
        </w:rPr>
        <w:t xml:space="preserve">, </w:t>
      </w:r>
      <w:r>
        <w:rPr>
          <w:lang w:eastAsia="en-US"/>
        </w:rPr>
        <w:t>composé de l</w:t>
      </w:r>
      <w:r w:rsidR="00A23BF9">
        <w:rPr>
          <w:lang w:eastAsia="en-US"/>
        </w:rPr>
        <w:t>’</w:t>
      </w:r>
      <w:r>
        <w:rPr>
          <w:lang w:eastAsia="en-US"/>
        </w:rPr>
        <w:t>odorat</w:t>
      </w:r>
      <w:r w:rsidR="00A23BF9">
        <w:rPr>
          <w:lang w:eastAsia="en-US"/>
        </w:rPr>
        <w:t xml:space="preserve">, </w:t>
      </w:r>
      <w:r>
        <w:rPr>
          <w:lang w:eastAsia="en-US"/>
        </w:rPr>
        <w:t>du tact et de l</w:t>
      </w:r>
      <w:r w:rsidR="00A23BF9">
        <w:rPr>
          <w:lang w:eastAsia="en-US"/>
        </w:rPr>
        <w:t>’</w:t>
      </w:r>
      <w:r>
        <w:rPr>
          <w:lang w:eastAsia="en-US"/>
        </w:rPr>
        <w:t>ouïe</w:t>
      </w:r>
      <w:r w:rsidR="00A23BF9">
        <w:rPr>
          <w:lang w:eastAsia="en-US"/>
        </w:rPr>
        <w:t xml:space="preserve">, </w:t>
      </w:r>
      <w:r>
        <w:rPr>
          <w:lang w:eastAsia="en-US"/>
        </w:rPr>
        <w:t>mit un doute dans son esprit</w:t>
      </w:r>
      <w:r w:rsidR="00A23BF9">
        <w:rPr>
          <w:lang w:eastAsia="en-US"/>
        </w:rPr>
        <w:t>.</w:t>
      </w:r>
    </w:p>
    <w:p w14:paraId="2DFE153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écouta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éprouva du pied les accidents du sentier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tâta l</w:t>
      </w:r>
      <w:r w:rsidR="00A23BF9">
        <w:rPr>
          <w:lang w:eastAsia="en-US"/>
        </w:rPr>
        <w:t>’</w:t>
      </w:r>
      <w:r>
        <w:rPr>
          <w:lang w:eastAsia="en-US"/>
        </w:rPr>
        <w:t>écorce des arbres</w:t>
      </w:r>
      <w:r w:rsidR="00A23BF9">
        <w:rPr>
          <w:lang w:eastAsia="en-US"/>
        </w:rPr>
        <w:t>.</w:t>
      </w:r>
    </w:p>
    <w:p w14:paraId="692C336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Cette maison lointaine et inconnue</w:t>
      </w:r>
      <w:r w:rsidR="00A23BF9">
        <w:rPr>
          <w:lang w:eastAsia="en-US"/>
        </w:rPr>
        <w:t xml:space="preserve">,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 xml:space="preserve">était le château du </w:t>
      </w:r>
      <w:proofErr w:type="spellStart"/>
      <w:r>
        <w:rPr>
          <w:lang w:eastAsia="en-US"/>
        </w:rPr>
        <w:t>Ceuil</w:t>
      </w:r>
      <w:proofErr w:type="spellEnd"/>
      <w:r w:rsidR="00A23BF9">
        <w:rPr>
          <w:lang w:eastAsia="en-US"/>
        </w:rPr>
        <w:t>.</w:t>
      </w:r>
    </w:p>
    <w:p w14:paraId="1B5D87F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Toujours l</w:t>
      </w:r>
      <w:r w:rsidR="00A23BF9">
        <w:rPr>
          <w:lang w:eastAsia="en-US"/>
        </w:rPr>
        <w:t>’</w:t>
      </w:r>
      <w:r>
        <w:rPr>
          <w:lang w:eastAsia="en-US"/>
        </w:rPr>
        <w:t>éternel obstacle à sa volonté</w:t>
      </w:r>
      <w:r w:rsidR="00A23BF9">
        <w:rPr>
          <w:lang w:eastAsia="en-US"/>
        </w:rPr>
        <w:t xml:space="preserve"> ! </w:t>
      </w:r>
      <w:r>
        <w:rPr>
          <w:lang w:eastAsia="en-US"/>
        </w:rPr>
        <w:t>Toujours ce bandeau qui était sur sa vue</w:t>
      </w:r>
      <w:r w:rsidR="00A23BF9">
        <w:rPr>
          <w:lang w:eastAsia="en-US"/>
        </w:rPr>
        <w:t> !</w:t>
      </w:r>
    </w:p>
    <w:p w14:paraId="1C54A05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Elle ne reprit point sa course</w:t>
      </w:r>
      <w:r w:rsidR="00A23BF9">
        <w:rPr>
          <w:lang w:eastAsia="en-US"/>
        </w:rPr>
        <w:t xml:space="preserve">, </w:t>
      </w:r>
      <w:r>
        <w:rPr>
          <w:lang w:eastAsia="en-US"/>
        </w:rPr>
        <w:t>néanmoins</w:t>
      </w:r>
      <w:r w:rsidR="00A23BF9">
        <w:rPr>
          <w:lang w:eastAsia="en-US"/>
        </w:rPr>
        <w:t xml:space="preserve">. </w:t>
      </w:r>
      <w:r>
        <w:rPr>
          <w:lang w:eastAsia="en-US"/>
        </w:rPr>
        <w:t xml:space="preserve">Puisque le hasard la ramenait au </w:t>
      </w:r>
      <w:proofErr w:type="spellStart"/>
      <w:r>
        <w:rPr>
          <w:lang w:eastAsia="en-US"/>
        </w:rPr>
        <w:t>Ceuil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à travers les mille détours qu</w:t>
      </w:r>
      <w:r w:rsidR="00A23BF9">
        <w:rPr>
          <w:lang w:eastAsia="en-US"/>
        </w:rPr>
        <w:t>’</w:t>
      </w:r>
      <w:r>
        <w:rPr>
          <w:lang w:eastAsia="en-US"/>
        </w:rPr>
        <w:t>elle avait dû faire dans la plaine et dans la forêt</w:t>
      </w:r>
      <w:r w:rsidR="00A23BF9">
        <w:rPr>
          <w:lang w:eastAsia="en-US"/>
        </w:rPr>
        <w:t xml:space="preserve">, </w:t>
      </w:r>
      <w:r>
        <w:rPr>
          <w:lang w:eastAsia="en-US"/>
        </w:rPr>
        <w:t>il fallait que le hasard lui profitât</w:t>
      </w:r>
      <w:r w:rsidR="00A23BF9">
        <w:rPr>
          <w:lang w:eastAsia="en-US"/>
        </w:rPr>
        <w:t>.</w:t>
      </w:r>
    </w:p>
    <w:p w14:paraId="02F4971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voulait vivre et s</w:t>
      </w:r>
      <w:r w:rsidR="00A23BF9">
        <w:rPr>
          <w:lang w:eastAsia="en-US"/>
        </w:rPr>
        <w:t>’</w:t>
      </w:r>
      <w:r>
        <w:rPr>
          <w:lang w:eastAsia="en-US"/>
        </w:rPr>
        <w:t>éloigner</w:t>
      </w:r>
      <w:r w:rsidR="00A23BF9">
        <w:rPr>
          <w:lang w:eastAsia="en-US"/>
        </w:rPr>
        <w:t xml:space="preserve">. </w:t>
      </w:r>
      <w:r>
        <w:rPr>
          <w:lang w:eastAsia="en-US"/>
        </w:rPr>
        <w:t>Dans sa chambrette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y avait de l</w:t>
      </w:r>
      <w:r w:rsidR="00A23BF9">
        <w:rPr>
          <w:lang w:eastAsia="en-US"/>
        </w:rPr>
        <w:t>’</w:t>
      </w:r>
      <w:r>
        <w:rPr>
          <w:lang w:eastAsia="en-US"/>
        </w:rPr>
        <w:t>argent et des bijoux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entra pour prendre tout ce qu</w:t>
      </w:r>
      <w:r w:rsidR="00A23BF9">
        <w:rPr>
          <w:lang w:eastAsia="en-US"/>
        </w:rPr>
        <w:t>’</w:t>
      </w:r>
      <w:r>
        <w:rPr>
          <w:lang w:eastAsia="en-US"/>
        </w:rPr>
        <w:t>elle pourrait emporter</w:t>
      </w:r>
      <w:r w:rsidR="00A23BF9">
        <w:rPr>
          <w:lang w:eastAsia="en-US"/>
        </w:rPr>
        <w:t>.</w:t>
      </w:r>
    </w:p>
    <w:p w14:paraId="5757CF73" w14:textId="261699DD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au moment où les héritiers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quittant la chambre de </w:t>
      </w:r>
      <w:r w:rsidR="00A23BF9">
        <w:rPr>
          <w:lang w:eastAsia="en-US"/>
        </w:rPr>
        <w:t>M. </w:t>
      </w:r>
      <w:r>
        <w:rPr>
          <w:lang w:eastAsia="en-US"/>
        </w:rPr>
        <w:t xml:space="preserve">Jean </w:t>
      </w:r>
      <w:proofErr w:type="spellStart"/>
      <w:r>
        <w:rPr>
          <w:lang w:eastAsia="en-US"/>
        </w:rPr>
        <w:t>Crébu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se dirigeaient vers la salle rouge où devait avoir lieu la lecture du testament</w:t>
      </w:r>
      <w:r w:rsidR="00A23BF9">
        <w:rPr>
          <w:lang w:eastAsia="en-US"/>
        </w:rPr>
        <w:t>.</w:t>
      </w:r>
    </w:p>
    <w:p w14:paraId="460E5A6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ne savait pas que son oncle était mort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revenait de sa chambre avec son petit trésor</w:t>
      </w:r>
      <w:r w:rsidR="00A23BF9">
        <w:rPr>
          <w:lang w:eastAsia="en-US"/>
        </w:rPr>
        <w:t xml:space="preserve">, </w:t>
      </w:r>
      <w:r>
        <w:rPr>
          <w:lang w:eastAsia="en-US"/>
        </w:rPr>
        <w:t>et suivait les galeries d</w:t>
      </w:r>
      <w:r w:rsidR="00A23BF9">
        <w:rPr>
          <w:lang w:eastAsia="en-US"/>
        </w:rPr>
        <w:t>’</w:t>
      </w:r>
      <w:r>
        <w:rPr>
          <w:lang w:eastAsia="en-US"/>
        </w:rPr>
        <w:t>un pas rapide</w:t>
      </w:r>
      <w:r w:rsidR="00A23BF9">
        <w:rPr>
          <w:lang w:eastAsia="en-US"/>
        </w:rPr>
        <w:t xml:space="preserve">, </w:t>
      </w:r>
      <w:r>
        <w:rPr>
          <w:lang w:eastAsia="en-US"/>
        </w:rPr>
        <w:t>pour quitter le château sans être aperçue</w:t>
      </w:r>
      <w:r w:rsidR="00A23BF9">
        <w:rPr>
          <w:lang w:eastAsia="en-US"/>
        </w:rPr>
        <w:t xml:space="preserve">, </w:t>
      </w:r>
      <w:r>
        <w:rPr>
          <w:lang w:eastAsia="en-US"/>
        </w:rPr>
        <w:t>lorsqu</w:t>
      </w:r>
      <w:r w:rsidR="00A23BF9">
        <w:rPr>
          <w:lang w:eastAsia="en-US"/>
        </w:rPr>
        <w:t>’</w:t>
      </w:r>
      <w:r>
        <w:rPr>
          <w:lang w:eastAsia="en-US"/>
        </w:rPr>
        <w:t>elle entendit les pas de tout ce monde</w:t>
      </w:r>
      <w:r w:rsidR="00A23BF9">
        <w:rPr>
          <w:lang w:eastAsia="en-US"/>
        </w:rPr>
        <w:t>.</w:t>
      </w:r>
    </w:p>
    <w:p w14:paraId="5E10CA8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Cela lui fit l</w:t>
      </w:r>
      <w:r w:rsidR="00A23BF9">
        <w:rPr>
          <w:lang w:eastAsia="en-US"/>
        </w:rPr>
        <w:t>’</w:t>
      </w:r>
      <w:r>
        <w:rPr>
          <w:lang w:eastAsia="en-US"/>
        </w:rPr>
        <w:t>effet d</w:t>
      </w:r>
      <w:r w:rsidR="00A23BF9">
        <w:rPr>
          <w:lang w:eastAsia="en-US"/>
        </w:rPr>
        <w:t>’</w:t>
      </w:r>
      <w:r>
        <w:rPr>
          <w:lang w:eastAsia="en-US"/>
        </w:rPr>
        <w:t>une armée</w:t>
      </w:r>
      <w:r w:rsidR="00A23BF9">
        <w:rPr>
          <w:lang w:eastAsia="en-US"/>
        </w:rPr>
        <w:t xml:space="preserve">, </w:t>
      </w:r>
      <w:r>
        <w:rPr>
          <w:lang w:eastAsia="en-US"/>
        </w:rPr>
        <w:t>dans les ténèbres</w:t>
      </w:r>
      <w:r w:rsidR="00A23BF9">
        <w:rPr>
          <w:lang w:eastAsia="en-US"/>
        </w:rPr>
        <w:t>.</w:t>
      </w:r>
    </w:p>
    <w:p w14:paraId="0162D41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passait devant la porte de la salle rouge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était grande ouverte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y entra pour laisser passer les gens qui venaient</w:t>
      </w:r>
      <w:r w:rsidR="00A23BF9">
        <w:rPr>
          <w:lang w:eastAsia="en-US"/>
        </w:rPr>
        <w:t xml:space="preserve">. </w:t>
      </w:r>
      <w:r>
        <w:rPr>
          <w:lang w:eastAsia="en-US"/>
        </w:rPr>
        <w:t>Et quand ces gens entrèrent après elle</w:t>
      </w:r>
      <w:r w:rsidR="00A23BF9">
        <w:rPr>
          <w:lang w:eastAsia="en-US"/>
        </w:rPr>
        <w:t xml:space="preserve">, </w:t>
      </w:r>
      <w:r>
        <w:rPr>
          <w:lang w:eastAsia="en-US"/>
        </w:rPr>
        <w:t>Berthe se glissa derrière le rideau et se blottit dans l</w:t>
      </w:r>
      <w:r w:rsidR="00A23BF9">
        <w:rPr>
          <w:lang w:eastAsia="en-US"/>
        </w:rPr>
        <w:t>’</w:t>
      </w:r>
      <w:r>
        <w:rPr>
          <w:lang w:eastAsia="en-US"/>
        </w:rPr>
        <w:t>embrasure</w:t>
      </w:r>
      <w:r w:rsidR="00A23BF9">
        <w:rPr>
          <w:lang w:eastAsia="en-US"/>
        </w:rPr>
        <w:t>.</w:t>
      </w:r>
    </w:p>
    <w:p w14:paraId="30F516D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De là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entendit tout ce que nous avons entendu nous nous-mêmes</w:t>
      </w:r>
      <w:r w:rsidR="00A23BF9">
        <w:rPr>
          <w:lang w:eastAsia="en-US"/>
        </w:rPr>
        <w:t>.</w:t>
      </w:r>
    </w:p>
    <w:p w14:paraId="6B4BACA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première chose qu</w:t>
      </w:r>
      <w:r w:rsidR="00A23BF9">
        <w:rPr>
          <w:lang w:eastAsia="en-US"/>
        </w:rPr>
        <w:t>’</w:t>
      </w:r>
      <w:r>
        <w:rPr>
          <w:lang w:eastAsia="en-US"/>
        </w:rPr>
        <w:t>elle remarqua</w:t>
      </w:r>
      <w:r w:rsidR="00A23BF9">
        <w:rPr>
          <w:lang w:eastAsia="en-US"/>
        </w:rPr>
        <w:t xml:space="preserve">, </w:t>
      </w:r>
      <w:r>
        <w:rPr>
          <w:lang w:eastAsia="en-US"/>
        </w:rPr>
        <w:t>ce fut l</w:t>
      </w:r>
      <w:r w:rsidR="00A23BF9">
        <w:rPr>
          <w:lang w:eastAsia="en-US"/>
        </w:rPr>
        <w:t>’</w:t>
      </w:r>
      <w:r>
        <w:rPr>
          <w:lang w:eastAsia="en-US"/>
        </w:rPr>
        <w:t>absence de Lucien</w:t>
      </w:r>
      <w:r w:rsidR="00A23BF9">
        <w:rPr>
          <w:lang w:eastAsia="en-US"/>
        </w:rPr>
        <w:t>.</w:t>
      </w:r>
    </w:p>
    <w:p w14:paraId="631EBC4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Puis elle frémit bien fort à ces menaces lancées à mots couverts contre ceux des héritiers qui n</w:t>
      </w:r>
      <w:r w:rsidR="00A23BF9">
        <w:rPr>
          <w:lang w:eastAsia="en-US"/>
        </w:rPr>
        <w:t>’</w:t>
      </w:r>
      <w:r>
        <w:rPr>
          <w:lang w:eastAsia="en-US"/>
        </w:rPr>
        <w:t>étaient pas là pour conclure le pacte</w:t>
      </w:r>
      <w:r w:rsidR="00A23BF9">
        <w:rPr>
          <w:lang w:eastAsia="en-US"/>
        </w:rPr>
        <w:t>.</w:t>
      </w:r>
    </w:p>
    <w:p w14:paraId="5BB59891" w14:textId="0D728291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Quant au testament de Jean-de-la-Mer</w:t>
      </w:r>
      <w:r w:rsidR="00A23BF9">
        <w:rPr>
          <w:lang w:eastAsia="en-US"/>
        </w:rPr>
        <w:t xml:space="preserve">, </w:t>
      </w:r>
      <w:r>
        <w:rPr>
          <w:lang w:eastAsia="en-US"/>
        </w:rPr>
        <w:t>Berthe l</w:t>
      </w:r>
      <w:r w:rsidR="00A23BF9">
        <w:rPr>
          <w:lang w:eastAsia="en-US"/>
        </w:rPr>
        <w:t>’</w:t>
      </w:r>
      <w:r>
        <w:rPr>
          <w:lang w:eastAsia="en-US"/>
        </w:rPr>
        <w:t>écouta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mais ce fut à son oreille comme une série de paroles </w:t>
      </w:r>
      <w:r>
        <w:rPr>
          <w:lang w:eastAsia="en-US"/>
        </w:rPr>
        <w:t xml:space="preserve">où </w:t>
      </w:r>
      <w:r>
        <w:rPr>
          <w:lang w:eastAsia="en-US"/>
        </w:rPr>
        <w:t>le sens manquait</w:t>
      </w:r>
      <w:r w:rsidR="00A23BF9">
        <w:rPr>
          <w:lang w:eastAsia="en-US"/>
        </w:rPr>
        <w:t>.</w:t>
      </w:r>
    </w:p>
    <w:p w14:paraId="155A7FC6" w14:textId="073A24FD" w:rsidR="00A23BF9" w:rsidRDefault="00BB5C58" w:rsidP="00A23BF9">
      <w:pPr>
        <w:rPr>
          <w:lang w:eastAsia="en-US"/>
        </w:rPr>
      </w:pPr>
      <w:r>
        <w:rPr>
          <w:lang w:eastAsia="en-US"/>
        </w:rPr>
        <w:t>Une chose frappa cependant Berthe très vivement</w:t>
      </w:r>
      <w:r w:rsidR="00A23BF9">
        <w:rPr>
          <w:lang w:eastAsia="en-US"/>
        </w:rPr>
        <w:t xml:space="preserve"> : </w:t>
      </w:r>
      <w:r>
        <w:rPr>
          <w:lang w:eastAsia="en-US"/>
        </w:rPr>
        <w:t xml:space="preserve">ce fut le passage où </w:t>
      </w:r>
      <w:r w:rsidR="00A23BF9">
        <w:rPr>
          <w:lang w:eastAsia="en-US"/>
        </w:rPr>
        <w:t>M. </w:t>
      </w:r>
      <w:r>
        <w:rPr>
          <w:lang w:eastAsia="en-US"/>
        </w:rPr>
        <w:t xml:space="preserve">Jean </w:t>
      </w:r>
      <w:proofErr w:type="spellStart"/>
      <w:r>
        <w:rPr>
          <w:lang w:eastAsia="en-US"/>
        </w:rPr>
        <w:t>Crébu</w:t>
      </w:r>
      <w:proofErr w:type="spellEnd"/>
      <w:r>
        <w:rPr>
          <w:lang w:eastAsia="en-US"/>
        </w:rPr>
        <w:t xml:space="preserve"> donnait à entendre qu</w:t>
      </w:r>
      <w:r w:rsidR="00A23BF9">
        <w:rPr>
          <w:lang w:eastAsia="en-US"/>
        </w:rPr>
        <w:t>’</w:t>
      </w:r>
      <w:r>
        <w:rPr>
          <w:lang w:eastAsia="en-US"/>
        </w:rPr>
        <w:t>il se défiait du docteur et de Fargeau</w:t>
      </w:r>
      <w:r w:rsidR="00A23BF9">
        <w:rPr>
          <w:lang w:eastAsia="en-US"/>
        </w:rPr>
        <w:t xml:space="preserve">, </w:t>
      </w:r>
      <w:r>
        <w:rPr>
          <w:lang w:eastAsia="en-US"/>
        </w:rPr>
        <w:t>cela au point d</w:t>
      </w:r>
      <w:r w:rsidR="00A23BF9">
        <w:rPr>
          <w:lang w:eastAsia="en-US"/>
        </w:rPr>
        <w:t>’</w:t>
      </w:r>
      <w:r>
        <w:rPr>
          <w:lang w:eastAsia="en-US"/>
        </w:rPr>
        <w:t>exprimer un doute sur la loyauté de leurs soins</w:t>
      </w:r>
      <w:r w:rsidR="00A23BF9">
        <w:rPr>
          <w:lang w:eastAsia="en-US"/>
        </w:rPr>
        <w:t>.</w:t>
      </w:r>
    </w:p>
    <w:p w14:paraId="17774C7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n</w:t>
      </w:r>
      <w:r w:rsidR="00A23BF9">
        <w:rPr>
          <w:lang w:eastAsia="en-US"/>
        </w:rPr>
        <w:t>’</w:t>
      </w:r>
      <w:r>
        <w:rPr>
          <w:lang w:eastAsia="en-US"/>
        </w:rPr>
        <w:t>y voyait pas</w:t>
      </w:r>
      <w:r w:rsidR="00A23BF9">
        <w:rPr>
          <w:lang w:eastAsia="en-US"/>
        </w:rPr>
        <w:t xml:space="preserve"> ; </w:t>
      </w:r>
      <w:r>
        <w:rPr>
          <w:lang w:eastAsia="en-US"/>
        </w:rPr>
        <w:t>mais elle avait trouvé parfois que les breuvages servis au vieillard avaient une odeur étrange</w:t>
      </w:r>
      <w:r w:rsidR="00A23BF9">
        <w:rPr>
          <w:lang w:eastAsia="en-US"/>
        </w:rPr>
        <w:t>.</w:t>
      </w:r>
    </w:p>
    <w:p w14:paraId="1AE66666" w14:textId="5911FCBF" w:rsidR="00A23BF9" w:rsidRDefault="00BB5C58" w:rsidP="00A23BF9">
      <w:pPr>
        <w:rPr>
          <w:lang w:eastAsia="en-US"/>
        </w:rPr>
      </w:pPr>
      <w:r>
        <w:rPr>
          <w:lang w:eastAsia="en-US"/>
        </w:rPr>
        <w:t>Dans sa cachette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n</w:t>
      </w:r>
      <w:r w:rsidR="00A23BF9">
        <w:rPr>
          <w:lang w:eastAsia="en-US"/>
        </w:rPr>
        <w:t>’</w:t>
      </w:r>
      <w:r>
        <w:rPr>
          <w:lang w:eastAsia="en-US"/>
        </w:rPr>
        <w:t>avait maintenant d</w:t>
      </w:r>
      <w:r w:rsidR="00A23BF9">
        <w:rPr>
          <w:lang w:eastAsia="en-US"/>
        </w:rPr>
        <w:t>’</w:t>
      </w:r>
      <w:r>
        <w:rPr>
          <w:lang w:eastAsia="en-US"/>
        </w:rPr>
        <w:t xml:space="preserve">autre pensée que de prévenir Lucien et de le mettre </w:t>
      </w:r>
      <w:r>
        <w:rPr>
          <w:lang w:eastAsia="en-US"/>
        </w:rPr>
        <w:t xml:space="preserve">en </w:t>
      </w:r>
      <w:r>
        <w:rPr>
          <w:lang w:eastAsia="en-US"/>
        </w:rPr>
        <w:t>garde entre ces hommes avant de partir</w:t>
      </w:r>
      <w:r w:rsidR="00A23BF9">
        <w:rPr>
          <w:lang w:eastAsia="en-US"/>
        </w:rPr>
        <w:t>…</w:t>
      </w:r>
    </w:p>
    <w:p w14:paraId="7068D83C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lui</w:t>
      </w:r>
      <w:r w:rsidR="00A23BF9">
        <w:rPr>
          <w:lang w:eastAsia="en-US"/>
        </w:rPr>
        <w:t xml:space="preserve">, </w:t>
      </w:r>
      <w:r>
        <w:rPr>
          <w:lang w:eastAsia="en-US"/>
        </w:rPr>
        <w:t>avait de bons yeux</w:t>
      </w:r>
      <w:r w:rsidR="00A23BF9">
        <w:rPr>
          <w:lang w:eastAsia="en-US"/>
        </w:rPr>
        <w:t xml:space="preserve"> ; </w:t>
      </w:r>
      <w:r>
        <w:rPr>
          <w:lang w:eastAsia="en-US"/>
        </w:rPr>
        <w:t>et s</w:t>
      </w:r>
      <w:r w:rsidR="00A23BF9">
        <w:rPr>
          <w:lang w:eastAsia="en-US"/>
        </w:rPr>
        <w:t>’</w:t>
      </w:r>
      <w:r>
        <w:rPr>
          <w:lang w:eastAsia="en-US"/>
        </w:rPr>
        <w:t>il se trouvait là</w:t>
      </w:r>
      <w:r w:rsidR="00A23BF9">
        <w:rPr>
          <w:lang w:eastAsia="en-US"/>
        </w:rPr>
        <w:t xml:space="preserve">, </w:t>
      </w:r>
      <w:r>
        <w:rPr>
          <w:lang w:eastAsia="en-US"/>
        </w:rPr>
        <w:t>en ce moment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auprès de la pauvre Berthe</w:t>
      </w:r>
      <w:r w:rsidR="00A23BF9">
        <w:rPr>
          <w:lang w:eastAsia="en-US"/>
        </w:rPr>
        <w:t xml:space="preserve">, </w:t>
      </w:r>
      <w:r>
        <w:rPr>
          <w:lang w:eastAsia="en-US"/>
        </w:rPr>
        <w:t>ce n</w:t>
      </w:r>
      <w:r w:rsidR="00A23BF9">
        <w:rPr>
          <w:lang w:eastAsia="en-US"/>
        </w:rPr>
        <w:t>’</w:t>
      </w:r>
      <w:r>
        <w:rPr>
          <w:lang w:eastAsia="en-US"/>
        </w:rPr>
        <w:t>était vraiment point qu</w:t>
      </w:r>
      <w:r w:rsidR="00A23BF9">
        <w:rPr>
          <w:lang w:eastAsia="en-US"/>
        </w:rPr>
        <w:t>’</w:t>
      </w:r>
      <w:r>
        <w:rPr>
          <w:lang w:eastAsia="en-US"/>
        </w:rPr>
        <w:t>il se fût trompé de route</w:t>
      </w:r>
      <w:r w:rsidR="00A23BF9">
        <w:rPr>
          <w:lang w:eastAsia="en-US"/>
        </w:rPr>
        <w:t>.</w:t>
      </w:r>
    </w:p>
    <w:p w14:paraId="07B88D7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Voici ce qui était arrivé à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 w:rsidR="00A23BF9">
        <w:rPr>
          <w:lang w:eastAsia="en-US"/>
        </w:rPr>
        <w:t> :</w:t>
      </w:r>
    </w:p>
    <w:p w14:paraId="10513F1A" w14:textId="013C7747" w:rsidR="00BB5C58" w:rsidRDefault="00BB5C58" w:rsidP="007700B9">
      <w:pPr>
        <w:pStyle w:val="Titre2"/>
      </w:pPr>
      <w:bookmarkStart w:id="118" w:name="_Toc231743417"/>
      <w:bookmarkStart w:id="119" w:name="_Toc237577485"/>
      <w:bookmarkStart w:id="120" w:name="_Toc202192433"/>
      <w:r>
        <w:rPr>
          <w:lang w:eastAsia="en-US"/>
        </w:rPr>
        <w:lastRenderedPageBreak/>
        <w:t xml:space="preserve">UN RÉCIT DE </w:t>
      </w: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LE PÂTOUR</w:t>
      </w:r>
      <w:bookmarkEnd w:id="118"/>
      <w:bookmarkEnd w:id="119"/>
      <w:bookmarkEnd w:id="120"/>
      <w:r>
        <w:rPr>
          <w:lang w:eastAsia="en-US"/>
        </w:rPr>
        <w:br/>
      </w:r>
    </w:p>
    <w:p w14:paraId="0D99B8C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Voici donc ce qui était arrivé à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 w:rsidR="00A23BF9">
        <w:rPr>
          <w:lang w:eastAsia="en-US"/>
        </w:rPr>
        <w:t>.</w:t>
      </w:r>
    </w:p>
    <w:p w14:paraId="39C1F8D0" w14:textId="73B0E406" w:rsidR="00A23BF9" w:rsidRDefault="00BB5C58" w:rsidP="00A23BF9">
      <w:pPr>
        <w:rPr>
          <w:lang w:eastAsia="en-US"/>
        </w:rPr>
      </w:pPr>
      <w:r>
        <w:rPr>
          <w:lang w:eastAsia="en-US"/>
        </w:rPr>
        <w:t>En quittant la chambre du mort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il avait pris la route de la </w:t>
      </w:r>
      <w:proofErr w:type="spellStart"/>
      <w:r>
        <w:rPr>
          <w:lang w:eastAsia="en-US"/>
        </w:rPr>
        <w:t>Mestivière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parce que l</w:t>
      </w:r>
      <w:r w:rsidR="00A23BF9">
        <w:rPr>
          <w:lang w:eastAsia="en-US"/>
        </w:rPr>
        <w:t>’</w:t>
      </w:r>
      <w:r>
        <w:rPr>
          <w:lang w:eastAsia="en-US"/>
        </w:rPr>
        <w:t xml:space="preserve">un des domestiques du château lui avait dit que </w:t>
      </w:r>
      <w:r w:rsidR="00A23BF9">
        <w:rPr>
          <w:lang w:eastAsia="en-US"/>
        </w:rPr>
        <w:t>M. </w:t>
      </w:r>
      <w:r>
        <w:rPr>
          <w:lang w:eastAsia="en-US"/>
        </w:rPr>
        <w:t xml:space="preserve">Lucien </w:t>
      </w:r>
      <w:proofErr w:type="spellStart"/>
      <w:r>
        <w:rPr>
          <w:lang w:eastAsia="en-US"/>
        </w:rPr>
        <w:t>Crébu</w:t>
      </w:r>
      <w:proofErr w:type="spellEnd"/>
      <w:r>
        <w:rPr>
          <w:lang w:eastAsia="en-US"/>
        </w:rPr>
        <w:t xml:space="preserve"> était allé à Vitré dans l</w:t>
      </w:r>
      <w:r w:rsidR="00A23BF9">
        <w:rPr>
          <w:lang w:eastAsia="en-US"/>
        </w:rPr>
        <w:t>’</w:t>
      </w:r>
      <w:r>
        <w:rPr>
          <w:lang w:eastAsia="en-US"/>
        </w:rPr>
        <w:t>ap</w:t>
      </w:r>
      <w:r>
        <w:t>rès-dinée</w:t>
      </w:r>
      <w:r w:rsidR="00A23BF9">
        <w:rPr>
          <w:lang w:eastAsia="en-US"/>
        </w:rPr>
        <w:t xml:space="preserve">, </w:t>
      </w:r>
      <w:r>
        <w:rPr>
          <w:lang w:eastAsia="en-US"/>
        </w:rPr>
        <w:t>sur l</w:t>
      </w:r>
      <w:r w:rsidR="00A23BF9">
        <w:rPr>
          <w:lang w:eastAsia="en-US"/>
        </w:rPr>
        <w:t>’</w:t>
      </w:r>
      <w:r>
        <w:rPr>
          <w:lang w:eastAsia="en-US"/>
        </w:rPr>
        <w:t>ordre de Jean-de-la-Mer</w:t>
      </w:r>
      <w:r w:rsidR="00A23BF9">
        <w:rPr>
          <w:lang w:eastAsia="en-US"/>
        </w:rPr>
        <w:t>.</w:t>
      </w:r>
    </w:p>
    <w:p w14:paraId="14C671E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Lucien était son maître et son ami</w:t>
      </w:r>
      <w:r w:rsidR="00A23BF9">
        <w:rPr>
          <w:lang w:eastAsia="en-US"/>
        </w:rPr>
        <w:t xml:space="preserve">. </w:t>
      </w:r>
      <w:r>
        <w:rPr>
          <w:lang w:eastAsia="en-US"/>
        </w:rPr>
        <w:t>Au milieu de ce monde de pensées qui se mêlaient tumultueusement dans sa tête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ne perdait pas le souvenir de Lucien</w:t>
      </w:r>
      <w:r w:rsidR="00A23BF9">
        <w:rPr>
          <w:lang w:eastAsia="en-US"/>
        </w:rPr>
        <w:t> !</w:t>
      </w:r>
    </w:p>
    <w:p w14:paraId="4479C82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Certes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événements de ce jour auraient pu excuser u</w:t>
      </w:r>
      <w:r>
        <w:t>n i</w:t>
      </w:r>
      <w:r>
        <w:rPr>
          <w:lang w:eastAsia="en-US"/>
        </w:rPr>
        <w:t>nstant d</w:t>
      </w:r>
      <w:r w:rsidR="00A23BF9">
        <w:rPr>
          <w:lang w:eastAsia="en-US"/>
        </w:rPr>
        <w:t>’</w:t>
      </w:r>
      <w:r>
        <w:rPr>
          <w:lang w:eastAsia="en-US"/>
        </w:rPr>
        <w:t>oubli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mais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était incapable d</w:t>
      </w:r>
      <w:r w:rsidR="00A23BF9">
        <w:rPr>
          <w:lang w:eastAsia="en-US"/>
        </w:rPr>
        <w:t>’</w:t>
      </w:r>
      <w:r>
        <w:rPr>
          <w:lang w:eastAsia="en-US"/>
        </w:rPr>
        <w:t>oublier</w:t>
      </w:r>
      <w:r w:rsidR="00A23BF9">
        <w:rPr>
          <w:lang w:eastAsia="en-US"/>
        </w:rPr>
        <w:t>.</w:t>
      </w:r>
    </w:p>
    <w:p w14:paraId="267F522E" w14:textId="05794453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comme un instinct qui le poussait vers le lieu où Lucien devait être</w:t>
      </w:r>
      <w:r w:rsidR="00A23BF9">
        <w:rPr>
          <w:lang w:eastAsia="en-US"/>
        </w:rPr>
        <w:t xml:space="preserve">. </w:t>
      </w:r>
      <w:r>
        <w:rPr>
          <w:lang w:eastAsia="en-US"/>
        </w:rPr>
        <w:t>Le trouble qui le tenait était trop grand pour qu</w:t>
      </w:r>
      <w:r w:rsidR="00A23BF9">
        <w:rPr>
          <w:lang w:eastAsia="en-US"/>
        </w:rPr>
        <w:t>’</w:t>
      </w:r>
      <w:r>
        <w:rPr>
          <w:lang w:eastAsia="en-US"/>
        </w:rPr>
        <w:t>il pût raisonner son action et se rendre compte à lui-même du but précis de sa course nocturne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Mais il allait à toutes jambes</w:t>
      </w:r>
      <w:r w:rsidR="00A23BF9">
        <w:rPr>
          <w:lang w:eastAsia="en-US"/>
        </w:rPr>
        <w:t>.</w:t>
      </w:r>
    </w:p>
    <w:p w14:paraId="4218538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sentait vaguement qu</w:t>
      </w:r>
      <w:r w:rsidR="00A23BF9">
        <w:rPr>
          <w:lang w:eastAsia="en-US"/>
        </w:rPr>
        <w:t>’</w:t>
      </w:r>
      <w:r>
        <w:rPr>
          <w:lang w:eastAsia="en-US"/>
        </w:rPr>
        <w:t>un grand danger pesait sur Lucien</w:t>
      </w:r>
      <w:r w:rsidR="00A23BF9">
        <w:rPr>
          <w:lang w:eastAsia="en-US"/>
        </w:rPr>
        <w:t>.</w:t>
      </w:r>
    </w:p>
    <w:p w14:paraId="3803D58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voulait le voir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avertir et le défendre</w:t>
      </w:r>
      <w:r w:rsidR="00A23BF9">
        <w:rPr>
          <w:lang w:eastAsia="en-US"/>
        </w:rPr>
        <w:t>.</w:t>
      </w:r>
    </w:p>
    <w:p w14:paraId="2F81728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</w:t>
      </w:r>
      <w:r w:rsidR="00A23BF9">
        <w:rPr>
          <w:lang w:eastAsia="en-US"/>
        </w:rPr>
        <w:t xml:space="preserve">, </w:t>
      </w:r>
      <w:r>
        <w:rPr>
          <w:lang w:eastAsia="en-US"/>
        </w:rPr>
        <w:t>sur cette volonté qui était le fond de sa pensée</w:t>
      </w:r>
      <w:r w:rsidR="00A23BF9">
        <w:rPr>
          <w:lang w:eastAsia="en-US"/>
        </w:rPr>
        <w:t xml:space="preserve">, </w:t>
      </w:r>
      <w:r>
        <w:rPr>
          <w:lang w:eastAsia="en-US"/>
        </w:rPr>
        <w:t>une foule d</w:t>
      </w:r>
      <w:r w:rsidR="00A23BF9">
        <w:rPr>
          <w:lang w:eastAsia="en-US"/>
        </w:rPr>
        <w:t>’</w:t>
      </w:r>
      <w:r>
        <w:rPr>
          <w:lang w:eastAsia="en-US"/>
        </w:rPr>
        <w:t>idées passaient et s</w:t>
      </w:r>
      <w:r w:rsidR="00A23BF9">
        <w:rPr>
          <w:lang w:eastAsia="en-US"/>
        </w:rPr>
        <w:t>’</w:t>
      </w:r>
      <w:r>
        <w:rPr>
          <w:lang w:eastAsia="en-US"/>
        </w:rPr>
        <w:t>entrechoquaient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l</w:t>
      </w:r>
      <w:r w:rsidR="00A23BF9">
        <w:rPr>
          <w:lang w:eastAsia="en-US"/>
        </w:rPr>
        <w:t>’</w:t>
      </w:r>
      <w:r>
        <w:rPr>
          <w:lang w:eastAsia="en-US"/>
        </w:rPr>
        <w:t>ombre des feuillées s</w:t>
      </w:r>
      <w:r w:rsidR="00A23BF9">
        <w:rPr>
          <w:lang w:eastAsia="en-US"/>
        </w:rPr>
        <w:t>’</w:t>
      </w:r>
      <w:r>
        <w:rPr>
          <w:lang w:eastAsia="en-US"/>
        </w:rPr>
        <w:t>agite sur la surface de l</w:t>
      </w:r>
      <w:r w:rsidR="00A23BF9">
        <w:rPr>
          <w:lang w:eastAsia="en-US"/>
        </w:rPr>
        <w:t>’</w:t>
      </w:r>
      <w:r>
        <w:rPr>
          <w:lang w:eastAsia="en-US"/>
        </w:rPr>
        <w:t>eau</w:t>
      </w:r>
      <w:r w:rsidR="00A23BF9">
        <w:rPr>
          <w:lang w:eastAsia="en-US"/>
        </w:rPr>
        <w:t xml:space="preserve">, </w:t>
      </w:r>
      <w:r>
        <w:rPr>
          <w:lang w:eastAsia="en-US"/>
        </w:rPr>
        <w:t>quand il fait grand vent et clair soleil</w:t>
      </w:r>
      <w:r w:rsidR="00A23BF9">
        <w:rPr>
          <w:lang w:eastAsia="en-US"/>
        </w:rPr>
        <w:t>.</w:t>
      </w:r>
    </w:p>
    <w:p w14:paraId="3E4D07A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Son père</w:t>
      </w:r>
      <w:r w:rsidR="00A23BF9">
        <w:rPr>
          <w:lang w:eastAsia="en-US"/>
        </w:rPr>
        <w:t xml:space="preserve"> ! </w:t>
      </w:r>
      <w:r>
        <w:rPr>
          <w:lang w:eastAsia="en-US"/>
        </w:rPr>
        <w:t>Il savait le nom de son père</w:t>
      </w:r>
      <w:r w:rsidR="00A23BF9">
        <w:rPr>
          <w:lang w:eastAsia="en-US"/>
        </w:rPr>
        <w:t xml:space="preserve">. </w:t>
      </w:r>
      <w:r>
        <w:rPr>
          <w:lang w:eastAsia="en-US"/>
        </w:rPr>
        <w:t>Son père était mort</w:t>
      </w:r>
      <w:r w:rsidR="00A23BF9">
        <w:rPr>
          <w:lang w:eastAsia="en-US"/>
        </w:rPr>
        <w:t> !</w:t>
      </w:r>
    </w:p>
    <w:p w14:paraId="19B3E14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Il était le fils d</w:t>
      </w:r>
      <w:r w:rsidR="00A23BF9">
        <w:rPr>
          <w:lang w:eastAsia="en-US"/>
        </w:rPr>
        <w:t>’</w:t>
      </w:r>
      <w:r>
        <w:rPr>
          <w:lang w:eastAsia="en-US"/>
        </w:rPr>
        <w:t>un gentilhomme</w:t>
      </w:r>
      <w:r w:rsidR="00A23BF9">
        <w:rPr>
          <w:lang w:eastAsia="en-US"/>
        </w:rPr>
        <w:t>.</w:t>
      </w:r>
    </w:p>
    <w:p w14:paraId="619B95C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Celui qui aurait dit non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lui eût défoncé la poitrine d</w:t>
      </w:r>
      <w:r w:rsidR="00A23BF9">
        <w:rPr>
          <w:lang w:eastAsia="en-US"/>
        </w:rPr>
        <w:t>’</w:t>
      </w:r>
      <w:r>
        <w:rPr>
          <w:lang w:eastAsia="en-US"/>
        </w:rPr>
        <w:t>un coup de tête</w:t>
      </w:r>
      <w:r w:rsidR="00A23BF9">
        <w:rPr>
          <w:lang w:eastAsia="en-US"/>
        </w:rPr>
        <w:t>.</w:t>
      </w:r>
    </w:p>
    <w:p w14:paraId="699F62A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le fils abandonné</w:t>
      </w:r>
      <w:r w:rsidR="00A23BF9">
        <w:rPr>
          <w:lang w:eastAsia="en-US"/>
        </w:rPr>
        <w:t xml:space="preserve">, </w:t>
      </w:r>
      <w:r>
        <w:rPr>
          <w:lang w:eastAsia="en-US"/>
        </w:rPr>
        <w:t>renié</w:t>
      </w:r>
      <w:r w:rsidR="00A23BF9">
        <w:rPr>
          <w:lang w:eastAsia="en-US"/>
        </w:rPr>
        <w:t xml:space="preserve">, </w:t>
      </w:r>
      <w:r>
        <w:rPr>
          <w:lang w:eastAsia="en-US"/>
        </w:rPr>
        <w:t>méconnu</w:t>
      </w:r>
      <w:r w:rsidR="00A23BF9">
        <w:rPr>
          <w:lang w:eastAsia="en-US"/>
        </w:rPr>
        <w:t> !</w:t>
      </w:r>
    </w:p>
    <w:p w14:paraId="7DB280C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Dormez bien</w:t>
      </w:r>
      <w:r>
        <w:rPr>
          <w:lang w:eastAsia="en-US"/>
        </w:rPr>
        <w:t xml:space="preserve">, </w:t>
      </w:r>
      <w:r w:rsidR="00BB5C58">
        <w:rPr>
          <w:lang w:eastAsia="en-US"/>
        </w:rPr>
        <w:t>père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Ce que je voulais</w:t>
      </w:r>
      <w:r>
        <w:rPr>
          <w:lang w:eastAsia="en-US"/>
        </w:rPr>
        <w:t xml:space="preserve">, </w:t>
      </w:r>
      <w:r w:rsidR="00BB5C58">
        <w:rPr>
          <w:lang w:eastAsia="en-US"/>
        </w:rPr>
        <w:t>je l</w:t>
      </w:r>
      <w:r>
        <w:rPr>
          <w:lang w:eastAsia="en-US"/>
        </w:rPr>
        <w:t>’</w:t>
      </w:r>
      <w:r w:rsidR="00BB5C58">
        <w:rPr>
          <w:lang w:eastAsia="en-US"/>
        </w:rPr>
        <w:t>ai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cherchais</w:t>
      </w:r>
      <w:r>
        <w:rPr>
          <w:lang w:eastAsia="en-US"/>
        </w:rPr>
        <w:t xml:space="preserve">,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trouvé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ne chercherai plus</w:t>
      </w:r>
      <w:r>
        <w:rPr>
          <w:lang w:eastAsia="en-US"/>
        </w:rPr>
        <w:t>.</w:t>
      </w:r>
    </w:p>
    <w:p w14:paraId="35A4823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se disait cela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orgueilleux</w:t>
      </w:r>
      <w:r w:rsidR="00A23BF9">
        <w:rPr>
          <w:lang w:eastAsia="en-US"/>
        </w:rPr>
        <w:t> !</w:t>
      </w:r>
    </w:p>
    <w:p w14:paraId="1DA6D90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son cœur battait bien fort</w:t>
      </w:r>
      <w:r w:rsidR="00A23BF9">
        <w:rPr>
          <w:lang w:eastAsia="en-US"/>
        </w:rPr>
        <w:t xml:space="preserve">, </w:t>
      </w:r>
      <w:r>
        <w:rPr>
          <w:lang w:eastAsia="en-US"/>
        </w:rPr>
        <w:t>et ce n</w:t>
      </w:r>
      <w:r w:rsidR="00A23BF9">
        <w:rPr>
          <w:lang w:eastAsia="en-US"/>
        </w:rPr>
        <w:t>’</w:t>
      </w:r>
      <w:r>
        <w:rPr>
          <w:lang w:eastAsia="en-US"/>
        </w:rPr>
        <w:t>était point la rapidité de la course qui mettait tant de sang bouillant à sa joue si pâle d</w:t>
      </w:r>
      <w:r w:rsidR="00A23BF9">
        <w:rPr>
          <w:lang w:eastAsia="en-US"/>
        </w:rPr>
        <w:t>’</w:t>
      </w:r>
      <w:r>
        <w:rPr>
          <w:lang w:eastAsia="en-US"/>
        </w:rPr>
        <w:t>ordinaire</w:t>
      </w:r>
      <w:r w:rsidR="00A23BF9">
        <w:rPr>
          <w:lang w:eastAsia="en-US"/>
        </w:rPr>
        <w:t>.</w:t>
      </w:r>
    </w:p>
    <w:p w14:paraId="7890E417" w14:textId="1AAEB389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Ses grands yeux hardis avaient bonne envie de </w:t>
      </w:r>
      <w:r>
        <w:rPr>
          <w:lang w:eastAsia="en-US"/>
        </w:rPr>
        <w:t>pleurer</w:t>
      </w:r>
      <w:r w:rsidR="00A23BF9">
        <w:rPr>
          <w:lang w:eastAsia="en-US"/>
        </w:rPr>
        <w:t>.</w:t>
      </w:r>
    </w:p>
    <w:p w14:paraId="1B1F5BB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il disait encore</w:t>
      </w:r>
      <w:r w:rsidR="00A23BF9">
        <w:rPr>
          <w:lang w:eastAsia="en-US"/>
        </w:rPr>
        <w:t> :</w:t>
      </w:r>
    </w:p>
    <w:p w14:paraId="69093619" w14:textId="71541524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Chercher</w:t>
      </w:r>
      <w:r>
        <w:rPr>
          <w:lang w:eastAsia="en-US"/>
        </w:rPr>
        <w:t xml:space="preserve"> ! </w:t>
      </w:r>
      <w:r w:rsidR="00BB5C58">
        <w:rPr>
          <w:lang w:eastAsia="en-US"/>
        </w:rPr>
        <w:t>voilà la souffrance</w:t>
      </w:r>
      <w:r>
        <w:rPr>
          <w:lang w:eastAsia="en-US"/>
        </w:rPr>
        <w:t xml:space="preserve"> ! </w:t>
      </w:r>
      <w:r w:rsidR="00BB5C58">
        <w:rPr>
          <w:lang w:eastAsia="en-US"/>
        </w:rPr>
        <w:t>Quand on sait son mal</w:t>
      </w:r>
      <w:r>
        <w:rPr>
          <w:lang w:eastAsia="en-US"/>
        </w:rPr>
        <w:t xml:space="preserve">, </w:t>
      </w:r>
      <w:r w:rsidR="00BB5C58">
        <w:rPr>
          <w:lang w:eastAsia="en-US"/>
        </w:rPr>
        <w:t>on est guéri</w:t>
      </w:r>
      <w:r>
        <w:rPr>
          <w:lang w:eastAsia="en-US"/>
        </w:rPr>
        <w:t xml:space="preserve">…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tu ne pleureras plus jamais</w:t>
      </w:r>
      <w:r>
        <w:rPr>
          <w:lang w:eastAsia="en-US"/>
        </w:rPr>
        <w:t xml:space="preserve">,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</w:t>
      </w:r>
      <w:proofErr w:type="spellStart"/>
      <w:r w:rsidR="00BB5C58">
        <w:rPr>
          <w:lang w:eastAsia="en-US"/>
        </w:rPr>
        <w:t>Blône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criant comme un enfant faible après ton père et après ta mère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Tu es un homme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tu chantes</w:t>
      </w:r>
      <w:r>
        <w:rPr>
          <w:lang w:eastAsia="en-US"/>
        </w:rPr>
        <w:t xml:space="preserve">, </w:t>
      </w:r>
      <w:r w:rsidR="00BB5C58">
        <w:rPr>
          <w:lang w:eastAsia="en-US"/>
        </w:rPr>
        <w:t>morbleu</w:t>
      </w:r>
      <w:r>
        <w:rPr>
          <w:lang w:eastAsia="en-US"/>
        </w:rPr>
        <w:t xml:space="preserve"> ! </w:t>
      </w:r>
      <w:r w:rsidR="00BB5C58">
        <w:rPr>
          <w:lang w:eastAsia="en-US"/>
        </w:rPr>
        <w:t>quand ton cœur veut pleurer</w:t>
      </w:r>
      <w:r>
        <w:rPr>
          <w:lang w:eastAsia="en-US"/>
        </w:rPr>
        <w:t> !</w:t>
      </w:r>
    </w:p>
    <w:p w14:paraId="77BB181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la veille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donna ses longs cheveux au vent de la nuit</w:t>
      </w:r>
      <w:r w:rsidR="00A23BF9">
        <w:rPr>
          <w:lang w:eastAsia="en-US"/>
        </w:rPr>
        <w:t>.</w:t>
      </w:r>
    </w:p>
    <w:p w14:paraId="44EB5FD1" w14:textId="405B70B5" w:rsidR="00A23BF9" w:rsidRDefault="00BB5C58" w:rsidP="00A23BF9">
      <w:pPr>
        <w:rPr>
          <w:lang w:eastAsia="en-US"/>
        </w:rPr>
      </w:pPr>
      <w:r>
        <w:rPr>
          <w:lang w:eastAsia="en-US"/>
        </w:rPr>
        <w:t>Et comme la veille</w:t>
      </w:r>
      <w:r w:rsidR="00A23BF9">
        <w:rPr>
          <w:lang w:eastAsia="en-US"/>
        </w:rPr>
        <w:t xml:space="preserve">, </w:t>
      </w:r>
      <w:r>
        <w:rPr>
          <w:lang w:eastAsia="en-US"/>
        </w:rPr>
        <w:t>sur cette même route où galopait petit Argent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un bon ami</w:t>
      </w:r>
      <w:r w:rsidR="00A23BF9">
        <w:rPr>
          <w:lang w:eastAsia="en-US"/>
        </w:rPr>
        <w:t xml:space="preserve">, </w:t>
      </w:r>
      <w:r>
        <w:rPr>
          <w:lang w:eastAsia="en-US"/>
        </w:rPr>
        <w:t>celui-là</w:t>
      </w:r>
      <w:r w:rsidR="00A23BF9">
        <w:rPr>
          <w:lang w:eastAsia="en-US"/>
        </w:rPr>
        <w:t xml:space="preserve">. </w:t>
      </w:r>
      <w:r>
        <w:rPr>
          <w:lang w:eastAsia="en-US"/>
        </w:rPr>
        <w:t>Hélas</w:t>
      </w:r>
      <w:r w:rsidR="00A23BF9">
        <w:rPr>
          <w:lang w:eastAsia="en-US"/>
        </w:rPr>
        <w:t xml:space="preserve"> !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secoua sa tête et entonna un couplet de sa chanson</w:t>
      </w:r>
      <w:r w:rsidR="00A23BF9">
        <w:rPr>
          <w:lang w:eastAsia="en-US"/>
        </w:rPr>
        <w:t> :</w:t>
      </w:r>
    </w:p>
    <w:p w14:paraId="4AAB10D5" w14:textId="77777777" w:rsidR="00A23BF9" w:rsidRDefault="00BB5C58" w:rsidP="00A23BF9">
      <w:pPr>
        <w:ind w:firstLine="0"/>
        <w:jc w:val="center"/>
        <w:rPr>
          <w:i/>
          <w:iCs/>
        </w:rPr>
      </w:pPr>
      <w:r w:rsidRPr="00A23BF9">
        <w:rPr>
          <w:i/>
          <w:iCs/>
        </w:rPr>
        <w:t>Monsieur Bertrand dit à l</w:t>
      </w:r>
      <w:r w:rsidR="00A23BF9">
        <w:rPr>
          <w:i/>
          <w:iCs/>
        </w:rPr>
        <w:t>’</w:t>
      </w:r>
      <w:r w:rsidRPr="00A23BF9">
        <w:rPr>
          <w:i/>
          <w:iCs/>
        </w:rPr>
        <w:t>Anglais</w:t>
      </w:r>
      <w:r w:rsidR="00A23BF9">
        <w:rPr>
          <w:i/>
          <w:iCs/>
        </w:rPr>
        <w:t> :</w:t>
      </w:r>
    </w:p>
    <w:p w14:paraId="7C34A5D0" w14:textId="77777777" w:rsidR="00A23BF9" w:rsidRDefault="00BB5C58" w:rsidP="00A23BF9">
      <w:pPr>
        <w:ind w:firstLine="0"/>
        <w:jc w:val="center"/>
        <w:rPr>
          <w:i/>
          <w:iCs/>
        </w:rPr>
      </w:pPr>
      <w:r w:rsidRPr="00A23BF9">
        <w:rPr>
          <w:i/>
          <w:iCs/>
        </w:rPr>
        <w:t>Arrête</w:t>
      </w:r>
      <w:r w:rsidR="00A23BF9">
        <w:rPr>
          <w:i/>
          <w:iCs/>
        </w:rPr>
        <w:t> !</w:t>
      </w:r>
    </w:p>
    <w:p w14:paraId="050690D1" w14:textId="77777777" w:rsidR="00A23BF9" w:rsidRDefault="00BB5C58" w:rsidP="00A23BF9">
      <w:pPr>
        <w:ind w:firstLine="0"/>
        <w:jc w:val="center"/>
        <w:rPr>
          <w:i/>
          <w:iCs/>
        </w:rPr>
      </w:pPr>
      <w:r w:rsidRPr="00A23BF9">
        <w:rPr>
          <w:i/>
          <w:iCs/>
        </w:rPr>
        <w:t>Arrête</w:t>
      </w:r>
      <w:r w:rsidR="00A23BF9">
        <w:rPr>
          <w:i/>
          <w:iCs/>
        </w:rPr>
        <w:t> !</w:t>
      </w:r>
    </w:p>
    <w:p w14:paraId="2690369F" w14:textId="0ACA114E" w:rsidR="00BB5C58" w:rsidRPr="00A23BF9" w:rsidRDefault="00BB5C58" w:rsidP="00A23BF9">
      <w:pPr>
        <w:ind w:firstLine="0"/>
        <w:jc w:val="center"/>
        <w:rPr>
          <w:i/>
          <w:iCs/>
        </w:rPr>
      </w:pPr>
      <w:r w:rsidRPr="00A23BF9">
        <w:rPr>
          <w:i/>
          <w:iCs/>
        </w:rPr>
        <w:lastRenderedPageBreak/>
        <w:t>Pour t</w:t>
      </w:r>
      <w:r w:rsidR="00A23BF9">
        <w:rPr>
          <w:i/>
          <w:iCs/>
        </w:rPr>
        <w:t>’</w:t>
      </w:r>
      <w:r w:rsidRPr="00A23BF9">
        <w:rPr>
          <w:i/>
          <w:iCs/>
        </w:rPr>
        <w:t>atteindre je donnerais</w:t>
      </w:r>
    </w:p>
    <w:p w14:paraId="3C15D030" w14:textId="77777777" w:rsidR="00A23BF9" w:rsidRDefault="00BB5C58" w:rsidP="00A23BF9">
      <w:pPr>
        <w:ind w:firstLine="0"/>
        <w:jc w:val="center"/>
        <w:rPr>
          <w:i/>
          <w:iCs/>
        </w:rPr>
      </w:pPr>
      <w:r w:rsidRPr="00A23BF9">
        <w:rPr>
          <w:i/>
          <w:iCs/>
        </w:rPr>
        <w:t>Ma tête</w:t>
      </w:r>
      <w:r w:rsidR="00A23BF9">
        <w:rPr>
          <w:i/>
          <w:iCs/>
        </w:rPr>
        <w:t>,</w:t>
      </w:r>
    </w:p>
    <w:p w14:paraId="60F43882" w14:textId="77777777" w:rsidR="00A23BF9" w:rsidRDefault="00BB5C58" w:rsidP="00A23BF9">
      <w:pPr>
        <w:ind w:firstLine="0"/>
        <w:jc w:val="center"/>
        <w:rPr>
          <w:i/>
          <w:iCs/>
        </w:rPr>
      </w:pPr>
      <w:r w:rsidRPr="00A23BF9">
        <w:rPr>
          <w:i/>
          <w:iCs/>
        </w:rPr>
        <w:t>Ma tête</w:t>
      </w:r>
      <w:r w:rsidR="00A23BF9">
        <w:rPr>
          <w:i/>
          <w:iCs/>
        </w:rPr>
        <w:t> !</w:t>
      </w:r>
    </w:p>
    <w:p w14:paraId="7B302C8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sa voix s</w:t>
      </w:r>
      <w:r w:rsidR="00A23BF9">
        <w:rPr>
          <w:lang w:eastAsia="en-US"/>
        </w:rPr>
        <w:t>’</w:t>
      </w:r>
      <w:r>
        <w:rPr>
          <w:lang w:eastAsia="en-US"/>
        </w:rPr>
        <w:t>éteignit avant d</w:t>
      </w:r>
      <w:r w:rsidR="00A23BF9">
        <w:rPr>
          <w:lang w:eastAsia="en-US"/>
        </w:rPr>
        <w:t>’</w:t>
      </w:r>
      <w:r>
        <w:rPr>
          <w:lang w:eastAsia="en-US"/>
        </w:rPr>
        <w:t>avoir lancé le dernier vers</w:t>
      </w:r>
      <w:r w:rsidR="00A23BF9">
        <w:rPr>
          <w:lang w:eastAsia="en-US"/>
        </w:rPr>
        <w:t>.</w:t>
      </w:r>
    </w:p>
    <w:p w14:paraId="29AB573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se couvrit le visage de ses mains et des larmes jaillirent à travers ses doigts</w:t>
      </w:r>
      <w:r w:rsidR="00A23BF9">
        <w:rPr>
          <w:lang w:eastAsia="en-US"/>
        </w:rPr>
        <w:t>.</w:t>
      </w:r>
    </w:p>
    <w:p w14:paraId="534A3727" w14:textId="1649EB44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Les autres</w:t>
      </w:r>
      <w:r>
        <w:rPr>
          <w:lang w:eastAsia="en-US"/>
        </w:rPr>
        <w:t xml:space="preserve"> ! </w:t>
      </w:r>
      <w:r w:rsidR="00BB5C58">
        <w:rPr>
          <w:lang w:eastAsia="en-US"/>
        </w:rPr>
        <w:t>murmura-t-il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qu</w:t>
      </w:r>
      <w:r>
        <w:rPr>
          <w:lang w:eastAsia="en-US"/>
        </w:rPr>
        <w:t>’</w:t>
      </w:r>
      <w:r w:rsidR="00BB5C58">
        <w:rPr>
          <w:lang w:eastAsia="en-US"/>
        </w:rPr>
        <w:t>on-t-il donc fait à Dieu pour avoir u</w:t>
      </w:r>
      <w:r w:rsidR="00BB5C58">
        <w:t>ne mère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que Dieu </w:t>
      </w:r>
      <w:r w:rsidR="00BB5C58">
        <w:rPr>
          <w:lang w:eastAsia="en-US"/>
        </w:rPr>
        <w:t xml:space="preserve">me </w:t>
      </w:r>
      <w:r w:rsidR="00BB5C58">
        <w:rPr>
          <w:lang w:eastAsia="en-US"/>
        </w:rPr>
        <w:t>prenne mes deux yeux et me fasse aveugle</w:t>
      </w:r>
      <w:r>
        <w:rPr>
          <w:lang w:eastAsia="en-US"/>
        </w:rPr>
        <w:t xml:space="preserve"> ! </w:t>
      </w:r>
      <w:r w:rsidR="00BB5C58">
        <w:rPr>
          <w:lang w:eastAsia="en-US"/>
        </w:rPr>
        <w:t>que Dieu me prenne mes deux mains</w:t>
      </w:r>
      <w:r>
        <w:rPr>
          <w:lang w:eastAsia="en-US"/>
        </w:rPr>
        <w:t xml:space="preserve">, </w:t>
      </w:r>
      <w:r w:rsidR="00BB5C58">
        <w:rPr>
          <w:lang w:eastAsia="en-US"/>
        </w:rPr>
        <w:t>ma force</w:t>
      </w:r>
      <w:r>
        <w:rPr>
          <w:lang w:eastAsia="en-US"/>
        </w:rPr>
        <w:t xml:space="preserve">, </w:t>
      </w:r>
      <w:r w:rsidR="00BB5C58">
        <w:rPr>
          <w:lang w:eastAsia="en-US"/>
        </w:rPr>
        <w:t>tout ce que j</w:t>
      </w:r>
      <w:r>
        <w:rPr>
          <w:lang w:eastAsia="en-US"/>
        </w:rPr>
        <w:t>’</w:t>
      </w:r>
      <w:r w:rsidR="00BB5C58">
        <w:rPr>
          <w:lang w:eastAsia="en-US"/>
        </w:rPr>
        <w:t>ai</w:t>
      </w:r>
      <w:r>
        <w:rPr>
          <w:lang w:eastAsia="en-US"/>
        </w:rPr>
        <w:t xml:space="preserve">… </w:t>
      </w:r>
      <w:r w:rsidR="00BB5C58">
        <w:rPr>
          <w:lang w:eastAsia="en-US"/>
        </w:rPr>
        <w:t>pour me donner en échange de cela</w:t>
      </w:r>
      <w:r>
        <w:rPr>
          <w:lang w:eastAsia="en-US"/>
        </w:rPr>
        <w:t xml:space="preserve">, </w:t>
      </w:r>
      <w:r w:rsidR="00BB5C58">
        <w:rPr>
          <w:lang w:eastAsia="en-US"/>
        </w:rPr>
        <w:t>une mère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une mère</w:t>
      </w:r>
      <w:r>
        <w:rPr>
          <w:lang w:eastAsia="en-US"/>
        </w:rPr>
        <w:t> !…</w:t>
      </w:r>
    </w:p>
    <w:p w14:paraId="6FA57D16" w14:textId="1E33507A" w:rsidR="00A23BF9" w:rsidRDefault="00BB5C58" w:rsidP="00A23BF9">
      <w:pPr>
        <w:rPr>
          <w:lang w:eastAsia="en-US"/>
        </w:rPr>
      </w:pPr>
      <w:r>
        <w:rPr>
          <w:lang w:eastAsia="en-US"/>
        </w:rPr>
        <w:t>Il pleurait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Il courait pour sécher ses larmes</w:t>
      </w:r>
      <w:r w:rsidR="00A23BF9">
        <w:rPr>
          <w:lang w:eastAsia="en-US"/>
        </w:rPr>
        <w:t>.</w:t>
      </w:r>
    </w:p>
    <w:p w14:paraId="72DC63CA" w14:textId="5A0D9FFE" w:rsidR="00A23BF9" w:rsidRDefault="00BB5C58" w:rsidP="00A23BF9">
      <w:pPr>
        <w:rPr>
          <w:lang w:eastAsia="en-US"/>
        </w:rPr>
      </w:pPr>
      <w:r>
        <w:rPr>
          <w:lang w:eastAsia="en-US"/>
        </w:rPr>
        <w:t>Il avait honte de pleurer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enfant</w:t>
      </w:r>
      <w:r w:rsidR="00A23BF9">
        <w:rPr>
          <w:lang w:eastAsia="en-US"/>
        </w:rPr>
        <w:t xml:space="preserve"> ! </w:t>
      </w:r>
      <w:r>
        <w:rPr>
          <w:lang w:eastAsia="en-US"/>
        </w:rPr>
        <w:t>Il voulut chanter encore</w:t>
      </w:r>
      <w:r w:rsidR="00A23BF9"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son âme se brisait</w:t>
      </w:r>
      <w:r w:rsidR="00A23BF9">
        <w:rPr>
          <w:lang w:eastAsia="en-US"/>
        </w:rPr>
        <w:t>.</w:t>
      </w:r>
    </w:p>
    <w:p w14:paraId="266281D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il répétait à satiété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s</w:t>
      </w:r>
      <w:r w:rsidR="00A23BF9">
        <w:rPr>
          <w:lang w:eastAsia="en-US"/>
        </w:rPr>
        <w:t>’</w:t>
      </w:r>
      <w:r>
        <w:rPr>
          <w:lang w:eastAsia="en-US"/>
        </w:rPr>
        <w:t>il eût été un maniaque ou un innocent</w:t>
      </w:r>
      <w:r w:rsidR="00A23BF9">
        <w:rPr>
          <w:lang w:eastAsia="en-US"/>
        </w:rPr>
        <w:t>.</w:t>
      </w:r>
    </w:p>
    <w:p w14:paraId="696B1B52" w14:textId="2E079B93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 xml:space="preserve">est à </w:t>
      </w:r>
      <w:r>
        <w:rPr>
          <w:lang w:eastAsia="en-US"/>
        </w:rPr>
        <w:t>M. </w:t>
      </w:r>
      <w:r w:rsidR="00BB5C58">
        <w:rPr>
          <w:lang w:eastAsia="en-US"/>
        </w:rPr>
        <w:t>Lucien que je pense</w:t>
      </w:r>
      <w:r>
        <w:rPr>
          <w:lang w:eastAsia="en-US"/>
        </w:rPr>
        <w:t xml:space="preserve"> ; </w:t>
      </w:r>
      <w:r w:rsidR="00BB5C58">
        <w:rPr>
          <w:lang w:eastAsia="en-US"/>
        </w:rPr>
        <w:t>je ne pense qu</w:t>
      </w:r>
      <w:r>
        <w:rPr>
          <w:lang w:eastAsia="en-US"/>
        </w:rPr>
        <w:t>’</w:t>
      </w:r>
      <w:r w:rsidR="00BB5C58">
        <w:rPr>
          <w:lang w:eastAsia="en-US"/>
        </w:rPr>
        <w:t xml:space="preserve">à </w:t>
      </w:r>
      <w:r>
        <w:rPr>
          <w:lang w:eastAsia="en-US"/>
        </w:rPr>
        <w:t>M. </w:t>
      </w:r>
      <w:r w:rsidR="00BB5C58">
        <w:rPr>
          <w:lang w:eastAsia="en-US"/>
        </w:rPr>
        <w:t>Lucien</w:t>
      </w:r>
      <w:r>
        <w:rPr>
          <w:lang w:eastAsia="en-US"/>
        </w:rPr>
        <w:t> !…</w:t>
      </w:r>
    </w:p>
    <w:p w14:paraId="2E7999E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Il traversa la </w:t>
      </w:r>
      <w:proofErr w:type="spellStart"/>
      <w:r>
        <w:rPr>
          <w:lang w:eastAsia="en-US"/>
        </w:rPr>
        <w:t>Mestivière</w:t>
      </w:r>
      <w:proofErr w:type="spellEnd"/>
      <w:r>
        <w:rPr>
          <w:lang w:eastAsia="en-US"/>
        </w:rPr>
        <w:t xml:space="preserve"> en trois enjambées et descendit le sentier de </w:t>
      </w:r>
      <w:proofErr w:type="spellStart"/>
      <w:r>
        <w:rPr>
          <w:lang w:eastAsia="en-US"/>
        </w:rPr>
        <w:t>Vesvre</w:t>
      </w:r>
      <w:proofErr w:type="spellEnd"/>
      <w:r w:rsidR="00A23BF9">
        <w:rPr>
          <w:lang w:eastAsia="en-US"/>
        </w:rPr>
        <w:t>.</w:t>
      </w:r>
    </w:p>
    <w:p w14:paraId="5D80C67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Au bas de la rampe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vit une ombre qui se mouvait lentement dans la rivière même</w:t>
      </w:r>
      <w:r w:rsidR="00A23BF9">
        <w:rPr>
          <w:lang w:eastAsia="en-US"/>
        </w:rPr>
        <w:t>.</w:t>
      </w:r>
    </w:p>
    <w:p w14:paraId="4C7B124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Qui va là</w:t>
      </w:r>
      <w:r>
        <w:rPr>
          <w:lang w:eastAsia="en-US"/>
        </w:rPr>
        <w:t xml:space="preserve"> ? </w:t>
      </w:r>
      <w:r w:rsidR="00BB5C58">
        <w:rPr>
          <w:lang w:eastAsia="en-US"/>
        </w:rPr>
        <w:t>cria-t-il</w:t>
      </w:r>
      <w:r>
        <w:rPr>
          <w:lang w:eastAsia="en-US"/>
        </w:rPr>
        <w:t>.</w:t>
      </w:r>
    </w:p>
    <w:p w14:paraId="2FDCC43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Censément</w:t>
      </w:r>
      <w:r>
        <w:rPr>
          <w:lang w:eastAsia="en-US"/>
        </w:rPr>
        <w:t xml:space="preserve">, </w:t>
      </w:r>
      <w:r w:rsidR="00BB5C58">
        <w:rPr>
          <w:lang w:eastAsia="en-US"/>
        </w:rPr>
        <w:t>lui répondit-on</w:t>
      </w:r>
      <w:r>
        <w:rPr>
          <w:lang w:eastAsia="en-US"/>
        </w:rPr>
        <w:t xml:space="preserve">, </w:t>
      </w:r>
      <w:r w:rsidR="00BB5C58">
        <w:rPr>
          <w:lang w:eastAsia="en-US"/>
        </w:rPr>
        <w:t>ça ne fait pas rien à personne</w:t>
      </w:r>
      <w:r>
        <w:rPr>
          <w:lang w:eastAsia="en-US"/>
        </w:rPr>
        <w:t>.</w:t>
      </w:r>
    </w:p>
    <w:p w14:paraId="7E4D0F4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L</w:t>
      </w:r>
      <w:r w:rsidR="00A23BF9">
        <w:rPr>
          <w:lang w:eastAsia="en-US"/>
        </w:rPr>
        <w:t>’</w:t>
      </w:r>
      <w:r>
        <w:rPr>
          <w:lang w:eastAsia="en-US"/>
        </w:rPr>
        <w:t>instant d</w:t>
      </w:r>
      <w:r w:rsidR="00A23BF9">
        <w:rPr>
          <w:lang w:eastAsia="en-US"/>
        </w:rPr>
        <w:t>’</w:t>
      </w:r>
      <w:r>
        <w:rPr>
          <w:lang w:eastAsia="en-US"/>
        </w:rPr>
        <w:t>après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était auprès de </w:t>
      </w: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le pâtour qui remettait ses bas de laine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assis au bord de la </w:t>
      </w:r>
      <w:proofErr w:type="spellStart"/>
      <w:r>
        <w:rPr>
          <w:lang w:eastAsia="en-US"/>
        </w:rPr>
        <w:t>Vesvre</w:t>
      </w:r>
      <w:proofErr w:type="spellEnd"/>
      <w:r w:rsidR="00A23BF9">
        <w:rPr>
          <w:lang w:eastAsia="en-US"/>
        </w:rPr>
        <w:t>.</w:t>
      </w:r>
    </w:p>
    <w:p w14:paraId="283234D9" w14:textId="0711946B" w:rsidR="00A23BF9" w:rsidRDefault="00A23BF9" w:rsidP="00A23BF9">
      <w:pPr>
        <w:numPr>
          <w:ins w:id="121" w:author="Alain" w:date="2009-11-24T16:51:00Z"/>
        </w:num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As-tu trouvé </w:t>
      </w:r>
      <w:r>
        <w:rPr>
          <w:lang w:eastAsia="en-US"/>
        </w:rPr>
        <w:t>M. </w:t>
      </w:r>
      <w:r w:rsidR="00BB5C58">
        <w:rPr>
          <w:lang w:eastAsia="en-US"/>
        </w:rPr>
        <w:t>Lucien</w:t>
      </w:r>
      <w:r>
        <w:rPr>
          <w:lang w:eastAsia="en-US"/>
        </w:rPr>
        <w:t xml:space="preserve"> ? </w:t>
      </w:r>
      <w:r w:rsidR="00BB5C58">
        <w:rPr>
          <w:lang w:eastAsia="en-US"/>
        </w:rPr>
        <w:t xml:space="preserve">lui demanda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>.</w:t>
      </w:r>
    </w:p>
    <w:p w14:paraId="203CAAFD" w14:textId="2DCE0D9F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Qui t</w:t>
      </w:r>
      <w:r>
        <w:rPr>
          <w:lang w:eastAsia="en-US"/>
        </w:rPr>
        <w:t>’</w:t>
      </w:r>
      <w:r w:rsidR="00BB5C58">
        <w:rPr>
          <w:lang w:eastAsia="en-US"/>
        </w:rPr>
        <w:t>a dit ça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que je cherchais </w:t>
      </w:r>
      <w:r>
        <w:rPr>
          <w:lang w:eastAsia="en-US"/>
        </w:rPr>
        <w:t>M. </w:t>
      </w:r>
      <w:r w:rsidR="00BB5C58">
        <w:rPr>
          <w:lang w:eastAsia="en-US"/>
        </w:rPr>
        <w:t>Lucien</w:t>
      </w:r>
      <w:r>
        <w:rPr>
          <w:lang w:eastAsia="en-US"/>
        </w:rPr>
        <w:t> ?</w:t>
      </w:r>
    </w:p>
    <w:p w14:paraId="7276C20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</w:t>
      </w:r>
      <w:r>
        <w:rPr>
          <w:lang w:eastAsia="en-US"/>
        </w:rPr>
        <w:t>’</w:t>
      </w:r>
      <w:r w:rsidR="00BB5C58">
        <w:rPr>
          <w:lang w:eastAsia="en-US"/>
        </w:rPr>
        <w:t>as-tu trouvé</w:t>
      </w:r>
      <w:r>
        <w:rPr>
          <w:lang w:eastAsia="en-US"/>
        </w:rPr>
        <w:t> ?</w:t>
      </w:r>
    </w:p>
    <w:p w14:paraId="4B3FD04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Censément</w:t>
      </w:r>
      <w:r>
        <w:rPr>
          <w:lang w:eastAsia="en-US"/>
        </w:rPr>
        <w:t>…</w:t>
      </w:r>
    </w:p>
    <w:p w14:paraId="50D7722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Où est-il</w:t>
      </w:r>
      <w:r>
        <w:rPr>
          <w:lang w:eastAsia="en-US"/>
        </w:rPr>
        <w:t> ?</w:t>
      </w:r>
    </w:p>
    <w:p w14:paraId="679A7EC0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avait achevé de remettre ses bas de laine</w:t>
      </w:r>
      <w:r w:rsidR="00A23BF9">
        <w:rPr>
          <w:lang w:eastAsia="en-US"/>
        </w:rPr>
        <w:t xml:space="preserve">. </w:t>
      </w:r>
      <w:r>
        <w:rPr>
          <w:lang w:eastAsia="en-US"/>
        </w:rPr>
        <w:t>Il passa ses sabots</w:t>
      </w:r>
      <w:r w:rsidR="00A23BF9">
        <w:rPr>
          <w:lang w:eastAsia="en-US"/>
        </w:rPr>
        <w:t xml:space="preserve">, </w:t>
      </w:r>
      <w:r>
        <w:rPr>
          <w:lang w:eastAsia="en-US"/>
        </w:rPr>
        <w:t>prit son bâton et se leva</w:t>
      </w:r>
      <w:r w:rsidR="00A23BF9">
        <w:rPr>
          <w:lang w:eastAsia="en-US"/>
        </w:rPr>
        <w:t>.</w:t>
      </w:r>
    </w:p>
    <w:p w14:paraId="10B91D53" w14:textId="32F32EB4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Gars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dit-il d</w:t>
      </w:r>
      <w:r>
        <w:rPr>
          <w:lang w:eastAsia="en-US"/>
        </w:rPr>
        <w:t>’</w:t>
      </w:r>
      <w:r w:rsidR="00BB5C58">
        <w:rPr>
          <w:lang w:eastAsia="en-US"/>
        </w:rPr>
        <w:t>un ton sentencieux</w:t>
      </w:r>
      <w:r>
        <w:rPr>
          <w:lang w:eastAsia="en-US"/>
        </w:rPr>
        <w:t xml:space="preserve">, </w:t>
      </w:r>
      <w:r w:rsidR="00BB5C58">
        <w:rPr>
          <w:lang w:eastAsia="en-US"/>
        </w:rPr>
        <w:t>y a des charmes dans le pays</w:t>
      </w:r>
      <w:r>
        <w:rPr>
          <w:lang w:eastAsia="en-US"/>
        </w:rPr>
        <w:t xml:space="preserve">… </w:t>
      </w:r>
      <w:r w:rsidR="00BB5C58">
        <w:rPr>
          <w:lang w:eastAsia="en-US"/>
        </w:rPr>
        <w:t>Moi</w:t>
      </w:r>
      <w:r>
        <w:rPr>
          <w:lang w:eastAsia="en-US"/>
        </w:rPr>
        <w:t xml:space="preserve">, </w:t>
      </w:r>
      <w:r w:rsidR="00BB5C58">
        <w:rPr>
          <w:lang w:eastAsia="en-US"/>
        </w:rPr>
        <w:t>je n</w:t>
      </w:r>
      <w:r>
        <w:rPr>
          <w:lang w:eastAsia="en-US"/>
        </w:rPr>
        <w:t>’</w:t>
      </w:r>
      <w:r w:rsidR="00BB5C58">
        <w:rPr>
          <w:lang w:eastAsia="en-US"/>
        </w:rPr>
        <w:t>y vois plus goutte</w:t>
      </w:r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Connais-tu </w:t>
      </w:r>
      <w:r>
        <w:rPr>
          <w:lang w:eastAsia="en-US"/>
        </w:rPr>
        <w:t>M. </w:t>
      </w:r>
      <w:r w:rsidR="00BB5C58">
        <w:rPr>
          <w:lang w:eastAsia="en-US"/>
        </w:rPr>
        <w:t>Honoré le happe-monnaie</w:t>
      </w:r>
      <w:r>
        <w:rPr>
          <w:lang w:eastAsia="en-US"/>
        </w:rPr>
        <w:t> ?</w:t>
      </w:r>
    </w:p>
    <w:p w14:paraId="1C42394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Non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répondit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qui contenait à </w:t>
      </w:r>
      <w:proofErr w:type="spellStart"/>
      <w:r w:rsidR="00BB5C58">
        <w:rPr>
          <w:lang w:eastAsia="en-US"/>
        </w:rPr>
        <w:t>grand</w:t>
      </w:r>
      <w:r>
        <w:rPr>
          <w:lang w:eastAsia="en-US"/>
        </w:rPr>
        <w:t>’</w:t>
      </w:r>
      <w:r w:rsidR="00BB5C58">
        <w:rPr>
          <w:lang w:eastAsia="en-US"/>
        </w:rPr>
        <w:t>peine</w:t>
      </w:r>
      <w:proofErr w:type="spellEnd"/>
      <w:r w:rsidR="00BB5C58">
        <w:rPr>
          <w:lang w:eastAsia="en-US"/>
        </w:rPr>
        <w:t xml:space="preserve"> son impatience</w:t>
      </w:r>
      <w:r>
        <w:rPr>
          <w:lang w:eastAsia="en-US"/>
        </w:rPr>
        <w:t>.</w:t>
      </w:r>
    </w:p>
    <w:p w14:paraId="115C714F" w14:textId="6FE81D20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reprit </w:t>
      </w:r>
      <w:proofErr w:type="spellStart"/>
      <w:r w:rsidR="00BB5C58">
        <w:rPr>
          <w:lang w:eastAsia="en-US"/>
        </w:rPr>
        <w:t>Yaume</w:t>
      </w:r>
      <w:proofErr w:type="spellEnd"/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 xml:space="preserve">je </w:t>
      </w:r>
      <w:proofErr w:type="spellStart"/>
      <w:r w:rsidR="00BB5C58">
        <w:rPr>
          <w:lang w:eastAsia="en-US"/>
        </w:rPr>
        <w:t>vas</w:t>
      </w:r>
      <w:proofErr w:type="spellEnd"/>
      <w:r w:rsidR="00BB5C58">
        <w:rPr>
          <w:lang w:eastAsia="en-US"/>
        </w:rPr>
        <w:t xml:space="preserve"> censément me coucher</w:t>
      </w:r>
      <w:r>
        <w:rPr>
          <w:lang w:eastAsia="en-US"/>
        </w:rPr>
        <w:t xml:space="preserve">… </w:t>
      </w:r>
      <w:r w:rsidR="00BB5C58">
        <w:rPr>
          <w:lang w:eastAsia="en-US"/>
        </w:rPr>
        <w:t>Bonsoir</w:t>
      </w:r>
      <w:r>
        <w:rPr>
          <w:lang w:eastAsia="en-US"/>
        </w:rPr>
        <w:t xml:space="preserve">, </w:t>
      </w:r>
      <w:r w:rsidR="00BB5C58">
        <w:rPr>
          <w:lang w:eastAsia="en-US"/>
        </w:rPr>
        <w:t>à revoir</w:t>
      </w:r>
      <w:r>
        <w:rPr>
          <w:lang w:eastAsia="en-US"/>
        </w:rPr>
        <w:t> !</w:t>
      </w:r>
    </w:p>
    <w:p w14:paraId="4A83881A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lui saisit le bras</w:t>
      </w:r>
      <w:r w:rsidR="00A23BF9">
        <w:rPr>
          <w:lang w:eastAsia="en-US"/>
        </w:rPr>
        <w:t>.</w:t>
      </w:r>
    </w:p>
    <w:p w14:paraId="011DEE3B" w14:textId="3D3A7450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Où est </w:t>
      </w:r>
      <w:r>
        <w:rPr>
          <w:lang w:eastAsia="en-US"/>
        </w:rPr>
        <w:t>M. </w:t>
      </w:r>
      <w:r w:rsidR="00BB5C58">
        <w:rPr>
          <w:lang w:eastAsia="en-US"/>
        </w:rPr>
        <w:t>Lucien</w:t>
      </w:r>
      <w:r>
        <w:rPr>
          <w:lang w:eastAsia="en-US"/>
        </w:rPr>
        <w:t xml:space="preserve"> ? </w:t>
      </w:r>
      <w:r w:rsidR="00BB5C58">
        <w:rPr>
          <w:lang w:eastAsia="en-US"/>
        </w:rPr>
        <w:t>répéta-t-il</w:t>
      </w:r>
      <w:r>
        <w:rPr>
          <w:lang w:eastAsia="en-US"/>
        </w:rPr>
        <w:t>…</w:t>
      </w:r>
    </w:p>
    <w:p w14:paraId="2ED48668" w14:textId="7213FEB2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Ne me serre pas censément comme ça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repartit </w:t>
      </w:r>
      <w:proofErr w:type="spellStart"/>
      <w:r w:rsidR="00BB5C58">
        <w:rPr>
          <w:lang w:eastAsia="en-US"/>
        </w:rPr>
        <w:t>Yaume</w:t>
      </w:r>
      <w:proofErr w:type="spellEnd"/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tu m</w:t>
      </w:r>
      <w:r>
        <w:rPr>
          <w:lang w:eastAsia="en-US"/>
        </w:rPr>
        <w:t>’</w:t>
      </w:r>
      <w:r w:rsidR="00BB5C58">
        <w:rPr>
          <w:lang w:eastAsia="en-US"/>
        </w:rPr>
        <w:t>avais dit de me méfier</w:t>
      </w:r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Je </w:t>
      </w:r>
      <w:proofErr w:type="gramStart"/>
      <w:r w:rsidR="00BB5C58">
        <w:rPr>
          <w:lang w:eastAsia="en-US"/>
        </w:rPr>
        <w:t>m</w:t>
      </w:r>
      <w:r>
        <w:rPr>
          <w:lang w:eastAsia="en-US"/>
        </w:rPr>
        <w:t>’</w:t>
      </w:r>
      <w:r w:rsidR="00BB5C58">
        <w:rPr>
          <w:lang w:eastAsia="en-US"/>
        </w:rPr>
        <w:t>ai</w:t>
      </w:r>
      <w:proofErr w:type="gramEnd"/>
      <w:r w:rsidR="00BB5C58">
        <w:rPr>
          <w:lang w:eastAsia="en-US"/>
        </w:rPr>
        <w:t xml:space="preserve"> méfié</w:t>
      </w:r>
      <w:r>
        <w:rPr>
          <w:lang w:eastAsia="en-US"/>
        </w:rPr>
        <w:t xml:space="preserve">…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 xml:space="preserve">ai vu </w:t>
      </w:r>
      <w:r>
        <w:rPr>
          <w:lang w:eastAsia="en-US"/>
        </w:rPr>
        <w:t>M. </w:t>
      </w:r>
      <w:r w:rsidR="00BB5C58">
        <w:rPr>
          <w:lang w:eastAsia="en-US"/>
        </w:rPr>
        <w:t>Fargeau conduire Olivette au creux du chêne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là</w:t>
      </w:r>
      <w:r>
        <w:rPr>
          <w:lang w:eastAsia="en-US"/>
        </w:rPr>
        <w:t xml:space="preserve">, </w:t>
      </w:r>
      <w:r w:rsidR="00BB5C58">
        <w:rPr>
          <w:lang w:eastAsia="en-US"/>
        </w:rPr>
        <w:t>ils ont manigancé quelque filouterie au vis-à-vis de mademoiselle Berthe</w:t>
      </w:r>
      <w:r>
        <w:rPr>
          <w:lang w:eastAsia="en-US"/>
        </w:rPr>
        <w:t>…</w:t>
      </w:r>
    </w:p>
    <w:p w14:paraId="50D5846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La promesse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 xml:space="preserve">murmura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>.</w:t>
      </w:r>
    </w:p>
    <w:p w14:paraId="55BAC53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Un papier qui était dans un petit trou</w:t>
      </w:r>
      <w:r>
        <w:rPr>
          <w:lang w:eastAsia="en-US"/>
        </w:rPr>
        <w:t xml:space="preserve">, </w:t>
      </w:r>
      <w:r w:rsidR="00BB5C58">
        <w:rPr>
          <w:lang w:eastAsia="en-US"/>
        </w:rPr>
        <w:t>sous de la mousse</w:t>
      </w:r>
      <w:r>
        <w:rPr>
          <w:lang w:eastAsia="en-US"/>
        </w:rPr>
        <w:t>.</w:t>
      </w:r>
    </w:p>
    <w:p w14:paraId="5F72B71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la promesse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répéta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qui devint rêveur</w:t>
      </w:r>
      <w:r>
        <w:rPr>
          <w:lang w:eastAsia="en-US"/>
        </w:rPr>
        <w:t>.</w:t>
      </w:r>
    </w:p>
    <w:p w14:paraId="2286D786" w14:textId="2F66C91E" w:rsidR="00A23BF9" w:rsidRDefault="00A23BF9" w:rsidP="00A23BF9">
      <w:pPr>
        <w:numPr>
          <w:ins w:id="122" w:author="Alain" w:date="2009-11-24T16:52:00Z"/>
        </w:num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La promesse ou pas la promesse</w:t>
      </w:r>
      <w:r>
        <w:rPr>
          <w:lang w:eastAsia="en-US"/>
        </w:rPr>
        <w:t xml:space="preserve">, </w:t>
      </w:r>
      <w:r w:rsidR="00BB5C58">
        <w:rPr>
          <w:lang w:eastAsia="en-US"/>
        </w:rPr>
        <w:t>censément</w:t>
      </w:r>
      <w:r>
        <w:rPr>
          <w:lang w:eastAsia="en-US"/>
        </w:rPr>
        <w:t xml:space="preserve">, </w:t>
      </w:r>
      <w:r w:rsidR="00BB5C58">
        <w:rPr>
          <w:lang w:eastAsia="en-US"/>
        </w:rPr>
        <w:t>je me suis dit</w:t>
      </w:r>
      <w:r>
        <w:rPr>
          <w:lang w:eastAsia="en-US"/>
        </w:rPr>
        <w:t xml:space="preserve"> : </w:t>
      </w:r>
      <w:r w:rsidR="00BB5C58">
        <w:rPr>
          <w:lang w:eastAsia="en-US"/>
        </w:rPr>
        <w:t xml:space="preserve">faut chercher </w:t>
      </w:r>
      <w:r>
        <w:rPr>
          <w:lang w:eastAsia="en-US"/>
        </w:rPr>
        <w:t>M. </w:t>
      </w:r>
      <w:r w:rsidR="00BB5C58">
        <w:rPr>
          <w:lang w:eastAsia="en-US"/>
        </w:rPr>
        <w:t>Lucien</w:t>
      </w:r>
      <w:r>
        <w:rPr>
          <w:lang w:eastAsia="en-US"/>
        </w:rPr>
        <w:t>.</w:t>
      </w:r>
    </w:p>
    <w:p w14:paraId="67C36A7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tu as bien fait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gars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 xml:space="preserve">écria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qui lui serra la main avec chaleur</w:t>
      </w:r>
      <w:r>
        <w:rPr>
          <w:lang w:eastAsia="en-US"/>
        </w:rPr>
        <w:t>.</w:t>
      </w:r>
    </w:p>
    <w:p w14:paraId="7FEC786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La première idée qui était venue à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c</w:t>
      </w:r>
      <w:r w:rsidR="00A23BF9">
        <w:rPr>
          <w:lang w:eastAsia="en-US"/>
        </w:rPr>
        <w:t>’</w:t>
      </w:r>
      <w:r>
        <w:rPr>
          <w:lang w:eastAsia="en-US"/>
        </w:rPr>
        <w:t>était que</w:t>
      </w:r>
      <w:r w:rsidR="00A23BF9">
        <w:rPr>
          <w:lang w:eastAsia="en-US"/>
        </w:rPr>
        <w:t xml:space="preserve">, </w:t>
      </w:r>
      <w:r>
        <w:rPr>
          <w:lang w:eastAsia="en-US"/>
        </w:rPr>
        <w:t>peut-être</w:t>
      </w:r>
      <w:r w:rsidR="00A23BF9">
        <w:rPr>
          <w:lang w:eastAsia="en-US"/>
        </w:rPr>
        <w:t xml:space="preserve">, </w:t>
      </w:r>
      <w:r>
        <w:rPr>
          <w:lang w:eastAsia="en-US"/>
        </w:rPr>
        <w:t>on avait tué Berthe</w:t>
      </w:r>
      <w:r w:rsidR="00A23BF9">
        <w:rPr>
          <w:lang w:eastAsia="en-US"/>
        </w:rPr>
        <w:t>.</w:t>
      </w:r>
    </w:p>
    <w:p w14:paraId="2A6BA65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y avait longtemps que la possibilité de ce crime lui était apparue</w:t>
      </w:r>
      <w:r w:rsidR="00A23BF9">
        <w:rPr>
          <w:lang w:eastAsia="en-US"/>
        </w:rPr>
        <w:t xml:space="preserve">, </w:t>
      </w:r>
      <w:r>
        <w:rPr>
          <w:lang w:eastAsia="en-US"/>
        </w:rPr>
        <w:t>car il y avait longtemps qu</w:t>
      </w:r>
      <w:r w:rsidR="00A23BF9">
        <w:rPr>
          <w:lang w:eastAsia="en-US"/>
        </w:rPr>
        <w:t>’</w:t>
      </w:r>
      <w:r>
        <w:rPr>
          <w:lang w:eastAsia="en-US"/>
        </w:rPr>
        <w:t xml:space="preserve">il avait surpris le testament où le vieux Jean </w:t>
      </w:r>
      <w:proofErr w:type="spellStart"/>
      <w:r>
        <w:rPr>
          <w:lang w:eastAsia="en-US"/>
        </w:rPr>
        <w:t>Crébu</w:t>
      </w:r>
      <w:proofErr w:type="spellEnd"/>
      <w:r>
        <w:rPr>
          <w:lang w:eastAsia="en-US"/>
        </w:rPr>
        <w:t xml:space="preserve"> instituait Berthe sa légataire universelle</w:t>
      </w:r>
      <w:r w:rsidR="00A23BF9">
        <w:rPr>
          <w:lang w:eastAsia="en-US"/>
        </w:rPr>
        <w:t>.</w:t>
      </w:r>
    </w:p>
    <w:p w14:paraId="6E788681" w14:textId="2E6CCD9B" w:rsidR="00A23BF9" w:rsidRDefault="00BB5C58" w:rsidP="00A23BF9">
      <w:pPr>
        <w:rPr>
          <w:lang w:eastAsia="en-US"/>
        </w:rPr>
      </w:pPr>
      <w:r>
        <w:rPr>
          <w:lang w:eastAsia="en-US"/>
        </w:rPr>
        <w:t>Mais l</w:t>
      </w:r>
      <w:r w:rsidR="00A23BF9">
        <w:rPr>
          <w:lang w:eastAsia="en-US"/>
        </w:rPr>
        <w:t>’</w:t>
      </w:r>
      <w:r>
        <w:rPr>
          <w:lang w:eastAsia="en-US"/>
        </w:rPr>
        <w:t>idée de ce meurtre commis sur une pauvre enfant aveugle dépassait tellement les limites de la scélératesse ordinaire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que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ne s</w:t>
      </w:r>
      <w:r w:rsidR="00A23BF9">
        <w:rPr>
          <w:lang w:eastAsia="en-US"/>
        </w:rPr>
        <w:t>’</w:t>
      </w:r>
      <w:r>
        <w:rPr>
          <w:lang w:eastAsia="en-US"/>
        </w:rPr>
        <w:t>y arrêta point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D</w:t>
      </w:r>
      <w:r w:rsidR="00A23BF9">
        <w:rPr>
          <w:lang w:eastAsia="en-US"/>
        </w:rPr>
        <w:t>’</w:t>
      </w:r>
      <w:r>
        <w:rPr>
          <w:lang w:eastAsia="en-US"/>
        </w:rPr>
        <w:t>ailleurs le caractère de Fargeau répugnait à la violence</w:t>
      </w:r>
      <w:r w:rsidR="00A23BF9">
        <w:rPr>
          <w:lang w:eastAsia="en-US"/>
        </w:rPr>
        <w:t xml:space="preserve">. </w:t>
      </w:r>
      <w:r>
        <w:rPr>
          <w:lang w:eastAsia="en-US"/>
        </w:rPr>
        <w:t>S</w:t>
      </w:r>
      <w:r w:rsidR="00A23BF9">
        <w:rPr>
          <w:lang w:eastAsia="en-US"/>
        </w:rPr>
        <w:t>’</w:t>
      </w:r>
      <w:r>
        <w:rPr>
          <w:lang w:eastAsia="en-US"/>
        </w:rPr>
        <w:t>il assassinait</w:t>
      </w:r>
      <w:r w:rsidR="00A23BF9">
        <w:rPr>
          <w:lang w:eastAsia="en-US"/>
        </w:rPr>
        <w:t xml:space="preserve">, </w:t>
      </w:r>
      <w:r>
        <w:rPr>
          <w:lang w:eastAsia="en-US"/>
        </w:rPr>
        <w:t>celui-là</w:t>
      </w:r>
      <w:r w:rsidR="00A23BF9">
        <w:rPr>
          <w:lang w:eastAsia="en-US"/>
        </w:rPr>
        <w:t xml:space="preserve">,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sans y mettre les mains</w:t>
      </w:r>
      <w:r w:rsidR="00A23BF9">
        <w:rPr>
          <w:lang w:eastAsia="en-US"/>
        </w:rPr>
        <w:t>.</w:t>
      </w:r>
    </w:p>
    <w:p w14:paraId="7252080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promesse</w:t>
      </w:r>
      <w:r w:rsidR="00A23BF9">
        <w:rPr>
          <w:lang w:eastAsia="en-US"/>
        </w:rPr>
        <w:t xml:space="preserve"> ! </w:t>
      </w:r>
      <w:r>
        <w:rPr>
          <w:lang w:eastAsia="en-US"/>
        </w:rPr>
        <w:t>pourquoi avoir soustrait la promesse de mariage</w:t>
      </w:r>
      <w:r w:rsidR="00A23BF9">
        <w:rPr>
          <w:lang w:eastAsia="en-US"/>
        </w:rPr>
        <w:t xml:space="preserve"> ?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ne comprenait pas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pourtant son esprit était déjà vaguement dans la voie</w:t>
      </w:r>
      <w:r w:rsidR="00A23BF9">
        <w:rPr>
          <w:lang w:eastAsia="en-US"/>
        </w:rPr>
        <w:t>.</w:t>
      </w:r>
    </w:p>
    <w:p w14:paraId="7DBE9EF6" w14:textId="5C375DC3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proofErr w:type="gramStart"/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</w:t>
      </w:r>
      <w:proofErr w:type="gramEnd"/>
      <w:r w:rsidR="00BB5C58">
        <w:rPr>
          <w:lang w:eastAsia="en-US"/>
        </w:rPr>
        <w:t xml:space="preserve"> donc parti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reprit </w:t>
      </w:r>
      <w:proofErr w:type="spellStart"/>
      <w:r w:rsidR="00BB5C58">
        <w:rPr>
          <w:lang w:eastAsia="en-US"/>
        </w:rPr>
        <w:t>Yaume</w:t>
      </w:r>
      <w:proofErr w:type="spellEnd"/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 xml:space="preserve">et de la </w:t>
      </w:r>
      <w:proofErr w:type="spellStart"/>
      <w:r w:rsidR="00BB5C58">
        <w:rPr>
          <w:lang w:eastAsia="en-US"/>
        </w:rPr>
        <w:t>Mestivière</w:t>
      </w:r>
      <w:proofErr w:type="spellEnd"/>
      <w:r w:rsidR="00BB5C58">
        <w:rPr>
          <w:lang w:eastAsia="en-US"/>
        </w:rPr>
        <w:t xml:space="preserve"> jusqu</w:t>
      </w:r>
      <w:r>
        <w:rPr>
          <w:lang w:eastAsia="en-US"/>
        </w:rPr>
        <w:t>’</w:t>
      </w:r>
      <w:r w:rsidR="00BB5C58">
        <w:rPr>
          <w:lang w:eastAsia="en-US"/>
        </w:rPr>
        <w:t>à Vitré</w:t>
      </w:r>
      <w:r>
        <w:rPr>
          <w:lang w:eastAsia="en-US"/>
        </w:rPr>
        <w:t xml:space="preserve">,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couru censément censé comme un lièvre</w:t>
      </w:r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Mais Vitré est plus grand que </w:t>
      </w:r>
      <w:proofErr w:type="spellStart"/>
      <w:r w:rsidR="00BB5C58">
        <w:rPr>
          <w:lang w:eastAsia="en-US"/>
        </w:rPr>
        <w:t>Vesvron</w:t>
      </w:r>
      <w:proofErr w:type="spellEnd"/>
      <w:r>
        <w:rPr>
          <w:lang w:eastAsia="en-US"/>
        </w:rPr>
        <w:t xml:space="preserve">. 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dame</w:t>
      </w:r>
      <w:r>
        <w:rPr>
          <w:lang w:eastAsia="en-US"/>
        </w:rPr>
        <w:t xml:space="preserve"> ! </w:t>
      </w:r>
      <w:r w:rsidR="00BB5C58">
        <w:rPr>
          <w:lang w:eastAsia="en-US"/>
        </w:rPr>
        <w:t>ma foi oui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 xml:space="preserve">Et </w:t>
      </w:r>
      <w:r>
        <w:rPr>
          <w:lang w:eastAsia="en-US"/>
        </w:rPr>
        <w:t>M. </w:t>
      </w:r>
      <w:r w:rsidR="00BB5C58">
        <w:rPr>
          <w:lang w:eastAsia="en-US"/>
        </w:rPr>
        <w:t>Lucien ne m</w:t>
      </w:r>
      <w:r>
        <w:rPr>
          <w:lang w:eastAsia="en-US"/>
        </w:rPr>
        <w:t>’</w:t>
      </w:r>
      <w:r w:rsidR="00BB5C58">
        <w:rPr>
          <w:lang w:eastAsia="en-US"/>
        </w:rPr>
        <w:t>avait pas dit où il allait</w:t>
      </w:r>
      <w:r>
        <w:rPr>
          <w:lang w:eastAsia="en-US"/>
        </w:rPr>
        <w:t xml:space="preserve">… </w:t>
      </w:r>
      <w:r w:rsidR="00BB5C58">
        <w:rPr>
          <w:lang w:eastAsia="en-US"/>
        </w:rPr>
        <w:t>V</w:t>
      </w:r>
      <w:r>
        <w:rPr>
          <w:lang w:eastAsia="en-US"/>
        </w:rPr>
        <w:t>’</w:t>
      </w:r>
      <w:r w:rsidR="00BB5C58">
        <w:rPr>
          <w:lang w:eastAsia="en-US"/>
        </w:rPr>
        <w:t>là qu</w:t>
      </w:r>
      <w:r>
        <w:rPr>
          <w:lang w:eastAsia="en-US"/>
        </w:rPr>
        <w:t>’</w:t>
      </w:r>
      <w:r w:rsidR="00BB5C58">
        <w:rPr>
          <w:lang w:eastAsia="en-US"/>
        </w:rPr>
        <w:t>est bon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Pas moins</w:t>
      </w:r>
      <w:r>
        <w:rPr>
          <w:lang w:eastAsia="en-US"/>
        </w:rPr>
        <w:t xml:space="preserve">,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baguenaudé de porte en porte</w:t>
      </w:r>
      <w:r>
        <w:rPr>
          <w:lang w:eastAsia="en-US"/>
        </w:rPr>
        <w:t xml:space="preserve">, </w:t>
      </w:r>
      <w:r w:rsidR="00BB5C58">
        <w:rPr>
          <w:lang w:eastAsia="en-US"/>
        </w:rPr>
        <w:t>demandant comme ça</w:t>
      </w:r>
      <w:r>
        <w:rPr>
          <w:lang w:eastAsia="en-US"/>
        </w:rPr>
        <w:t xml:space="preserve"> : </w:t>
      </w:r>
      <w:r w:rsidR="00BB5C58">
        <w:rPr>
          <w:lang w:eastAsia="en-US"/>
        </w:rPr>
        <w:t>Bonjour à vous et à la maisonnée</w:t>
      </w:r>
      <w:r>
        <w:rPr>
          <w:lang w:eastAsia="en-US"/>
        </w:rPr>
        <w:t xml:space="preserve"> ! </w:t>
      </w:r>
      <w:r w:rsidR="00BB5C58">
        <w:rPr>
          <w:lang w:eastAsia="en-US"/>
        </w:rPr>
        <w:t>Vous n</w:t>
      </w:r>
      <w:r>
        <w:rPr>
          <w:lang w:eastAsia="en-US"/>
        </w:rPr>
        <w:t>’</w:t>
      </w:r>
      <w:r w:rsidR="00BB5C58">
        <w:rPr>
          <w:lang w:eastAsia="en-US"/>
        </w:rPr>
        <w:t>auriez point entr</w:t>
      </w:r>
      <w:r>
        <w:rPr>
          <w:lang w:eastAsia="en-US"/>
        </w:rPr>
        <w:t>’</w:t>
      </w:r>
      <w:r w:rsidR="00BB5C58">
        <w:rPr>
          <w:lang w:eastAsia="en-US"/>
        </w:rPr>
        <w:t>aperçu le jeune Monsieur</w:t>
      </w:r>
      <w:r>
        <w:rPr>
          <w:lang w:eastAsia="en-US"/>
        </w:rPr>
        <w:t xml:space="preserve"> ?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Non fait</w:t>
      </w:r>
      <w:r>
        <w:rPr>
          <w:lang w:eastAsia="en-US"/>
        </w:rPr>
        <w:t xml:space="preserve">, </w:t>
      </w:r>
      <w:r w:rsidR="00BB5C58">
        <w:rPr>
          <w:lang w:eastAsia="en-US"/>
        </w:rPr>
        <w:lastRenderedPageBreak/>
        <w:t xml:space="preserve">mon </w:t>
      </w:r>
      <w:proofErr w:type="spellStart"/>
      <w:r w:rsidR="00BB5C58">
        <w:rPr>
          <w:lang w:eastAsia="en-US"/>
        </w:rPr>
        <w:t>Yaume</w:t>
      </w:r>
      <w:proofErr w:type="spellEnd"/>
      <w:r>
        <w:rPr>
          <w:lang w:eastAsia="en-US"/>
        </w:rPr>
        <w:t xml:space="preserve">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tout de même que je disais</w:t>
      </w:r>
      <w:r>
        <w:rPr>
          <w:lang w:eastAsia="en-US"/>
        </w:rPr>
        <w:t xml:space="preserve">, </w:t>
      </w:r>
      <w:r w:rsidR="00BB5C58">
        <w:rPr>
          <w:lang w:eastAsia="en-US"/>
        </w:rPr>
        <w:t>et je tapais à une autre porte</w:t>
      </w:r>
      <w:r>
        <w:rPr>
          <w:lang w:eastAsia="en-US"/>
        </w:rPr>
        <w:t>…</w:t>
      </w:r>
    </w:p>
    <w:p w14:paraId="380544E4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ne faisait pas souvent de pareils discours</w:t>
      </w:r>
      <w:r w:rsidR="00A23BF9">
        <w:rPr>
          <w:lang w:eastAsia="en-US"/>
        </w:rPr>
        <w:t>.</w:t>
      </w:r>
    </w:p>
    <w:p w14:paraId="1006F6D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reprit haleine à la volée et poursuivit</w:t>
      </w:r>
      <w:r w:rsidR="00A23BF9">
        <w:rPr>
          <w:lang w:eastAsia="en-US"/>
        </w:rPr>
        <w:t>.</w:t>
      </w:r>
    </w:p>
    <w:p w14:paraId="043BCA77" w14:textId="09F607AB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</w:t>
      </w:r>
      <w:r>
        <w:rPr>
          <w:lang w:eastAsia="en-US"/>
        </w:rPr>
        <w:t>’</w:t>
      </w:r>
      <w:r w:rsidR="00BB5C58">
        <w:rPr>
          <w:lang w:eastAsia="en-US"/>
        </w:rPr>
        <w:t>là donc qu</w:t>
      </w:r>
      <w:r>
        <w:rPr>
          <w:lang w:eastAsia="en-US"/>
        </w:rPr>
        <w:t>’</w:t>
      </w:r>
      <w:r w:rsidR="00BB5C58">
        <w:rPr>
          <w:lang w:eastAsia="en-US"/>
        </w:rPr>
        <w:t>est bon</w:t>
      </w:r>
      <w:r>
        <w:rPr>
          <w:lang w:eastAsia="en-US"/>
        </w:rPr>
        <w:t xml:space="preserve"> ! </w:t>
      </w:r>
      <w:r w:rsidR="00BB5C58">
        <w:rPr>
          <w:lang w:eastAsia="en-US"/>
        </w:rPr>
        <w:t>Censé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Pas plus de jeune Monsieur que sur le bout censément de mon nez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Qu</w:t>
      </w:r>
      <w:r>
        <w:rPr>
          <w:lang w:eastAsia="en-US"/>
        </w:rPr>
        <w:t>’</w:t>
      </w:r>
      <w:r w:rsidR="00BB5C58">
        <w:rPr>
          <w:lang w:eastAsia="en-US"/>
        </w:rPr>
        <w:t>en fin finale</w:t>
      </w:r>
      <w:r>
        <w:rPr>
          <w:lang w:eastAsia="en-US"/>
        </w:rPr>
        <w:t xml:space="preserve">, </w:t>
      </w:r>
      <w:r w:rsidR="00BB5C58">
        <w:rPr>
          <w:lang w:eastAsia="en-US"/>
        </w:rPr>
        <w:t>quoi que ça</w:t>
      </w:r>
      <w:r>
        <w:rPr>
          <w:lang w:eastAsia="en-US"/>
        </w:rPr>
        <w:t xml:space="preserve">, </w:t>
      </w:r>
      <w:r w:rsidR="00BB5C58">
        <w:rPr>
          <w:lang w:eastAsia="en-US"/>
        </w:rPr>
        <w:t>le fils Courvoisier me dit</w:t>
      </w:r>
      <w:r>
        <w:rPr>
          <w:lang w:eastAsia="en-US"/>
        </w:rPr>
        <w:t xml:space="preserve"> (</w:t>
      </w:r>
      <w:r w:rsidR="00BB5C58">
        <w:rPr>
          <w:lang w:eastAsia="en-US"/>
        </w:rPr>
        <w:t>qu</w:t>
      </w:r>
      <w:r>
        <w:rPr>
          <w:lang w:eastAsia="en-US"/>
        </w:rPr>
        <w:t>’</w:t>
      </w:r>
      <w:r w:rsidR="00BB5C58">
        <w:rPr>
          <w:lang w:eastAsia="en-US"/>
        </w:rPr>
        <w:t>est borgne</w:t>
      </w:r>
      <w:r>
        <w:rPr>
          <w:lang w:eastAsia="en-US"/>
        </w:rPr>
        <w:t>) : M. </w:t>
      </w:r>
      <w:r w:rsidR="00BB5C58">
        <w:rPr>
          <w:lang w:eastAsia="en-US"/>
        </w:rPr>
        <w:t>Lucien est chez le happe-monnaie d</w:t>
      </w:r>
      <w:r>
        <w:rPr>
          <w:lang w:eastAsia="en-US"/>
        </w:rPr>
        <w:t>’</w:t>
      </w:r>
      <w:r w:rsidR="00BB5C58">
        <w:rPr>
          <w:lang w:eastAsia="en-US"/>
        </w:rPr>
        <w:t>Honoré</w:t>
      </w:r>
      <w:r>
        <w:rPr>
          <w:lang w:eastAsia="en-US"/>
        </w:rPr>
        <w:t xml:space="preserve">, </w:t>
      </w:r>
      <w:r w:rsidR="00BB5C58">
        <w:rPr>
          <w:lang w:eastAsia="en-US"/>
        </w:rPr>
        <w:t>qui reste au cul-de-sac du Puits-Rondel</w:t>
      </w:r>
      <w:r>
        <w:rPr>
          <w:lang w:eastAsia="en-US"/>
        </w:rPr>
        <w:t>.</w:t>
      </w:r>
    </w:p>
    <w:p w14:paraId="29F8F9A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Me voilà qui cours au cul-de-sac du Puits-Rondel</w:t>
      </w:r>
      <w:r>
        <w:rPr>
          <w:lang w:eastAsia="en-US"/>
        </w:rPr>
        <w:t xml:space="preserve">… </w:t>
      </w:r>
      <w:r w:rsidR="00BB5C58">
        <w:rPr>
          <w:lang w:eastAsia="en-US"/>
        </w:rPr>
        <w:t>un trou qui pue</w:t>
      </w:r>
      <w:r>
        <w:rPr>
          <w:lang w:eastAsia="en-US"/>
        </w:rPr>
        <w:t xml:space="preserve">, </w:t>
      </w:r>
      <w:r w:rsidR="00BB5C58">
        <w:rPr>
          <w:lang w:eastAsia="en-US"/>
        </w:rPr>
        <w:t>sauf respect</w:t>
      </w:r>
      <w:r>
        <w:rPr>
          <w:lang w:eastAsia="en-US"/>
        </w:rPr>
        <w:t xml:space="preserve">, </w:t>
      </w:r>
      <w:r w:rsidR="00BB5C58">
        <w:rPr>
          <w:lang w:eastAsia="en-US"/>
        </w:rPr>
        <w:t>censé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et où la </w:t>
      </w:r>
      <w:proofErr w:type="spellStart"/>
      <w:r w:rsidR="00BB5C58">
        <w:rPr>
          <w:lang w:eastAsia="en-US"/>
        </w:rPr>
        <w:t>gâre</w:t>
      </w:r>
      <w:proofErr w:type="spellEnd"/>
      <w:r w:rsidR="00BB5C58">
        <w:rPr>
          <w:lang w:eastAsia="en-US"/>
        </w:rPr>
        <w:t xml:space="preserve"> ne voudrait pas </w:t>
      </w:r>
      <w:r w:rsidR="00BB5C58">
        <w:rPr>
          <w:i/>
          <w:iCs/>
          <w:lang w:eastAsia="en-US"/>
        </w:rPr>
        <w:t>bouger</w:t>
      </w:r>
      <w:r>
        <w:rPr>
          <w:lang w:eastAsia="en-US"/>
        </w:rPr>
        <w:t xml:space="preserve">… </w:t>
      </w:r>
      <w:r w:rsidR="00BB5C58">
        <w:rPr>
          <w:lang w:eastAsia="en-US"/>
        </w:rPr>
        <w:t>censé</w:t>
      </w:r>
      <w:r>
        <w:rPr>
          <w:lang w:eastAsia="en-US"/>
        </w:rPr>
        <w:t xml:space="preserve">, </w:t>
      </w:r>
      <w:r w:rsidR="00BB5C58">
        <w:rPr>
          <w:lang w:eastAsia="en-US"/>
        </w:rPr>
        <w:t>sauf respect</w:t>
      </w:r>
      <w:r>
        <w:rPr>
          <w:lang w:eastAsia="en-US"/>
        </w:rPr>
        <w:t> !…</w:t>
      </w:r>
    </w:p>
    <w:p w14:paraId="06892F6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Ohé</w:t>
      </w:r>
      <w:r>
        <w:rPr>
          <w:lang w:eastAsia="en-US"/>
        </w:rPr>
        <w:t xml:space="preserve"> ! </w:t>
      </w:r>
      <w:r w:rsidR="00BB5C58">
        <w:rPr>
          <w:lang w:eastAsia="en-US"/>
        </w:rPr>
        <w:t>monsieur Lucien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que je fis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monsieur Lucien </w:t>
      </w:r>
      <w:proofErr w:type="spellStart"/>
      <w:r w:rsidR="00BB5C58">
        <w:rPr>
          <w:lang w:eastAsia="en-US"/>
        </w:rPr>
        <w:t>Crébu</w:t>
      </w:r>
      <w:proofErr w:type="spellEnd"/>
      <w:r>
        <w:rPr>
          <w:lang w:eastAsia="en-US"/>
        </w:rPr>
        <w:t> !…</w:t>
      </w:r>
    </w:p>
    <w:p w14:paraId="21D59F1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Bernique</w:t>
      </w:r>
      <w:r>
        <w:rPr>
          <w:lang w:eastAsia="en-US"/>
        </w:rPr>
        <w:t> !</w:t>
      </w:r>
    </w:p>
    <w:p w14:paraId="1A3ADCF2" w14:textId="7B801DB8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Ohé</w:t>
      </w:r>
      <w:r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hé</w:t>
      </w:r>
      <w:r>
        <w:rPr>
          <w:lang w:eastAsia="en-US"/>
        </w:rPr>
        <w:t xml:space="preserve">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ho</w:t>
      </w:r>
      <w:r>
        <w:rPr>
          <w:lang w:eastAsia="en-US"/>
        </w:rPr>
        <w:t> !…</w:t>
      </w:r>
    </w:p>
    <w:p w14:paraId="75C7103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proofErr w:type="spellStart"/>
      <w:r w:rsidR="00BB5C58">
        <w:rPr>
          <w:lang w:eastAsia="en-US"/>
        </w:rPr>
        <w:t>Brenuque</w:t>
      </w:r>
      <w:proofErr w:type="spellEnd"/>
      <w:r>
        <w:rPr>
          <w:lang w:eastAsia="en-US"/>
        </w:rPr>
        <w:t> !…</w:t>
      </w:r>
    </w:p>
    <w:p w14:paraId="27CD5ABD" w14:textId="5F3B01F5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Et pire encore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mon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car parce que le happe-monnaie a ouvert sa croisée et m</w:t>
      </w:r>
      <w:r>
        <w:rPr>
          <w:lang w:eastAsia="en-US"/>
        </w:rPr>
        <w:t>’</w:t>
      </w:r>
      <w:r w:rsidR="00BB5C58">
        <w:rPr>
          <w:lang w:eastAsia="en-US"/>
        </w:rPr>
        <w:t>a jeté du vilain sur la tête</w:t>
      </w:r>
      <w:r>
        <w:rPr>
          <w:lang w:eastAsia="en-US"/>
        </w:rPr>
        <w:t xml:space="preserve">… </w:t>
      </w:r>
      <w:r w:rsidR="00BB5C58">
        <w:rPr>
          <w:lang w:eastAsia="en-US"/>
        </w:rPr>
        <w:t>v</w:t>
      </w:r>
      <w:r>
        <w:rPr>
          <w:lang w:eastAsia="en-US"/>
        </w:rPr>
        <w:t>’</w:t>
      </w:r>
      <w:r w:rsidR="00BB5C58">
        <w:rPr>
          <w:lang w:eastAsia="en-US"/>
        </w:rPr>
        <w:t>là tout</w:t>
      </w:r>
      <w:r>
        <w:rPr>
          <w:lang w:eastAsia="en-US"/>
        </w:rPr>
        <w:t> ! »</w:t>
      </w:r>
    </w:p>
    <w:p w14:paraId="11059F5C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dessina un quart de moulinet avec son bâton et fit mine de monter à la plate-forme</w:t>
      </w:r>
      <w:r w:rsidR="00A23BF9">
        <w:rPr>
          <w:lang w:eastAsia="en-US"/>
        </w:rPr>
        <w:t>.</w:t>
      </w:r>
    </w:p>
    <w:p w14:paraId="0919D42D" w14:textId="2DFFB125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Attends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lui dit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 xml:space="preserve">est-ce que </w:t>
      </w:r>
      <w:r>
        <w:rPr>
          <w:lang w:eastAsia="en-US"/>
        </w:rPr>
        <w:t>M. </w:t>
      </w:r>
      <w:r w:rsidR="00BB5C58">
        <w:rPr>
          <w:lang w:eastAsia="en-US"/>
        </w:rPr>
        <w:t>Lucien ne couche pas quelquefois à Vitré</w:t>
      </w:r>
      <w:r>
        <w:rPr>
          <w:lang w:eastAsia="en-US"/>
        </w:rPr>
        <w:t> ?</w:t>
      </w:r>
    </w:p>
    <w:p w14:paraId="36D970C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Pas depuis longtemps</w:t>
      </w:r>
      <w:r>
        <w:rPr>
          <w:lang w:eastAsia="en-US"/>
        </w:rPr>
        <w:t xml:space="preserve">…, </w:t>
      </w:r>
      <w:r w:rsidR="00BB5C58">
        <w:rPr>
          <w:lang w:eastAsia="en-US"/>
        </w:rPr>
        <w:t>mais</w:t>
      </w:r>
      <w:r>
        <w:rPr>
          <w:lang w:eastAsia="en-US"/>
        </w:rPr>
        <w:t xml:space="preserve">, </w:t>
      </w:r>
      <w:r w:rsidR="00BB5C58">
        <w:rPr>
          <w:lang w:eastAsia="en-US"/>
        </w:rPr>
        <w:t>censé quand il y couche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 xml:space="preserve">est chez la maman </w:t>
      </w:r>
      <w:proofErr w:type="spellStart"/>
      <w:r w:rsidR="00BB5C58">
        <w:rPr>
          <w:lang w:eastAsia="en-US"/>
        </w:rPr>
        <w:t>Rogome</w:t>
      </w:r>
      <w:proofErr w:type="spellEnd"/>
      <w:r>
        <w:rPr>
          <w:lang w:eastAsia="en-US"/>
        </w:rPr>
        <w:t>.</w:t>
      </w:r>
    </w:p>
    <w:p w14:paraId="22F7A18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Au café de l</w:t>
      </w:r>
      <w:r>
        <w:rPr>
          <w:lang w:eastAsia="en-US"/>
        </w:rPr>
        <w:t>’</w:t>
      </w:r>
      <w:r w:rsidR="00BB5C58">
        <w:rPr>
          <w:lang w:eastAsia="en-US"/>
        </w:rPr>
        <w:t>Industrie</w:t>
      </w:r>
      <w:r>
        <w:rPr>
          <w:lang w:eastAsia="en-US"/>
        </w:rPr>
        <w:t> ?</w:t>
      </w:r>
    </w:p>
    <w:p w14:paraId="4BBC08F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Juste</w:t>
      </w:r>
      <w:r>
        <w:rPr>
          <w:lang w:eastAsia="en-US"/>
        </w:rPr>
        <w:t> !</w:t>
      </w:r>
    </w:p>
    <w:p w14:paraId="2B85A86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y vais</w:t>
      </w:r>
      <w:r>
        <w:rPr>
          <w:lang w:eastAsia="en-US"/>
        </w:rPr>
        <w:t>.</w:t>
      </w:r>
    </w:p>
    <w:p w14:paraId="5EC6569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Tienne mit ses pieds dans l</w:t>
      </w:r>
      <w:r w:rsidR="00A23BF9">
        <w:rPr>
          <w:lang w:eastAsia="en-US"/>
        </w:rPr>
        <w:t>’</w:t>
      </w:r>
      <w:r>
        <w:rPr>
          <w:lang w:eastAsia="en-US"/>
        </w:rPr>
        <w:t>eau pour traverser le guet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il se ravisa tout de suite</w:t>
      </w:r>
      <w:r w:rsidR="00A23BF9">
        <w:rPr>
          <w:lang w:eastAsia="en-US"/>
        </w:rPr>
        <w:t>.</w:t>
      </w:r>
    </w:p>
    <w:p w14:paraId="525A991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il revient au château en mon absence</w:t>
      </w:r>
      <w:r>
        <w:rPr>
          <w:lang w:eastAsia="en-US"/>
        </w:rPr>
        <w:t xml:space="preserve">, </w:t>
      </w:r>
      <w:r w:rsidR="00BB5C58">
        <w:rPr>
          <w:lang w:eastAsia="en-US"/>
        </w:rPr>
        <w:t>pensa-t-il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ces misérables le prendront au </w:t>
      </w:r>
      <w:proofErr w:type="spellStart"/>
      <w:r w:rsidR="00BB5C58">
        <w:rPr>
          <w:lang w:eastAsia="en-US"/>
        </w:rPr>
        <w:t>piége</w:t>
      </w:r>
      <w:proofErr w:type="spellEnd"/>
      <w:r>
        <w:rPr>
          <w:lang w:eastAsia="en-US"/>
        </w:rPr>
        <w:t xml:space="preserve">… </w:t>
      </w:r>
      <w:r w:rsidR="00BB5C58">
        <w:rPr>
          <w:lang w:eastAsia="en-US"/>
        </w:rPr>
        <w:t>Écoute</w:t>
      </w:r>
      <w:r>
        <w:rPr>
          <w:lang w:eastAsia="en-US"/>
        </w:rPr>
        <w:t xml:space="preserve"> ! </w:t>
      </w:r>
      <w:proofErr w:type="spellStart"/>
      <w:r w:rsidR="00BB5C58">
        <w:rPr>
          <w:lang w:eastAsia="en-US"/>
        </w:rPr>
        <w:t>Yaume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il faut que tu retournes à Vitré</w:t>
      </w:r>
      <w:r>
        <w:rPr>
          <w:lang w:eastAsia="en-US"/>
        </w:rPr>
        <w:t>.</w:t>
      </w:r>
    </w:p>
    <w:p w14:paraId="34A3541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Ça se peut bien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répondit le pâtour</w:t>
      </w:r>
      <w:r>
        <w:rPr>
          <w:lang w:eastAsia="en-US"/>
        </w:rPr>
        <w:t>.</w:t>
      </w:r>
    </w:p>
    <w:p w14:paraId="75B32458" w14:textId="02B1D30E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Tu vas aller au café de l</w:t>
      </w:r>
      <w:r>
        <w:rPr>
          <w:lang w:eastAsia="en-US"/>
        </w:rPr>
        <w:t>’</w:t>
      </w:r>
      <w:r w:rsidR="00BB5C58">
        <w:rPr>
          <w:lang w:eastAsia="en-US"/>
        </w:rPr>
        <w:t>Industrie</w:t>
      </w:r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Tu vas dire à </w:t>
      </w:r>
      <w:r>
        <w:rPr>
          <w:lang w:eastAsia="en-US"/>
        </w:rPr>
        <w:t>M. </w:t>
      </w:r>
      <w:r w:rsidR="00BB5C58">
        <w:rPr>
          <w:lang w:eastAsia="en-US"/>
        </w:rPr>
        <w:t>Lucien que mademoiselle Berthe n</w:t>
      </w:r>
      <w:r>
        <w:rPr>
          <w:lang w:eastAsia="en-US"/>
        </w:rPr>
        <w:t>’</w:t>
      </w:r>
      <w:r w:rsidR="00BB5C58">
        <w:rPr>
          <w:lang w:eastAsia="en-US"/>
        </w:rPr>
        <w:t>a pas reparti</w:t>
      </w:r>
      <w:r>
        <w:rPr>
          <w:lang w:eastAsia="en-US"/>
        </w:rPr>
        <w:t xml:space="preserve">… </w:t>
      </w:r>
      <w:r w:rsidR="00BB5C58">
        <w:rPr>
          <w:lang w:eastAsia="en-US"/>
        </w:rPr>
        <w:t>Non</w:t>
      </w:r>
      <w:r>
        <w:rPr>
          <w:lang w:eastAsia="en-US"/>
        </w:rPr>
        <w:t xml:space="preserve"> ! </w:t>
      </w:r>
      <w:r w:rsidR="00BB5C58">
        <w:rPr>
          <w:lang w:eastAsia="en-US"/>
        </w:rPr>
        <w:t>se reprit-il vivement</w:t>
      </w:r>
      <w:r>
        <w:rPr>
          <w:lang w:eastAsia="en-US"/>
        </w:rPr>
        <w:t xml:space="preserve"> : </w:t>
      </w:r>
      <w:r w:rsidR="00BB5C58">
        <w:rPr>
          <w:lang w:eastAsia="en-US"/>
        </w:rPr>
        <w:t>ne lui parle pas de mademoiselle Berthe</w:t>
      </w:r>
      <w:r>
        <w:rPr>
          <w:lang w:eastAsia="en-US"/>
        </w:rPr>
        <w:t xml:space="preserve">… </w:t>
      </w:r>
      <w:r w:rsidR="00BB5C58">
        <w:rPr>
          <w:lang w:eastAsia="en-US"/>
        </w:rPr>
        <w:t>Il faut qu</w:t>
      </w:r>
      <w:r>
        <w:rPr>
          <w:lang w:eastAsia="en-US"/>
        </w:rPr>
        <w:t>’</w:t>
      </w:r>
      <w:r w:rsidR="00BB5C58">
        <w:rPr>
          <w:lang w:eastAsia="en-US"/>
        </w:rPr>
        <w:t>il ait tout son sang-froid</w:t>
      </w:r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Tu lui diras seulement que </w:t>
      </w:r>
      <w:r>
        <w:rPr>
          <w:lang w:eastAsia="en-US"/>
        </w:rPr>
        <w:t>M. </w:t>
      </w:r>
      <w:r w:rsidR="00BB5C58">
        <w:rPr>
          <w:lang w:eastAsia="en-US"/>
        </w:rPr>
        <w:t xml:space="preserve">Jean </w:t>
      </w:r>
      <w:proofErr w:type="spellStart"/>
      <w:r w:rsidR="00BB5C58">
        <w:rPr>
          <w:lang w:eastAsia="en-US"/>
        </w:rPr>
        <w:t>Crébu</w:t>
      </w:r>
      <w:proofErr w:type="spellEnd"/>
      <w:r w:rsidR="00BB5C58">
        <w:rPr>
          <w:lang w:eastAsia="en-US"/>
        </w:rPr>
        <w:t xml:space="preserve"> est mort</w:t>
      </w:r>
      <w:r>
        <w:rPr>
          <w:lang w:eastAsia="en-US"/>
        </w:rPr>
        <w:t>…</w:t>
      </w:r>
    </w:p>
    <w:p w14:paraId="5B8539AA" w14:textId="1D9DCC8E" w:rsidR="00A23BF9" w:rsidRDefault="00A23BF9" w:rsidP="00A23BF9">
      <w:pPr>
        <w:rPr>
          <w:i/>
          <w:iCs/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Mort</w:t>
      </w:r>
      <w:r>
        <w:rPr>
          <w:lang w:eastAsia="en-US"/>
        </w:rPr>
        <w:t xml:space="preserve"> ! </w:t>
      </w:r>
      <w:r w:rsidR="00BB5C58">
        <w:rPr>
          <w:lang w:eastAsia="en-US"/>
        </w:rPr>
        <w:t>répéta le pâtour</w:t>
      </w:r>
      <w:r>
        <w:rPr>
          <w:lang w:eastAsia="en-US"/>
        </w:rPr>
        <w:t xml:space="preserve">, </w:t>
      </w:r>
      <w:r w:rsidR="00BB5C58">
        <w:rPr>
          <w:lang w:eastAsia="en-US"/>
        </w:rPr>
        <w:t>qui resta la bouche ouverte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pas possible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Un homme censément si vieux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Après ça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on avait vu le </w:t>
      </w:r>
      <w:r w:rsidR="00BB5C58">
        <w:rPr>
          <w:i/>
          <w:iCs/>
          <w:lang w:eastAsia="en-US"/>
        </w:rPr>
        <w:t>cierge</w:t>
      </w:r>
      <w:r>
        <w:rPr>
          <w:i/>
          <w:iCs/>
          <w:lang w:eastAsia="en-US"/>
        </w:rPr>
        <w:t>.</w:t>
      </w:r>
    </w:p>
    <w:p w14:paraId="68388E6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En route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interrompit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>.</w:t>
      </w:r>
    </w:p>
    <w:p w14:paraId="4D461585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ôta de nouveau ses bas de laine et traversa le gué</w:t>
      </w:r>
      <w:r w:rsidR="00A23BF9">
        <w:rPr>
          <w:lang w:eastAsia="en-US"/>
        </w:rPr>
        <w:t>.</w:t>
      </w:r>
    </w:p>
    <w:p w14:paraId="683E74A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Gars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dit-il de loin</w:t>
      </w:r>
      <w:r>
        <w:rPr>
          <w:lang w:eastAsia="en-US"/>
        </w:rPr>
        <w:t xml:space="preserve">, </w:t>
      </w:r>
      <w:r w:rsidR="00BB5C58">
        <w:rPr>
          <w:lang w:eastAsia="en-US"/>
        </w:rPr>
        <w:t>puisque je fais tes commissions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à toi de chercher la pauvre petite demoiselle Berthe</w:t>
      </w:r>
      <w:r>
        <w:rPr>
          <w:lang w:eastAsia="en-US"/>
        </w:rPr>
        <w:t>…</w:t>
      </w:r>
    </w:p>
    <w:p w14:paraId="4903CA31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était déjà en train de monter </w:t>
      </w:r>
      <w:proofErr w:type="spellStart"/>
      <w:r>
        <w:rPr>
          <w:lang w:eastAsia="en-US"/>
        </w:rPr>
        <w:t>sûr</w:t>
      </w:r>
      <w:proofErr w:type="spellEnd"/>
      <w:r>
        <w:rPr>
          <w:lang w:eastAsia="en-US"/>
        </w:rPr>
        <w:t xml:space="preserve"> le tertre</w:t>
      </w:r>
      <w:r w:rsidR="00A23BF9">
        <w:rPr>
          <w:lang w:eastAsia="en-US"/>
        </w:rPr>
        <w:t>.</w:t>
      </w:r>
    </w:p>
    <w:p w14:paraId="4863BAA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Comme il mettait le pied sur la plate-forme</w:t>
      </w:r>
      <w:r w:rsidR="00A23BF9">
        <w:rPr>
          <w:lang w:eastAsia="en-US"/>
        </w:rPr>
        <w:t xml:space="preserve">, </w:t>
      </w:r>
      <w:r>
        <w:rPr>
          <w:lang w:eastAsia="en-US"/>
        </w:rPr>
        <w:t>un son plaintif et connu vint frapper son oreille</w:t>
      </w:r>
      <w:r w:rsidR="00A23BF9">
        <w:rPr>
          <w:lang w:eastAsia="en-US"/>
        </w:rPr>
        <w:t>.</w:t>
      </w:r>
    </w:p>
    <w:p w14:paraId="616ED96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Il s</w:t>
      </w:r>
      <w:r w:rsidR="00A23BF9">
        <w:rPr>
          <w:lang w:eastAsia="en-US"/>
        </w:rPr>
        <w:t>’</w:t>
      </w:r>
      <w:r>
        <w:rPr>
          <w:lang w:eastAsia="en-US"/>
        </w:rPr>
        <w:t>élança vers le chêne creu</w:t>
      </w:r>
      <w:r>
        <w:t>x</w:t>
      </w:r>
      <w:r w:rsidR="00A23BF9">
        <w:rPr>
          <w:lang w:eastAsia="en-US"/>
        </w:rPr>
        <w:t xml:space="preserve">, </w:t>
      </w:r>
      <w:r>
        <w:rPr>
          <w:lang w:eastAsia="en-US"/>
        </w:rPr>
        <w:t>car la plainte semblait venir de ce côté</w:t>
      </w:r>
      <w:r w:rsidR="00A23BF9">
        <w:rPr>
          <w:lang w:eastAsia="en-US"/>
        </w:rPr>
        <w:t xml:space="preserve">. </w:t>
      </w:r>
      <w:r>
        <w:rPr>
          <w:lang w:eastAsia="en-US"/>
        </w:rPr>
        <w:t>La plainte redoublait</w:t>
      </w:r>
      <w:r w:rsidR="00A23BF9">
        <w:rPr>
          <w:lang w:eastAsia="en-US"/>
        </w:rPr>
        <w:t>.</w:t>
      </w:r>
    </w:p>
    <w:p w14:paraId="42CC9F1C" w14:textId="4660002F" w:rsidR="00A23BF9" w:rsidRDefault="00BB5C58" w:rsidP="00A23BF9">
      <w:pPr>
        <w:rPr>
          <w:lang w:eastAsia="en-US"/>
        </w:rPr>
      </w:pPr>
      <w:r>
        <w:rPr>
          <w:lang w:eastAsia="en-US"/>
        </w:rPr>
        <w:t>Dans l</w:t>
      </w:r>
      <w:r w:rsidR="00A23BF9">
        <w:rPr>
          <w:lang w:eastAsia="en-US"/>
        </w:rPr>
        <w:t>’</w:t>
      </w:r>
      <w:r>
        <w:rPr>
          <w:lang w:eastAsia="en-US"/>
        </w:rPr>
        <w:t>ombre</w:t>
      </w:r>
      <w:r w:rsidR="00A23BF9">
        <w:rPr>
          <w:lang w:eastAsia="en-US"/>
        </w:rPr>
        <w:t xml:space="preserve">, </w:t>
      </w:r>
      <w:r>
        <w:rPr>
          <w:lang w:eastAsia="en-US"/>
        </w:rPr>
        <w:t>au pied de l</w:t>
      </w:r>
      <w:r w:rsidR="00A23BF9">
        <w:rPr>
          <w:lang w:eastAsia="en-US"/>
        </w:rPr>
        <w:t>’</w:t>
      </w:r>
      <w:r>
        <w:rPr>
          <w:lang w:eastAsia="en-US"/>
        </w:rPr>
        <w:t>arbre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vit un objet blanc s</w:t>
      </w:r>
      <w:r w:rsidR="00A23BF9">
        <w:rPr>
          <w:lang w:eastAsia="en-US"/>
        </w:rPr>
        <w:t>’</w:t>
      </w:r>
      <w:r>
        <w:rPr>
          <w:lang w:eastAsia="en-US"/>
        </w:rPr>
        <w:t>agitait</w:t>
      </w:r>
      <w:r w:rsidR="00A23BF9">
        <w:rPr>
          <w:lang w:eastAsia="en-US"/>
        </w:rPr>
        <w:t xml:space="preserve">. </w:t>
      </w:r>
      <w:r>
        <w:rPr>
          <w:lang w:eastAsia="en-US"/>
        </w:rPr>
        <w:t xml:space="preserve">Il </w:t>
      </w:r>
      <w:r>
        <w:rPr>
          <w:lang w:eastAsia="en-US"/>
        </w:rPr>
        <w:t xml:space="preserve">reconnut </w:t>
      </w:r>
      <w:r>
        <w:rPr>
          <w:lang w:eastAsia="en-US"/>
        </w:rPr>
        <w:t>Chéri</w:t>
      </w:r>
      <w:r w:rsidR="00A23BF9">
        <w:rPr>
          <w:lang w:eastAsia="en-US"/>
        </w:rPr>
        <w:t xml:space="preserve">, </w:t>
      </w:r>
      <w:r>
        <w:rPr>
          <w:lang w:eastAsia="en-US"/>
        </w:rPr>
        <w:t>le chien mignon</w:t>
      </w:r>
      <w:r w:rsidR="00A23BF9">
        <w:rPr>
          <w:lang w:eastAsia="en-US"/>
        </w:rPr>
        <w:t xml:space="preserve">, </w:t>
      </w:r>
      <w:r>
        <w:rPr>
          <w:lang w:eastAsia="en-US"/>
        </w:rPr>
        <w:t>le favori et le conducteur de Berthe</w:t>
      </w:r>
      <w:r w:rsidR="00A23BF9">
        <w:rPr>
          <w:lang w:eastAsia="en-US"/>
        </w:rPr>
        <w:t>.</w:t>
      </w:r>
    </w:p>
    <w:p w14:paraId="1C15832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Une sueur froide vint aux tempes de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</w:t>
      </w:r>
      <w:r>
        <w:t>lône</w:t>
      </w:r>
      <w:proofErr w:type="spellEnd"/>
      <w:r w:rsidR="00A23BF9">
        <w:rPr>
          <w:lang w:eastAsia="en-US"/>
        </w:rPr>
        <w:t>.</w:t>
      </w:r>
    </w:p>
    <w:p w14:paraId="653F0B5E" w14:textId="3F00C86B" w:rsidR="00BB5C58" w:rsidRDefault="00BB5C58" w:rsidP="007700B9">
      <w:pPr>
        <w:pStyle w:val="Titre2"/>
        <w:rPr>
          <w:lang w:eastAsia="en-US"/>
        </w:rPr>
      </w:pPr>
      <w:bookmarkStart w:id="123" w:name="_Toc231743418"/>
      <w:bookmarkStart w:id="124" w:name="_Toc237577486"/>
      <w:bookmarkStart w:id="125" w:name="_Toc202192434"/>
      <w:r>
        <w:rPr>
          <w:lang w:eastAsia="en-US"/>
        </w:rPr>
        <w:lastRenderedPageBreak/>
        <w:t>CHÉRI</w:t>
      </w:r>
      <w:bookmarkEnd w:id="123"/>
      <w:bookmarkEnd w:id="124"/>
      <w:bookmarkEnd w:id="125"/>
      <w:r>
        <w:rPr>
          <w:lang w:eastAsia="en-US"/>
        </w:rPr>
        <w:br/>
      </w:r>
    </w:p>
    <w:p w14:paraId="2F5CB55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pauvre petit chien Chéri s</w:t>
      </w:r>
      <w:r w:rsidR="00A23BF9">
        <w:rPr>
          <w:lang w:eastAsia="en-US"/>
        </w:rPr>
        <w:t>’</w:t>
      </w:r>
      <w:r>
        <w:rPr>
          <w:lang w:eastAsia="en-US"/>
        </w:rPr>
        <w:t>était presque étranglé à force de tirer sur le ruban qui le retenait captif</w:t>
      </w:r>
      <w:r w:rsidR="00A23BF9">
        <w:rPr>
          <w:lang w:eastAsia="en-US"/>
        </w:rPr>
        <w:t>.</w:t>
      </w:r>
    </w:p>
    <w:p w14:paraId="007015B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En l</w:t>
      </w:r>
      <w:r w:rsidR="00A23BF9">
        <w:rPr>
          <w:lang w:eastAsia="en-US"/>
        </w:rPr>
        <w:t>’</w:t>
      </w:r>
      <w:r>
        <w:rPr>
          <w:lang w:eastAsia="en-US"/>
        </w:rPr>
        <w:t>apercevant et en voyant que le ruban était noué autour d</w:t>
      </w:r>
      <w:r w:rsidR="00A23BF9">
        <w:rPr>
          <w:lang w:eastAsia="en-US"/>
        </w:rPr>
        <w:t>’</w:t>
      </w:r>
      <w:r>
        <w:rPr>
          <w:lang w:eastAsia="en-US"/>
        </w:rPr>
        <w:t>une racine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resta comme atterré</w:t>
      </w:r>
      <w:r w:rsidR="00A23BF9">
        <w:rPr>
          <w:lang w:eastAsia="en-US"/>
        </w:rPr>
        <w:t>.</w:t>
      </w:r>
    </w:p>
    <w:p w14:paraId="178E20C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Machinalement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il regarda du c</w:t>
      </w:r>
      <w:r>
        <w:t>ôté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de la balustrade qui surplombait au-dessus du cours de la </w:t>
      </w:r>
      <w:proofErr w:type="spellStart"/>
      <w:r>
        <w:rPr>
          <w:lang w:eastAsia="en-US"/>
        </w:rPr>
        <w:t>Vesvre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à cent cinquante pieds de hauteur</w:t>
      </w:r>
      <w:r w:rsidR="00A23BF9">
        <w:rPr>
          <w:lang w:eastAsia="en-US"/>
        </w:rPr>
        <w:t>.</w:t>
      </w:r>
    </w:p>
    <w:p w14:paraId="37D99D6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Un frisson lui passa par tout le corps</w:t>
      </w:r>
      <w:r w:rsidR="00A23BF9">
        <w:rPr>
          <w:lang w:eastAsia="en-US"/>
        </w:rPr>
        <w:t>.</w:t>
      </w:r>
    </w:p>
    <w:p w14:paraId="52E35B7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Les âmes qui se ressemblent se devinent</w:t>
      </w:r>
      <w:r w:rsidR="00A23BF9">
        <w:rPr>
          <w:lang w:eastAsia="en-US"/>
        </w:rPr>
        <w:t xml:space="preserve">. </w:t>
      </w:r>
      <w:r>
        <w:rPr>
          <w:lang w:eastAsia="en-US"/>
        </w:rPr>
        <w:t xml:space="preserve">Il y avait quelque chose de semblable dans ces deux natures fières </w:t>
      </w:r>
      <w:r>
        <w:t>et jeunes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et Berthe</w:t>
      </w:r>
      <w:r w:rsidR="00A23BF9">
        <w:rPr>
          <w:lang w:eastAsia="en-US"/>
        </w:rPr>
        <w:t>.</w:t>
      </w:r>
    </w:p>
    <w:p w14:paraId="014981C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En outre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connaissait Fargeau</w:t>
      </w:r>
      <w:r w:rsidR="00A23BF9">
        <w:rPr>
          <w:lang w:eastAsia="en-US"/>
        </w:rPr>
        <w:t>.</w:t>
      </w:r>
    </w:p>
    <w:p w14:paraId="288B2FA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eut en ce moment une sorte d</w:t>
      </w:r>
      <w:r w:rsidR="00A23BF9">
        <w:rPr>
          <w:lang w:eastAsia="en-US"/>
        </w:rPr>
        <w:t>’</w:t>
      </w:r>
      <w:r>
        <w:rPr>
          <w:lang w:eastAsia="en-US"/>
        </w:rPr>
        <w:t>intuition de la scène qui s</w:t>
      </w:r>
      <w:r w:rsidR="00A23BF9">
        <w:rPr>
          <w:lang w:eastAsia="en-US"/>
        </w:rPr>
        <w:t>’</w:t>
      </w:r>
      <w:r>
        <w:rPr>
          <w:lang w:eastAsia="en-US"/>
        </w:rPr>
        <w:t>était passée à ce lieu même</w:t>
      </w:r>
      <w:r w:rsidR="00A23BF9">
        <w:rPr>
          <w:lang w:eastAsia="en-US"/>
        </w:rPr>
        <w:t xml:space="preserve">, </w:t>
      </w:r>
      <w:r>
        <w:rPr>
          <w:lang w:eastAsia="en-US"/>
        </w:rPr>
        <w:t>quelques heures auparavant</w:t>
      </w:r>
      <w:r w:rsidR="00A23BF9">
        <w:rPr>
          <w:lang w:eastAsia="en-US"/>
        </w:rPr>
        <w:t xml:space="preserve">. </w:t>
      </w:r>
      <w:r>
        <w:rPr>
          <w:lang w:eastAsia="en-US"/>
        </w:rPr>
        <w:t>Il comprit l</w:t>
      </w:r>
      <w:r w:rsidR="00A23BF9">
        <w:rPr>
          <w:lang w:eastAsia="en-US"/>
        </w:rPr>
        <w:t>’</w:t>
      </w:r>
      <w:r>
        <w:rPr>
          <w:lang w:eastAsia="en-US"/>
        </w:rPr>
        <w:t>usage qu</w:t>
      </w:r>
      <w:r w:rsidR="00A23BF9">
        <w:rPr>
          <w:lang w:eastAsia="en-US"/>
        </w:rPr>
        <w:t>’</w:t>
      </w:r>
      <w:r>
        <w:rPr>
          <w:lang w:eastAsia="en-US"/>
        </w:rPr>
        <w:t>on avait fait de la promesse</w:t>
      </w:r>
      <w:r w:rsidR="00A23BF9">
        <w:rPr>
          <w:lang w:eastAsia="en-US"/>
        </w:rPr>
        <w:t>.</w:t>
      </w:r>
    </w:p>
    <w:p w14:paraId="5C7D419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il devina la pauvre Berthe</w:t>
      </w:r>
      <w:r w:rsidR="00A23BF9">
        <w:rPr>
          <w:lang w:eastAsia="en-US"/>
        </w:rPr>
        <w:t>.</w:t>
      </w:r>
    </w:p>
    <w:p w14:paraId="45D9DF5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moment ne valait rien pour réfléchir</w:t>
      </w:r>
      <w:r w:rsidR="00A23BF9">
        <w:rPr>
          <w:lang w:eastAsia="en-US"/>
        </w:rPr>
        <w:t>.</w:t>
      </w:r>
    </w:p>
    <w:p w14:paraId="3D043003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rompit la laisse du petit chien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s</w:t>
      </w:r>
      <w:r w:rsidR="00A23BF9">
        <w:rPr>
          <w:lang w:eastAsia="en-US"/>
        </w:rPr>
        <w:t>’</w:t>
      </w:r>
      <w:r>
        <w:rPr>
          <w:lang w:eastAsia="en-US"/>
        </w:rPr>
        <w:t>élança aussitôt comme un trait à l</w:t>
      </w:r>
      <w:r w:rsidR="00A23BF9">
        <w:rPr>
          <w:lang w:eastAsia="en-US"/>
        </w:rPr>
        <w:t>’</w:t>
      </w:r>
      <w:r>
        <w:rPr>
          <w:lang w:eastAsia="en-US"/>
        </w:rPr>
        <w:t>endroit où Berthe avait disparu</w:t>
      </w:r>
      <w:r w:rsidR="00A23BF9">
        <w:rPr>
          <w:lang w:eastAsia="en-US"/>
        </w:rPr>
        <w:t>.</w:t>
      </w:r>
    </w:p>
    <w:p w14:paraId="367FD9B9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le suivit en courant</w:t>
      </w:r>
      <w:r w:rsidR="00A23BF9">
        <w:rPr>
          <w:lang w:eastAsia="en-US"/>
        </w:rPr>
        <w:t>.</w:t>
      </w:r>
    </w:p>
    <w:p w14:paraId="10E440AD" w14:textId="7977AC76" w:rsidR="00A23BF9" w:rsidRDefault="00BB5C58" w:rsidP="00A23BF9">
      <w:pPr>
        <w:rPr>
          <w:lang w:eastAsia="en-US"/>
        </w:rPr>
      </w:pPr>
      <w:r>
        <w:rPr>
          <w:lang w:eastAsia="en-US"/>
        </w:rPr>
        <w:t>Chéri flaira et quêta durant quelques secondes sur le gazon où Berthe était tombée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puis il repartit</w:t>
      </w:r>
      <w:r w:rsidR="00A23BF9">
        <w:rPr>
          <w:lang w:eastAsia="en-US"/>
        </w:rPr>
        <w:t xml:space="preserve">, </w:t>
      </w:r>
      <w:r>
        <w:rPr>
          <w:lang w:eastAsia="en-US"/>
        </w:rPr>
        <w:t>le museau dans l</w:t>
      </w:r>
      <w:r w:rsidR="00A23BF9">
        <w:rPr>
          <w:lang w:eastAsia="en-US"/>
        </w:rPr>
        <w:t>’</w:t>
      </w:r>
      <w:r>
        <w:rPr>
          <w:lang w:eastAsia="en-US"/>
        </w:rPr>
        <w:t>herbe</w:t>
      </w:r>
      <w:r w:rsidR="00A23BF9">
        <w:rPr>
          <w:lang w:eastAsia="en-US"/>
        </w:rPr>
        <w:t xml:space="preserve">, </w:t>
      </w:r>
      <w:r>
        <w:rPr>
          <w:lang w:eastAsia="en-US"/>
        </w:rPr>
        <w:t>murmurant</w:t>
      </w:r>
      <w:r w:rsidR="00A23BF9">
        <w:rPr>
          <w:lang w:eastAsia="en-US"/>
        </w:rPr>
        <w:t xml:space="preserve">, </w:t>
      </w:r>
      <w:r>
        <w:rPr>
          <w:lang w:eastAsia="en-US"/>
        </w:rPr>
        <w:t>geignant</w:t>
      </w:r>
      <w:r w:rsidR="00A23BF9">
        <w:rPr>
          <w:lang w:eastAsia="en-US"/>
        </w:rPr>
        <w:t xml:space="preserve">, </w:t>
      </w:r>
      <w:r>
        <w:rPr>
          <w:lang w:eastAsia="en-US"/>
        </w:rPr>
        <w:t>courant</w:t>
      </w:r>
      <w:r w:rsidR="00A23BF9">
        <w:rPr>
          <w:lang w:eastAsia="en-US"/>
        </w:rPr>
        <w:t>.</w:t>
      </w:r>
    </w:p>
    <w:p w14:paraId="3B041A11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lastRenderedPageBreak/>
        <w:t>Tiennet</w:t>
      </w:r>
      <w:proofErr w:type="spellEnd"/>
      <w:r>
        <w:rPr>
          <w:lang w:eastAsia="en-US"/>
        </w:rPr>
        <w:t xml:space="preserve"> allait derrière lui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sourcils froncés</w:t>
      </w:r>
      <w:r w:rsidR="00A23BF9">
        <w:rPr>
          <w:lang w:eastAsia="en-US"/>
        </w:rPr>
        <w:t xml:space="preserve">, </w:t>
      </w:r>
      <w:r>
        <w:rPr>
          <w:lang w:eastAsia="en-US"/>
        </w:rPr>
        <w:t>la poitrine oppressée</w:t>
      </w:r>
      <w:r w:rsidR="00A23BF9">
        <w:rPr>
          <w:lang w:eastAsia="en-US"/>
        </w:rPr>
        <w:t>.</w:t>
      </w:r>
    </w:p>
    <w:p w14:paraId="79934162" w14:textId="4EF42F12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une chasse étrange</w:t>
      </w:r>
      <w:r w:rsidR="00A23BF9">
        <w:rPr>
          <w:lang w:eastAsia="en-US"/>
        </w:rPr>
        <w:t xml:space="preserve">. </w:t>
      </w:r>
      <w:r>
        <w:rPr>
          <w:lang w:eastAsia="en-US"/>
        </w:rPr>
        <w:t>Chéri suivait au flair les mille détours que Berthe avait faits sans le vouloir dans la forêt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Çà et là il s</w:t>
      </w:r>
      <w:r w:rsidR="00A23BF9">
        <w:rPr>
          <w:lang w:eastAsia="en-US"/>
        </w:rPr>
        <w:t>’</w:t>
      </w:r>
      <w:r>
        <w:rPr>
          <w:lang w:eastAsia="en-US"/>
        </w:rPr>
        <w:t>arrêtait</w:t>
      </w:r>
      <w:r w:rsidR="00A23BF9">
        <w:rPr>
          <w:lang w:eastAsia="en-US"/>
        </w:rPr>
        <w:t xml:space="preserve">, </w:t>
      </w:r>
      <w:r>
        <w:rPr>
          <w:lang w:eastAsia="en-US"/>
        </w:rPr>
        <w:t>jetant une plainte faible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puis il repartait</w:t>
      </w:r>
      <w:r w:rsidR="00A23BF9">
        <w:rPr>
          <w:lang w:eastAsia="en-US"/>
        </w:rPr>
        <w:t>.</w:t>
      </w:r>
    </w:p>
    <w:p w14:paraId="3B87444E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avait peine à le suivre</w:t>
      </w:r>
      <w:r w:rsidR="00A23BF9">
        <w:rPr>
          <w:lang w:eastAsia="en-US"/>
        </w:rPr>
        <w:t>.</w:t>
      </w:r>
    </w:p>
    <w:p w14:paraId="6F94227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À chaque instant il s</w:t>
      </w:r>
      <w:r w:rsidR="00A23BF9">
        <w:rPr>
          <w:lang w:eastAsia="en-US"/>
        </w:rPr>
        <w:t>’</w:t>
      </w:r>
      <w:r>
        <w:rPr>
          <w:lang w:eastAsia="en-US"/>
        </w:rPr>
        <w:t>attendait à voir le chien s</w:t>
      </w:r>
      <w:r w:rsidR="00A23BF9">
        <w:rPr>
          <w:lang w:eastAsia="en-US"/>
        </w:rPr>
        <w:t>’</w:t>
      </w:r>
      <w:r>
        <w:rPr>
          <w:lang w:eastAsia="en-US"/>
        </w:rPr>
        <w:t>arrêter</w:t>
      </w:r>
      <w:r w:rsidR="00A23BF9">
        <w:rPr>
          <w:lang w:eastAsia="en-US"/>
        </w:rPr>
        <w:t xml:space="preserve">, </w:t>
      </w:r>
      <w:r>
        <w:rPr>
          <w:lang w:eastAsia="en-US"/>
        </w:rPr>
        <w:t>et sa poitrine se serrait davantage</w:t>
      </w:r>
      <w:r w:rsidR="00A23BF9">
        <w:rPr>
          <w:lang w:eastAsia="en-US"/>
        </w:rPr>
        <w:t>.</w:t>
      </w:r>
    </w:p>
    <w:p w14:paraId="007FE91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Car la route longeait souvent des fondrières et de ces précipices que nous appelions </w:t>
      </w:r>
      <w:r>
        <w:rPr>
          <w:i/>
          <w:iCs/>
        </w:rPr>
        <w:t>nains</w:t>
      </w:r>
      <w:r>
        <w:rPr>
          <w:lang w:eastAsia="en-US"/>
        </w:rPr>
        <w:t xml:space="preserve"> au début de ce livre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qui étaient assez profonds</w:t>
      </w:r>
      <w:r w:rsidR="00A23BF9">
        <w:rPr>
          <w:lang w:eastAsia="en-US"/>
        </w:rPr>
        <w:t xml:space="preserve">, </w:t>
      </w:r>
      <w:r>
        <w:rPr>
          <w:lang w:eastAsia="en-US"/>
        </w:rPr>
        <w:t>hélas</w:t>
      </w:r>
      <w:r w:rsidR="00A23BF9">
        <w:rPr>
          <w:lang w:eastAsia="en-US"/>
        </w:rPr>
        <w:t xml:space="preserve"> ! </w:t>
      </w:r>
      <w:r>
        <w:rPr>
          <w:lang w:eastAsia="en-US"/>
        </w:rPr>
        <w:t>pour servir de tombeau à une pauvre fille</w:t>
      </w:r>
      <w:r w:rsidR="00A23BF9">
        <w:rPr>
          <w:lang w:eastAsia="en-US"/>
        </w:rPr>
        <w:t>.</w:t>
      </w:r>
    </w:p>
    <w:p w14:paraId="0FEA078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Une fois</w:t>
      </w:r>
      <w:r w:rsidR="00A23BF9">
        <w:rPr>
          <w:lang w:eastAsia="en-US"/>
        </w:rPr>
        <w:t xml:space="preserve">, </w:t>
      </w:r>
      <w:r>
        <w:rPr>
          <w:lang w:eastAsia="en-US"/>
        </w:rPr>
        <w:t>Chéri resta court sur ses petits jarrets frémissants et tendus</w:t>
      </w:r>
      <w:r w:rsidR="00A23BF9">
        <w:rPr>
          <w:lang w:eastAsia="en-US"/>
        </w:rPr>
        <w:t xml:space="preserve">.… </w:t>
      </w:r>
      <w:r>
        <w:rPr>
          <w:lang w:eastAsia="en-US"/>
        </w:rPr>
        <w:t>Son murmure se fit plus caressant et plus triste</w:t>
      </w:r>
      <w:r w:rsidR="00A23BF9">
        <w:rPr>
          <w:lang w:eastAsia="en-US"/>
        </w:rPr>
        <w:t>.</w:t>
      </w:r>
    </w:p>
    <w:p w14:paraId="6E7FF5B2" w14:textId="352C69C8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appuya ses deux mains contre son cœur</w:t>
      </w:r>
      <w:r w:rsidR="00A23BF9">
        <w:rPr>
          <w:lang w:eastAsia="en-US"/>
        </w:rPr>
        <w:t xml:space="preserve">. </w:t>
      </w:r>
      <w:r>
        <w:rPr>
          <w:lang w:eastAsia="en-US"/>
        </w:rPr>
        <w:t xml:space="preserve">Un éblouissement </w:t>
      </w:r>
      <w:r>
        <w:rPr>
          <w:lang w:eastAsia="en-US"/>
        </w:rPr>
        <w:t xml:space="preserve">passa </w:t>
      </w:r>
      <w:r>
        <w:rPr>
          <w:lang w:eastAsia="en-US"/>
        </w:rPr>
        <w:t>devant ses yeux</w:t>
      </w:r>
      <w:r w:rsidR="00A23BF9">
        <w:rPr>
          <w:lang w:eastAsia="en-US"/>
        </w:rPr>
        <w:t xml:space="preserve">. </w:t>
      </w:r>
      <w:r>
        <w:rPr>
          <w:lang w:eastAsia="en-US"/>
        </w:rPr>
        <w:t>Il crut voir dans le fourré une forme blanche</w:t>
      </w:r>
      <w:r w:rsidR="00A23BF9">
        <w:rPr>
          <w:lang w:eastAsia="en-US"/>
        </w:rPr>
        <w:t xml:space="preserve">, </w:t>
      </w:r>
      <w:r>
        <w:rPr>
          <w:lang w:eastAsia="en-US"/>
        </w:rPr>
        <w:t>étendue sans mouvement et sans vie</w:t>
      </w:r>
      <w:r w:rsidR="00A23BF9">
        <w:rPr>
          <w:lang w:eastAsia="en-US"/>
        </w:rPr>
        <w:t>.</w:t>
      </w:r>
    </w:p>
    <w:p w14:paraId="611BF38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c</w:t>
      </w:r>
      <w:r w:rsidR="00A23BF9">
        <w:rPr>
          <w:lang w:eastAsia="en-US"/>
        </w:rPr>
        <w:t>’</w:t>
      </w:r>
      <w:r>
        <w:rPr>
          <w:lang w:eastAsia="en-US"/>
        </w:rPr>
        <w:t xml:space="preserve">était la </w:t>
      </w:r>
      <w:r>
        <w:t>fièvre qui lui fai</w:t>
      </w:r>
      <w:r>
        <w:rPr>
          <w:lang w:eastAsia="en-US"/>
        </w:rPr>
        <w:t>sait voir cela</w:t>
      </w:r>
      <w:r w:rsidR="00A23BF9">
        <w:rPr>
          <w:lang w:eastAsia="en-US"/>
        </w:rPr>
        <w:t>.</w:t>
      </w:r>
    </w:p>
    <w:p w14:paraId="16C1745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Chéri s</w:t>
      </w:r>
      <w:r w:rsidR="00A23BF9">
        <w:rPr>
          <w:lang w:eastAsia="en-US"/>
        </w:rPr>
        <w:t>’</w:t>
      </w:r>
      <w:r>
        <w:rPr>
          <w:lang w:eastAsia="en-US"/>
        </w:rPr>
        <w:t>était arrêté bonnement devant un lambeau de la robe de Berthe</w:t>
      </w:r>
      <w:r w:rsidR="00A23BF9">
        <w:rPr>
          <w:lang w:eastAsia="en-US"/>
        </w:rPr>
        <w:t xml:space="preserve">, </w:t>
      </w:r>
      <w:r>
        <w:rPr>
          <w:lang w:eastAsia="en-US"/>
        </w:rPr>
        <w:t>accroché aux épines d</w:t>
      </w:r>
      <w:r w:rsidR="00A23BF9">
        <w:rPr>
          <w:lang w:eastAsia="en-US"/>
        </w:rPr>
        <w:t>’</w:t>
      </w:r>
      <w:r>
        <w:rPr>
          <w:lang w:eastAsia="en-US"/>
        </w:rPr>
        <w:t>un buisson</w:t>
      </w:r>
      <w:r w:rsidR="00A23BF9">
        <w:rPr>
          <w:lang w:eastAsia="en-US"/>
        </w:rPr>
        <w:t>.</w:t>
      </w:r>
    </w:p>
    <w:p w14:paraId="05556DE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Cette longue route</w:t>
      </w:r>
      <w:r w:rsidR="00A23BF9">
        <w:rPr>
          <w:lang w:eastAsia="en-US"/>
        </w:rPr>
        <w:t xml:space="preserve">, </w:t>
      </w:r>
      <w:r>
        <w:rPr>
          <w:lang w:eastAsia="en-US"/>
        </w:rPr>
        <w:t>que la jeune fille avait mis près de trois heures à parcourir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Chéri et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la firent en mo</w:t>
      </w:r>
      <w:r>
        <w:t>ins de</w:t>
      </w:r>
      <w:r>
        <w:rPr>
          <w:lang w:eastAsia="en-US"/>
        </w:rPr>
        <w:t xml:space="preserve"> vingt minutes</w:t>
      </w:r>
      <w:r w:rsidR="00A23BF9">
        <w:rPr>
          <w:lang w:eastAsia="en-US"/>
        </w:rPr>
        <w:t xml:space="preserve">. </w:t>
      </w:r>
      <w:r>
        <w:rPr>
          <w:lang w:eastAsia="en-US"/>
        </w:rPr>
        <w:t>Mais</w:t>
      </w:r>
      <w:r w:rsidR="00A23BF9">
        <w:rPr>
          <w:lang w:eastAsia="en-US"/>
        </w:rPr>
        <w:t xml:space="preserve">, </w:t>
      </w:r>
      <w:r>
        <w:rPr>
          <w:lang w:eastAsia="en-US"/>
        </w:rPr>
        <w:t>une fois parvenu en vue du château</w:t>
      </w:r>
      <w:r w:rsidR="00A23BF9">
        <w:rPr>
          <w:lang w:eastAsia="en-US"/>
        </w:rPr>
        <w:t xml:space="preserve">, </w:t>
      </w:r>
      <w:r>
        <w:rPr>
          <w:lang w:eastAsia="en-US"/>
        </w:rPr>
        <w:t>le petit chien hésita</w:t>
      </w:r>
      <w:r w:rsidR="00A23BF9">
        <w:rPr>
          <w:lang w:eastAsia="en-US"/>
        </w:rPr>
        <w:t xml:space="preserve">, </w:t>
      </w:r>
      <w:r>
        <w:rPr>
          <w:lang w:eastAsia="en-US"/>
        </w:rPr>
        <w:t>parce que les traces de Berthe abondaient là et se croisaient en tous sens</w:t>
      </w:r>
      <w:r w:rsidR="00A23BF9">
        <w:rPr>
          <w:lang w:eastAsia="en-US"/>
        </w:rPr>
        <w:t>.</w:t>
      </w:r>
    </w:p>
    <w:p w14:paraId="0ADA153C" w14:textId="1684806D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lastRenderedPageBreak/>
        <w:t>Tiennet</w:t>
      </w:r>
      <w:proofErr w:type="spellEnd"/>
      <w:r>
        <w:rPr>
          <w:lang w:eastAsia="en-US"/>
        </w:rPr>
        <w:t xml:space="preserve"> le laissa quêter et geindre dans les buissons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Il entra au château</w:t>
      </w:r>
      <w:r w:rsidR="00A23BF9">
        <w:rPr>
          <w:lang w:eastAsia="en-US"/>
        </w:rPr>
        <w:t>.</w:t>
      </w:r>
    </w:p>
    <w:p w14:paraId="5E1960A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Dans la cuisi</w:t>
      </w:r>
      <w:r>
        <w:t>ne</w:t>
      </w:r>
      <w:r w:rsidR="00A23BF9">
        <w:rPr>
          <w:lang w:eastAsia="en-US"/>
        </w:rPr>
        <w:t xml:space="preserve">, </w:t>
      </w:r>
      <w:r>
        <w:rPr>
          <w:lang w:eastAsia="en-US"/>
        </w:rPr>
        <w:t>on n</w:t>
      </w:r>
      <w:r w:rsidR="00A23BF9">
        <w:rPr>
          <w:lang w:eastAsia="en-US"/>
        </w:rPr>
        <w:t>’</w:t>
      </w:r>
      <w:r>
        <w:rPr>
          <w:lang w:eastAsia="en-US"/>
        </w:rPr>
        <w:t>avait point vu Berthe</w:t>
      </w:r>
      <w:r w:rsidR="00A23BF9">
        <w:rPr>
          <w:lang w:eastAsia="en-US"/>
        </w:rPr>
        <w:t>.</w:t>
      </w:r>
    </w:p>
    <w:p w14:paraId="5EA29D29" w14:textId="774F748B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Et </w:t>
      </w:r>
      <w:r>
        <w:rPr>
          <w:lang w:eastAsia="en-US"/>
        </w:rPr>
        <w:t>M. </w:t>
      </w:r>
      <w:r w:rsidR="00BB5C58">
        <w:rPr>
          <w:lang w:eastAsia="en-US"/>
        </w:rPr>
        <w:t>Lucien</w:t>
      </w:r>
      <w:r>
        <w:rPr>
          <w:lang w:eastAsia="en-US"/>
        </w:rPr>
        <w:t xml:space="preserve"> ? </w:t>
      </w:r>
      <w:r w:rsidR="00BB5C58">
        <w:rPr>
          <w:lang w:eastAsia="en-US"/>
        </w:rPr>
        <w:t xml:space="preserve">demanda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>.</w:t>
      </w:r>
    </w:p>
    <w:p w14:paraId="425C3D54" w14:textId="59D3AC1B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Non plus </w:t>
      </w:r>
      <w:r>
        <w:rPr>
          <w:lang w:eastAsia="en-US"/>
        </w:rPr>
        <w:t>M. </w:t>
      </w:r>
      <w:r w:rsidR="00BB5C58">
        <w:rPr>
          <w:lang w:eastAsia="en-US"/>
        </w:rPr>
        <w:t>Lucien</w:t>
      </w:r>
      <w:r>
        <w:rPr>
          <w:lang w:eastAsia="en-US"/>
        </w:rPr>
        <w:t>.</w:t>
      </w:r>
    </w:p>
    <w:p w14:paraId="72447485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respira</w:t>
      </w:r>
      <w:r w:rsidR="00A23BF9">
        <w:rPr>
          <w:lang w:eastAsia="en-US"/>
        </w:rPr>
        <w:t>.</w:t>
      </w:r>
    </w:p>
    <w:p w14:paraId="2330B3B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On lui dit que les maîtres s</w:t>
      </w:r>
      <w:r w:rsidR="00A23BF9">
        <w:rPr>
          <w:lang w:eastAsia="en-US"/>
        </w:rPr>
        <w:t>’</w:t>
      </w:r>
      <w:r>
        <w:rPr>
          <w:lang w:eastAsia="en-US"/>
        </w:rPr>
        <w:t>étaient renfermés et barricadés dans la salle rouge</w:t>
      </w:r>
      <w:r w:rsidR="00A23BF9">
        <w:rPr>
          <w:lang w:eastAsia="en-US"/>
        </w:rPr>
        <w:t>.</w:t>
      </w:r>
    </w:p>
    <w:p w14:paraId="08A108C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ressortit</w:t>
      </w:r>
      <w:r w:rsidR="00A23BF9">
        <w:rPr>
          <w:lang w:eastAsia="en-US"/>
        </w:rPr>
        <w:t>.</w:t>
      </w:r>
    </w:p>
    <w:p w14:paraId="0E5875A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salle rouge donnait sur la cour de derrière</w:t>
      </w:r>
      <w:r w:rsidR="00A23BF9">
        <w:rPr>
          <w:lang w:eastAsia="en-US"/>
        </w:rPr>
        <w:t>.</w:t>
      </w:r>
    </w:p>
    <w:p w14:paraId="5108FC3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sauta sur l</w:t>
      </w:r>
      <w:r w:rsidR="00A23BF9">
        <w:rPr>
          <w:lang w:eastAsia="en-US"/>
        </w:rPr>
        <w:t>’</w:t>
      </w:r>
      <w:r>
        <w:rPr>
          <w:lang w:eastAsia="en-US"/>
        </w:rPr>
        <w:t>appui de la croisée et ent</w:t>
      </w:r>
      <w:r>
        <w:rPr>
          <w:lang w:eastAsia="en-US"/>
        </w:rPr>
        <w:t>r</w:t>
      </w:r>
      <w:r>
        <w:rPr>
          <w:lang w:eastAsia="en-US"/>
        </w:rPr>
        <w:t>a comme nous l</w:t>
      </w:r>
      <w:r w:rsidR="00A23BF9">
        <w:rPr>
          <w:lang w:eastAsia="en-US"/>
        </w:rPr>
        <w:t>’</w:t>
      </w:r>
      <w:r>
        <w:rPr>
          <w:lang w:eastAsia="en-US"/>
        </w:rPr>
        <w:t>avons vu</w:t>
      </w:r>
      <w:r w:rsidR="00A23BF9">
        <w:rPr>
          <w:lang w:eastAsia="en-US"/>
        </w:rPr>
        <w:t>.</w:t>
      </w:r>
    </w:p>
    <w:p w14:paraId="7160EC3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nuit était très sombre</w:t>
      </w:r>
      <w:r w:rsidR="00A23BF9">
        <w:rPr>
          <w:lang w:eastAsia="en-US"/>
        </w:rPr>
        <w:t xml:space="preserve">. </w:t>
      </w:r>
      <w:r>
        <w:rPr>
          <w:lang w:eastAsia="en-US"/>
        </w:rPr>
        <w:t>Cette faible lumière qui passait à travers l</w:t>
      </w:r>
      <w:r w:rsidR="00A23BF9">
        <w:rPr>
          <w:lang w:eastAsia="en-US"/>
        </w:rPr>
        <w:t>’</w:t>
      </w:r>
      <w:r>
        <w:rPr>
          <w:lang w:eastAsia="en-US"/>
        </w:rPr>
        <w:t xml:space="preserve">étoffe épaisse des rideaux était le jour pour </w:t>
      </w:r>
      <w:proofErr w:type="spellStart"/>
      <w:r>
        <w:rPr>
          <w:lang w:eastAsia="en-US"/>
        </w:rPr>
        <w:t>Tiennet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qui venait du dehors</w:t>
      </w:r>
      <w:r w:rsidR="00A23BF9">
        <w:rPr>
          <w:lang w:eastAsia="en-US"/>
        </w:rPr>
        <w:t>.</w:t>
      </w:r>
    </w:p>
    <w:p w14:paraId="29F0F0B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reconnut parfaitement Berthe</w:t>
      </w:r>
      <w:r w:rsidR="00A23BF9">
        <w:rPr>
          <w:lang w:eastAsia="en-US"/>
        </w:rPr>
        <w:t xml:space="preserve">, </w:t>
      </w:r>
      <w:r>
        <w:rPr>
          <w:lang w:eastAsia="en-US"/>
        </w:rPr>
        <w:t>même avant de s</w:t>
      </w:r>
      <w:r w:rsidR="00A23BF9">
        <w:rPr>
          <w:lang w:eastAsia="en-US"/>
        </w:rPr>
        <w:t>’</w:t>
      </w:r>
      <w:r>
        <w:rPr>
          <w:lang w:eastAsia="en-US"/>
        </w:rPr>
        <w:t>être introduit auprès d</w:t>
      </w:r>
      <w:r w:rsidR="00A23BF9">
        <w:rPr>
          <w:lang w:eastAsia="en-US"/>
        </w:rPr>
        <w:t>’</w:t>
      </w:r>
      <w:r>
        <w:rPr>
          <w:lang w:eastAsia="en-US"/>
        </w:rPr>
        <w:t>elle</w:t>
      </w:r>
      <w:r w:rsidR="00A23BF9">
        <w:rPr>
          <w:lang w:eastAsia="en-US"/>
        </w:rPr>
        <w:t>.</w:t>
      </w:r>
    </w:p>
    <w:p w14:paraId="37DB8C1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Son cœur battit bien fort</w:t>
      </w:r>
      <w:r w:rsidR="00A23BF9">
        <w:rPr>
          <w:lang w:eastAsia="en-US"/>
        </w:rPr>
        <w:t xml:space="preserve">, </w:t>
      </w:r>
      <w:r>
        <w:rPr>
          <w:lang w:eastAsia="en-US"/>
        </w:rPr>
        <w:t>et il s</w:t>
      </w:r>
      <w:r w:rsidR="00A23BF9">
        <w:rPr>
          <w:lang w:eastAsia="en-US"/>
        </w:rPr>
        <w:t>’</w:t>
      </w:r>
      <w:r>
        <w:rPr>
          <w:lang w:eastAsia="en-US"/>
        </w:rPr>
        <w:t>étonna lui-même de cette émotion violente</w:t>
      </w:r>
      <w:r w:rsidR="00A23BF9">
        <w:rPr>
          <w:lang w:eastAsia="en-US"/>
        </w:rPr>
        <w:t>.</w:t>
      </w:r>
    </w:p>
    <w:p w14:paraId="44F5CA71" w14:textId="1640AEC7" w:rsidR="00A23BF9" w:rsidRDefault="00BB5C58" w:rsidP="00A23BF9">
      <w:pPr>
        <w:rPr>
          <w:lang w:eastAsia="en-US"/>
        </w:rPr>
      </w:pPr>
      <w:r>
        <w:rPr>
          <w:lang w:eastAsia="en-US"/>
        </w:rPr>
        <w:t>Car</w:t>
      </w:r>
      <w:r w:rsidR="00A23BF9">
        <w:rPr>
          <w:lang w:eastAsia="en-US"/>
        </w:rPr>
        <w:t xml:space="preserve">, </w:t>
      </w:r>
      <w:r>
        <w:rPr>
          <w:lang w:eastAsia="en-US"/>
        </w:rPr>
        <w:t>jusqu</w:t>
      </w:r>
      <w:r w:rsidR="00A23BF9">
        <w:rPr>
          <w:lang w:eastAsia="en-US"/>
        </w:rPr>
        <w:t>’</w:t>
      </w:r>
      <w:r>
        <w:rPr>
          <w:lang w:eastAsia="en-US"/>
        </w:rPr>
        <w:t>alors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intérêt qu</w:t>
      </w:r>
      <w:r w:rsidR="00A23BF9">
        <w:rPr>
          <w:lang w:eastAsia="en-US"/>
        </w:rPr>
        <w:t>’</w:t>
      </w:r>
      <w:r>
        <w:rPr>
          <w:lang w:eastAsia="en-US"/>
        </w:rPr>
        <w:t>il portait à Berthe n</w:t>
      </w:r>
      <w:r w:rsidR="00A23BF9">
        <w:rPr>
          <w:lang w:eastAsia="en-US"/>
        </w:rPr>
        <w:t>’</w:t>
      </w:r>
      <w:r>
        <w:rPr>
          <w:lang w:eastAsia="en-US"/>
        </w:rPr>
        <w:t xml:space="preserve">était que le reflet de son affection pour </w:t>
      </w:r>
      <w:r w:rsidR="00A23BF9">
        <w:rPr>
          <w:lang w:eastAsia="en-US"/>
        </w:rPr>
        <w:t>M. </w:t>
      </w:r>
      <w:r>
        <w:rPr>
          <w:lang w:eastAsia="en-US"/>
        </w:rPr>
        <w:t xml:space="preserve">Lucien </w:t>
      </w:r>
      <w:proofErr w:type="spellStart"/>
      <w:r>
        <w:rPr>
          <w:lang w:eastAsia="en-US"/>
        </w:rPr>
        <w:t>Crébu</w:t>
      </w:r>
      <w:proofErr w:type="spellEnd"/>
      <w:r>
        <w:rPr>
          <w:lang w:eastAsia="en-US"/>
        </w:rPr>
        <w:t xml:space="preserve"> de la </w:t>
      </w:r>
      <w:proofErr w:type="spellStart"/>
      <w:r>
        <w:rPr>
          <w:lang w:eastAsia="en-US"/>
        </w:rPr>
        <w:t>Saulays</w:t>
      </w:r>
      <w:proofErr w:type="spellEnd"/>
      <w:r w:rsidR="00A23BF9">
        <w:rPr>
          <w:lang w:eastAsia="en-US"/>
        </w:rPr>
        <w:t>.</w:t>
      </w:r>
    </w:p>
    <w:p w14:paraId="3371EB9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lui avait parlé bien rarement</w:t>
      </w:r>
      <w:r w:rsidR="00A23BF9">
        <w:rPr>
          <w:lang w:eastAsia="en-US"/>
        </w:rPr>
        <w:t xml:space="preserve">. </w:t>
      </w:r>
      <w:r>
        <w:rPr>
          <w:lang w:eastAsia="en-US"/>
        </w:rPr>
        <w:t>On pouvait dire que de tous les gens du château</w:t>
      </w:r>
      <w:r w:rsidR="00A23BF9">
        <w:rPr>
          <w:lang w:eastAsia="en-US"/>
        </w:rPr>
        <w:t xml:space="preserve">, </w:t>
      </w:r>
      <w:r>
        <w:rPr>
          <w:lang w:eastAsia="en-US"/>
        </w:rPr>
        <w:t>il était celui que Berthe connaissait le moins</w:t>
      </w:r>
      <w:r w:rsidR="00A23BF9">
        <w:rPr>
          <w:lang w:eastAsia="en-US"/>
        </w:rPr>
        <w:t>.</w:t>
      </w:r>
    </w:p>
    <w:p w14:paraId="3915EFA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Et pourtant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quand la jeune fille reconnut la voix de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elle n</w:t>
      </w:r>
      <w:r w:rsidR="00A23BF9">
        <w:rPr>
          <w:lang w:eastAsia="en-US"/>
        </w:rPr>
        <w:t>’</w:t>
      </w:r>
      <w:r>
        <w:rPr>
          <w:lang w:eastAsia="en-US"/>
        </w:rPr>
        <w:t>eut pas peur</w:t>
      </w:r>
      <w:r w:rsidR="00A23BF9">
        <w:rPr>
          <w:lang w:eastAsia="en-US"/>
        </w:rPr>
        <w:t>.</w:t>
      </w:r>
    </w:p>
    <w:p w14:paraId="72E1426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À peine entré</w:t>
      </w:r>
      <w:r w:rsidR="00A23BF9">
        <w:rPr>
          <w:lang w:eastAsia="en-US"/>
        </w:rPr>
        <w:t xml:space="preserve">, </w:t>
      </w:r>
      <w:r>
        <w:rPr>
          <w:lang w:eastAsia="en-US"/>
        </w:rPr>
        <w:t>il lui prit la main et la serra doucement entre les siennes</w:t>
      </w:r>
      <w:r w:rsidR="00A23BF9">
        <w:rPr>
          <w:lang w:eastAsia="en-US"/>
        </w:rPr>
        <w:t>.</w:t>
      </w:r>
    </w:p>
    <w:p w14:paraId="0454ACF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mademoiselle Berthe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dit-il</w:t>
      </w:r>
      <w:r>
        <w:rPr>
          <w:lang w:eastAsia="en-US"/>
        </w:rPr>
        <w:t xml:space="preserve">, </w:t>
      </w:r>
      <w:r w:rsidR="00BB5C58">
        <w:rPr>
          <w:lang w:eastAsia="en-US"/>
        </w:rPr>
        <w:t>je vous ai crue morte</w:t>
      </w:r>
      <w:r>
        <w:rPr>
          <w:lang w:eastAsia="en-US"/>
        </w:rPr>
        <w:t> !</w:t>
      </w:r>
    </w:p>
    <w:p w14:paraId="14EBAD4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Morte</w:t>
      </w:r>
      <w:r>
        <w:rPr>
          <w:lang w:eastAsia="en-US"/>
        </w:rPr>
        <w:t xml:space="preserve"> ! </w:t>
      </w:r>
      <w:r w:rsidR="00BB5C58">
        <w:rPr>
          <w:lang w:eastAsia="en-US"/>
        </w:rPr>
        <w:t>répéta tout bas la jeune fille</w:t>
      </w:r>
      <w:r>
        <w:rPr>
          <w:lang w:eastAsia="en-US"/>
        </w:rPr>
        <w:t xml:space="preserve">, </w:t>
      </w:r>
      <w:r w:rsidR="00BB5C58">
        <w:rPr>
          <w:lang w:eastAsia="en-US"/>
        </w:rPr>
        <w:t>qui eut un sourire triste</w:t>
      </w:r>
      <w:r>
        <w:rPr>
          <w:lang w:eastAsia="en-US"/>
        </w:rPr>
        <w:t>.</w:t>
      </w:r>
    </w:p>
    <w:p w14:paraId="15FB69F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Ils étaient capables de vous tuer</w:t>
      </w:r>
      <w:r>
        <w:rPr>
          <w:lang w:eastAsia="en-US"/>
        </w:rPr>
        <w:t>.</w:t>
      </w:r>
    </w:p>
    <w:p w14:paraId="43DA1ED1" w14:textId="47548EBA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Ce n</w:t>
      </w:r>
      <w:r>
        <w:rPr>
          <w:lang w:eastAsia="en-US"/>
        </w:rPr>
        <w:t>’</w:t>
      </w:r>
      <w:r w:rsidR="00BB5C58">
        <w:rPr>
          <w:lang w:eastAsia="en-US"/>
        </w:rPr>
        <w:t>est pas moi qu</w:t>
      </w:r>
      <w:r>
        <w:rPr>
          <w:lang w:eastAsia="en-US"/>
        </w:rPr>
        <w:t>’</w:t>
      </w:r>
      <w:r w:rsidR="00BB5C58">
        <w:rPr>
          <w:lang w:eastAsia="en-US"/>
        </w:rPr>
        <w:t>ils veulent tuer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répondit Berthe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Lucien</w:t>
      </w:r>
      <w:r>
        <w:rPr>
          <w:lang w:eastAsia="en-US"/>
        </w:rPr>
        <w:t>.</w:t>
      </w:r>
    </w:p>
    <w:p w14:paraId="3786CED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suis là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voulut interrompre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>.</w:t>
      </w:r>
    </w:p>
    <w:p w14:paraId="59DEA9D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la jeune fille lui coupa la parole en pesant de la main sur son bras et acheva</w:t>
      </w:r>
      <w:r w:rsidR="00A23BF9">
        <w:rPr>
          <w:lang w:eastAsia="en-US"/>
        </w:rPr>
        <w:t> :</w:t>
      </w:r>
    </w:p>
    <w:p w14:paraId="5AF51AB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Lucien et vous</w:t>
      </w:r>
      <w:r>
        <w:rPr>
          <w:lang w:eastAsia="en-US"/>
        </w:rPr>
        <w:t xml:space="preserve">,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</w:t>
      </w:r>
      <w:proofErr w:type="spellStart"/>
      <w:r w:rsidR="00BB5C58">
        <w:rPr>
          <w:lang w:eastAsia="en-US"/>
        </w:rPr>
        <w:t>Blône</w:t>
      </w:r>
      <w:proofErr w:type="spellEnd"/>
      <w:r>
        <w:rPr>
          <w:lang w:eastAsia="en-US"/>
        </w:rPr>
        <w:t> !</w:t>
      </w:r>
    </w:p>
    <w:p w14:paraId="3688A18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tête du jeune paysan se redressa orgueilleusement</w:t>
      </w:r>
      <w:r w:rsidR="00A23BF9">
        <w:rPr>
          <w:lang w:eastAsia="en-US"/>
        </w:rPr>
        <w:t>.</w:t>
      </w:r>
    </w:p>
    <w:p w14:paraId="5A8EBF1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On ne me tue pas</w:t>
      </w:r>
      <w:r>
        <w:rPr>
          <w:lang w:eastAsia="en-US"/>
        </w:rPr>
        <w:t xml:space="preserve">, </w:t>
      </w:r>
      <w:r w:rsidR="00BB5C58">
        <w:rPr>
          <w:lang w:eastAsia="en-US"/>
        </w:rPr>
        <w:t>moi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dit-il</w:t>
      </w:r>
      <w:r>
        <w:rPr>
          <w:lang w:eastAsia="en-US"/>
        </w:rPr>
        <w:t xml:space="preserve">, </w:t>
      </w:r>
      <w:r w:rsidR="00BB5C58">
        <w:rPr>
          <w:lang w:eastAsia="en-US"/>
        </w:rPr>
        <w:t>comme il l</w:t>
      </w:r>
      <w:r>
        <w:rPr>
          <w:lang w:eastAsia="en-US"/>
        </w:rPr>
        <w:t>’</w:t>
      </w:r>
      <w:r w:rsidR="00BB5C58">
        <w:rPr>
          <w:lang w:eastAsia="en-US"/>
        </w:rPr>
        <w:t>avait dit déjà dans la chambre mortuaire</w:t>
      </w:r>
      <w:r>
        <w:rPr>
          <w:lang w:eastAsia="en-US"/>
        </w:rPr>
        <w:t>.</w:t>
      </w:r>
    </w:p>
    <w:p w14:paraId="688A541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</w:t>
      </w:r>
      <w:r w:rsidR="00A23BF9">
        <w:rPr>
          <w:lang w:eastAsia="en-US"/>
        </w:rPr>
        <w:t xml:space="preserve">, </w:t>
      </w:r>
      <w:r>
        <w:rPr>
          <w:lang w:eastAsia="en-US"/>
        </w:rPr>
        <w:t>brisant là</w:t>
      </w:r>
      <w:r w:rsidR="00A23BF9">
        <w:rPr>
          <w:lang w:eastAsia="en-US"/>
        </w:rPr>
        <w:t xml:space="preserve">, </w:t>
      </w:r>
      <w:r>
        <w:rPr>
          <w:lang w:eastAsia="en-US"/>
        </w:rPr>
        <w:t>il se prit à considérer Berthe</w:t>
      </w:r>
      <w:r w:rsidR="00A23BF9">
        <w:rPr>
          <w:lang w:eastAsia="en-US"/>
        </w:rPr>
        <w:t xml:space="preserve">. </w:t>
      </w:r>
      <w:r>
        <w:rPr>
          <w:lang w:eastAsia="en-US"/>
        </w:rPr>
        <w:t>On eût dit qu</w:t>
      </w:r>
      <w:r w:rsidR="00A23BF9">
        <w:rPr>
          <w:lang w:eastAsia="en-US"/>
        </w:rPr>
        <w:t>’</w:t>
      </w:r>
      <w:r>
        <w:rPr>
          <w:lang w:eastAsia="en-US"/>
        </w:rPr>
        <w:t>il ne l</w:t>
      </w:r>
      <w:r w:rsidR="00A23BF9">
        <w:rPr>
          <w:lang w:eastAsia="en-US"/>
        </w:rPr>
        <w:t>’</w:t>
      </w:r>
      <w:r>
        <w:rPr>
          <w:lang w:eastAsia="en-US"/>
        </w:rPr>
        <w:t>avait jamais vue</w:t>
      </w:r>
      <w:r w:rsidR="00A23BF9">
        <w:rPr>
          <w:lang w:eastAsia="en-US"/>
        </w:rPr>
        <w:t>.</w:t>
      </w:r>
    </w:p>
    <w:p w14:paraId="6359F983" w14:textId="62E25479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mademoiselle Berthe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reprit-il d</w:t>
      </w:r>
      <w:r>
        <w:rPr>
          <w:lang w:eastAsia="en-US"/>
        </w:rPr>
        <w:t>’</w:t>
      </w:r>
      <w:r w:rsidR="00BB5C58">
        <w:rPr>
          <w:lang w:eastAsia="en-US"/>
        </w:rPr>
        <w:t>un ton doux et raide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je ne savais pas que je vous aimais comme ça</w:t>
      </w:r>
      <w:r>
        <w:rPr>
          <w:lang w:eastAsia="en-US"/>
        </w:rPr>
        <w:t xml:space="preserve">, </w:t>
      </w:r>
      <w:r w:rsidR="00BB5C58">
        <w:rPr>
          <w:lang w:eastAsia="en-US"/>
        </w:rPr>
        <w:t>moi</w:t>
      </w:r>
      <w:r>
        <w:rPr>
          <w:lang w:eastAsia="en-US"/>
        </w:rPr>
        <w:t xml:space="preserve">… </w:t>
      </w:r>
      <w:r w:rsidR="00BB5C58">
        <w:rPr>
          <w:lang w:eastAsia="en-US"/>
        </w:rPr>
        <w:t>Quand je vous ai crue morte</w:t>
      </w:r>
      <w:r>
        <w:rPr>
          <w:lang w:eastAsia="en-US"/>
        </w:rPr>
        <w:t xml:space="preserve">, </w:t>
      </w:r>
      <w:r w:rsidR="00BB5C58">
        <w:rPr>
          <w:lang w:eastAsia="en-US"/>
        </w:rPr>
        <w:t>le cœur m</w:t>
      </w:r>
      <w:r>
        <w:rPr>
          <w:lang w:eastAsia="en-US"/>
        </w:rPr>
        <w:t>’</w:t>
      </w:r>
      <w:r w:rsidR="00BB5C58">
        <w:rPr>
          <w:lang w:eastAsia="en-US"/>
        </w:rPr>
        <w:t>a manqué</w:t>
      </w:r>
      <w:r>
        <w:rPr>
          <w:lang w:eastAsia="en-US"/>
        </w:rPr>
        <w:t xml:space="preserve">… </w:t>
      </w:r>
      <w:r w:rsidR="00BB5C58">
        <w:rPr>
          <w:lang w:eastAsia="en-US"/>
        </w:rPr>
        <w:t>Que vous êtes belle</w:t>
      </w:r>
      <w:r>
        <w:rPr>
          <w:lang w:eastAsia="en-US"/>
        </w:rPr>
        <w:t xml:space="preserve">, </w:t>
      </w:r>
      <w:r w:rsidR="00BB5C58">
        <w:rPr>
          <w:lang w:eastAsia="en-US"/>
        </w:rPr>
        <w:t>mademoiselle Berthe</w:t>
      </w:r>
      <w:r>
        <w:rPr>
          <w:lang w:eastAsia="en-US"/>
        </w:rPr>
        <w:t xml:space="preserve"> !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que vous êtes belle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et que </w:t>
      </w:r>
      <w:r>
        <w:rPr>
          <w:lang w:eastAsia="en-US"/>
        </w:rPr>
        <w:t>M. </w:t>
      </w:r>
      <w:r w:rsidR="00BB5C58">
        <w:rPr>
          <w:lang w:eastAsia="en-US"/>
        </w:rPr>
        <w:t>Lucien fait bien de vous aimer</w:t>
      </w:r>
      <w:r>
        <w:rPr>
          <w:lang w:eastAsia="en-US"/>
        </w:rPr>
        <w:t> !</w:t>
      </w:r>
    </w:p>
    <w:p w14:paraId="012EF4E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front de la jeune fille se couvrit d</w:t>
      </w:r>
      <w:r w:rsidR="00A23BF9">
        <w:rPr>
          <w:lang w:eastAsia="en-US"/>
        </w:rPr>
        <w:t>’</w:t>
      </w:r>
      <w:r>
        <w:rPr>
          <w:lang w:eastAsia="en-US"/>
        </w:rPr>
        <w:t>un nuage</w:t>
      </w:r>
      <w:r w:rsidR="00A23BF9">
        <w:rPr>
          <w:lang w:eastAsia="en-US"/>
        </w:rPr>
        <w:t>.</w:t>
      </w:r>
    </w:p>
    <w:p w14:paraId="20718DA0" w14:textId="783831D4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Chut</w:t>
      </w:r>
      <w:r>
        <w:rPr>
          <w:lang w:eastAsia="en-US"/>
        </w:rPr>
        <w:t xml:space="preserve"> ! </w:t>
      </w:r>
      <w:r w:rsidR="00BB5C58">
        <w:rPr>
          <w:lang w:eastAsia="en-US"/>
        </w:rPr>
        <w:t>murmura-t-elle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on entend à travers ce rideau</w:t>
      </w:r>
      <w:r>
        <w:rPr>
          <w:lang w:eastAsia="en-US"/>
        </w:rPr>
        <w:t xml:space="preserve">… </w:t>
      </w:r>
      <w:r w:rsidR="00BB5C58">
        <w:rPr>
          <w:lang w:eastAsia="en-US"/>
        </w:rPr>
        <w:t>Songez à sauver Lucien</w:t>
      </w:r>
      <w:r>
        <w:rPr>
          <w:lang w:eastAsia="en-US"/>
        </w:rPr>
        <w:t xml:space="preserve">,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</w:t>
      </w:r>
      <w:proofErr w:type="spellStart"/>
      <w:r w:rsidR="00BB5C58">
        <w:rPr>
          <w:lang w:eastAsia="en-US"/>
        </w:rPr>
        <w:t>Blône</w:t>
      </w:r>
      <w:proofErr w:type="spellEnd"/>
      <w:r>
        <w:rPr>
          <w:lang w:eastAsia="en-US"/>
        </w:rPr>
        <w:t> !</w:t>
      </w:r>
    </w:p>
    <w:p w14:paraId="6A7DCB8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le sauverai pour lui</w:t>
      </w:r>
      <w:r>
        <w:rPr>
          <w:lang w:eastAsia="en-US"/>
        </w:rPr>
        <w:t xml:space="preserve">, </w:t>
      </w:r>
      <w:r w:rsidR="00BB5C58">
        <w:rPr>
          <w:lang w:eastAsia="en-US"/>
        </w:rPr>
        <w:t>mademoiselle Berthe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répondit le jeune gars</w:t>
      </w:r>
      <w:r>
        <w:rPr>
          <w:lang w:eastAsia="en-US"/>
        </w:rPr>
        <w:t xml:space="preserve">, </w:t>
      </w:r>
      <w:r w:rsidR="00BB5C58">
        <w:rPr>
          <w:lang w:eastAsia="en-US"/>
        </w:rPr>
        <w:t>qui avait la main sur son cœur</w:t>
      </w:r>
      <w:r>
        <w:rPr>
          <w:lang w:eastAsia="en-US"/>
        </w:rPr>
        <w:t xml:space="preserve">, </w:t>
      </w:r>
      <w:r w:rsidR="00BB5C58">
        <w:rPr>
          <w:lang w:eastAsia="en-US"/>
        </w:rPr>
        <w:t>et dont l</w:t>
      </w:r>
      <w:r>
        <w:rPr>
          <w:lang w:eastAsia="en-US"/>
        </w:rPr>
        <w:t>’</w:t>
      </w:r>
      <w:r w:rsidR="00BB5C58">
        <w:rPr>
          <w:lang w:eastAsia="en-US"/>
        </w:rPr>
        <w:t>accent chevaleresque remua l</w:t>
      </w:r>
      <w:r>
        <w:rPr>
          <w:lang w:eastAsia="en-US"/>
        </w:rPr>
        <w:t>’</w:t>
      </w:r>
      <w:r w:rsidR="00BB5C58">
        <w:rPr>
          <w:lang w:eastAsia="en-US"/>
        </w:rPr>
        <w:t>âme de Berthe</w:t>
      </w:r>
      <w:r>
        <w:rPr>
          <w:lang w:eastAsia="en-US"/>
        </w:rPr>
        <w:t xml:space="preserve">, </w:t>
      </w:r>
      <w:r w:rsidR="00BB5C58">
        <w:rPr>
          <w:lang w:eastAsia="en-US"/>
        </w:rPr>
        <w:t>je le sauverai pour lui</w:t>
      </w:r>
      <w:r>
        <w:rPr>
          <w:lang w:eastAsia="en-US"/>
        </w:rPr>
        <w:t xml:space="preserve">, </w:t>
      </w:r>
      <w:r w:rsidR="00BB5C58">
        <w:rPr>
          <w:lang w:eastAsia="en-US"/>
        </w:rPr>
        <w:t>car je l</w:t>
      </w:r>
      <w:r>
        <w:rPr>
          <w:lang w:eastAsia="en-US"/>
        </w:rPr>
        <w:t>’</w:t>
      </w:r>
      <w:r w:rsidR="00BB5C58">
        <w:rPr>
          <w:lang w:eastAsia="en-US"/>
        </w:rPr>
        <w:t>aime</w:t>
      </w:r>
      <w:r>
        <w:rPr>
          <w:lang w:eastAsia="en-US"/>
        </w:rPr>
        <w:t xml:space="preserve"> ; </w:t>
      </w:r>
      <w:r w:rsidR="00BB5C58">
        <w:rPr>
          <w:lang w:eastAsia="en-US"/>
        </w:rPr>
        <w:t>mais maintenant</w:t>
      </w:r>
      <w:r>
        <w:rPr>
          <w:lang w:eastAsia="en-US"/>
        </w:rPr>
        <w:t xml:space="preserve">, </w:t>
      </w:r>
      <w:r w:rsidR="00BB5C58">
        <w:rPr>
          <w:lang w:eastAsia="en-US"/>
        </w:rPr>
        <w:t>je sens que je le sauverai aussi pour vous</w:t>
      </w:r>
      <w:r>
        <w:rPr>
          <w:lang w:eastAsia="en-US"/>
        </w:rPr>
        <w:t>.</w:t>
      </w:r>
    </w:p>
    <w:p w14:paraId="4DCB1C50" w14:textId="3F52E73C" w:rsidR="00BB5C58" w:rsidRPr="00A23BF9" w:rsidRDefault="00BB5C58" w:rsidP="00A23BF9">
      <w:pPr>
        <w:keepNext/>
        <w:ind w:firstLine="0"/>
        <w:jc w:val="center"/>
        <w:rPr>
          <w:lang w:eastAsia="en-US"/>
        </w:rPr>
      </w:pPr>
      <w:r w:rsidRPr="00A23BF9">
        <w:rPr>
          <w:lang w:eastAsia="en-US"/>
        </w:rPr>
        <w:t>*</w:t>
      </w:r>
    </w:p>
    <w:p w14:paraId="51CEC79F" w14:textId="77777777" w:rsidR="00A23BF9" w:rsidRDefault="00BB5C58" w:rsidP="00A23BF9">
      <w:pPr>
        <w:ind w:firstLine="0"/>
        <w:jc w:val="center"/>
        <w:rPr>
          <w:lang w:eastAsia="en-US"/>
        </w:rPr>
      </w:pPr>
      <w:r w:rsidRPr="00A23BF9">
        <w:rPr>
          <w:lang w:eastAsia="en-US"/>
        </w:rPr>
        <w:t>* *</w:t>
      </w:r>
    </w:p>
    <w:p w14:paraId="3D7849F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De l</w:t>
      </w:r>
      <w:r w:rsidR="00A23BF9">
        <w:rPr>
          <w:lang w:eastAsia="en-US"/>
        </w:rPr>
        <w:t>’</w:t>
      </w:r>
      <w:r>
        <w:rPr>
          <w:lang w:eastAsia="en-US"/>
        </w:rPr>
        <w:t>autre côté du rideau</w:t>
      </w:r>
      <w:r w:rsidR="00A23BF9">
        <w:rPr>
          <w:lang w:eastAsia="en-US"/>
        </w:rPr>
        <w:t xml:space="preserve">, </w:t>
      </w:r>
      <w:r>
        <w:rPr>
          <w:lang w:eastAsia="en-US"/>
        </w:rPr>
        <w:t>le premier mouvement de surprise produit par l</w:t>
      </w:r>
      <w:r w:rsidR="00A23BF9">
        <w:rPr>
          <w:lang w:eastAsia="en-US"/>
        </w:rPr>
        <w:t>’</w:t>
      </w:r>
      <w:r>
        <w:rPr>
          <w:lang w:eastAsia="en-US"/>
        </w:rPr>
        <w:t>étrange insinuation du testateur commençait à se calmer</w:t>
      </w:r>
      <w:r w:rsidR="00A23BF9">
        <w:rPr>
          <w:lang w:eastAsia="en-US"/>
        </w:rPr>
        <w:t>.</w:t>
      </w:r>
    </w:p>
    <w:p w14:paraId="680033C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Ceux que l</w:t>
      </w:r>
      <w:r w:rsidR="00A23BF9">
        <w:rPr>
          <w:lang w:eastAsia="en-US"/>
        </w:rPr>
        <w:t>’</w:t>
      </w:r>
      <w:r>
        <w:rPr>
          <w:lang w:eastAsia="en-US"/>
        </w:rPr>
        <w:t>accusation ne touchait point avaient déjà un méchant sourire aux lèvres</w:t>
      </w:r>
      <w:r w:rsidR="00A23BF9">
        <w:rPr>
          <w:lang w:eastAsia="en-US"/>
        </w:rPr>
        <w:t>.</w:t>
      </w:r>
    </w:p>
    <w:p w14:paraId="1B229B38" w14:textId="1A5D5764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Tout ce testament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dit enfin </w:t>
      </w:r>
      <w:r>
        <w:rPr>
          <w:lang w:eastAsia="en-US"/>
        </w:rPr>
        <w:t>M. </w:t>
      </w:r>
      <w:r w:rsidR="00BB5C58">
        <w:rPr>
          <w:lang w:eastAsia="en-US"/>
        </w:rPr>
        <w:t>Fargeau avec amertume</w:t>
      </w:r>
      <w:r>
        <w:rPr>
          <w:lang w:eastAsia="en-US"/>
        </w:rPr>
        <w:t xml:space="preserve">, </w:t>
      </w:r>
      <w:r w:rsidR="00BB5C58">
        <w:rPr>
          <w:lang w:eastAsia="en-US"/>
        </w:rPr>
        <w:t>est une œuvre de folie</w:t>
      </w:r>
      <w:r>
        <w:rPr>
          <w:lang w:eastAsia="en-US"/>
        </w:rPr>
        <w:t>…</w:t>
      </w:r>
    </w:p>
    <w:p w14:paraId="14EB402B" w14:textId="0C80DB83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Accuser ainsi un homme de ma sorte</w:t>
      </w:r>
      <w:r>
        <w:rPr>
          <w:lang w:eastAsia="en-US"/>
        </w:rPr>
        <w:t xml:space="preserve"> ! </w:t>
      </w:r>
      <w:r w:rsidR="00BB5C58">
        <w:rPr>
          <w:lang w:eastAsia="en-US"/>
        </w:rPr>
        <w:t>murmura Morin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et tout cela pour poser</w:t>
      </w:r>
      <w:r>
        <w:rPr>
          <w:lang w:eastAsia="en-US"/>
        </w:rPr>
        <w:t xml:space="preserve"> ! </w:t>
      </w:r>
      <w:r w:rsidR="00BB5C58">
        <w:rPr>
          <w:lang w:eastAsia="en-US"/>
        </w:rPr>
        <w:t>pour faire l</w:t>
      </w:r>
      <w:r>
        <w:rPr>
          <w:lang w:eastAsia="en-US"/>
        </w:rPr>
        <w:t>’</w:t>
      </w:r>
      <w:r w:rsidR="00BB5C58">
        <w:rPr>
          <w:lang w:eastAsia="en-US"/>
        </w:rPr>
        <w:t>esprit fort</w:t>
      </w:r>
      <w:r>
        <w:rPr>
          <w:lang w:eastAsia="en-US"/>
        </w:rPr>
        <w:t> !</w:t>
      </w:r>
    </w:p>
    <w:p w14:paraId="24BFF303" w14:textId="77777777" w:rsidR="00A23BF9" w:rsidRDefault="00BB5C58" w:rsidP="00A23BF9">
      <w:pPr>
        <w:numPr>
          <w:ins w:id="126" w:author="Alain" w:date="2009-11-25T17:57:00Z"/>
        </w:numPr>
        <w:rPr>
          <w:lang w:eastAsia="en-US"/>
        </w:rPr>
      </w:pPr>
      <w:r>
        <w:rPr>
          <w:lang w:eastAsia="en-US"/>
        </w:rPr>
        <w:t>La discorde était au camp</w:t>
      </w:r>
      <w:r w:rsidR="00A23BF9">
        <w:rPr>
          <w:lang w:eastAsia="en-US"/>
        </w:rPr>
        <w:t>.</w:t>
      </w:r>
    </w:p>
    <w:p w14:paraId="44EE743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le fantôme étendit ses deux mains maigres pour calmer la tempête naissante</w:t>
      </w:r>
      <w:r w:rsidR="00A23BF9">
        <w:rPr>
          <w:lang w:eastAsia="en-US"/>
        </w:rPr>
        <w:t>.</w:t>
      </w:r>
    </w:p>
    <w:p w14:paraId="39DA743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Chut</w:t>
      </w:r>
      <w:r>
        <w:rPr>
          <w:lang w:eastAsia="en-US"/>
        </w:rPr>
        <w:t xml:space="preserve"> ! </w:t>
      </w:r>
      <w:r w:rsidR="00BB5C58">
        <w:rPr>
          <w:lang w:eastAsia="en-US"/>
        </w:rPr>
        <w:t>chut</w:t>
      </w:r>
      <w:r>
        <w:rPr>
          <w:lang w:eastAsia="en-US"/>
        </w:rPr>
        <w:t xml:space="preserve"> ! </w:t>
      </w:r>
      <w:r w:rsidR="00BB5C58">
        <w:rPr>
          <w:lang w:eastAsia="en-US"/>
        </w:rPr>
        <w:t>chut</w:t>
      </w:r>
      <w:r>
        <w:rPr>
          <w:lang w:eastAsia="en-US"/>
        </w:rPr>
        <w:t xml:space="preserve"> ! </w:t>
      </w:r>
      <w:r w:rsidR="00BB5C58">
        <w:rPr>
          <w:lang w:eastAsia="en-US"/>
        </w:rPr>
        <w:t>chut</w:t>
      </w:r>
      <w:r>
        <w:rPr>
          <w:lang w:eastAsia="en-US"/>
        </w:rPr>
        <w:t xml:space="preserve"> ! </w:t>
      </w:r>
      <w:r w:rsidR="00BB5C58">
        <w:rPr>
          <w:lang w:eastAsia="en-US"/>
        </w:rPr>
        <w:t>fit-il avec son bon petit sourire de squelette aimable</w:t>
      </w:r>
      <w:r>
        <w:rPr>
          <w:lang w:eastAsia="en-US"/>
        </w:rPr>
        <w:t>.</w:t>
      </w:r>
    </w:p>
    <w:p w14:paraId="61FBD118" w14:textId="19F3D59A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ferai une seule question à notre cousin et ami Fargeau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dit </w:t>
      </w:r>
      <w:r>
        <w:rPr>
          <w:lang w:eastAsia="en-US"/>
        </w:rPr>
        <w:t>M. de </w:t>
      </w:r>
      <w:proofErr w:type="spellStart"/>
      <w:r w:rsidR="00BB5C58">
        <w:rPr>
          <w:lang w:eastAsia="en-US"/>
        </w:rPr>
        <w:t>Maudreuil</w:t>
      </w:r>
      <w:proofErr w:type="spellEnd"/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Puisqu</w:t>
      </w:r>
      <w:r>
        <w:rPr>
          <w:lang w:eastAsia="en-US"/>
        </w:rPr>
        <w:t>’</w:t>
      </w:r>
      <w:r w:rsidR="00BB5C58">
        <w:rPr>
          <w:lang w:eastAsia="en-US"/>
        </w:rPr>
        <w:t>il prétend que le testament de notre vénérable auteur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Jean </w:t>
      </w:r>
      <w:proofErr w:type="spellStart"/>
      <w:r w:rsidR="00BB5C58">
        <w:rPr>
          <w:lang w:eastAsia="en-US"/>
        </w:rPr>
        <w:t>Crébu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 xml:space="preserve">est entaché de </w:t>
      </w:r>
      <w:r w:rsidR="00BB5C58">
        <w:rPr>
          <w:lang w:eastAsia="en-US"/>
        </w:rPr>
        <w:lastRenderedPageBreak/>
        <w:t>folie</w:t>
      </w:r>
      <w:r>
        <w:rPr>
          <w:lang w:eastAsia="en-US"/>
        </w:rPr>
        <w:t xml:space="preserve">, </w:t>
      </w:r>
      <w:r w:rsidR="00BB5C58">
        <w:rPr>
          <w:lang w:eastAsia="en-US"/>
        </w:rPr>
        <w:t>on doit conclure que ledit Fargeau est disposé à renoncer aux avantages</w:t>
      </w:r>
      <w:r>
        <w:rPr>
          <w:lang w:eastAsia="en-US"/>
        </w:rPr>
        <w:t>…</w:t>
      </w:r>
    </w:p>
    <w:p w14:paraId="2B3C1DE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Nom de bleu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 xml:space="preserve">écria </w:t>
      </w:r>
      <w:proofErr w:type="spellStart"/>
      <w:r w:rsidR="00BB5C58">
        <w:rPr>
          <w:lang w:eastAsia="en-US"/>
        </w:rPr>
        <w:t>Guérineul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les successions lui donnent de l</w:t>
      </w:r>
      <w:r>
        <w:rPr>
          <w:lang w:eastAsia="en-US"/>
        </w:rPr>
        <w:t>’</w:t>
      </w:r>
      <w:r w:rsidR="00BB5C58">
        <w:rPr>
          <w:lang w:eastAsia="en-US"/>
        </w:rPr>
        <w:t>esprit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à ce nom de nom de </w:t>
      </w:r>
      <w:proofErr w:type="spellStart"/>
      <w:r w:rsidR="00BB5C58">
        <w:rPr>
          <w:lang w:eastAsia="en-US"/>
        </w:rPr>
        <w:t>Maudreuil</w:t>
      </w:r>
      <w:proofErr w:type="spellEnd"/>
      <w:r>
        <w:rPr>
          <w:lang w:eastAsia="en-US"/>
        </w:rPr>
        <w:t> !</w:t>
      </w:r>
    </w:p>
    <w:p w14:paraId="6F31CAF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On riait autour de la table</w:t>
      </w:r>
      <w:r w:rsidR="00A23BF9">
        <w:rPr>
          <w:lang w:eastAsia="en-US"/>
        </w:rPr>
        <w:t>.</w:t>
      </w:r>
    </w:p>
    <w:p w14:paraId="3DC2A9E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</w:t>
      </w:r>
      <w:r w:rsidR="00A23BF9">
        <w:rPr>
          <w:lang w:eastAsia="en-US"/>
        </w:rPr>
        <w:t xml:space="preserve">, </w:t>
      </w:r>
      <w:r>
        <w:rPr>
          <w:lang w:eastAsia="en-US"/>
        </w:rPr>
        <w:t>disons-le</w:t>
      </w:r>
      <w:r w:rsidR="00A23BF9">
        <w:rPr>
          <w:lang w:eastAsia="en-US"/>
        </w:rPr>
        <w:t xml:space="preserve"> :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Artichaut n</w:t>
      </w:r>
      <w:r w:rsidR="00A23BF9">
        <w:rPr>
          <w:lang w:eastAsia="en-US"/>
        </w:rPr>
        <w:t>’</w:t>
      </w:r>
      <w:r>
        <w:rPr>
          <w:lang w:eastAsia="en-US"/>
        </w:rPr>
        <w:t>était plus de ce monde</w:t>
      </w:r>
      <w:r w:rsidR="00A23BF9">
        <w:rPr>
          <w:lang w:eastAsia="en-US"/>
        </w:rPr>
        <w:t xml:space="preserve">. </w:t>
      </w:r>
      <w:r>
        <w:rPr>
          <w:lang w:eastAsia="en-US"/>
        </w:rPr>
        <w:t>Sous son apparence légumineuse</w:t>
      </w:r>
      <w:r w:rsidR="00A23BF9">
        <w:rPr>
          <w:lang w:eastAsia="en-US"/>
        </w:rPr>
        <w:t xml:space="preserve">, </w:t>
      </w:r>
      <w:r>
        <w:rPr>
          <w:lang w:eastAsia="en-US"/>
        </w:rPr>
        <w:t>ce notaire avait des passions de lave</w:t>
      </w:r>
      <w:r w:rsidR="00A23BF9">
        <w:rPr>
          <w:lang w:eastAsia="en-US"/>
        </w:rPr>
        <w:t xml:space="preserve">. </w:t>
      </w:r>
      <w:r>
        <w:rPr>
          <w:lang w:eastAsia="en-US"/>
        </w:rPr>
        <w:t>Il songeait à sa future Olivette</w:t>
      </w:r>
      <w:r w:rsidR="00A23BF9">
        <w:rPr>
          <w:lang w:eastAsia="en-US"/>
        </w:rPr>
        <w:t xml:space="preserve">. </w:t>
      </w:r>
      <w:r>
        <w:rPr>
          <w:lang w:eastAsia="en-US"/>
        </w:rPr>
        <w:t>Des oignons</w:t>
      </w:r>
      <w:r w:rsidR="00A23BF9">
        <w:rPr>
          <w:lang w:eastAsia="en-US"/>
        </w:rPr>
        <w:t xml:space="preserve">, </w:t>
      </w:r>
      <w:r>
        <w:rPr>
          <w:lang w:eastAsia="en-US"/>
        </w:rPr>
        <w:t>des cordes</w:t>
      </w:r>
      <w:r w:rsidR="00A23BF9">
        <w:rPr>
          <w:lang w:eastAsia="en-US"/>
        </w:rPr>
        <w:t xml:space="preserve">, </w:t>
      </w:r>
      <w:r>
        <w:rPr>
          <w:lang w:eastAsia="en-US"/>
        </w:rPr>
        <w:t>de l</w:t>
      </w:r>
      <w:r w:rsidR="00A23BF9">
        <w:rPr>
          <w:lang w:eastAsia="en-US"/>
        </w:rPr>
        <w:t>’</w:t>
      </w:r>
      <w:r>
        <w:rPr>
          <w:lang w:eastAsia="en-US"/>
        </w:rPr>
        <w:t>amour et du cassis</w:t>
      </w:r>
      <w:r w:rsidR="00A23BF9">
        <w:rPr>
          <w:lang w:eastAsia="en-US"/>
        </w:rPr>
        <w:t> !</w:t>
      </w:r>
    </w:p>
    <w:p w14:paraId="48846530" w14:textId="16F1E20E" w:rsidR="00A23BF9" w:rsidRDefault="00BB5C58" w:rsidP="00A23BF9">
      <w:pPr>
        <w:rPr>
          <w:lang w:eastAsia="en-US"/>
        </w:rPr>
      </w:pPr>
      <w:r>
        <w:rPr>
          <w:lang w:eastAsia="en-US"/>
        </w:rPr>
        <w:t>Le ciel sur la terre</w:t>
      </w:r>
      <w:r w:rsidR="00A23BF9">
        <w:rPr>
          <w:lang w:eastAsia="en-US"/>
        </w:rPr>
        <w:t xml:space="preserve"> ! </w:t>
      </w:r>
      <w:r w:rsidR="007F299C">
        <w:rPr>
          <w:lang w:eastAsia="en-US"/>
        </w:rPr>
        <w:t>—</w:t>
      </w:r>
    </w:p>
    <w:p w14:paraId="75B673C1" w14:textId="64D22D61" w:rsidR="00A23BF9" w:rsidRDefault="00BB5C58" w:rsidP="00A23BF9">
      <w:pPr>
        <w:rPr>
          <w:lang w:eastAsia="en-US"/>
        </w:rPr>
      </w:pPr>
      <w:r>
        <w:rPr>
          <w:lang w:eastAsia="en-US"/>
        </w:rPr>
        <w:t>Le mécontentement de Fargeau n</w:t>
      </w:r>
      <w:r w:rsidR="00A23BF9">
        <w:rPr>
          <w:lang w:eastAsia="en-US"/>
        </w:rPr>
        <w:t>’</w:t>
      </w:r>
      <w:r>
        <w:rPr>
          <w:lang w:eastAsia="en-US"/>
        </w:rPr>
        <w:t>allait point jusqu</w:t>
      </w:r>
      <w:r w:rsidR="00A23BF9">
        <w:rPr>
          <w:lang w:eastAsia="en-US"/>
        </w:rPr>
        <w:t>’</w:t>
      </w:r>
      <w:r>
        <w:rPr>
          <w:lang w:eastAsia="en-US"/>
        </w:rPr>
        <w:t>à répudier le legs</w:t>
      </w:r>
      <w:r w:rsidR="00A23BF9">
        <w:rPr>
          <w:lang w:eastAsia="en-US"/>
        </w:rPr>
        <w:t xml:space="preserve">. </w:t>
      </w:r>
      <w:r>
        <w:rPr>
          <w:lang w:eastAsia="en-US"/>
        </w:rPr>
        <w:t>Au lieu de répondre à l</w:t>
      </w:r>
      <w:r w:rsidR="00A23BF9">
        <w:rPr>
          <w:lang w:eastAsia="en-US"/>
        </w:rPr>
        <w:t>’</w:t>
      </w:r>
      <w:r>
        <w:rPr>
          <w:lang w:eastAsia="en-US"/>
        </w:rPr>
        <w:t xml:space="preserve">impertinente question de </w:t>
      </w:r>
      <w:r w:rsidR="00685E2E">
        <w:rPr>
          <w:lang w:eastAsia="en-US"/>
        </w:rPr>
        <w:t>Cousin-et-ami</w:t>
      </w:r>
      <w:r w:rsidR="00A23BF9">
        <w:rPr>
          <w:lang w:eastAsia="en-US"/>
        </w:rPr>
        <w:t xml:space="preserve">, </w:t>
      </w:r>
      <w:r>
        <w:rPr>
          <w:lang w:eastAsia="en-US"/>
        </w:rPr>
        <w:t>Fargeau haussa les épaules et s</w:t>
      </w:r>
      <w:r w:rsidR="00A23BF9">
        <w:rPr>
          <w:lang w:eastAsia="en-US"/>
        </w:rPr>
        <w:t>’</w:t>
      </w:r>
      <w:r>
        <w:rPr>
          <w:lang w:eastAsia="en-US"/>
        </w:rPr>
        <w:t>enveloppa dans sa dignité</w:t>
      </w:r>
      <w:r w:rsidR="00A23BF9">
        <w:rPr>
          <w:lang w:eastAsia="en-US"/>
        </w:rPr>
        <w:t>.</w:t>
      </w:r>
    </w:p>
    <w:p w14:paraId="1C38968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docteur Morin fit de même</w:t>
      </w:r>
      <w:r w:rsidR="00A23BF9">
        <w:rPr>
          <w:lang w:eastAsia="en-US"/>
        </w:rPr>
        <w:t>.</w:t>
      </w:r>
    </w:p>
    <w:p w14:paraId="6113649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Bien qu</w:t>
      </w:r>
      <w:r w:rsidR="00A23BF9">
        <w:rPr>
          <w:lang w:eastAsia="en-US"/>
        </w:rPr>
        <w:t>’</w:t>
      </w:r>
      <w:r>
        <w:rPr>
          <w:lang w:eastAsia="en-US"/>
        </w:rPr>
        <w:t>ils fussent habituellement sobres</w:t>
      </w:r>
      <w:r w:rsidR="00A23BF9">
        <w:rPr>
          <w:lang w:eastAsia="en-US"/>
        </w:rPr>
        <w:t xml:space="preserve">, </w:t>
      </w:r>
      <w:r>
        <w:rPr>
          <w:lang w:eastAsia="en-US"/>
        </w:rPr>
        <w:t>tous les deux</w:t>
      </w:r>
      <w:r w:rsidR="00A23BF9">
        <w:rPr>
          <w:lang w:eastAsia="en-US"/>
        </w:rPr>
        <w:t xml:space="preserve">, </w:t>
      </w:r>
      <w:r>
        <w:rPr>
          <w:lang w:eastAsia="en-US"/>
        </w:rPr>
        <w:t>ce soir-là</w:t>
      </w:r>
      <w:r w:rsidR="00A23BF9">
        <w:rPr>
          <w:lang w:eastAsia="en-US"/>
        </w:rPr>
        <w:t xml:space="preserve">, </w:t>
      </w:r>
      <w:r>
        <w:rPr>
          <w:lang w:eastAsia="en-US"/>
        </w:rPr>
        <w:t>ils donnaient quelque attention au bordeaux et même au rhum</w:t>
      </w:r>
      <w:r w:rsidR="00A23BF9">
        <w:rPr>
          <w:lang w:eastAsia="en-US"/>
        </w:rPr>
        <w:t>.</w:t>
      </w:r>
    </w:p>
    <w:p w14:paraId="507649A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Les autres convives faisaient mieux qu</w:t>
      </w:r>
      <w:r w:rsidR="00A23BF9">
        <w:rPr>
          <w:lang w:eastAsia="en-US"/>
        </w:rPr>
        <w:t>’</w:t>
      </w:r>
      <w:r>
        <w:rPr>
          <w:lang w:eastAsia="en-US"/>
        </w:rPr>
        <w:t>eux néanmoins</w:t>
      </w:r>
      <w:r w:rsidR="00A23BF9">
        <w:rPr>
          <w:lang w:eastAsia="en-US"/>
        </w:rPr>
        <w:t>.</w:t>
      </w:r>
    </w:p>
    <w:p w14:paraId="0C9118C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quant au fantôme</w:t>
      </w:r>
      <w:r w:rsidR="00A23BF9">
        <w:rPr>
          <w:lang w:eastAsia="en-US"/>
        </w:rPr>
        <w:t xml:space="preserve">, </w:t>
      </w:r>
      <w:r>
        <w:rPr>
          <w:lang w:eastAsia="en-US"/>
        </w:rPr>
        <w:t>en suivant la gradation que nous avons indiquée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était arrivé à lamper son verre à vin plein de rhum</w:t>
      </w:r>
      <w:r w:rsidR="00A23BF9">
        <w:rPr>
          <w:lang w:eastAsia="en-US"/>
        </w:rPr>
        <w:t>.</w:t>
      </w:r>
    </w:p>
    <w:p w14:paraId="52659CF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Cela passait entre les touffes de sa barbe blanche</w:t>
      </w:r>
      <w:r w:rsidR="00A23BF9">
        <w:rPr>
          <w:lang w:eastAsia="en-US"/>
        </w:rPr>
        <w:t xml:space="preserve">. </w:t>
      </w:r>
      <w:r>
        <w:rPr>
          <w:lang w:eastAsia="en-US"/>
        </w:rPr>
        <w:t xml:space="preserve">Il </w:t>
      </w:r>
      <w:r>
        <w:rPr>
          <w:lang w:eastAsia="en-US"/>
        </w:rPr>
        <w:t xml:space="preserve">y </w:t>
      </w:r>
      <w:r>
        <w:rPr>
          <w:lang w:eastAsia="en-US"/>
        </w:rPr>
        <w:t>avait de quoi enivrer un taureau</w:t>
      </w:r>
      <w:r w:rsidR="00A23BF9">
        <w:rPr>
          <w:lang w:eastAsia="en-US"/>
        </w:rPr>
        <w:t xml:space="preserve">. </w:t>
      </w:r>
      <w:r>
        <w:rPr>
          <w:lang w:eastAsia="en-US"/>
        </w:rPr>
        <w:t>Mais les joues du fantôme gardaient leur jolie couleur d</w:t>
      </w:r>
      <w:r w:rsidR="00A23BF9">
        <w:rPr>
          <w:lang w:eastAsia="en-US"/>
        </w:rPr>
        <w:t>’</w:t>
      </w:r>
      <w:r>
        <w:rPr>
          <w:lang w:eastAsia="en-US"/>
        </w:rPr>
        <w:t>ivoire antique</w:t>
      </w:r>
      <w:r w:rsidR="00A23BF9">
        <w:rPr>
          <w:lang w:eastAsia="en-US"/>
        </w:rPr>
        <w:t>.</w:t>
      </w:r>
    </w:p>
    <w:p w14:paraId="7B6F09D0" w14:textId="57D775EC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 xml:space="preserve">Quand </w:t>
      </w:r>
      <w:r w:rsidR="00685E2E">
        <w:rPr>
          <w:lang w:eastAsia="en-US"/>
        </w:rPr>
        <w:t>Cousin-et-ami</w:t>
      </w:r>
      <w:r>
        <w:rPr>
          <w:lang w:eastAsia="en-US"/>
        </w:rPr>
        <w:t xml:space="preserve"> reprit sa lecture interrompue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le fantôme posa comme devant son </w:t>
      </w:r>
      <w:r>
        <w:rPr>
          <w:lang w:eastAsia="en-US"/>
        </w:rPr>
        <w:t xml:space="preserve">menton </w:t>
      </w:r>
      <w:r>
        <w:rPr>
          <w:lang w:eastAsia="en-US"/>
        </w:rPr>
        <w:t>barbu sur ses deux pouces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écouta</w:t>
      </w:r>
      <w:r w:rsidR="00A23BF9">
        <w:rPr>
          <w:lang w:eastAsia="en-US"/>
        </w:rPr>
        <w:t>.</w:t>
      </w:r>
    </w:p>
    <w:p w14:paraId="002E2608" w14:textId="1F437F15" w:rsidR="00BB5C58" w:rsidRDefault="00BB5C58" w:rsidP="007700B9">
      <w:pPr>
        <w:pStyle w:val="Titre2"/>
        <w:rPr>
          <w:lang w:eastAsia="en-US"/>
        </w:rPr>
      </w:pPr>
      <w:bookmarkStart w:id="127" w:name="_Toc231743419"/>
      <w:bookmarkStart w:id="128" w:name="_Toc237577487"/>
      <w:bookmarkStart w:id="129" w:name="_Toc202192435"/>
      <w:r>
        <w:rPr>
          <w:lang w:eastAsia="en-US"/>
        </w:rPr>
        <w:lastRenderedPageBreak/>
        <w:t>LEGS ET LIBÉRALITÉS</w:t>
      </w:r>
      <w:bookmarkEnd w:id="127"/>
      <w:bookmarkEnd w:id="128"/>
      <w:bookmarkEnd w:id="129"/>
      <w:r>
        <w:rPr>
          <w:lang w:eastAsia="en-US"/>
        </w:rPr>
        <w:br/>
      </w:r>
    </w:p>
    <w:p w14:paraId="4294442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testament continuait ainsi</w:t>
      </w:r>
      <w:r w:rsidR="00A23BF9">
        <w:rPr>
          <w:lang w:eastAsia="en-US"/>
        </w:rPr>
        <w:t> :</w:t>
      </w:r>
    </w:p>
    <w:p w14:paraId="27FC675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N</w:t>
      </w:r>
      <w:r>
        <w:rPr>
          <w:lang w:eastAsia="en-US"/>
        </w:rPr>
        <w:t>’</w:t>
      </w:r>
      <w:r w:rsidR="00BB5C58">
        <w:rPr>
          <w:lang w:eastAsia="en-US"/>
        </w:rPr>
        <w:t>ayant point l</w:t>
      </w:r>
      <w:r>
        <w:rPr>
          <w:lang w:eastAsia="en-US"/>
        </w:rPr>
        <w:t>’</w:t>
      </w:r>
      <w:r w:rsidR="00BB5C58">
        <w:rPr>
          <w:lang w:eastAsia="en-US"/>
        </w:rPr>
        <w:t>espérance de vivre plus de trois ou quatre ans</w:t>
      </w:r>
      <w:r>
        <w:rPr>
          <w:lang w:eastAsia="en-US"/>
        </w:rPr>
        <w:t xml:space="preserve">, </w:t>
      </w:r>
      <w:r w:rsidR="00BB5C58">
        <w:rPr>
          <w:lang w:eastAsia="en-US"/>
        </w:rPr>
        <w:t>alors même que je me garder</w:t>
      </w:r>
      <w:r w:rsidR="00BB5C58">
        <w:t>ais de m</w:t>
      </w:r>
      <w:r w:rsidR="00BB5C58">
        <w:rPr>
          <w:lang w:eastAsia="en-US"/>
        </w:rPr>
        <w:t>es parents et de mes amis</w:t>
      </w:r>
      <w:r>
        <w:rPr>
          <w:lang w:eastAsia="en-US"/>
        </w:rPr>
        <w:t xml:space="preserve">, </w:t>
      </w:r>
      <w:r w:rsidR="00BB5C58">
        <w:rPr>
          <w:lang w:eastAsia="en-US"/>
        </w:rPr>
        <w:t>je laisse aller les choses à la volonté du hasard</w:t>
      </w:r>
      <w:r>
        <w:rPr>
          <w:lang w:eastAsia="en-US"/>
        </w:rPr>
        <w:t xml:space="preserve">, </w:t>
      </w:r>
      <w:r w:rsidR="00BB5C58">
        <w:rPr>
          <w:lang w:eastAsia="en-US"/>
        </w:rPr>
        <w:t>le seul dieu qui ait jamais régi le monde</w:t>
      </w:r>
      <w:r>
        <w:rPr>
          <w:lang w:eastAsia="en-US"/>
        </w:rPr>
        <w:t>.</w:t>
      </w:r>
    </w:p>
    <w:p w14:paraId="1C7B436C" w14:textId="4D073155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Et je dispose de mes biens meubles et immeubles ainsi qu</w:t>
      </w:r>
      <w:r>
        <w:rPr>
          <w:lang w:eastAsia="en-US"/>
        </w:rPr>
        <w:t>’</w:t>
      </w:r>
      <w:r w:rsidR="00BB5C58">
        <w:rPr>
          <w:lang w:eastAsia="en-US"/>
        </w:rPr>
        <w:t>il suit</w:t>
      </w:r>
      <w:r>
        <w:rPr>
          <w:lang w:eastAsia="en-US"/>
        </w:rPr>
        <w:t> :… »</w:t>
      </w:r>
    </w:p>
    <w:p w14:paraId="3C198B1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y eut un soupir de bien-être autour de la table</w:t>
      </w:r>
      <w:r w:rsidR="00A23BF9">
        <w:rPr>
          <w:lang w:eastAsia="en-US"/>
        </w:rPr>
        <w:t xml:space="preserve">. </w:t>
      </w:r>
      <w:r>
        <w:rPr>
          <w:lang w:eastAsia="en-US"/>
        </w:rPr>
        <w:t>L</w:t>
      </w:r>
      <w:r>
        <w:t>e succès se dessinait</w:t>
      </w:r>
      <w:r w:rsidR="00A23BF9">
        <w:rPr>
          <w:lang w:eastAsia="en-US"/>
        </w:rPr>
        <w:t>.</w:t>
      </w:r>
    </w:p>
    <w:p w14:paraId="22A921A1" w14:textId="26BDF41F" w:rsidR="00A23BF9" w:rsidRDefault="00685E2E" w:rsidP="00A23BF9">
      <w:pPr>
        <w:rPr>
          <w:lang w:eastAsia="en-US"/>
        </w:rPr>
      </w:pPr>
      <w:r>
        <w:rPr>
          <w:lang w:eastAsia="en-US"/>
        </w:rPr>
        <w:t>Cousin-et-ami</w:t>
      </w:r>
      <w:r w:rsidR="00BB5C58">
        <w:rPr>
          <w:lang w:eastAsia="en-US"/>
        </w:rPr>
        <w:t xml:space="preserve"> fit un geste digne pour demander le silence</w:t>
      </w:r>
      <w:r w:rsidR="00A23BF9">
        <w:rPr>
          <w:lang w:eastAsia="en-US"/>
        </w:rPr>
        <w:t xml:space="preserve">, </w:t>
      </w:r>
      <w:r w:rsidR="00BB5C58">
        <w:rPr>
          <w:lang w:eastAsia="en-US"/>
        </w:rPr>
        <w:t>et poursuivit</w:t>
      </w:r>
      <w:r w:rsidR="00A23BF9">
        <w:rPr>
          <w:lang w:eastAsia="en-US"/>
        </w:rPr>
        <w:t> :</w:t>
      </w:r>
    </w:p>
    <w:p w14:paraId="26FA4CA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Je possède environ deux millions de fortune conquis à différents métiers</w:t>
      </w:r>
      <w:r>
        <w:rPr>
          <w:lang w:eastAsia="en-US"/>
        </w:rPr>
        <w:t xml:space="preserve">. </w:t>
      </w:r>
      <w:r w:rsidR="00BB5C58">
        <w:rPr>
          <w:lang w:eastAsia="en-US"/>
        </w:rPr>
        <w:t>Si l</w:t>
      </w:r>
      <w:r>
        <w:rPr>
          <w:lang w:eastAsia="en-US"/>
        </w:rPr>
        <w:t>’</w:t>
      </w:r>
      <w:r w:rsidR="00BB5C58">
        <w:rPr>
          <w:lang w:eastAsia="en-US"/>
        </w:rPr>
        <w:t>argent conservait l</w:t>
      </w:r>
      <w:r>
        <w:rPr>
          <w:lang w:eastAsia="en-US"/>
        </w:rPr>
        <w:t>’</w:t>
      </w:r>
      <w:r w:rsidR="00BB5C58">
        <w:rPr>
          <w:lang w:eastAsia="en-US"/>
        </w:rPr>
        <w:t>odeur de son origine</w:t>
      </w:r>
      <w:r>
        <w:rPr>
          <w:lang w:eastAsia="en-US"/>
        </w:rPr>
        <w:t xml:space="preserve">, </w:t>
      </w:r>
      <w:r w:rsidR="00BB5C58">
        <w:rPr>
          <w:lang w:eastAsia="en-US"/>
        </w:rPr>
        <w:t>peut-être que le mien ne sentirai</w:t>
      </w:r>
      <w:r w:rsidR="00BB5C58">
        <w:t>t pas bo</w:t>
      </w:r>
      <w:r w:rsidR="00BB5C58">
        <w:rPr>
          <w:lang w:eastAsia="en-US"/>
        </w:rPr>
        <w:t>n</w:t>
      </w:r>
      <w:r>
        <w:rPr>
          <w:lang w:eastAsia="en-US"/>
        </w:rPr>
        <w:t xml:space="preserve">. </w:t>
      </w:r>
      <w:r w:rsidR="00BB5C58">
        <w:rPr>
          <w:lang w:eastAsia="en-US"/>
        </w:rPr>
        <w:t>Mes héritiers auront l</w:t>
      </w:r>
      <w:r>
        <w:rPr>
          <w:lang w:eastAsia="en-US"/>
        </w:rPr>
        <w:t>’</w:t>
      </w:r>
      <w:r w:rsidR="00BB5C58">
        <w:rPr>
          <w:lang w:eastAsia="en-US"/>
        </w:rPr>
        <w:t>obligeance de passer là-dessus</w:t>
      </w:r>
      <w:r>
        <w:rPr>
          <w:lang w:eastAsia="en-US"/>
        </w:rPr>
        <w:t xml:space="preserve">,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en suis sûr</w:t>
      </w:r>
      <w:r>
        <w:rPr>
          <w:lang w:eastAsia="en-US"/>
        </w:rPr>
        <w:t>.</w:t>
      </w:r>
    </w:p>
    <w:p w14:paraId="0C4BD17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Je donne et lègue</w:t>
      </w:r>
      <w:r>
        <w:rPr>
          <w:lang w:eastAsia="en-US"/>
        </w:rPr>
        <w:t> :</w:t>
      </w:r>
    </w:p>
    <w:p w14:paraId="6CB36978" w14:textId="59410074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1</w:t>
      </w:r>
      <w:r>
        <w:rPr>
          <w:lang w:eastAsia="en-US"/>
        </w:rPr>
        <w:t>°</w:t>
      </w:r>
      <w:r w:rsidR="00BB5C58">
        <w:rPr>
          <w:lang w:eastAsia="en-US"/>
        </w:rPr>
        <w:t>À madame Marion</w:t>
      </w:r>
      <w:r>
        <w:rPr>
          <w:lang w:eastAsia="en-US"/>
        </w:rPr>
        <w:t xml:space="preserve">, </w:t>
      </w:r>
      <w:r w:rsidR="00BB5C58">
        <w:rPr>
          <w:lang w:eastAsia="en-US"/>
        </w:rPr>
        <w:t>rentière</w:t>
      </w:r>
      <w:r>
        <w:rPr>
          <w:lang w:eastAsia="en-US"/>
        </w:rPr>
        <w:t xml:space="preserve">, </w:t>
      </w:r>
      <w:r w:rsidR="00BB5C58">
        <w:rPr>
          <w:lang w:eastAsia="en-US"/>
        </w:rPr>
        <w:t>avec laquelle j</w:t>
      </w:r>
      <w:r>
        <w:rPr>
          <w:lang w:eastAsia="en-US"/>
        </w:rPr>
        <w:t>’</w:t>
      </w:r>
      <w:r w:rsidR="00BB5C58">
        <w:rPr>
          <w:lang w:eastAsia="en-US"/>
        </w:rPr>
        <w:t>ai pu passer à l</w:t>
      </w:r>
      <w:r>
        <w:rPr>
          <w:lang w:eastAsia="en-US"/>
        </w:rPr>
        <w:t>’</w:t>
      </w:r>
      <w:r w:rsidR="00BB5C58">
        <w:rPr>
          <w:lang w:eastAsia="en-US"/>
        </w:rPr>
        <w:t>occasion quelques heures agréables</w:t>
      </w:r>
      <w:r>
        <w:rPr>
          <w:lang w:eastAsia="en-US"/>
        </w:rPr>
        <w:t xml:space="preserve">, </w:t>
      </w:r>
      <w:r w:rsidR="00BB5C58">
        <w:rPr>
          <w:lang w:eastAsia="en-US"/>
        </w:rPr>
        <w:t>un flacon d</w:t>
      </w:r>
      <w:r>
        <w:rPr>
          <w:lang w:eastAsia="en-US"/>
        </w:rPr>
        <w:t>’</w:t>
      </w:r>
      <w:r w:rsidR="00BB5C58">
        <w:rPr>
          <w:lang w:eastAsia="en-US"/>
        </w:rPr>
        <w:t>eau de Cologne entamé qui est dans ma table de nuit</w:t>
      </w:r>
      <w:r>
        <w:rPr>
          <w:lang w:eastAsia="en-US"/>
        </w:rPr>
        <w:t xml:space="preserve">, </w:t>
      </w:r>
      <w:r w:rsidR="00BB5C58">
        <w:rPr>
          <w:lang w:eastAsia="en-US"/>
        </w:rPr>
        <w:t>deux pots de pommade et une bouteille d</w:t>
      </w:r>
      <w:r>
        <w:rPr>
          <w:lang w:eastAsia="en-US"/>
        </w:rPr>
        <w:t>’</w:t>
      </w:r>
      <w:r w:rsidR="00BB5C58">
        <w:rPr>
          <w:lang w:eastAsia="en-US"/>
        </w:rPr>
        <w:t>eau-de-vie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le tout pour qu</w:t>
      </w:r>
      <w:r>
        <w:rPr>
          <w:lang w:eastAsia="en-US"/>
        </w:rPr>
        <w:t>’</w:t>
      </w:r>
      <w:r w:rsidR="00BB5C58">
        <w:rPr>
          <w:lang w:eastAsia="en-US"/>
        </w:rPr>
        <w:t>elle ait bon souvenir de moi</w:t>
      </w:r>
      <w:r>
        <w:rPr>
          <w:lang w:eastAsia="en-US"/>
        </w:rPr>
        <w:t>.</w:t>
      </w:r>
    </w:p>
    <w:p w14:paraId="30426430" w14:textId="433A751C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2</w:t>
      </w:r>
      <w:r>
        <w:rPr>
          <w:lang w:eastAsia="en-US"/>
        </w:rPr>
        <w:t>°</w:t>
      </w:r>
      <w:r w:rsidR="00BB5C58">
        <w:rPr>
          <w:lang w:eastAsia="en-US"/>
        </w:rPr>
        <w:t xml:space="preserve">À </w:t>
      </w:r>
      <w:r>
        <w:rPr>
          <w:lang w:eastAsia="en-US"/>
        </w:rPr>
        <w:t>M. </w:t>
      </w:r>
      <w:r w:rsidR="00BB5C58">
        <w:rPr>
          <w:lang w:eastAsia="en-US"/>
        </w:rPr>
        <w:t xml:space="preserve">Fargeau </w:t>
      </w:r>
      <w:proofErr w:type="spellStart"/>
      <w:r w:rsidR="00BB5C58">
        <w:rPr>
          <w:lang w:eastAsia="en-US"/>
        </w:rPr>
        <w:t>Crébu</w:t>
      </w:r>
      <w:proofErr w:type="spellEnd"/>
      <w:r w:rsidR="00BB5C58">
        <w:rPr>
          <w:lang w:eastAsia="en-US"/>
        </w:rPr>
        <w:t xml:space="preserve"> de la </w:t>
      </w:r>
      <w:proofErr w:type="spellStart"/>
      <w:r w:rsidR="00BB5C58">
        <w:rPr>
          <w:lang w:eastAsia="en-US"/>
        </w:rPr>
        <w:t>Saulays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mon neveu à la mode de Bretagne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la onzième partie de tous mes biens </w:t>
      </w:r>
      <w:r w:rsidR="00BB5C58">
        <w:rPr>
          <w:lang w:eastAsia="en-US"/>
        </w:rPr>
        <w:lastRenderedPageBreak/>
        <w:t>meubles et immeubles</w:t>
      </w:r>
      <w:r>
        <w:rPr>
          <w:lang w:eastAsia="en-US"/>
        </w:rPr>
        <w:t xml:space="preserve">, </w:t>
      </w:r>
      <w:r w:rsidR="00BB5C58">
        <w:rPr>
          <w:lang w:eastAsia="en-US"/>
        </w:rPr>
        <w:t>à la charge d</w:t>
      </w:r>
      <w:r>
        <w:rPr>
          <w:lang w:eastAsia="en-US"/>
        </w:rPr>
        <w:t>’</w:t>
      </w:r>
      <w:r w:rsidR="00BB5C58">
        <w:rPr>
          <w:lang w:eastAsia="en-US"/>
        </w:rPr>
        <w:t>acquitter sa part du legs précité</w:t>
      </w:r>
      <w:r>
        <w:rPr>
          <w:lang w:eastAsia="en-US"/>
        </w:rPr>
        <w:t>.</w:t>
      </w:r>
    </w:p>
    <w:p w14:paraId="6F1B56C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Mon neveu Fargeau est un pauvre garçon qui avait tout intérêt à se faire honnête homme</w:t>
      </w:r>
      <w:r>
        <w:rPr>
          <w:lang w:eastAsia="en-US"/>
        </w:rPr>
        <w:t xml:space="preserve">. </w:t>
      </w:r>
      <w:r w:rsidR="00BB5C58">
        <w:rPr>
          <w:lang w:eastAsia="en-US"/>
        </w:rPr>
        <w:t>En suivant la ligne droite</w:t>
      </w:r>
      <w:r>
        <w:rPr>
          <w:lang w:eastAsia="en-US"/>
        </w:rPr>
        <w:t xml:space="preserve">, </w:t>
      </w:r>
      <w:r w:rsidR="00BB5C58">
        <w:rPr>
          <w:lang w:eastAsia="en-US"/>
        </w:rPr>
        <w:t>il aurait eu toutes les chances possibles d</w:t>
      </w:r>
      <w:r>
        <w:rPr>
          <w:lang w:eastAsia="en-US"/>
        </w:rPr>
        <w:t>’</w:t>
      </w:r>
      <w:r w:rsidR="00BB5C58">
        <w:rPr>
          <w:lang w:eastAsia="en-US"/>
        </w:rPr>
        <w:t>être très riche</w:t>
      </w:r>
      <w:r>
        <w:rPr>
          <w:lang w:eastAsia="en-US"/>
        </w:rPr>
        <w:t xml:space="preserve">. </w:t>
      </w:r>
      <w:r w:rsidR="00BB5C58">
        <w:rPr>
          <w:lang w:eastAsia="en-US"/>
        </w:rPr>
        <w:t>Mais empêchez donc un limier de chasser</w:t>
      </w:r>
      <w:r>
        <w:rPr>
          <w:lang w:eastAsia="en-US"/>
        </w:rPr>
        <w:t xml:space="preserve"> ! </w:t>
      </w:r>
      <w:r w:rsidR="00BB5C58">
        <w:rPr>
          <w:lang w:eastAsia="en-US"/>
        </w:rPr>
        <w:t>Mon neveu Fargeau</w:t>
      </w:r>
      <w:r>
        <w:rPr>
          <w:lang w:eastAsia="en-US"/>
        </w:rPr>
        <w:t xml:space="preserve">, </w:t>
      </w:r>
      <w:r w:rsidR="00BB5C58">
        <w:rPr>
          <w:lang w:eastAsia="en-US"/>
        </w:rPr>
        <w:t>constitué en coquin</w:t>
      </w:r>
      <w:r>
        <w:rPr>
          <w:lang w:eastAsia="en-US"/>
        </w:rPr>
        <w:t xml:space="preserve">, </w:t>
      </w:r>
      <w:r w:rsidR="00BB5C58">
        <w:rPr>
          <w:lang w:eastAsia="en-US"/>
        </w:rPr>
        <w:t>est un coquin</w:t>
      </w:r>
      <w:r>
        <w:rPr>
          <w:lang w:eastAsia="en-US"/>
        </w:rPr>
        <w:t xml:space="preserve">, </w:t>
      </w:r>
      <w:r w:rsidR="00BB5C58">
        <w:rPr>
          <w:lang w:eastAsia="en-US"/>
        </w:rPr>
        <w:t>et sera toujours un coquin</w:t>
      </w:r>
      <w:r>
        <w:rPr>
          <w:lang w:eastAsia="en-US"/>
        </w:rPr>
        <w:t>.</w:t>
      </w:r>
    </w:p>
    <w:p w14:paraId="6D38829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Je l</w:t>
      </w:r>
      <w:r>
        <w:rPr>
          <w:lang w:eastAsia="en-US"/>
        </w:rPr>
        <w:t>’</w:t>
      </w:r>
      <w:r w:rsidR="00BB5C58">
        <w:rPr>
          <w:lang w:eastAsia="en-US"/>
        </w:rPr>
        <w:t>ai nourri dès son enfance</w:t>
      </w:r>
      <w:r>
        <w:rPr>
          <w:lang w:eastAsia="en-US"/>
        </w:rPr>
        <w:t xml:space="preserve"> ; </w:t>
      </w:r>
      <w:r w:rsidR="00BB5C58">
        <w:rPr>
          <w:lang w:eastAsia="en-US"/>
        </w:rPr>
        <w:t>je l</w:t>
      </w:r>
      <w:r>
        <w:rPr>
          <w:lang w:eastAsia="en-US"/>
        </w:rPr>
        <w:t>’</w:t>
      </w:r>
      <w:r w:rsidR="00BB5C58">
        <w:rPr>
          <w:lang w:eastAsia="en-US"/>
        </w:rPr>
        <w:t>ai traité à peu près comme mon fils</w:t>
      </w:r>
      <w:r>
        <w:rPr>
          <w:lang w:eastAsia="en-US"/>
        </w:rPr>
        <w:t xml:space="preserve">. </w:t>
      </w:r>
      <w:r w:rsidR="00BB5C58">
        <w:rPr>
          <w:lang w:eastAsia="en-US"/>
        </w:rPr>
        <w:t>Depuis qu</w:t>
      </w:r>
      <w:r>
        <w:rPr>
          <w:lang w:eastAsia="en-US"/>
        </w:rPr>
        <w:t>’</w:t>
      </w:r>
      <w:r w:rsidR="00BB5C58">
        <w:rPr>
          <w:lang w:eastAsia="en-US"/>
        </w:rPr>
        <w:t>il a l</w:t>
      </w:r>
      <w:r>
        <w:rPr>
          <w:lang w:eastAsia="en-US"/>
        </w:rPr>
        <w:t>’</w:t>
      </w:r>
      <w:r w:rsidR="00BB5C58">
        <w:rPr>
          <w:lang w:eastAsia="en-US"/>
        </w:rPr>
        <w:t>âge de raison</w:t>
      </w:r>
      <w:r>
        <w:rPr>
          <w:lang w:eastAsia="en-US"/>
        </w:rPr>
        <w:t xml:space="preserve">, </w:t>
      </w:r>
      <w:r w:rsidR="00BB5C58">
        <w:rPr>
          <w:lang w:eastAsia="en-US"/>
        </w:rPr>
        <w:t>il songe à m</w:t>
      </w:r>
      <w:r>
        <w:rPr>
          <w:lang w:eastAsia="en-US"/>
        </w:rPr>
        <w:t>’</w:t>
      </w:r>
      <w:r w:rsidR="00BB5C58">
        <w:rPr>
          <w:lang w:eastAsia="en-US"/>
        </w:rPr>
        <w:t>envoyer dans un monde meilleur</w:t>
      </w:r>
      <w:r>
        <w:rPr>
          <w:lang w:eastAsia="en-US"/>
        </w:rPr>
        <w:t xml:space="preserve"> :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pour cela que je lui donne la onzième partie de mes biens</w:t>
      </w:r>
      <w:r>
        <w:rPr>
          <w:lang w:eastAsia="en-US"/>
        </w:rPr>
        <w:t xml:space="preserve">, </w:t>
      </w:r>
      <w:r w:rsidR="00BB5C58">
        <w:rPr>
          <w:lang w:eastAsia="en-US"/>
        </w:rPr>
        <w:t>car</w:t>
      </w:r>
      <w:r>
        <w:rPr>
          <w:lang w:eastAsia="en-US"/>
        </w:rPr>
        <w:t xml:space="preserve">, </w:t>
      </w:r>
      <w:r w:rsidR="00BB5C58">
        <w:rPr>
          <w:lang w:eastAsia="en-US"/>
        </w:rPr>
        <w:t>en définitive</w:t>
      </w:r>
      <w:r>
        <w:rPr>
          <w:lang w:eastAsia="en-US"/>
        </w:rPr>
        <w:t xml:space="preserve">, </w:t>
      </w:r>
      <w:r w:rsidR="00BB5C58">
        <w:rPr>
          <w:lang w:eastAsia="en-US"/>
        </w:rPr>
        <w:t>voilà douze ou quinze ans qu</w:t>
      </w:r>
      <w:r>
        <w:rPr>
          <w:lang w:eastAsia="en-US"/>
        </w:rPr>
        <w:t>’</w:t>
      </w:r>
      <w:r w:rsidR="00BB5C58">
        <w:rPr>
          <w:lang w:eastAsia="en-US"/>
        </w:rPr>
        <w:t>il a l</w:t>
      </w:r>
      <w:r>
        <w:rPr>
          <w:lang w:eastAsia="en-US"/>
        </w:rPr>
        <w:t>’</w:t>
      </w:r>
      <w:r w:rsidR="00BB5C58">
        <w:rPr>
          <w:lang w:eastAsia="en-US"/>
        </w:rPr>
        <w:t>âge de raison</w:t>
      </w:r>
      <w:r>
        <w:rPr>
          <w:lang w:eastAsia="en-US"/>
        </w:rPr>
        <w:t xml:space="preserve"> ; </w:t>
      </w:r>
      <w:r w:rsidR="00BB5C58">
        <w:rPr>
          <w:lang w:eastAsia="en-US"/>
        </w:rPr>
        <w:t>il aurait pu se défaire de moi plus tôt</w:t>
      </w:r>
      <w:r>
        <w:rPr>
          <w:lang w:eastAsia="en-US"/>
        </w:rPr>
        <w:t>.</w:t>
      </w:r>
    </w:p>
    <w:p w14:paraId="475949F3" w14:textId="06DD274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 xml:space="preserve">Je le </w:t>
      </w:r>
      <w:proofErr w:type="spellStart"/>
      <w:r w:rsidR="00BB5C58">
        <w:rPr>
          <w:lang w:eastAsia="en-US"/>
        </w:rPr>
        <w:t>prie</w:t>
      </w:r>
      <w:proofErr w:type="spellEnd"/>
      <w:r w:rsidR="00BB5C58">
        <w:rPr>
          <w:lang w:eastAsia="en-US"/>
        </w:rPr>
        <w:t xml:space="preserve"> de recevoir mes remercîments</w:t>
      </w:r>
      <w:r>
        <w:rPr>
          <w:lang w:eastAsia="en-US"/>
        </w:rPr>
        <w:t>… »</w:t>
      </w:r>
    </w:p>
    <w:p w14:paraId="12F46DC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Méchant</w:t>
      </w:r>
      <w:r>
        <w:rPr>
          <w:lang w:eastAsia="en-US"/>
        </w:rPr>
        <w:t xml:space="preserve">, </w:t>
      </w:r>
      <w:r w:rsidR="00BB5C58">
        <w:rPr>
          <w:lang w:eastAsia="en-US"/>
        </w:rPr>
        <w:t>même après sa mort</w:t>
      </w:r>
      <w:r>
        <w:rPr>
          <w:lang w:eastAsia="en-US"/>
        </w:rPr>
        <w:t xml:space="preserve"> ! </w:t>
      </w:r>
      <w:r w:rsidR="00BB5C58">
        <w:rPr>
          <w:lang w:eastAsia="en-US"/>
        </w:rPr>
        <w:t>grommela Fargeau qui écumait de rage</w:t>
      </w:r>
      <w:r>
        <w:rPr>
          <w:lang w:eastAsia="en-US"/>
        </w:rPr>
        <w:t>.</w:t>
      </w:r>
    </w:p>
    <w:p w14:paraId="62109D4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Tout le monde riait sous cape</w:t>
      </w:r>
      <w:r w:rsidR="00A23BF9">
        <w:rPr>
          <w:lang w:eastAsia="en-US"/>
        </w:rPr>
        <w:t xml:space="preserve">. </w:t>
      </w:r>
      <w:r>
        <w:rPr>
          <w:lang w:eastAsia="en-US"/>
        </w:rPr>
        <w:t>Besnard lui-même ne pouvait maîtriser son hilarité</w:t>
      </w:r>
      <w:r w:rsidR="00A23BF9">
        <w:rPr>
          <w:lang w:eastAsia="en-US"/>
        </w:rPr>
        <w:t xml:space="preserve">. </w:t>
      </w:r>
      <w:r>
        <w:rPr>
          <w:lang w:eastAsia="en-US"/>
        </w:rPr>
        <w:t>Cependant</w:t>
      </w:r>
      <w:r w:rsidR="00A23BF9">
        <w:rPr>
          <w:lang w:eastAsia="en-US"/>
        </w:rPr>
        <w:t xml:space="preserve">, </w:t>
      </w:r>
      <w:r>
        <w:rPr>
          <w:lang w:eastAsia="en-US"/>
        </w:rPr>
        <w:t>Fargeau l</w:t>
      </w:r>
      <w:r w:rsidR="00A23BF9">
        <w:rPr>
          <w:lang w:eastAsia="en-US"/>
        </w:rPr>
        <w:t>’</w:t>
      </w:r>
      <w:r>
        <w:rPr>
          <w:lang w:eastAsia="en-US"/>
        </w:rPr>
        <w:t>ayant regardé en face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homme de loi prit une figure de circonstance et murmura au hasard</w:t>
      </w:r>
      <w:r w:rsidR="00A23BF9">
        <w:rPr>
          <w:lang w:eastAsia="en-US"/>
        </w:rPr>
        <w:t> :</w:t>
      </w:r>
    </w:p>
    <w:p w14:paraId="639D8056" w14:textId="77777777" w:rsidR="00A23BF9" w:rsidRDefault="00A23BF9" w:rsidP="00A23BF9">
      <w:pPr>
        <w:rPr>
          <w:lang w:val="en-US" w:eastAsia="en-US"/>
        </w:rPr>
      </w:pPr>
      <w:r>
        <w:rPr>
          <w:lang w:eastAsia="en-US"/>
        </w:rPr>
        <w:t>— </w:t>
      </w:r>
      <w:proofErr w:type="spellStart"/>
      <w:r w:rsidR="00BB5C58">
        <w:rPr>
          <w:lang w:val="en-US" w:eastAsia="en-US"/>
        </w:rPr>
        <w:t>C</w:t>
      </w:r>
      <w:r>
        <w:rPr>
          <w:lang w:val="en-US" w:eastAsia="en-US"/>
        </w:rPr>
        <w:t>’</w:t>
      </w:r>
      <w:r w:rsidR="00BB5C58">
        <w:rPr>
          <w:lang w:val="en-US" w:eastAsia="en-US"/>
        </w:rPr>
        <w:t>est</w:t>
      </w:r>
      <w:proofErr w:type="spellEnd"/>
      <w:r w:rsidR="00BB5C58">
        <w:rPr>
          <w:lang w:val="en-US" w:eastAsia="en-US"/>
        </w:rPr>
        <w:t xml:space="preserve"> ignoble</w:t>
      </w:r>
      <w:r>
        <w:rPr>
          <w:lang w:val="en-US" w:eastAsia="en-US"/>
        </w:rPr>
        <w:t xml:space="preserve"> !… </w:t>
      </w:r>
      <w:r w:rsidR="00BB5C58">
        <w:rPr>
          <w:lang w:val="en-US" w:eastAsia="en-US"/>
        </w:rPr>
        <w:t>ignoble</w:t>
      </w:r>
      <w:r>
        <w:rPr>
          <w:lang w:val="en-US" w:eastAsia="en-US"/>
        </w:rPr>
        <w:t> !</w:t>
      </w:r>
    </w:p>
    <w:p w14:paraId="49190152" w14:textId="07628B09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3</w:t>
      </w:r>
      <w:r>
        <w:rPr>
          <w:lang w:eastAsia="en-US"/>
        </w:rPr>
        <w:t>°</w:t>
      </w:r>
      <w:r w:rsidR="00BB5C58">
        <w:rPr>
          <w:lang w:eastAsia="en-US"/>
        </w:rPr>
        <w:t>Reprenait le testament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 xml:space="preserve">à </w:t>
      </w:r>
      <w:r>
        <w:rPr>
          <w:lang w:eastAsia="en-US"/>
        </w:rPr>
        <w:t>M. </w:t>
      </w:r>
      <w:r w:rsidR="00BB5C58">
        <w:rPr>
          <w:lang w:eastAsia="en-US"/>
        </w:rPr>
        <w:t xml:space="preserve">Lucien </w:t>
      </w:r>
      <w:proofErr w:type="spellStart"/>
      <w:r w:rsidR="00BB5C58">
        <w:rPr>
          <w:lang w:eastAsia="en-US"/>
        </w:rPr>
        <w:t>Crébu</w:t>
      </w:r>
      <w:proofErr w:type="spellEnd"/>
      <w:r w:rsidR="00BB5C58">
        <w:rPr>
          <w:lang w:eastAsia="en-US"/>
        </w:rPr>
        <w:t xml:space="preserve"> de la </w:t>
      </w:r>
      <w:proofErr w:type="spellStart"/>
      <w:r w:rsidR="00BB5C58">
        <w:rPr>
          <w:lang w:eastAsia="en-US"/>
        </w:rPr>
        <w:t>Saulays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mon neveu à la mode de Bretagne</w:t>
      </w:r>
      <w:r>
        <w:rPr>
          <w:lang w:eastAsia="en-US"/>
        </w:rPr>
        <w:t xml:space="preserve">, </w:t>
      </w:r>
      <w:r w:rsidR="00BB5C58">
        <w:rPr>
          <w:lang w:eastAsia="en-US"/>
        </w:rPr>
        <w:t>à la charge d</w:t>
      </w:r>
      <w:r>
        <w:rPr>
          <w:lang w:eastAsia="en-US"/>
        </w:rPr>
        <w:t>’</w:t>
      </w:r>
      <w:r w:rsidR="00BB5C58">
        <w:rPr>
          <w:lang w:eastAsia="en-US"/>
        </w:rPr>
        <w:t>acquitter sa part du premier legs précité</w:t>
      </w:r>
      <w:r>
        <w:rPr>
          <w:lang w:eastAsia="en-US"/>
        </w:rPr>
        <w:t xml:space="preserve">, </w:t>
      </w:r>
      <w:r w:rsidR="00BB5C58">
        <w:rPr>
          <w:lang w:eastAsia="en-US"/>
        </w:rPr>
        <w:t>je lègue également la onzième partie de mes biens meubles et immeubles</w:t>
      </w:r>
      <w:r>
        <w:rPr>
          <w:lang w:eastAsia="en-US"/>
        </w:rPr>
        <w:t>.</w:t>
      </w:r>
    </w:p>
    <w:p w14:paraId="45F767C2" w14:textId="45B99F31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Lucien n</w:t>
      </w:r>
      <w:r>
        <w:rPr>
          <w:lang w:eastAsia="en-US"/>
        </w:rPr>
        <w:t>’</w:t>
      </w:r>
      <w:r w:rsidR="00BB5C58">
        <w:rPr>
          <w:lang w:eastAsia="en-US"/>
        </w:rPr>
        <w:t>a que vingt ans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Ses vices ne sont pas formés</w:t>
      </w:r>
      <w:r>
        <w:rPr>
          <w:lang w:eastAsia="en-US"/>
        </w:rPr>
        <w:t xml:space="preserve">, </w:t>
      </w:r>
      <w:r w:rsidR="00BB5C58">
        <w:rPr>
          <w:lang w:eastAsia="en-US"/>
        </w:rPr>
        <w:t>Cela viendra</w:t>
      </w:r>
      <w:r>
        <w:rPr>
          <w:lang w:eastAsia="en-US"/>
        </w:rPr>
        <w:t>.</w:t>
      </w:r>
    </w:p>
    <w:p w14:paraId="213C34E3" w14:textId="684917D8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« </w:t>
      </w:r>
      <w:r w:rsidR="00BB5C58">
        <w:rPr>
          <w:lang w:eastAsia="en-US"/>
        </w:rPr>
        <w:t>4</w:t>
      </w:r>
      <w:r>
        <w:rPr>
          <w:lang w:eastAsia="en-US"/>
        </w:rPr>
        <w:t>°</w:t>
      </w:r>
      <w:r w:rsidR="00BB5C58">
        <w:rPr>
          <w:lang w:eastAsia="en-US"/>
        </w:rPr>
        <w:t xml:space="preserve">À </w:t>
      </w:r>
      <w:r>
        <w:rPr>
          <w:lang w:eastAsia="en-US"/>
        </w:rPr>
        <w:t>M. </w:t>
      </w:r>
      <w:r w:rsidR="00BB5C58">
        <w:rPr>
          <w:lang w:eastAsia="en-US"/>
        </w:rPr>
        <w:t>le docteur Morin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médecin</w:t>
      </w:r>
      <w:r>
        <w:rPr>
          <w:lang w:eastAsia="en-US"/>
        </w:rPr>
        <w:t xml:space="preserve">, </w:t>
      </w:r>
      <w:r w:rsidR="00BB5C58">
        <w:rPr>
          <w:lang w:eastAsia="en-US"/>
        </w:rPr>
        <w:t>je donne et lègue</w:t>
      </w:r>
      <w:r>
        <w:rPr>
          <w:lang w:eastAsia="en-US"/>
        </w:rPr>
        <w:t xml:space="preserve">, </w:t>
      </w:r>
      <w:r w:rsidR="00BB5C58">
        <w:rPr>
          <w:lang w:eastAsia="en-US"/>
        </w:rPr>
        <w:t>pour ses bons soins</w:t>
      </w:r>
      <w:r>
        <w:rPr>
          <w:lang w:eastAsia="en-US"/>
        </w:rPr>
        <w:t xml:space="preserve">, </w:t>
      </w:r>
      <w:r w:rsidR="00BB5C58">
        <w:rPr>
          <w:lang w:eastAsia="en-US"/>
        </w:rPr>
        <w:t>la onzième partie de mes biens meubles et immeubles</w:t>
      </w:r>
      <w:r>
        <w:rPr>
          <w:lang w:eastAsia="en-US"/>
        </w:rPr>
        <w:t xml:space="preserve">, </w:t>
      </w:r>
      <w:r w:rsidR="00BB5C58">
        <w:rPr>
          <w:lang w:eastAsia="en-US"/>
        </w:rPr>
        <w:t>à la charge d</w:t>
      </w:r>
      <w:r>
        <w:rPr>
          <w:lang w:eastAsia="en-US"/>
        </w:rPr>
        <w:t>’</w:t>
      </w:r>
      <w:r w:rsidR="00BB5C58">
        <w:rPr>
          <w:lang w:eastAsia="en-US"/>
        </w:rPr>
        <w:t>acquitter sa part du premier legs ci-dessus</w:t>
      </w:r>
      <w:r>
        <w:rPr>
          <w:lang w:eastAsia="en-US"/>
        </w:rPr>
        <w:t xml:space="preserve">, </w:t>
      </w:r>
      <w:r w:rsidR="00BB5C58">
        <w:rPr>
          <w:lang w:eastAsia="en-US"/>
        </w:rPr>
        <w:t>au profit de madame Marion</w:t>
      </w:r>
      <w:r>
        <w:rPr>
          <w:lang w:eastAsia="en-US"/>
        </w:rPr>
        <w:t xml:space="preserve">, </w:t>
      </w:r>
      <w:r w:rsidR="00BB5C58">
        <w:rPr>
          <w:lang w:eastAsia="en-US"/>
        </w:rPr>
        <w:t>rentière</w:t>
      </w:r>
      <w:r>
        <w:rPr>
          <w:lang w:eastAsia="en-US"/>
        </w:rPr>
        <w:t>.</w:t>
      </w:r>
    </w:p>
    <w:p w14:paraId="40C5A0AE" w14:textId="5855869B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Je ne pourrais que répéter à l</w:t>
      </w:r>
      <w:r>
        <w:rPr>
          <w:lang w:eastAsia="en-US"/>
        </w:rPr>
        <w:t>’</w:t>
      </w:r>
      <w:r w:rsidR="00BB5C58">
        <w:rPr>
          <w:lang w:eastAsia="en-US"/>
        </w:rPr>
        <w:t>égard du docteur Morin ce que j</w:t>
      </w:r>
      <w:r>
        <w:rPr>
          <w:lang w:eastAsia="en-US"/>
        </w:rPr>
        <w:t>’</w:t>
      </w:r>
      <w:r w:rsidR="00BB5C58">
        <w:rPr>
          <w:lang w:eastAsia="en-US"/>
        </w:rPr>
        <w:t>ai dit à l</w:t>
      </w:r>
      <w:r>
        <w:rPr>
          <w:lang w:eastAsia="en-US"/>
        </w:rPr>
        <w:t>’</w:t>
      </w:r>
      <w:r w:rsidR="00BB5C58">
        <w:rPr>
          <w:lang w:eastAsia="en-US"/>
        </w:rPr>
        <w:t>égard de Fargeau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Il y a dix-huit ans que le docteur me traite</w:t>
      </w:r>
      <w:r>
        <w:rPr>
          <w:lang w:eastAsia="en-US"/>
        </w:rPr>
        <w:t xml:space="preserve"> : </w:t>
      </w:r>
      <w:r w:rsidR="00BB5C58">
        <w:rPr>
          <w:lang w:eastAsia="en-US"/>
        </w:rPr>
        <w:t>je lui dois donc juste dix-huit ans</w:t>
      </w:r>
      <w:r>
        <w:rPr>
          <w:lang w:eastAsia="en-US"/>
        </w:rPr>
        <w:t>.</w:t>
      </w:r>
    </w:p>
    <w:p w14:paraId="61D69B7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Dans la grande famille formée désormais par mes héritiers</w:t>
      </w:r>
      <w:r>
        <w:rPr>
          <w:lang w:eastAsia="en-US"/>
        </w:rPr>
        <w:t xml:space="preserve">, </w:t>
      </w:r>
      <w:r w:rsidR="00BB5C58">
        <w:rPr>
          <w:lang w:eastAsia="en-US"/>
        </w:rPr>
        <w:t>Fargeau sera la vipère</w:t>
      </w:r>
      <w:r>
        <w:rPr>
          <w:lang w:eastAsia="en-US"/>
        </w:rPr>
        <w:t xml:space="preserve">, </w:t>
      </w:r>
      <w:r w:rsidR="00BB5C58">
        <w:rPr>
          <w:lang w:eastAsia="en-US"/>
        </w:rPr>
        <w:t>et le bon docteur aura mission de renouveler non venin</w:t>
      </w:r>
      <w:r>
        <w:rPr>
          <w:lang w:eastAsia="en-US"/>
        </w:rPr>
        <w:t>.</w:t>
      </w:r>
    </w:p>
    <w:p w14:paraId="6F2CFF0A" w14:textId="49A853D0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5</w:t>
      </w:r>
      <w:r>
        <w:rPr>
          <w:lang w:eastAsia="en-US"/>
        </w:rPr>
        <w:t>°</w:t>
      </w:r>
      <w:r w:rsidR="00BB5C58">
        <w:rPr>
          <w:lang w:eastAsia="en-US"/>
        </w:rPr>
        <w:t xml:space="preserve">À </w:t>
      </w:r>
      <w:r>
        <w:rPr>
          <w:lang w:eastAsia="en-US"/>
        </w:rPr>
        <w:t>M. de </w:t>
      </w:r>
      <w:proofErr w:type="spellStart"/>
      <w:r w:rsidR="00BB5C58">
        <w:rPr>
          <w:lang w:eastAsia="en-US"/>
        </w:rPr>
        <w:t>Maudreuil</w:t>
      </w:r>
      <w:proofErr w:type="spellEnd"/>
      <w:r>
        <w:rPr>
          <w:lang w:eastAsia="en-US"/>
        </w:rPr>
        <w:t>… »</w:t>
      </w:r>
    </w:p>
    <w:p w14:paraId="5B0C37C4" w14:textId="3D40D19C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Messieurs</w:t>
      </w:r>
      <w:r>
        <w:rPr>
          <w:lang w:eastAsia="en-US"/>
        </w:rPr>
        <w:t xml:space="preserve">,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 xml:space="preserve">interrompit </w:t>
      </w:r>
      <w:r w:rsidR="00685E2E">
        <w:rPr>
          <w:lang w:eastAsia="en-US"/>
        </w:rPr>
        <w:t>Cousin-et-ami</w:t>
      </w:r>
      <w:r>
        <w:rPr>
          <w:lang w:eastAsia="en-US"/>
        </w:rPr>
        <w:t xml:space="preserve">, </w:t>
      </w:r>
      <w:r w:rsidR="00BB5C58">
        <w:rPr>
          <w:lang w:eastAsia="en-US"/>
        </w:rPr>
        <w:t>je vais lire mon article</w:t>
      </w:r>
      <w:r>
        <w:rPr>
          <w:lang w:eastAsia="en-US"/>
        </w:rPr>
        <w:t xml:space="preserve">, </w:t>
      </w:r>
      <w:r w:rsidR="00BB5C58">
        <w:rPr>
          <w:lang w:eastAsia="en-US"/>
        </w:rPr>
        <w:t>comme celui des autres</w:t>
      </w:r>
      <w:r>
        <w:rPr>
          <w:lang w:eastAsia="en-US"/>
        </w:rPr>
        <w:t xml:space="preserve">, </w:t>
      </w:r>
      <w:r w:rsidR="00BB5C58">
        <w:rPr>
          <w:lang w:eastAsia="en-US"/>
        </w:rPr>
        <w:t>sans passer une syllabe</w:t>
      </w:r>
      <w:r>
        <w:rPr>
          <w:lang w:eastAsia="en-US"/>
        </w:rPr>
        <w:t xml:space="preserve">… </w:t>
      </w:r>
      <w:r w:rsidR="00BB5C58">
        <w:rPr>
          <w:lang w:eastAsia="en-US"/>
        </w:rPr>
        <w:t>Nous savons tous que notre vénérable ami et cousin avait un naturel caustique</w:t>
      </w:r>
      <w:r>
        <w:rPr>
          <w:lang w:eastAsia="en-US"/>
        </w:rPr>
        <w:t>…</w:t>
      </w:r>
    </w:p>
    <w:p w14:paraId="48E7DD4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Allez</w:t>
      </w:r>
      <w:r>
        <w:rPr>
          <w:lang w:eastAsia="en-US"/>
        </w:rPr>
        <w:t xml:space="preserve">, </w:t>
      </w:r>
      <w:r w:rsidR="00BB5C58">
        <w:rPr>
          <w:lang w:eastAsia="en-US"/>
        </w:rPr>
        <w:t>allez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dit-on à la ronde</w:t>
      </w:r>
      <w:r>
        <w:rPr>
          <w:lang w:eastAsia="en-US"/>
        </w:rPr>
        <w:t>.</w:t>
      </w:r>
    </w:p>
    <w:p w14:paraId="647BD05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le fantôme ajouta innocemment</w:t>
      </w:r>
      <w:r w:rsidR="00A23BF9">
        <w:rPr>
          <w:lang w:eastAsia="en-US"/>
        </w:rPr>
        <w:t> :</w:t>
      </w:r>
    </w:p>
    <w:p w14:paraId="717B32B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Allez</w:t>
      </w:r>
      <w:r>
        <w:rPr>
          <w:lang w:eastAsia="en-US"/>
        </w:rPr>
        <w:t xml:space="preserve">, </w:t>
      </w:r>
      <w:r w:rsidR="00BB5C58">
        <w:rPr>
          <w:lang w:eastAsia="en-US"/>
        </w:rPr>
        <w:t>allez</w:t>
      </w:r>
      <w:r>
        <w:rPr>
          <w:lang w:eastAsia="en-US"/>
        </w:rPr>
        <w:t xml:space="preserve">, </w:t>
      </w:r>
      <w:r w:rsidR="00BB5C58">
        <w:rPr>
          <w:lang w:eastAsia="en-US"/>
        </w:rPr>
        <w:t>allez</w:t>
      </w:r>
      <w:r>
        <w:rPr>
          <w:lang w:eastAsia="en-US"/>
        </w:rPr>
        <w:t xml:space="preserve">, </w:t>
      </w:r>
      <w:r w:rsidR="00BB5C58">
        <w:rPr>
          <w:lang w:eastAsia="en-US"/>
        </w:rPr>
        <w:t>allez</w:t>
      </w:r>
      <w:r>
        <w:rPr>
          <w:lang w:eastAsia="en-US"/>
        </w:rPr>
        <w:t> !</w:t>
      </w:r>
    </w:p>
    <w:p w14:paraId="73802461" w14:textId="0BB26CCC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5</w:t>
      </w:r>
      <w:r>
        <w:rPr>
          <w:lang w:eastAsia="en-US"/>
        </w:rPr>
        <w:t>°</w:t>
      </w:r>
      <w:r w:rsidR="00BB5C58">
        <w:rPr>
          <w:lang w:eastAsia="en-US"/>
        </w:rPr>
        <w:t xml:space="preserve">À </w:t>
      </w:r>
      <w:r>
        <w:rPr>
          <w:lang w:eastAsia="en-US"/>
        </w:rPr>
        <w:t>M. de </w:t>
      </w:r>
      <w:proofErr w:type="spellStart"/>
      <w:r w:rsidR="00BB5C58">
        <w:rPr>
          <w:lang w:eastAsia="en-US"/>
        </w:rPr>
        <w:t>Maudreuil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la onzième partie</w:t>
      </w:r>
      <w:r>
        <w:rPr>
          <w:lang w:eastAsia="en-US"/>
        </w:rPr>
        <w:t xml:space="preserve">, </w:t>
      </w:r>
      <w:r w:rsidR="00BB5C58">
        <w:rPr>
          <w:lang w:eastAsia="en-US"/>
        </w:rPr>
        <w:t>etc</w:t>
      </w:r>
      <w:r>
        <w:rPr>
          <w:lang w:eastAsia="en-US"/>
        </w:rPr>
        <w:t xml:space="preserve">., </w:t>
      </w:r>
      <w:r w:rsidR="00BB5C58">
        <w:rPr>
          <w:lang w:eastAsia="en-US"/>
        </w:rPr>
        <w:t>à charge d</w:t>
      </w:r>
      <w:r>
        <w:rPr>
          <w:lang w:eastAsia="en-US"/>
        </w:rPr>
        <w:t>’</w:t>
      </w:r>
      <w:r w:rsidR="00BB5C58">
        <w:rPr>
          <w:lang w:eastAsia="en-US"/>
        </w:rPr>
        <w:t>acquitter</w:t>
      </w:r>
      <w:r>
        <w:rPr>
          <w:lang w:eastAsia="en-US"/>
        </w:rPr>
        <w:t xml:space="preserve">, </w:t>
      </w:r>
      <w:r w:rsidR="00BB5C58">
        <w:rPr>
          <w:lang w:eastAsia="en-US"/>
        </w:rPr>
        <w:t>etc</w:t>
      </w:r>
      <w:r>
        <w:rPr>
          <w:lang w:eastAsia="en-US"/>
        </w:rPr>
        <w:t>.</w:t>
      </w:r>
    </w:p>
    <w:p w14:paraId="2ED5FEB2" w14:textId="4D61E4A5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 xml:space="preserve">Quoique </w:t>
      </w:r>
      <w:r>
        <w:rPr>
          <w:lang w:eastAsia="en-US"/>
        </w:rPr>
        <w:t>M. de </w:t>
      </w:r>
      <w:proofErr w:type="spellStart"/>
      <w:r w:rsidR="00BB5C58">
        <w:rPr>
          <w:lang w:eastAsia="en-US"/>
        </w:rPr>
        <w:t>Maudreuil</w:t>
      </w:r>
      <w:proofErr w:type="spellEnd"/>
      <w:r w:rsidR="00BB5C58">
        <w:rPr>
          <w:lang w:eastAsia="en-US"/>
        </w:rPr>
        <w:t xml:space="preserve"> ne soit à ma connaissance ni un voleur dans la rigoureuse acception du mot</w:t>
      </w:r>
      <w:r>
        <w:rPr>
          <w:lang w:eastAsia="en-US"/>
        </w:rPr>
        <w:t xml:space="preserve">, </w:t>
      </w:r>
      <w:r w:rsidR="00BB5C58">
        <w:rPr>
          <w:lang w:eastAsia="en-US"/>
        </w:rPr>
        <w:t>ni un assassin</w:t>
      </w:r>
      <w:r>
        <w:rPr>
          <w:lang w:eastAsia="en-US"/>
        </w:rPr>
        <w:t xml:space="preserve">, </w:t>
      </w:r>
      <w:r w:rsidR="00BB5C58">
        <w:rPr>
          <w:lang w:eastAsia="en-US"/>
        </w:rPr>
        <w:t>je veux bien néanmoins le comprendre dans la liste de mes libéralités testamentaires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Cet homme est</w:t>
      </w:r>
      <w:r>
        <w:rPr>
          <w:lang w:eastAsia="en-US"/>
        </w:rPr>
        <w:t xml:space="preserve">, </w:t>
      </w:r>
      <w:r w:rsidR="00BB5C58">
        <w:rPr>
          <w:lang w:eastAsia="en-US"/>
        </w:rPr>
        <w:t>en effet</w:t>
      </w:r>
      <w:r>
        <w:rPr>
          <w:lang w:eastAsia="en-US"/>
        </w:rPr>
        <w:t xml:space="preserve">, </w:t>
      </w:r>
      <w:r w:rsidR="00BB5C58">
        <w:rPr>
          <w:lang w:eastAsia="en-US"/>
        </w:rPr>
        <w:t>pourvu de l</w:t>
      </w:r>
      <w:r>
        <w:rPr>
          <w:lang w:eastAsia="en-US"/>
        </w:rPr>
        <w:t>’</w:t>
      </w:r>
      <w:r w:rsidR="00BB5C58">
        <w:rPr>
          <w:lang w:eastAsia="en-US"/>
        </w:rPr>
        <w:t>amour immodéré des successions</w:t>
      </w:r>
      <w:r>
        <w:rPr>
          <w:lang w:eastAsia="en-US"/>
        </w:rPr>
        <w:t xml:space="preserve">. </w:t>
      </w:r>
      <w:r w:rsidR="00BB5C58">
        <w:rPr>
          <w:lang w:eastAsia="en-US"/>
        </w:rPr>
        <w:t>Bien dirigé</w:t>
      </w:r>
      <w:r>
        <w:rPr>
          <w:lang w:eastAsia="en-US"/>
        </w:rPr>
        <w:t xml:space="preserve">, </w:t>
      </w:r>
      <w:r w:rsidR="00BB5C58">
        <w:rPr>
          <w:lang w:eastAsia="en-US"/>
        </w:rPr>
        <w:t>cet amour-là peut mener à tout</w:t>
      </w:r>
      <w:r>
        <w:rPr>
          <w:lang w:eastAsia="en-US"/>
        </w:rPr>
        <w:t>.</w:t>
      </w:r>
    </w:p>
    <w:p w14:paraId="18E1F9F2" w14:textId="624BA292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« 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 xml:space="preserve">espère que </w:t>
      </w:r>
      <w:r>
        <w:rPr>
          <w:lang w:eastAsia="en-US"/>
        </w:rPr>
        <w:t>M. de </w:t>
      </w:r>
      <w:proofErr w:type="spellStart"/>
      <w:r w:rsidR="00BB5C58">
        <w:rPr>
          <w:lang w:eastAsia="en-US"/>
        </w:rPr>
        <w:t>Maudreuil</w:t>
      </w:r>
      <w:proofErr w:type="spellEnd"/>
      <w:r w:rsidR="00BB5C58">
        <w:rPr>
          <w:lang w:eastAsia="en-US"/>
        </w:rPr>
        <w:t xml:space="preserve"> fera beaucoup enrager ses cohéritiers</w:t>
      </w:r>
      <w:r>
        <w:rPr>
          <w:lang w:eastAsia="en-US"/>
        </w:rPr>
        <w:t>.</w:t>
      </w:r>
    </w:p>
    <w:p w14:paraId="5A959C17" w14:textId="6298BEF0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Je place ici une mention qui a son importance</w:t>
      </w:r>
      <w:r>
        <w:rPr>
          <w:lang w:eastAsia="en-US"/>
        </w:rPr>
        <w:t xml:space="preserve">. </w:t>
      </w:r>
      <w:proofErr w:type="spellStart"/>
      <w:r w:rsidR="00BB5C58">
        <w:rPr>
          <w:lang w:eastAsia="en-US"/>
        </w:rPr>
        <w:t>Maudreuil</w:t>
      </w:r>
      <w:proofErr w:type="spellEnd"/>
      <w:r w:rsidR="00BB5C58">
        <w:rPr>
          <w:lang w:eastAsia="en-US"/>
        </w:rPr>
        <w:t xml:space="preserve"> m</w:t>
      </w:r>
      <w:r>
        <w:rPr>
          <w:lang w:eastAsia="en-US"/>
        </w:rPr>
        <w:t>’</w:t>
      </w:r>
      <w:r w:rsidR="00BB5C58">
        <w:rPr>
          <w:lang w:eastAsia="en-US"/>
        </w:rPr>
        <w:t>a fait trois mille visites</w:t>
      </w:r>
      <w:r>
        <w:rPr>
          <w:lang w:eastAsia="en-US"/>
        </w:rPr>
        <w:t xml:space="preserve"> ; </w:t>
      </w:r>
      <w:r w:rsidR="00BB5C58">
        <w:rPr>
          <w:lang w:eastAsia="en-US"/>
        </w:rPr>
        <w:t>je l</w:t>
      </w:r>
      <w:r>
        <w:rPr>
          <w:lang w:eastAsia="en-US"/>
        </w:rPr>
        <w:t>’</w:t>
      </w:r>
      <w:r w:rsidR="00BB5C58">
        <w:rPr>
          <w:lang w:eastAsia="en-US"/>
        </w:rPr>
        <w:t>ai reçu trois fois</w:t>
      </w:r>
      <w:r>
        <w:rPr>
          <w:lang w:eastAsia="en-US"/>
        </w:rPr>
        <w:t xml:space="preserve">. </w:t>
      </w:r>
      <w:r w:rsidR="00BB5C58">
        <w:rPr>
          <w:lang w:eastAsia="en-US"/>
        </w:rPr>
        <w:t>Il m</w:t>
      </w:r>
      <w:r>
        <w:rPr>
          <w:lang w:eastAsia="en-US"/>
        </w:rPr>
        <w:t>’</w:t>
      </w:r>
      <w:r w:rsidR="00BB5C58">
        <w:rPr>
          <w:lang w:eastAsia="en-US"/>
        </w:rPr>
        <w:t>a dit pis que pendre de tous les honorables parents et amis qui ont leur place dans mon testament</w:t>
      </w:r>
      <w:r>
        <w:rPr>
          <w:lang w:eastAsia="en-US"/>
        </w:rPr>
        <w:t>… »</w:t>
      </w:r>
    </w:p>
    <w:p w14:paraId="684C4D6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fit l</w:t>
      </w:r>
      <w:r>
        <w:rPr>
          <w:lang w:eastAsia="en-US"/>
        </w:rPr>
        <w:t>’</w:t>
      </w:r>
      <w:r w:rsidR="00BB5C58">
        <w:rPr>
          <w:lang w:eastAsia="en-US"/>
        </w:rPr>
        <w:t>assemblée indignée</w:t>
      </w:r>
      <w:r>
        <w:rPr>
          <w:lang w:eastAsia="en-US"/>
        </w:rPr>
        <w:t>.</w:t>
      </w:r>
    </w:p>
    <w:p w14:paraId="6B60B65D" w14:textId="3872C5A2" w:rsidR="00A23BF9" w:rsidRDefault="00A23BF9" w:rsidP="00A23BF9">
      <w:pPr>
        <w:rPr>
          <w:lang w:eastAsia="en-US"/>
        </w:rPr>
      </w:pPr>
      <w:r>
        <w:rPr>
          <w:lang w:eastAsia="en-US"/>
        </w:rPr>
        <w:t xml:space="preserve">« … </w:t>
      </w:r>
      <w:r w:rsidR="00BB5C58">
        <w:rPr>
          <w:lang w:eastAsia="en-US"/>
        </w:rPr>
        <w:t>Il en est de même de Fargeau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reprit </w:t>
      </w:r>
      <w:r w:rsidR="00685E2E">
        <w:rPr>
          <w:lang w:eastAsia="en-US"/>
        </w:rPr>
        <w:t>Cousin-et-ami</w:t>
      </w:r>
      <w:r w:rsidR="00BB5C58">
        <w:rPr>
          <w:lang w:eastAsia="en-US"/>
        </w:rPr>
        <w:t xml:space="preserve"> sans s</w:t>
      </w:r>
      <w:r>
        <w:rPr>
          <w:lang w:eastAsia="en-US"/>
        </w:rPr>
        <w:t>’</w:t>
      </w:r>
      <w:r w:rsidR="00BB5C58">
        <w:rPr>
          <w:lang w:eastAsia="en-US"/>
        </w:rPr>
        <w:t>émouvoir</w:t>
      </w:r>
      <w:r>
        <w:rPr>
          <w:lang w:eastAsia="en-US"/>
        </w:rPr>
        <w:t xml:space="preserve">, </w:t>
      </w:r>
      <w:r w:rsidR="00BB5C58">
        <w:rPr>
          <w:lang w:eastAsia="en-US"/>
        </w:rPr>
        <w:t>du cher docteur Morin</w:t>
      </w:r>
      <w:r>
        <w:rPr>
          <w:lang w:eastAsia="en-US"/>
        </w:rPr>
        <w:t xml:space="preserve">, </w:t>
      </w:r>
      <w:r w:rsidR="00BB5C58">
        <w:rPr>
          <w:lang w:eastAsia="en-US"/>
        </w:rPr>
        <w:t>de Besnard et des autres</w:t>
      </w:r>
      <w:r>
        <w:rPr>
          <w:lang w:eastAsia="en-US"/>
        </w:rPr>
        <w:t>.</w:t>
      </w:r>
    </w:p>
    <w:p w14:paraId="20A62C18" w14:textId="5242E53A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Mes enfants</w:t>
      </w:r>
      <w:r>
        <w:rPr>
          <w:lang w:eastAsia="en-US"/>
        </w:rPr>
        <w:t xml:space="preserve">, </w:t>
      </w:r>
      <w:r w:rsidR="00BB5C58">
        <w:rPr>
          <w:lang w:eastAsia="en-US"/>
        </w:rPr>
        <w:t>je vous ai choisis vous détestant tous</w:t>
      </w:r>
      <w:r>
        <w:rPr>
          <w:lang w:eastAsia="en-US"/>
        </w:rPr>
        <w:t xml:space="preserve">. </w:t>
      </w:r>
      <w:r w:rsidR="00BB5C58">
        <w:rPr>
          <w:lang w:eastAsia="en-US"/>
        </w:rPr>
        <w:t>Vous êtes dans les meilleures conditions pour vous entre-dévorer</w:t>
      </w:r>
      <w:r>
        <w:rPr>
          <w:lang w:eastAsia="en-US"/>
        </w:rPr>
        <w:t xml:space="preserve">. </w:t>
      </w:r>
      <w:r w:rsidR="00BB5C58">
        <w:rPr>
          <w:lang w:eastAsia="en-US"/>
        </w:rPr>
        <w:t>Ne trompez pas l</w:t>
      </w:r>
      <w:r>
        <w:rPr>
          <w:lang w:eastAsia="en-US"/>
        </w:rPr>
        <w:t>’</w:t>
      </w:r>
      <w:r w:rsidR="00BB5C58">
        <w:rPr>
          <w:lang w:eastAsia="en-US"/>
        </w:rPr>
        <w:t>espérance d</w:t>
      </w:r>
      <w:r>
        <w:rPr>
          <w:lang w:eastAsia="en-US"/>
        </w:rPr>
        <w:t>’</w:t>
      </w:r>
      <w:r w:rsidR="00BB5C58">
        <w:rPr>
          <w:lang w:eastAsia="en-US"/>
        </w:rPr>
        <w:t>un mourant</w:t>
      </w:r>
      <w:r>
        <w:rPr>
          <w:lang w:eastAsia="en-US"/>
        </w:rPr>
        <w:t xml:space="preserve">. </w:t>
      </w:r>
      <w:r w:rsidR="00BB5C58">
        <w:rPr>
          <w:lang w:eastAsia="en-US"/>
        </w:rPr>
        <w:t>Aiguisez vos dents</w:t>
      </w:r>
      <w:r>
        <w:rPr>
          <w:lang w:eastAsia="en-US"/>
        </w:rPr>
        <w:t xml:space="preserve">, </w:t>
      </w:r>
      <w:r w:rsidR="00BB5C58">
        <w:rPr>
          <w:lang w:eastAsia="en-US"/>
        </w:rPr>
        <w:t>et pas de paresse</w:t>
      </w:r>
      <w:r>
        <w:rPr>
          <w:lang w:eastAsia="en-US"/>
        </w:rPr>
        <w:t> !… »</w:t>
      </w:r>
    </w:p>
    <w:p w14:paraId="6EFF7FE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 foi</w:t>
      </w:r>
      <w:r w:rsidR="00A23BF9">
        <w:rPr>
          <w:lang w:eastAsia="en-US"/>
        </w:rPr>
        <w:t xml:space="preserve">, </w:t>
      </w:r>
      <w:r>
        <w:rPr>
          <w:lang w:eastAsia="en-US"/>
        </w:rPr>
        <w:t>le fantôme se frotta les mains à cette apostrophe véritablement éloquente</w:t>
      </w:r>
      <w:r w:rsidR="00A23BF9">
        <w:rPr>
          <w:lang w:eastAsia="en-US"/>
        </w:rPr>
        <w:t>.</w:t>
      </w:r>
    </w:p>
    <w:p w14:paraId="150D159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Les héritiers avaient pris leur parti et buvaient assez bien</w:t>
      </w:r>
      <w:r w:rsidR="00A23BF9">
        <w:rPr>
          <w:lang w:eastAsia="en-US"/>
        </w:rPr>
        <w:t xml:space="preserve">. </w:t>
      </w:r>
      <w:r>
        <w:rPr>
          <w:lang w:eastAsia="en-US"/>
        </w:rPr>
        <w:t>Quelques-uns commençaient à voir les chandelles doubles</w:t>
      </w:r>
      <w:r w:rsidR="00A23BF9">
        <w:rPr>
          <w:lang w:eastAsia="en-US"/>
        </w:rPr>
        <w:t>.</w:t>
      </w:r>
    </w:p>
    <w:p w14:paraId="6A92E0A9" w14:textId="527B5E2B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6</w:t>
      </w:r>
      <w:r>
        <w:rPr>
          <w:lang w:eastAsia="en-US"/>
        </w:rPr>
        <w:t>°</w:t>
      </w:r>
      <w:r w:rsidR="00BB5C58">
        <w:rPr>
          <w:lang w:eastAsia="en-US"/>
        </w:rPr>
        <w:t xml:space="preserve">À </w:t>
      </w:r>
      <w:r>
        <w:rPr>
          <w:lang w:eastAsia="en-US"/>
        </w:rPr>
        <w:t>M. </w:t>
      </w:r>
      <w:proofErr w:type="spellStart"/>
      <w:r w:rsidR="00BB5C58">
        <w:rPr>
          <w:lang w:eastAsia="en-US"/>
        </w:rPr>
        <w:t>Houël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je donne et lègue la onzième partie</w:t>
      </w:r>
      <w:r>
        <w:rPr>
          <w:lang w:eastAsia="en-US"/>
        </w:rPr>
        <w:t xml:space="preserve">, </w:t>
      </w:r>
      <w:r w:rsidR="00BB5C58">
        <w:rPr>
          <w:lang w:eastAsia="en-US"/>
        </w:rPr>
        <w:t>etc</w:t>
      </w:r>
      <w:r>
        <w:rPr>
          <w:lang w:eastAsia="en-US"/>
        </w:rPr>
        <w:t xml:space="preserve">., </w:t>
      </w:r>
      <w:r w:rsidR="00BB5C58">
        <w:rPr>
          <w:lang w:eastAsia="en-US"/>
        </w:rPr>
        <w:t>à la charge d</w:t>
      </w:r>
      <w:r>
        <w:rPr>
          <w:lang w:eastAsia="en-US"/>
        </w:rPr>
        <w:t>’</w:t>
      </w:r>
      <w:r w:rsidR="00BB5C58">
        <w:rPr>
          <w:lang w:eastAsia="en-US"/>
        </w:rPr>
        <w:t>acquitter</w:t>
      </w:r>
      <w:r>
        <w:rPr>
          <w:lang w:eastAsia="en-US"/>
        </w:rPr>
        <w:t xml:space="preserve">, </w:t>
      </w:r>
      <w:r w:rsidR="00BB5C58">
        <w:rPr>
          <w:lang w:eastAsia="en-US"/>
        </w:rPr>
        <w:t>etc</w:t>
      </w:r>
      <w:r>
        <w:rPr>
          <w:lang w:eastAsia="en-US"/>
        </w:rPr>
        <w:t>.</w:t>
      </w:r>
    </w:p>
    <w:p w14:paraId="639B373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À ceux qui s</w:t>
      </w:r>
      <w:r>
        <w:rPr>
          <w:lang w:eastAsia="en-US"/>
        </w:rPr>
        <w:t>’</w:t>
      </w:r>
      <w:r w:rsidR="00BB5C58">
        <w:rPr>
          <w:lang w:eastAsia="en-US"/>
        </w:rPr>
        <w:t>étonneraient de me voir favoriser ainsi un vieux grimaud qui jouit d</w:t>
      </w:r>
      <w:r>
        <w:rPr>
          <w:lang w:eastAsia="en-US"/>
        </w:rPr>
        <w:t>’</w:t>
      </w:r>
      <w:r w:rsidR="00BB5C58">
        <w:rPr>
          <w:lang w:eastAsia="en-US"/>
        </w:rPr>
        <w:t>une réputation passable je répondrai ceci</w:t>
      </w:r>
      <w:r>
        <w:rPr>
          <w:lang w:eastAsia="en-US"/>
        </w:rPr>
        <w:t> :</w:t>
      </w:r>
    </w:p>
    <w:p w14:paraId="01DC9C5C" w14:textId="1FC1A9C9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 xml:space="preserve">Le vieux </w:t>
      </w:r>
      <w:proofErr w:type="spellStart"/>
      <w:r w:rsidR="00BB5C58">
        <w:rPr>
          <w:lang w:eastAsia="en-US"/>
        </w:rPr>
        <w:t>Houël</w:t>
      </w:r>
      <w:proofErr w:type="spellEnd"/>
      <w:r w:rsidR="00BB5C58">
        <w:rPr>
          <w:lang w:eastAsia="en-US"/>
        </w:rPr>
        <w:t xml:space="preserve"> est somnambule</w:t>
      </w:r>
      <w:r>
        <w:rPr>
          <w:lang w:eastAsia="en-US"/>
        </w:rPr>
        <w:t xml:space="preserve">. </w:t>
      </w:r>
      <w:r w:rsidR="00BB5C58">
        <w:rPr>
          <w:lang w:eastAsia="en-US"/>
        </w:rPr>
        <w:t>Une nuit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il prit dans ses bras ma cousine </w:t>
      </w:r>
      <w:proofErr w:type="spellStart"/>
      <w:r w:rsidR="00BB5C58">
        <w:rPr>
          <w:lang w:eastAsia="en-US"/>
        </w:rPr>
        <w:t>Houël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sa femme</w:t>
      </w:r>
      <w:r>
        <w:rPr>
          <w:lang w:eastAsia="en-US"/>
        </w:rPr>
        <w:t xml:space="preserve">, </w:t>
      </w:r>
      <w:r w:rsidR="00BB5C58">
        <w:rPr>
          <w:lang w:eastAsia="en-US"/>
        </w:rPr>
        <w:t>et la mit au fond de l</w:t>
      </w:r>
      <w:r>
        <w:rPr>
          <w:lang w:eastAsia="en-US"/>
        </w:rPr>
        <w:t>’</w:t>
      </w:r>
      <w:r w:rsidR="00BB5C58">
        <w:rPr>
          <w:lang w:eastAsia="en-US"/>
        </w:rPr>
        <w:t xml:space="preserve">étang de </w:t>
      </w:r>
      <w:proofErr w:type="spellStart"/>
      <w:r w:rsidR="00BB5C58">
        <w:rPr>
          <w:lang w:eastAsia="en-US"/>
        </w:rPr>
        <w:t>Bréhaim</w:t>
      </w:r>
      <w:proofErr w:type="spellEnd"/>
      <w:r>
        <w:rPr>
          <w:lang w:eastAsia="en-US"/>
        </w:rPr>
        <w:t>… »</w:t>
      </w:r>
    </w:p>
    <w:p w14:paraId="4C533B0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Horreur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 xml:space="preserve">écria le bonhomme </w:t>
      </w:r>
      <w:proofErr w:type="spellStart"/>
      <w:r w:rsidR="00BB5C58">
        <w:rPr>
          <w:lang w:eastAsia="en-US"/>
        </w:rPr>
        <w:t>Houël</w:t>
      </w:r>
      <w:proofErr w:type="spellEnd"/>
      <w:r>
        <w:rPr>
          <w:lang w:eastAsia="en-US"/>
        </w:rPr>
        <w:t>.</w:t>
      </w:r>
    </w:p>
    <w:p w14:paraId="623D58E7" w14:textId="03985D7A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Prenez garde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dit </w:t>
      </w:r>
      <w:r w:rsidR="00685E2E">
        <w:rPr>
          <w:lang w:eastAsia="en-US"/>
        </w:rPr>
        <w:t>Cousin-et-ami</w:t>
      </w:r>
      <w:r>
        <w:rPr>
          <w:lang w:eastAsia="en-US"/>
        </w:rPr>
        <w:t xml:space="preserve">, </w:t>
      </w:r>
      <w:r w:rsidR="00BB5C58">
        <w:rPr>
          <w:lang w:eastAsia="en-US"/>
        </w:rPr>
        <w:t>si vous repoussez le motif du legs</w:t>
      </w:r>
      <w:r>
        <w:rPr>
          <w:lang w:eastAsia="en-US"/>
        </w:rPr>
        <w:t>…</w:t>
      </w:r>
    </w:p>
    <w:p w14:paraId="1FBAA308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Houël</w:t>
      </w:r>
      <w:proofErr w:type="spellEnd"/>
      <w:r>
        <w:rPr>
          <w:lang w:eastAsia="en-US"/>
        </w:rPr>
        <w:t xml:space="preserve"> but un coup</w:t>
      </w:r>
      <w:r w:rsidR="00A23BF9">
        <w:rPr>
          <w:lang w:eastAsia="en-US"/>
        </w:rPr>
        <w:t>.</w:t>
      </w:r>
    </w:p>
    <w:p w14:paraId="542F3C1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Bah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fit-il avec résignation</w:t>
      </w:r>
      <w:r>
        <w:rPr>
          <w:lang w:eastAsia="en-US"/>
        </w:rPr>
        <w:t xml:space="preserve">, </w:t>
      </w:r>
      <w:r w:rsidR="00BB5C58">
        <w:rPr>
          <w:lang w:eastAsia="en-US"/>
        </w:rPr>
        <w:t>puisqu</w:t>
      </w:r>
      <w:r>
        <w:rPr>
          <w:lang w:eastAsia="en-US"/>
        </w:rPr>
        <w:t>’</w:t>
      </w:r>
      <w:r w:rsidR="00BB5C58">
        <w:rPr>
          <w:lang w:eastAsia="en-US"/>
        </w:rPr>
        <w:t>il dit que c</w:t>
      </w:r>
      <w:r>
        <w:rPr>
          <w:lang w:eastAsia="en-US"/>
        </w:rPr>
        <w:t>’</w:t>
      </w:r>
      <w:r w:rsidR="00BB5C58">
        <w:rPr>
          <w:lang w:eastAsia="en-US"/>
        </w:rPr>
        <w:t>était en dormant</w:t>
      </w:r>
      <w:r>
        <w:rPr>
          <w:lang w:eastAsia="en-US"/>
        </w:rPr>
        <w:t xml:space="preserve"> ; </w:t>
      </w:r>
      <w:r w:rsidR="00BB5C58">
        <w:rPr>
          <w:lang w:eastAsia="en-US"/>
        </w:rPr>
        <w:t>allez toujours</w:t>
      </w:r>
      <w:r>
        <w:rPr>
          <w:lang w:eastAsia="en-US"/>
        </w:rPr>
        <w:t> !</w:t>
      </w:r>
    </w:p>
    <w:p w14:paraId="2C9536E7" w14:textId="6A70BFEB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7</w:t>
      </w:r>
      <w:r>
        <w:rPr>
          <w:lang w:eastAsia="en-US"/>
        </w:rPr>
        <w:t>°</w:t>
      </w:r>
      <w:r w:rsidR="00BB5C58">
        <w:rPr>
          <w:lang w:eastAsia="en-US"/>
        </w:rPr>
        <w:t xml:space="preserve">À </w:t>
      </w:r>
      <w:r>
        <w:rPr>
          <w:lang w:eastAsia="en-US"/>
        </w:rPr>
        <w:t>M</w:t>
      </w:r>
      <w:r w:rsidRPr="00A23BF9">
        <w:rPr>
          <w:vertAlign w:val="superscript"/>
          <w:lang w:eastAsia="en-US"/>
        </w:rPr>
        <w:t>e</w:t>
      </w:r>
      <w:r>
        <w:rPr>
          <w:lang w:eastAsia="en-US"/>
        </w:rPr>
        <w:t> M</w:t>
      </w:r>
      <w:r w:rsidR="00BB5C58">
        <w:rPr>
          <w:lang w:eastAsia="en-US"/>
        </w:rPr>
        <w:t>enand jeune</w:t>
      </w:r>
      <w:r>
        <w:rPr>
          <w:lang w:eastAsia="en-US"/>
        </w:rPr>
        <w:t xml:space="preserve"> (</w:t>
      </w:r>
      <w:r w:rsidR="00BB5C58">
        <w:rPr>
          <w:lang w:eastAsia="en-US"/>
        </w:rPr>
        <w:t>même formule de donation</w:t>
      </w:r>
      <w:r>
        <w:rPr>
          <w:lang w:eastAsia="en-US"/>
        </w:rPr>
        <w:t xml:space="preserve">), </w:t>
      </w:r>
      <w:r w:rsidR="00BB5C58">
        <w:rPr>
          <w:lang w:eastAsia="en-US"/>
        </w:rPr>
        <w:t>toujours à charge d</w:t>
      </w:r>
      <w:r>
        <w:rPr>
          <w:lang w:eastAsia="en-US"/>
        </w:rPr>
        <w:t>’</w:t>
      </w:r>
      <w:r w:rsidR="00BB5C58">
        <w:rPr>
          <w:lang w:eastAsia="en-US"/>
        </w:rPr>
        <w:t>acquitter le premier legs en faveur de madame Marion</w:t>
      </w:r>
      <w:r>
        <w:rPr>
          <w:lang w:eastAsia="en-US"/>
        </w:rPr>
        <w:t xml:space="preserve">, </w:t>
      </w:r>
      <w:r w:rsidR="00BB5C58">
        <w:rPr>
          <w:lang w:eastAsia="en-US"/>
        </w:rPr>
        <w:t>rentière</w:t>
      </w:r>
      <w:r>
        <w:rPr>
          <w:lang w:eastAsia="en-US"/>
        </w:rPr>
        <w:t>.</w:t>
      </w:r>
    </w:p>
    <w:p w14:paraId="7A4B6E5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Menand jeune est notaire</w:t>
      </w:r>
      <w:r>
        <w:rPr>
          <w:lang w:eastAsia="en-US"/>
        </w:rPr>
        <w:t xml:space="preserve">, </w:t>
      </w:r>
      <w:r w:rsidR="00BB5C58">
        <w:rPr>
          <w:lang w:eastAsia="en-US"/>
        </w:rPr>
        <w:t>stupide et filou</w:t>
      </w:r>
      <w:r>
        <w:rPr>
          <w:lang w:eastAsia="en-US"/>
        </w:rPr>
        <w:t>.</w:t>
      </w:r>
    </w:p>
    <w:p w14:paraId="67DC01EB" w14:textId="7368106F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Trois bonnes choses qu</w:t>
      </w:r>
      <w:r>
        <w:rPr>
          <w:lang w:eastAsia="en-US"/>
        </w:rPr>
        <w:t>’</w:t>
      </w:r>
      <w:r w:rsidR="00BB5C58">
        <w:rPr>
          <w:lang w:eastAsia="en-US"/>
        </w:rPr>
        <w:t>il faut encourager</w:t>
      </w:r>
      <w:r>
        <w:rPr>
          <w:lang w:eastAsia="en-US"/>
        </w:rPr>
        <w:t>… »</w:t>
      </w:r>
    </w:p>
    <w:p w14:paraId="04F3D9F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Artichaut ne broncha pas</w:t>
      </w:r>
      <w:r w:rsidR="00A23BF9">
        <w:rPr>
          <w:lang w:eastAsia="en-US"/>
        </w:rPr>
        <w:t xml:space="preserve">. </w:t>
      </w:r>
      <w:r>
        <w:rPr>
          <w:lang w:eastAsia="en-US"/>
        </w:rPr>
        <w:t>Seulement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au mot filou</w:t>
      </w:r>
      <w:r w:rsidR="00A23BF9">
        <w:rPr>
          <w:lang w:eastAsia="en-US"/>
        </w:rPr>
        <w:t xml:space="preserve">, </w:t>
      </w:r>
      <w:r>
        <w:rPr>
          <w:lang w:eastAsia="en-US"/>
        </w:rPr>
        <w:t>il tira de sa poche une échalotte qu</w:t>
      </w:r>
      <w:r w:rsidR="00A23BF9">
        <w:rPr>
          <w:lang w:eastAsia="en-US"/>
        </w:rPr>
        <w:t>’</w:t>
      </w:r>
      <w:r>
        <w:rPr>
          <w:lang w:eastAsia="en-US"/>
        </w:rPr>
        <w:t>il pela avec effronterie</w:t>
      </w:r>
      <w:r w:rsidR="00A23BF9">
        <w:rPr>
          <w:lang w:eastAsia="en-US"/>
        </w:rPr>
        <w:t>.</w:t>
      </w:r>
    </w:p>
    <w:p w14:paraId="0DC4BD5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Était-ce donc vrai</w:t>
      </w:r>
      <w:r w:rsidR="00A23BF9">
        <w:rPr>
          <w:lang w:eastAsia="en-US"/>
        </w:rPr>
        <w:t xml:space="preserve"> ? </w:t>
      </w:r>
      <w:r>
        <w:rPr>
          <w:lang w:eastAsia="en-US"/>
        </w:rPr>
        <w:t>Menand jeune</w:t>
      </w:r>
      <w:r w:rsidR="00A23BF9">
        <w:rPr>
          <w:lang w:eastAsia="en-US"/>
        </w:rPr>
        <w:t xml:space="preserve">, </w:t>
      </w:r>
      <w:r>
        <w:rPr>
          <w:lang w:eastAsia="en-US"/>
        </w:rPr>
        <w:t>notaire</w:t>
      </w:r>
      <w:r w:rsidR="00A23BF9">
        <w:rPr>
          <w:lang w:eastAsia="en-US"/>
        </w:rPr>
        <w:t xml:space="preserve">, </w:t>
      </w:r>
      <w:r>
        <w:rPr>
          <w:lang w:eastAsia="en-US"/>
        </w:rPr>
        <w:t>s</w:t>
      </w:r>
      <w:r w:rsidR="00A23BF9">
        <w:rPr>
          <w:lang w:eastAsia="en-US"/>
        </w:rPr>
        <w:t>’</w:t>
      </w:r>
      <w:r>
        <w:rPr>
          <w:lang w:eastAsia="en-US"/>
        </w:rPr>
        <w:t>adonnait-il à de coupables détournements</w:t>
      </w:r>
      <w:r w:rsidR="00A23BF9">
        <w:rPr>
          <w:lang w:eastAsia="en-US"/>
        </w:rPr>
        <w:t> ?</w:t>
      </w:r>
    </w:p>
    <w:p w14:paraId="60DEF90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Citoyens</w:t>
      </w:r>
      <w:r w:rsidR="00A23BF9">
        <w:rPr>
          <w:lang w:eastAsia="en-US"/>
        </w:rPr>
        <w:t xml:space="preserve"> ! </w:t>
      </w:r>
      <w:r>
        <w:rPr>
          <w:lang w:eastAsia="en-US"/>
        </w:rPr>
        <w:t>nous ne vous l</w:t>
      </w:r>
      <w:r w:rsidR="00A23BF9">
        <w:rPr>
          <w:lang w:eastAsia="en-US"/>
        </w:rPr>
        <w:t>’</w:t>
      </w:r>
      <w:r>
        <w:rPr>
          <w:lang w:eastAsia="en-US"/>
        </w:rPr>
        <w:t>avions pas dit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il paraît vraiment que l</w:t>
      </w:r>
      <w:r w:rsidR="00A23BF9">
        <w:rPr>
          <w:lang w:eastAsia="en-US"/>
        </w:rPr>
        <w:t>’</w:t>
      </w:r>
      <w:r>
        <w:rPr>
          <w:lang w:eastAsia="en-US"/>
        </w:rPr>
        <w:t>Artichaut n</w:t>
      </w:r>
      <w:r w:rsidR="00A23BF9">
        <w:rPr>
          <w:lang w:eastAsia="en-US"/>
        </w:rPr>
        <w:t>’</w:t>
      </w:r>
      <w:r>
        <w:rPr>
          <w:lang w:eastAsia="en-US"/>
        </w:rPr>
        <w:t>avait point de moralité</w:t>
      </w:r>
      <w:r w:rsidR="00A23BF9">
        <w:rPr>
          <w:lang w:eastAsia="en-US"/>
        </w:rPr>
        <w:t>.</w:t>
      </w:r>
    </w:p>
    <w:p w14:paraId="1BE0DBBA" w14:textId="48126734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8</w:t>
      </w:r>
      <w:r>
        <w:rPr>
          <w:lang w:eastAsia="en-US"/>
        </w:rPr>
        <w:t>°</w:t>
      </w:r>
      <w:r w:rsidR="00BB5C58">
        <w:rPr>
          <w:lang w:eastAsia="en-US"/>
        </w:rPr>
        <w:t xml:space="preserve">À </w:t>
      </w:r>
      <w:r>
        <w:rPr>
          <w:lang w:eastAsia="en-US"/>
        </w:rPr>
        <w:t>M. </w:t>
      </w:r>
      <w:r w:rsidR="00BB5C58">
        <w:rPr>
          <w:lang w:eastAsia="en-US"/>
        </w:rPr>
        <w:t>Besnard</w:t>
      </w:r>
      <w:r>
        <w:rPr>
          <w:lang w:eastAsia="en-US"/>
        </w:rPr>
        <w:t xml:space="preserve">, </w:t>
      </w:r>
      <w:r w:rsidR="00BB5C58">
        <w:rPr>
          <w:lang w:eastAsia="en-US"/>
        </w:rPr>
        <w:t>homme de loi</w:t>
      </w:r>
      <w:r>
        <w:rPr>
          <w:lang w:eastAsia="en-US"/>
        </w:rPr>
        <w:t xml:space="preserve"> (</w:t>
      </w:r>
      <w:r w:rsidR="00BB5C58">
        <w:rPr>
          <w:lang w:eastAsia="en-US"/>
        </w:rPr>
        <w:t>même formule</w:t>
      </w:r>
      <w:r>
        <w:rPr>
          <w:lang w:eastAsia="en-US"/>
        </w:rPr>
        <w:t>).</w:t>
      </w:r>
    </w:p>
    <w:p w14:paraId="4D70A32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Normand</w:t>
      </w:r>
      <w:r>
        <w:rPr>
          <w:lang w:eastAsia="en-US"/>
        </w:rPr>
        <w:t xml:space="preserve">, </w:t>
      </w:r>
      <w:r w:rsidR="00BB5C58">
        <w:rPr>
          <w:lang w:eastAsia="en-US"/>
        </w:rPr>
        <w:t>recouvert de Breton et doublé de Manceau</w:t>
      </w:r>
      <w:r>
        <w:rPr>
          <w:lang w:eastAsia="en-US"/>
        </w:rPr>
        <w:t xml:space="preserve">.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estime qu</w:t>
      </w:r>
      <w:r>
        <w:rPr>
          <w:lang w:eastAsia="en-US"/>
        </w:rPr>
        <w:t>’</w:t>
      </w:r>
      <w:r w:rsidR="00BB5C58">
        <w:rPr>
          <w:lang w:eastAsia="en-US"/>
        </w:rPr>
        <w:t>il n</w:t>
      </w:r>
      <w:r>
        <w:rPr>
          <w:lang w:eastAsia="en-US"/>
        </w:rPr>
        <w:t>’</w:t>
      </w:r>
      <w:r w:rsidR="00BB5C58">
        <w:rPr>
          <w:lang w:eastAsia="en-US"/>
        </w:rPr>
        <w:t>y a pas</w:t>
      </w:r>
      <w:r>
        <w:rPr>
          <w:lang w:eastAsia="en-US"/>
        </w:rPr>
        <w:t xml:space="preserve">, </w:t>
      </w:r>
      <w:r w:rsidR="00BB5C58">
        <w:rPr>
          <w:lang w:eastAsia="en-US"/>
        </w:rPr>
        <w:t>de Rennes à Laval</w:t>
      </w:r>
      <w:r>
        <w:rPr>
          <w:lang w:eastAsia="en-US"/>
        </w:rPr>
        <w:t xml:space="preserve">, </w:t>
      </w:r>
      <w:r w:rsidR="00BB5C58">
        <w:rPr>
          <w:lang w:eastAsia="en-US"/>
        </w:rPr>
        <w:t>un drôle plus impudent que ce Besnard</w:t>
      </w:r>
      <w:r>
        <w:rPr>
          <w:lang w:eastAsia="en-US"/>
        </w:rPr>
        <w:t>.</w:t>
      </w:r>
    </w:p>
    <w:p w14:paraId="335968C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Il jouera son rôle dans notre affaire</w:t>
      </w:r>
      <w:r>
        <w:rPr>
          <w:lang w:eastAsia="en-US"/>
        </w:rPr>
        <w:t xml:space="preserve">, </w:t>
      </w:r>
      <w:r w:rsidR="00BB5C58">
        <w:rPr>
          <w:lang w:eastAsia="en-US"/>
        </w:rPr>
        <w:t>et le diable sera content de lui</w:t>
      </w:r>
      <w:r>
        <w:rPr>
          <w:lang w:eastAsia="en-US"/>
        </w:rPr>
        <w:t>.</w:t>
      </w:r>
    </w:p>
    <w:p w14:paraId="2DEB828D" w14:textId="752F5193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9</w:t>
      </w:r>
      <w:r>
        <w:rPr>
          <w:lang w:eastAsia="en-US"/>
        </w:rPr>
        <w:t>°</w:t>
      </w:r>
      <w:r w:rsidR="00BB5C58">
        <w:rPr>
          <w:lang w:eastAsia="en-US"/>
        </w:rPr>
        <w:t>À mademoiselle Olivette</w:t>
      </w:r>
      <w:r>
        <w:rPr>
          <w:lang w:eastAsia="en-US"/>
        </w:rPr>
        <w:t xml:space="preserve">, </w:t>
      </w:r>
      <w:r w:rsidR="00BB5C58">
        <w:rPr>
          <w:lang w:eastAsia="en-US"/>
        </w:rPr>
        <w:t>la onzième partie</w:t>
      </w:r>
      <w:r>
        <w:rPr>
          <w:lang w:eastAsia="en-US"/>
        </w:rPr>
        <w:t xml:space="preserve">, </w:t>
      </w:r>
      <w:r w:rsidR="00BB5C58">
        <w:rPr>
          <w:lang w:eastAsia="en-US"/>
        </w:rPr>
        <w:t>etc</w:t>
      </w:r>
      <w:r>
        <w:rPr>
          <w:lang w:eastAsia="en-US"/>
        </w:rPr>
        <w:t>.… »</w:t>
      </w:r>
    </w:p>
    <w:p w14:paraId="295A0EB8" w14:textId="30E9DD46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Bon</w:t>
      </w:r>
      <w:r>
        <w:rPr>
          <w:lang w:eastAsia="en-US"/>
        </w:rPr>
        <w:t xml:space="preserve"> ! </w:t>
      </w:r>
      <w:r w:rsidR="00BB5C58">
        <w:rPr>
          <w:lang w:eastAsia="en-US"/>
        </w:rPr>
        <w:t>pensa Menand jeune</w:t>
      </w:r>
      <w:r>
        <w:rPr>
          <w:lang w:eastAsia="en-US"/>
        </w:rPr>
        <w:t xml:space="preserve">, </w:t>
      </w:r>
      <w:r w:rsidR="00BB5C58">
        <w:rPr>
          <w:lang w:eastAsia="en-US"/>
        </w:rPr>
        <w:t>qui croquait son échalotte avec une âcre volupté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voyons ce qu</w:t>
      </w:r>
      <w:r>
        <w:rPr>
          <w:lang w:eastAsia="en-US"/>
        </w:rPr>
        <w:t>’</w:t>
      </w:r>
      <w:r w:rsidR="00BB5C58">
        <w:rPr>
          <w:lang w:eastAsia="en-US"/>
        </w:rPr>
        <w:t>il dit de ma femme</w:t>
      </w:r>
      <w:r>
        <w:rPr>
          <w:lang w:eastAsia="en-US"/>
        </w:rPr>
        <w:t> !</w:t>
      </w:r>
    </w:p>
    <w:p w14:paraId="5F2E422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« — </w:t>
      </w:r>
      <w:r w:rsidR="00BB5C58">
        <w:rPr>
          <w:lang w:eastAsia="en-US"/>
        </w:rPr>
        <w:t>Joli brin de fille</w:t>
      </w:r>
      <w:r>
        <w:rPr>
          <w:lang w:eastAsia="en-US"/>
        </w:rPr>
        <w:t xml:space="preserve">, </w:t>
      </w:r>
      <w:r w:rsidR="00BB5C58">
        <w:rPr>
          <w:lang w:eastAsia="en-US"/>
        </w:rPr>
        <w:t>tous les bons germes d</w:t>
      </w:r>
      <w:r>
        <w:rPr>
          <w:lang w:eastAsia="en-US"/>
        </w:rPr>
        <w:t>’</w:t>
      </w:r>
      <w:r w:rsidR="00BB5C58">
        <w:rPr>
          <w:lang w:eastAsia="en-US"/>
        </w:rPr>
        <w:t>une peste</w:t>
      </w:r>
      <w:r>
        <w:rPr>
          <w:lang w:eastAsia="en-US"/>
        </w:rPr>
        <w:t xml:space="preserve">. </w:t>
      </w:r>
      <w:r w:rsidR="00BB5C58">
        <w:rPr>
          <w:lang w:eastAsia="en-US"/>
        </w:rPr>
        <w:t>Ambitieuse</w:t>
      </w:r>
      <w:r>
        <w:rPr>
          <w:lang w:eastAsia="en-US"/>
        </w:rPr>
        <w:t xml:space="preserve">, </w:t>
      </w:r>
      <w:r w:rsidR="00BB5C58">
        <w:rPr>
          <w:lang w:eastAsia="en-US"/>
        </w:rPr>
        <w:t>orgueilleuse</w:t>
      </w:r>
      <w:r>
        <w:rPr>
          <w:lang w:eastAsia="en-US"/>
        </w:rPr>
        <w:t xml:space="preserve">, </w:t>
      </w:r>
      <w:r w:rsidR="00BB5C58">
        <w:rPr>
          <w:lang w:eastAsia="en-US"/>
        </w:rPr>
        <w:t>menteuse</w:t>
      </w:r>
      <w:r>
        <w:rPr>
          <w:lang w:eastAsia="en-US"/>
        </w:rPr>
        <w:t>.</w:t>
      </w:r>
    </w:p>
    <w:p w14:paraId="4871C5A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Je compte énormément sur elle</w:t>
      </w:r>
      <w:r>
        <w:rPr>
          <w:lang w:eastAsia="en-US"/>
        </w:rPr>
        <w:t>.</w:t>
      </w:r>
    </w:p>
    <w:p w14:paraId="4AE55B2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Auprès de cette charmante enfant</w:t>
      </w:r>
      <w:r>
        <w:rPr>
          <w:lang w:eastAsia="en-US"/>
        </w:rPr>
        <w:t xml:space="preserve">, </w:t>
      </w:r>
      <w:r w:rsidR="00BB5C58">
        <w:rPr>
          <w:lang w:eastAsia="en-US"/>
        </w:rPr>
        <w:t>madame Marion</w:t>
      </w:r>
      <w:r>
        <w:rPr>
          <w:lang w:eastAsia="en-US"/>
        </w:rPr>
        <w:t xml:space="preserve">, </w:t>
      </w:r>
      <w:r w:rsidR="00BB5C58">
        <w:rPr>
          <w:lang w:eastAsia="en-US"/>
        </w:rPr>
        <w:t>rentière</w:t>
      </w:r>
      <w:r>
        <w:rPr>
          <w:lang w:eastAsia="en-US"/>
        </w:rPr>
        <w:t xml:space="preserve">, </w:t>
      </w:r>
      <w:r w:rsidR="00BB5C58">
        <w:rPr>
          <w:lang w:eastAsia="en-US"/>
        </w:rPr>
        <w:t>est un cœur sensible</w:t>
      </w:r>
      <w:r>
        <w:rPr>
          <w:lang w:eastAsia="en-US"/>
        </w:rPr>
        <w:t>.</w:t>
      </w:r>
    </w:p>
    <w:p w14:paraId="1DCCA639" w14:textId="4FB76D35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10</w:t>
      </w:r>
      <w:r>
        <w:rPr>
          <w:lang w:eastAsia="en-US"/>
        </w:rPr>
        <w:t>°</w:t>
      </w:r>
      <w:r w:rsidR="00BB5C58">
        <w:rPr>
          <w:lang w:eastAsia="en-US"/>
        </w:rPr>
        <w:t xml:space="preserve">À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</w:t>
      </w:r>
      <w:proofErr w:type="spellStart"/>
      <w:r w:rsidR="00BB5C58">
        <w:rPr>
          <w:lang w:eastAsia="en-US"/>
        </w:rPr>
        <w:t>Blône</w:t>
      </w:r>
      <w:proofErr w:type="spellEnd"/>
      <w:r>
        <w:rPr>
          <w:lang w:eastAsia="en-US"/>
        </w:rPr>
        <w:t>… »</w:t>
      </w:r>
    </w:p>
    <w:p w14:paraId="6202A2B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y eut comme un mouvement derrière le rideau</w:t>
      </w:r>
      <w:r w:rsidR="00A23BF9">
        <w:rPr>
          <w:lang w:eastAsia="en-US"/>
        </w:rPr>
        <w:t>.</w:t>
      </w:r>
    </w:p>
    <w:p w14:paraId="4B1C916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outre que personne ne faisait attention au rideau</w:t>
      </w:r>
      <w:r w:rsidR="00A23BF9">
        <w:rPr>
          <w:lang w:eastAsia="en-US"/>
        </w:rPr>
        <w:t xml:space="preserve">, </w:t>
      </w:r>
      <w:r>
        <w:rPr>
          <w:lang w:eastAsia="en-US"/>
        </w:rPr>
        <w:t>il y avait de la fumée de rhum dans toutes les têtes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l</w:t>
      </w:r>
      <w:r w:rsidR="00A23BF9">
        <w:rPr>
          <w:lang w:eastAsia="en-US"/>
        </w:rPr>
        <w:t>’</w:t>
      </w:r>
      <w:r>
        <w:rPr>
          <w:lang w:eastAsia="en-US"/>
        </w:rPr>
        <w:t>orgie</w:t>
      </w:r>
      <w:r w:rsidR="00A23BF9">
        <w:rPr>
          <w:lang w:eastAsia="en-US"/>
        </w:rPr>
        <w:t xml:space="preserve">, </w:t>
      </w:r>
      <w:r>
        <w:rPr>
          <w:lang w:eastAsia="en-US"/>
        </w:rPr>
        <w:t>pour être sérieuse et presque somnolente</w:t>
      </w:r>
      <w:r w:rsidR="00A23BF9">
        <w:rPr>
          <w:lang w:eastAsia="en-US"/>
        </w:rPr>
        <w:t xml:space="preserve">, </w:t>
      </w:r>
      <w:r>
        <w:rPr>
          <w:lang w:eastAsia="en-US"/>
        </w:rPr>
        <w:t>n</w:t>
      </w:r>
      <w:r w:rsidR="00A23BF9">
        <w:rPr>
          <w:lang w:eastAsia="en-US"/>
        </w:rPr>
        <w:t>’</w:t>
      </w:r>
      <w:r>
        <w:rPr>
          <w:lang w:eastAsia="en-US"/>
        </w:rPr>
        <w:t>en allait pas moins son train</w:t>
      </w:r>
      <w:r w:rsidR="00A23BF9">
        <w:rPr>
          <w:lang w:eastAsia="en-US"/>
        </w:rPr>
        <w:t>.</w:t>
      </w:r>
    </w:p>
    <w:p w14:paraId="475FFC3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 xml:space="preserve">« … </w:t>
      </w:r>
      <w:r w:rsidR="00BB5C58">
        <w:rPr>
          <w:lang w:eastAsia="en-US"/>
        </w:rPr>
        <w:t xml:space="preserve">À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</w:t>
      </w:r>
      <w:proofErr w:type="spellStart"/>
      <w:r w:rsidR="00BB5C58">
        <w:rPr>
          <w:lang w:eastAsia="en-US"/>
        </w:rPr>
        <w:t>Blône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la onzième partie</w:t>
      </w:r>
      <w:r>
        <w:rPr>
          <w:lang w:eastAsia="en-US"/>
        </w:rPr>
        <w:t xml:space="preserve">, </w:t>
      </w:r>
      <w:r w:rsidR="00BB5C58">
        <w:rPr>
          <w:lang w:eastAsia="en-US"/>
        </w:rPr>
        <w:t>etc</w:t>
      </w:r>
      <w:r>
        <w:rPr>
          <w:lang w:eastAsia="en-US"/>
        </w:rPr>
        <w:t>.</w:t>
      </w:r>
    </w:p>
    <w:p w14:paraId="75EC259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Ceci est une faiblesse</w:t>
      </w:r>
      <w:r>
        <w:rPr>
          <w:lang w:eastAsia="en-US"/>
        </w:rPr>
        <w:t xml:space="preserve">, </w:t>
      </w:r>
      <w:r w:rsidR="00BB5C58">
        <w:rPr>
          <w:lang w:eastAsia="en-US"/>
        </w:rPr>
        <w:t>ce que les sots appellent un devoir</w:t>
      </w:r>
      <w:r>
        <w:rPr>
          <w:lang w:eastAsia="en-US"/>
        </w:rPr>
        <w:t>.</w:t>
      </w:r>
    </w:p>
    <w:p w14:paraId="301DC10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Mais l</w:t>
      </w:r>
      <w:r>
        <w:rPr>
          <w:lang w:eastAsia="en-US"/>
        </w:rPr>
        <w:t>’</w:t>
      </w:r>
      <w:r w:rsidR="00BB5C58">
        <w:rPr>
          <w:lang w:eastAsia="en-US"/>
        </w:rPr>
        <w:t>enfant pourra bien casser par-ci par-là une tête</w:t>
      </w:r>
      <w:r>
        <w:rPr>
          <w:lang w:eastAsia="en-US"/>
        </w:rPr>
        <w:t xml:space="preserve">, </w:t>
      </w:r>
      <w:r w:rsidR="00BB5C58">
        <w:rPr>
          <w:lang w:eastAsia="en-US"/>
        </w:rPr>
        <w:t>et ce n</w:t>
      </w:r>
      <w:r>
        <w:rPr>
          <w:lang w:eastAsia="en-US"/>
        </w:rPr>
        <w:t>’</w:t>
      </w:r>
      <w:r w:rsidR="00BB5C58">
        <w:rPr>
          <w:lang w:eastAsia="en-US"/>
        </w:rPr>
        <w:t>est pas à dédaigner</w:t>
      </w:r>
      <w:r>
        <w:rPr>
          <w:lang w:eastAsia="en-US"/>
        </w:rPr>
        <w:t>.</w:t>
      </w:r>
    </w:p>
    <w:p w14:paraId="326CFF19" w14:textId="7F6A67D1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égal</w:t>
      </w:r>
      <w:r>
        <w:rPr>
          <w:lang w:eastAsia="en-US"/>
        </w:rPr>
        <w:t xml:space="preserve">. </w:t>
      </w:r>
      <w:r w:rsidR="00BB5C58">
        <w:rPr>
          <w:lang w:eastAsia="en-US"/>
        </w:rPr>
        <w:t>Le remords de ma conscience me dit que je fais là une bonne action</w:t>
      </w:r>
      <w:r>
        <w:rPr>
          <w:lang w:eastAsia="en-US"/>
        </w:rPr>
        <w:t>… »</w:t>
      </w:r>
    </w:p>
    <w:p w14:paraId="38BECAF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penser que ces audacieux paradoxes ne produisaient pas le moindre effet</w:t>
      </w:r>
      <w:r w:rsidR="00A23BF9">
        <w:rPr>
          <w:lang w:eastAsia="en-US"/>
        </w:rPr>
        <w:t>.</w:t>
      </w:r>
    </w:p>
    <w:p w14:paraId="084C187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Ô brutes </w:t>
      </w:r>
      <w:proofErr w:type="spellStart"/>
      <w:r>
        <w:rPr>
          <w:lang w:eastAsia="en-US"/>
        </w:rPr>
        <w:t>Vitriâses</w:t>
      </w:r>
      <w:proofErr w:type="spellEnd"/>
      <w:r>
        <w:rPr>
          <w:lang w:eastAsia="en-US"/>
        </w:rPr>
        <w:t xml:space="preserve"> ou </w:t>
      </w:r>
      <w:proofErr w:type="spellStart"/>
      <w:r>
        <w:rPr>
          <w:lang w:eastAsia="en-US"/>
        </w:rPr>
        <w:t>Vesvronniens</w:t>
      </w:r>
      <w:proofErr w:type="spellEnd"/>
      <w:r w:rsidR="00A23BF9">
        <w:rPr>
          <w:lang w:eastAsia="en-US"/>
        </w:rPr>
        <w:t xml:space="preserve"> ! </w:t>
      </w:r>
      <w:r>
        <w:rPr>
          <w:lang w:eastAsia="en-US"/>
        </w:rPr>
        <w:t>étiez-vous dignes d</w:t>
      </w:r>
      <w:r w:rsidR="00A23BF9">
        <w:rPr>
          <w:lang w:eastAsia="en-US"/>
        </w:rPr>
        <w:t>’</w:t>
      </w:r>
      <w:r>
        <w:rPr>
          <w:lang w:eastAsia="en-US"/>
        </w:rPr>
        <w:t>écouter ce sublime testament</w:t>
      </w:r>
      <w:r w:rsidR="00A23BF9">
        <w:rPr>
          <w:lang w:eastAsia="en-US"/>
        </w:rPr>
        <w:t> ?</w:t>
      </w:r>
    </w:p>
    <w:p w14:paraId="473CE4A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Ô Jean-de-la-Mer</w:t>
      </w:r>
      <w:r w:rsidR="00A23BF9">
        <w:rPr>
          <w:lang w:eastAsia="en-US"/>
        </w:rPr>
        <w:t xml:space="preserve"> ! </w:t>
      </w:r>
      <w:r>
        <w:rPr>
          <w:lang w:eastAsia="en-US"/>
        </w:rPr>
        <w:t>ô philosophe</w:t>
      </w:r>
      <w:r w:rsidR="00A23BF9">
        <w:rPr>
          <w:lang w:eastAsia="en-US"/>
        </w:rPr>
        <w:t xml:space="preserve"> ! </w:t>
      </w:r>
      <w:r>
        <w:rPr>
          <w:lang w:eastAsia="en-US"/>
        </w:rPr>
        <w:t>pourquoi jeter ainsi tes perles aux pourceaux</w:t>
      </w:r>
      <w:r w:rsidR="00A23BF9">
        <w:rPr>
          <w:lang w:eastAsia="en-US"/>
        </w:rPr>
        <w:t> ?</w:t>
      </w:r>
    </w:p>
    <w:p w14:paraId="3BDAA00C" w14:textId="05E8FCD8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11</w:t>
      </w:r>
      <w:r>
        <w:rPr>
          <w:lang w:eastAsia="en-US"/>
        </w:rPr>
        <w:t>°</w:t>
      </w:r>
      <w:r w:rsidR="00BB5C58">
        <w:rPr>
          <w:lang w:eastAsia="en-US"/>
        </w:rPr>
        <w:t xml:space="preserve">À </w:t>
      </w:r>
      <w:r>
        <w:rPr>
          <w:lang w:eastAsia="en-US"/>
        </w:rPr>
        <w:t>M. </w:t>
      </w:r>
      <w:r w:rsidR="00BB5C58">
        <w:rPr>
          <w:lang w:eastAsia="en-US"/>
        </w:rPr>
        <w:t xml:space="preserve">Félix de </w:t>
      </w:r>
      <w:proofErr w:type="spellStart"/>
      <w:r w:rsidR="00BB5C58">
        <w:rPr>
          <w:lang w:eastAsia="en-US"/>
        </w:rPr>
        <w:t>Guérineul</w:t>
      </w:r>
      <w:proofErr w:type="spellEnd"/>
      <w:r>
        <w:rPr>
          <w:lang w:eastAsia="en-US"/>
        </w:rPr>
        <w:t xml:space="preserve"> (</w:t>
      </w:r>
      <w:r w:rsidR="00BB5C58">
        <w:rPr>
          <w:lang w:eastAsia="en-US"/>
        </w:rPr>
        <w:t>même formule</w:t>
      </w:r>
      <w:r>
        <w:rPr>
          <w:lang w:eastAsia="en-US"/>
        </w:rPr>
        <w:t>).</w:t>
      </w:r>
    </w:p>
    <w:p w14:paraId="5FA4E8C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« </w:t>
      </w:r>
      <w:r w:rsidR="00BB5C58">
        <w:rPr>
          <w:lang w:eastAsia="en-US"/>
        </w:rPr>
        <w:t>Il faut dans toute farce un gentillâtre grotesque</w:t>
      </w:r>
      <w:r>
        <w:rPr>
          <w:lang w:eastAsia="en-US"/>
        </w:rPr>
        <w:t>.</w:t>
      </w:r>
    </w:p>
    <w:p w14:paraId="17D8763D" w14:textId="4D3AB0FE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 xml:space="preserve">Que mon cousin </w:t>
      </w:r>
      <w:proofErr w:type="spellStart"/>
      <w:r w:rsidR="00BB5C58">
        <w:rPr>
          <w:lang w:eastAsia="en-US"/>
        </w:rPr>
        <w:t>Guérineul</w:t>
      </w:r>
      <w:proofErr w:type="spellEnd"/>
      <w:r w:rsidR="00BB5C58">
        <w:rPr>
          <w:lang w:eastAsia="en-US"/>
        </w:rPr>
        <w:t xml:space="preserve"> ait l</w:t>
      </w:r>
      <w:r>
        <w:rPr>
          <w:lang w:eastAsia="en-US"/>
        </w:rPr>
        <w:t>’</w:t>
      </w:r>
      <w:r w:rsidR="00BB5C58">
        <w:rPr>
          <w:lang w:eastAsia="en-US"/>
        </w:rPr>
        <w:t>obligeance d</w:t>
      </w:r>
      <w:r>
        <w:rPr>
          <w:lang w:eastAsia="en-US"/>
        </w:rPr>
        <w:t>’</w:t>
      </w:r>
      <w:r w:rsidR="00BB5C58">
        <w:rPr>
          <w:lang w:eastAsia="en-US"/>
        </w:rPr>
        <w:t>accepter ce rôle</w:t>
      </w:r>
      <w:r>
        <w:rPr>
          <w:lang w:eastAsia="en-US"/>
        </w:rPr>
        <w:t xml:space="preserve">, </w:t>
      </w:r>
      <w:r w:rsidR="00BB5C58">
        <w:rPr>
          <w:lang w:eastAsia="en-US"/>
        </w:rPr>
        <w:t>dont il s</w:t>
      </w:r>
      <w:r>
        <w:rPr>
          <w:lang w:eastAsia="en-US"/>
        </w:rPr>
        <w:t>’</w:t>
      </w:r>
      <w:r w:rsidR="00BB5C58">
        <w:rPr>
          <w:lang w:eastAsia="en-US"/>
        </w:rPr>
        <w:t>acquittera si bien</w:t>
      </w:r>
      <w:r>
        <w:rPr>
          <w:lang w:eastAsia="en-US"/>
        </w:rPr>
        <w:t>… »</w:t>
      </w:r>
    </w:p>
    <w:p w14:paraId="5DD74936" w14:textId="66612B83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Nom de </w:t>
      </w:r>
      <w:proofErr w:type="spellStart"/>
      <w:r w:rsidR="00BB5C58">
        <w:rPr>
          <w:lang w:eastAsia="en-US"/>
        </w:rPr>
        <w:t>bleure</w:t>
      </w:r>
      <w:proofErr w:type="spellEnd"/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dit </w:t>
      </w:r>
      <w:proofErr w:type="spellStart"/>
      <w:r w:rsidR="00BB5C58">
        <w:rPr>
          <w:lang w:eastAsia="en-US"/>
        </w:rPr>
        <w:t>Guérineul</w:t>
      </w:r>
      <w:proofErr w:type="spellEnd"/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si quelqu</w:t>
      </w:r>
      <w:r>
        <w:rPr>
          <w:lang w:eastAsia="en-US"/>
        </w:rPr>
        <w:t>’</w:t>
      </w:r>
      <w:r w:rsidR="00BB5C58">
        <w:rPr>
          <w:lang w:eastAsia="en-US"/>
        </w:rPr>
        <w:t>un de vivant veut répéter ça</w:t>
      </w:r>
      <w:r>
        <w:rPr>
          <w:lang w:eastAsia="en-US"/>
        </w:rPr>
        <w:t xml:space="preserve">, </w:t>
      </w:r>
      <w:r w:rsidR="00BB5C58">
        <w:rPr>
          <w:lang w:eastAsia="en-US"/>
        </w:rPr>
        <w:t>je l</w:t>
      </w:r>
      <w:r>
        <w:rPr>
          <w:lang w:eastAsia="en-US"/>
        </w:rPr>
        <w:t>’</w:t>
      </w:r>
      <w:r w:rsidR="00BB5C58">
        <w:rPr>
          <w:lang w:eastAsia="en-US"/>
        </w:rPr>
        <w:t>arrangerai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à moins pourtant qu</w:t>
      </w:r>
      <w:r>
        <w:rPr>
          <w:lang w:eastAsia="en-US"/>
        </w:rPr>
        <w:t>’</w:t>
      </w:r>
      <w:r w:rsidR="00BB5C58">
        <w:rPr>
          <w:lang w:eastAsia="en-US"/>
        </w:rPr>
        <w:t>il ne paie le même prix que le vieux fou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non de </w:t>
      </w:r>
      <w:proofErr w:type="spellStart"/>
      <w:r w:rsidR="00BB5C58">
        <w:rPr>
          <w:lang w:eastAsia="en-US"/>
        </w:rPr>
        <w:t>bleure</w:t>
      </w:r>
      <w:proofErr w:type="spellEnd"/>
      <w:r>
        <w:rPr>
          <w:lang w:eastAsia="en-US"/>
        </w:rPr>
        <w:t> !</w:t>
      </w:r>
    </w:p>
    <w:p w14:paraId="26F0EFB3" w14:textId="2AB4FF52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12</w:t>
      </w:r>
      <w:r>
        <w:rPr>
          <w:lang w:eastAsia="en-US"/>
        </w:rPr>
        <w:t>°</w:t>
      </w:r>
      <w:r w:rsidR="00BB5C58">
        <w:rPr>
          <w:lang w:eastAsia="en-US"/>
        </w:rPr>
        <w:t>Enfin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je donne et lègue à </w:t>
      </w:r>
      <w:r>
        <w:rPr>
          <w:lang w:eastAsia="en-US"/>
        </w:rPr>
        <w:t>M. </w:t>
      </w:r>
      <w:r w:rsidR="00BB5C58">
        <w:rPr>
          <w:lang w:eastAsia="en-US"/>
        </w:rPr>
        <w:t xml:space="preserve">Honoré </w:t>
      </w:r>
      <w:proofErr w:type="spellStart"/>
      <w:r w:rsidR="00BB5C58">
        <w:rPr>
          <w:lang w:eastAsia="en-US"/>
        </w:rPr>
        <w:t>Crébu</w:t>
      </w:r>
      <w:proofErr w:type="spellEnd"/>
      <w:r w:rsidR="00BB5C58">
        <w:rPr>
          <w:lang w:eastAsia="en-US"/>
        </w:rPr>
        <w:t xml:space="preserve"> de </w:t>
      </w:r>
      <w:proofErr w:type="spellStart"/>
      <w:r w:rsidR="00BB5C58">
        <w:rPr>
          <w:lang w:eastAsia="en-US"/>
        </w:rPr>
        <w:t>Pélihou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mon bien-aimé frère</w:t>
      </w:r>
      <w:r>
        <w:rPr>
          <w:lang w:eastAsia="en-US"/>
        </w:rPr>
        <w:t xml:space="preserve">, </w:t>
      </w:r>
      <w:r w:rsidR="00BB5C58">
        <w:rPr>
          <w:lang w:eastAsia="en-US"/>
        </w:rPr>
        <w:t>qui prête à la petite semaine dans le cul-de-sac du Puits-Rondel</w:t>
      </w:r>
      <w:r>
        <w:rPr>
          <w:lang w:eastAsia="en-US"/>
        </w:rPr>
        <w:t xml:space="preserve">, </w:t>
      </w:r>
      <w:r w:rsidR="00BB5C58">
        <w:rPr>
          <w:lang w:eastAsia="en-US"/>
        </w:rPr>
        <w:t>à Vitré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sous le nom de </w:t>
      </w:r>
      <w:r>
        <w:rPr>
          <w:lang w:eastAsia="en-US"/>
        </w:rPr>
        <w:t>M. </w:t>
      </w:r>
      <w:r w:rsidR="00BB5C58">
        <w:rPr>
          <w:lang w:eastAsia="en-US"/>
        </w:rPr>
        <w:t>Honoré</w:t>
      </w:r>
      <w:r>
        <w:rPr>
          <w:lang w:eastAsia="en-US"/>
        </w:rPr>
        <w:t xml:space="preserve">, </w:t>
      </w:r>
      <w:r w:rsidR="00BB5C58">
        <w:rPr>
          <w:lang w:eastAsia="en-US"/>
        </w:rPr>
        <w:t>le happe-monnaie</w:t>
      </w:r>
      <w:r>
        <w:rPr>
          <w:lang w:eastAsia="en-US"/>
        </w:rPr>
        <w:t xml:space="preserve">, </w:t>
      </w:r>
      <w:r w:rsidR="00BB5C58">
        <w:rPr>
          <w:lang w:eastAsia="en-US"/>
        </w:rPr>
        <w:t>la onzième partie restante</w:t>
      </w:r>
      <w:r>
        <w:rPr>
          <w:lang w:eastAsia="en-US"/>
        </w:rPr>
        <w:t xml:space="preserve">, </w:t>
      </w:r>
      <w:r w:rsidR="00BB5C58">
        <w:rPr>
          <w:lang w:eastAsia="en-US"/>
        </w:rPr>
        <w:t>à charge</w:t>
      </w:r>
      <w:r>
        <w:rPr>
          <w:lang w:eastAsia="en-US"/>
        </w:rPr>
        <w:t xml:space="preserve">, </w:t>
      </w:r>
      <w:r w:rsidR="00BB5C58">
        <w:rPr>
          <w:lang w:eastAsia="en-US"/>
        </w:rPr>
        <w:t>etc</w:t>
      </w:r>
      <w:r>
        <w:rPr>
          <w:lang w:eastAsia="en-US"/>
        </w:rPr>
        <w:t>. (</w:t>
      </w:r>
      <w:r w:rsidR="00BB5C58">
        <w:rPr>
          <w:lang w:eastAsia="en-US"/>
        </w:rPr>
        <w:t>Toujours le legs en faveur de madame Marion</w:t>
      </w:r>
      <w:r>
        <w:rPr>
          <w:lang w:eastAsia="en-US"/>
        </w:rPr>
        <w:t xml:space="preserve">, </w:t>
      </w:r>
      <w:r w:rsidR="00BB5C58">
        <w:rPr>
          <w:lang w:eastAsia="en-US"/>
        </w:rPr>
        <w:t>rentière</w:t>
      </w:r>
      <w:r>
        <w:rPr>
          <w:lang w:eastAsia="en-US"/>
        </w:rPr>
        <w:t>.)</w:t>
      </w:r>
    </w:p>
    <w:p w14:paraId="0100C301" w14:textId="27208DE9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Et je le nomme mon exécuteur testamentaire</w:t>
      </w:r>
      <w:r>
        <w:rPr>
          <w:lang w:eastAsia="en-US"/>
        </w:rPr>
        <w:t>. »</w:t>
      </w:r>
    </w:p>
    <w:p w14:paraId="1D18035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Un soupir de soulagement courut autour de la table</w:t>
      </w:r>
      <w:r w:rsidR="00A23BF9">
        <w:rPr>
          <w:lang w:eastAsia="en-US"/>
        </w:rPr>
        <w:t>.</w:t>
      </w:r>
    </w:p>
    <w:p w14:paraId="2AF5590A" w14:textId="77B885C1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Nom d</w:t>
      </w:r>
      <w:r>
        <w:rPr>
          <w:lang w:eastAsia="en-US"/>
        </w:rPr>
        <w:t>’</w:t>
      </w:r>
      <w:r w:rsidR="00BB5C58">
        <w:rPr>
          <w:lang w:eastAsia="en-US"/>
        </w:rPr>
        <w:t>un petit nom de nom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 xml:space="preserve">écria </w:t>
      </w:r>
      <w:proofErr w:type="spellStart"/>
      <w:r w:rsidR="00BB5C58">
        <w:rPr>
          <w:lang w:eastAsia="en-US"/>
        </w:rPr>
        <w:t>Guérineul</w:t>
      </w:r>
      <w:proofErr w:type="spellEnd"/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voilà un vieux qui était embêtant comme l</w:t>
      </w:r>
      <w:r>
        <w:rPr>
          <w:lang w:eastAsia="en-US"/>
        </w:rPr>
        <w:t>’</w:t>
      </w:r>
      <w:r w:rsidR="00BB5C58">
        <w:rPr>
          <w:lang w:eastAsia="en-US"/>
        </w:rPr>
        <w:t>embêtement en grand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fini</w:t>
      </w:r>
      <w:r>
        <w:rPr>
          <w:lang w:eastAsia="en-US"/>
        </w:rPr>
        <w:t xml:space="preserve">, </w:t>
      </w:r>
      <w:r w:rsidR="00BB5C58">
        <w:rPr>
          <w:lang w:eastAsia="en-US"/>
        </w:rPr>
        <w:t>pas vrai</w:t>
      </w:r>
      <w:r>
        <w:rPr>
          <w:lang w:eastAsia="en-US"/>
        </w:rPr>
        <w:t> ?</w:t>
      </w:r>
    </w:p>
    <w:p w14:paraId="51D26CE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Ça m</w:t>
      </w:r>
      <w:r>
        <w:rPr>
          <w:lang w:eastAsia="en-US"/>
        </w:rPr>
        <w:t>’</w:t>
      </w:r>
      <w:r w:rsidR="00BB5C58">
        <w:rPr>
          <w:lang w:eastAsia="en-US"/>
        </w:rPr>
        <w:t>a l</w:t>
      </w:r>
      <w:r>
        <w:rPr>
          <w:lang w:eastAsia="en-US"/>
        </w:rPr>
        <w:t>’</w:t>
      </w:r>
      <w:r w:rsidR="00BB5C58">
        <w:rPr>
          <w:lang w:eastAsia="en-US"/>
        </w:rPr>
        <w:t>air fini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dit le vieux </w:t>
      </w:r>
      <w:proofErr w:type="spellStart"/>
      <w:r w:rsidR="00BB5C58">
        <w:rPr>
          <w:lang w:eastAsia="en-US"/>
        </w:rPr>
        <w:t>Houël</w:t>
      </w:r>
      <w:proofErr w:type="spellEnd"/>
      <w:r>
        <w:rPr>
          <w:lang w:eastAsia="en-US"/>
        </w:rPr>
        <w:t>.</w:t>
      </w:r>
    </w:p>
    <w:p w14:paraId="62D1A49B" w14:textId="28F40C96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Nous avons tous notre affaire</w:t>
      </w:r>
      <w:r>
        <w:rPr>
          <w:lang w:eastAsia="en-US"/>
        </w:rPr>
        <w:t xml:space="preserve">, </w:t>
      </w:r>
      <w:r w:rsidR="00BB5C58">
        <w:rPr>
          <w:lang w:eastAsia="en-US"/>
        </w:rPr>
        <w:t>ajouta Besnard</w:t>
      </w:r>
      <w:r>
        <w:rPr>
          <w:lang w:eastAsia="en-US"/>
        </w:rPr>
        <w:t xml:space="preserve"> :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des injures et de l</w:t>
      </w:r>
      <w:r>
        <w:rPr>
          <w:lang w:eastAsia="en-US"/>
        </w:rPr>
        <w:t>’</w:t>
      </w:r>
      <w:r w:rsidR="00BB5C58">
        <w:rPr>
          <w:lang w:eastAsia="en-US"/>
        </w:rPr>
        <w:t>argent</w:t>
      </w:r>
      <w:r>
        <w:rPr>
          <w:lang w:eastAsia="en-US"/>
        </w:rPr>
        <w:t>.</w:t>
      </w:r>
    </w:p>
    <w:p w14:paraId="0ECFFD92" w14:textId="3F9427D1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Cependant </w:t>
      </w:r>
      <w:r w:rsidR="00685E2E">
        <w:rPr>
          <w:lang w:eastAsia="en-US"/>
        </w:rPr>
        <w:t>Cousin-et-ami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continuait de lire tout bas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était soudain devenu presque aussi blême que le jeune </w:t>
      </w:r>
      <w:r w:rsidR="00A23BF9">
        <w:rPr>
          <w:lang w:eastAsia="en-US"/>
        </w:rPr>
        <w:t>M. </w:t>
      </w:r>
      <w:r>
        <w:rPr>
          <w:lang w:eastAsia="en-US"/>
        </w:rPr>
        <w:t>Fargeau</w:t>
      </w:r>
      <w:r w:rsidR="00A23BF9">
        <w:rPr>
          <w:lang w:eastAsia="en-US"/>
        </w:rPr>
        <w:t>.</w:t>
      </w:r>
    </w:p>
    <w:p w14:paraId="09E76C54" w14:textId="331435B4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Non</w:t>
      </w:r>
      <w:r>
        <w:rPr>
          <w:lang w:eastAsia="en-US"/>
        </w:rPr>
        <w:t xml:space="preserve">, </w:t>
      </w:r>
      <w:r w:rsidR="00BB5C58">
        <w:rPr>
          <w:lang w:eastAsia="en-US"/>
        </w:rPr>
        <w:t>messieurs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dit-il d</w:t>
      </w:r>
      <w:r>
        <w:rPr>
          <w:lang w:eastAsia="en-US"/>
        </w:rPr>
        <w:t>’</w:t>
      </w:r>
      <w:r w:rsidR="00BB5C58">
        <w:rPr>
          <w:lang w:eastAsia="en-US"/>
        </w:rPr>
        <w:t>un accent plaintif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non</w:t>
      </w:r>
      <w:r>
        <w:rPr>
          <w:lang w:eastAsia="en-US"/>
        </w:rPr>
        <w:t xml:space="preserve">, </w:t>
      </w:r>
      <w:r w:rsidR="00BB5C58">
        <w:rPr>
          <w:lang w:eastAsia="en-US"/>
        </w:rPr>
        <w:t>ce n</w:t>
      </w:r>
      <w:r>
        <w:rPr>
          <w:lang w:eastAsia="en-US"/>
        </w:rPr>
        <w:t>’</w:t>
      </w:r>
      <w:r w:rsidR="00BB5C58">
        <w:rPr>
          <w:lang w:eastAsia="en-US"/>
        </w:rPr>
        <w:t xml:space="preserve">est pas </w:t>
      </w:r>
      <w:r w:rsidR="00BB5C58">
        <w:rPr>
          <w:lang w:eastAsia="en-US"/>
        </w:rPr>
        <w:t>fini</w:t>
      </w:r>
      <w:r>
        <w:rPr>
          <w:lang w:eastAsia="en-US"/>
        </w:rPr>
        <w:t xml:space="preserve"> !…, </w:t>
      </w:r>
      <w:r w:rsidR="00BB5C58">
        <w:rPr>
          <w:lang w:eastAsia="en-US"/>
        </w:rPr>
        <w:t>et nous sommes perdus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Notre ami et cousin</w:t>
      </w:r>
      <w:r>
        <w:rPr>
          <w:lang w:eastAsia="en-US"/>
        </w:rPr>
        <w:t xml:space="preserve">, </w:t>
      </w:r>
      <w:r w:rsidR="00BB5C58">
        <w:rPr>
          <w:lang w:eastAsia="en-US"/>
        </w:rPr>
        <w:t>que je ne qualifie pas ici</w:t>
      </w:r>
      <w:r>
        <w:rPr>
          <w:lang w:eastAsia="en-US"/>
        </w:rPr>
        <w:t xml:space="preserve">,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est moqué de nous de la façon la plus inhumaine</w:t>
      </w:r>
      <w:r>
        <w:rPr>
          <w:lang w:eastAsia="en-US"/>
        </w:rPr>
        <w:t>.</w:t>
      </w:r>
    </w:p>
    <w:p w14:paraId="69EA4FF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Toutes les figures s</w:t>
      </w:r>
      <w:r w:rsidR="00A23BF9">
        <w:rPr>
          <w:lang w:eastAsia="en-US"/>
        </w:rPr>
        <w:t>’</w:t>
      </w:r>
      <w:r>
        <w:rPr>
          <w:lang w:eastAsia="en-US"/>
        </w:rPr>
        <w:t>allongèrent</w:t>
      </w:r>
      <w:r w:rsidR="00A23BF9">
        <w:rPr>
          <w:lang w:eastAsia="en-US"/>
        </w:rPr>
        <w:t xml:space="preserve">, </w:t>
      </w:r>
      <w:r>
        <w:rPr>
          <w:lang w:eastAsia="en-US"/>
        </w:rPr>
        <w:t>excepté celle du fantôme</w:t>
      </w:r>
      <w:r w:rsidR="00A23BF9">
        <w:rPr>
          <w:lang w:eastAsia="en-US"/>
        </w:rPr>
        <w:t xml:space="preserve">, </w:t>
      </w:r>
      <w:r>
        <w:rPr>
          <w:lang w:eastAsia="en-US"/>
        </w:rPr>
        <w:t>Honoré le happe-monnaie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ne pouvait plus s</w:t>
      </w:r>
      <w:r w:rsidR="00A23BF9">
        <w:rPr>
          <w:lang w:eastAsia="en-US"/>
        </w:rPr>
        <w:t>’</w:t>
      </w:r>
      <w:r>
        <w:rPr>
          <w:lang w:eastAsia="en-US"/>
        </w:rPr>
        <w:t>allonger</w:t>
      </w:r>
      <w:r w:rsidR="00A23BF9">
        <w:rPr>
          <w:lang w:eastAsia="en-US"/>
        </w:rPr>
        <w:t xml:space="preserve">, </w:t>
      </w:r>
      <w:r>
        <w:rPr>
          <w:lang w:eastAsia="en-US"/>
        </w:rPr>
        <w:t>sous peine de rentrer dans la définition de la ligne géométrique</w:t>
      </w:r>
      <w:r w:rsidR="00A23BF9">
        <w:rPr>
          <w:lang w:eastAsia="en-US"/>
        </w:rPr>
        <w:t>.</w:t>
      </w:r>
    </w:p>
    <w:p w14:paraId="02127E3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</w:t>
      </w:r>
      <w:r>
        <w:rPr>
          <w:lang w:eastAsia="en-US"/>
        </w:rPr>
        <w:t>’</w:t>
      </w:r>
      <w:r w:rsidR="00BB5C58">
        <w:rPr>
          <w:lang w:eastAsia="en-US"/>
        </w:rPr>
        <w:t>y a-t-il donc</w:t>
      </w:r>
      <w:r>
        <w:rPr>
          <w:lang w:eastAsia="en-US"/>
        </w:rPr>
        <w:t xml:space="preserve"> ? </w:t>
      </w:r>
      <w:r w:rsidR="00BB5C58">
        <w:rPr>
          <w:lang w:eastAsia="en-US"/>
        </w:rPr>
        <w:t>qu</w:t>
      </w:r>
      <w:r>
        <w:rPr>
          <w:lang w:eastAsia="en-US"/>
        </w:rPr>
        <w:t>’</w:t>
      </w:r>
      <w:r w:rsidR="00BB5C58">
        <w:rPr>
          <w:lang w:eastAsia="en-US"/>
        </w:rPr>
        <w:t>y a-t-il donc</w:t>
      </w:r>
      <w:r>
        <w:rPr>
          <w:lang w:eastAsia="en-US"/>
        </w:rPr>
        <w:t xml:space="preserve"> ? </w:t>
      </w:r>
      <w:r w:rsidR="00BB5C58">
        <w:rPr>
          <w:lang w:eastAsia="en-US"/>
        </w:rPr>
        <w:t>demanda tout le monde à la fois</w:t>
      </w:r>
      <w:r>
        <w:rPr>
          <w:lang w:eastAsia="en-US"/>
        </w:rPr>
        <w:t>.</w:t>
      </w:r>
    </w:p>
    <w:p w14:paraId="6B498C00" w14:textId="6F7B9A70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Écoutez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dit </w:t>
      </w:r>
      <w:r w:rsidR="00685E2E">
        <w:rPr>
          <w:lang w:eastAsia="en-US"/>
        </w:rPr>
        <w:t>Cousin-et-ami</w:t>
      </w:r>
      <w:r w:rsidR="00BB5C58">
        <w:rPr>
          <w:lang w:eastAsia="en-US"/>
        </w:rPr>
        <w:t xml:space="preserve"> avec la volonté du désespoir</w:t>
      </w:r>
      <w:r>
        <w:rPr>
          <w:lang w:eastAsia="en-US"/>
        </w:rPr>
        <w:t> :</w:t>
      </w:r>
    </w:p>
    <w:p w14:paraId="595E8ED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Chacun des légataires ci-dessus dénommés obtiendra la délivrance de son legs à sa diligence</w:t>
      </w:r>
      <w:r>
        <w:rPr>
          <w:lang w:eastAsia="en-US"/>
        </w:rPr>
        <w:t>.</w:t>
      </w:r>
    </w:p>
    <w:p w14:paraId="1ECC68A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Pour ce</w:t>
      </w:r>
      <w:r>
        <w:rPr>
          <w:lang w:eastAsia="en-US"/>
        </w:rPr>
        <w:t xml:space="preserve">, </w:t>
      </w:r>
      <w:r w:rsidR="00BB5C58">
        <w:rPr>
          <w:lang w:eastAsia="en-US"/>
        </w:rPr>
        <w:t>il devra signer un acte collectif où chacun des légataires s</w:t>
      </w:r>
      <w:r>
        <w:rPr>
          <w:lang w:eastAsia="en-US"/>
        </w:rPr>
        <w:t>’</w:t>
      </w:r>
      <w:r w:rsidR="00BB5C58">
        <w:rPr>
          <w:lang w:eastAsia="en-US"/>
        </w:rPr>
        <w:t>engagera à verser annuellement</w:t>
      </w:r>
      <w:r>
        <w:rPr>
          <w:lang w:eastAsia="en-US"/>
        </w:rPr>
        <w:t xml:space="preserve">, </w:t>
      </w:r>
      <w:r w:rsidR="00BB5C58">
        <w:rPr>
          <w:lang w:eastAsia="en-US"/>
        </w:rPr>
        <w:t>suivant les formes réglées dans des instructions remises par moi à mon bien-aimé frère</w:t>
      </w:r>
      <w:r>
        <w:rPr>
          <w:lang w:eastAsia="en-US"/>
        </w:rPr>
        <w:t xml:space="preserve">, </w:t>
      </w:r>
      <w:r w:rsidR="00BB5C58">
        <w:rPr>
          <w:lang w:eastAsia="en-US"/>
        </w:rPr>
        <w:t>la totalité des revenus annuels afférents à son legs</w:t>
      </w:r>
      <w:r>
        <w:rPr>
          <w:lang w:eastAsia="en-US"/>
        </w:rPr>
        <w:t xml:space="preserve">, </w:t>
      </w:r>
      <w:r w:rsidR="00BB5C58">
        <w:rPr>
          <w:lang w:eastAsia="en-US"/>
        </w:rPr>
        <w:t>dans une caisse commune</w:t>
      </w:r>
      <w:r>
        <w:rPr>
          <w:lang w:eastAsia="en-US"/>
        </w:rPr>
        <w:t>.</w:t>
      </w:r>
    </w:p>
    <w:p w14:paraId="3A929D3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 xml:space="preserve">La somme provenant de ces versements devant appartenir en totalité au dernier survivant de </w:t>
      </w:r>
      <w:proofErr w:type="spellStart"/>
      <w:r w:rsidR="00BB5C58">
        <w:rPr>
          <w:lang w:eastAsia="en-US"/>
        </w:rPr>
        <w:t>mesdits</w:t>
      </w:r>
      <w:proofErr w:type="spellEnd"/>
      <w:r w:rsidR="00BB5C58">
        <w:rPr>
          <w:lang w:eastAsia="en-US"/>
        </w:rPr>
        <w:t xml:space="preserve"> légataires</w:t>
      </w:r>
      <w:r>
        <w:rPr>
          <w:lang w:eastAsia="en-US"/>
        </w:rPr>
        <w:t xml:space="preserve">, </w:t>
      </w:r>
      <w:r w:rsidR="00BB5C58">
        <w:rPr>
          <w:lang w:eastAsia="en-US"/>
        </w:rPr>
        <w:t>à la charge par lui de servir le legs précité en faveur de madame Marion</w:t>
      </w:r>
      <w:r>
        <w:rPr>
          <w:lang w:eastAsia="en-US"/>
        </w:rPr>
        <w:t xml:space="preserve">, </w:t>
      </w:r>
      <w:r w:rsidR="00BB5C58">
        <w:rPr>
          <w:lang w:eastAsia="en-US"/>
        </w:rPr>
        <w:t>rentière</w:t>
      </w:r>
      <w:r>
        <w:rPr>
          <w:lang w:eastAsia="en-US"/>
        </w:rPr>
        <w:t>.</w:t>
      </w:r>
    </w:p>
    <w:p w14:paraId="66FCE06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 xml:space="preserve">Faute par </w:t>
      </w:r>
      <w:proofErr w:type="spellStart"/>
      <w:r w:rsidR="00BB5C58">
        <w:rPr>
          <w:lang w:eastAsia="en-US"/>
        </w:rPr>
        <w:t>mesdits</w:t>
      </w:r>
      <w:proofErr w:type="spellEnd"/>
      <w:r w:rsidR="00BB5C58">
        <w:rPr>
          <w:lang w:eastAsia="en-US"/>
        </w:rPr>
        <w:t xml:space="preserve"> légataires de remplir étroitement cette condition et de s</w:t>
      </w:r>
      <w:r>
        <w:rPr>
          <w:lang w:eastAsia="en-US"/>
        </w:rPr>
        <w:t>’</w:t>
      </w:r>
      <w:r w:rsidR="00BB5C58">
        <w:rPr>
          <w:lang w:eastAsia="en-US"/>
        </w:rPr>
        <w:t>y engager par avance</w:t>
      </w:r>
      <w:r>
        <w:rPr>
          <w:lang w:eastAsia="en-US"/>
        </w:rPr>
        <w:t>,</w:t>
      </w:r>
    </w:p>
    <w:p w14:paraId="2D8F38BA" w14:textId="25A5DC30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 xml:space="preserve">Je déclare donner et léguer la totalité de mes biens meubles et immeubles à Berthe </w:t>
      </w:r>
      <w:proofErr w:type="spellStart"/>
      <w:r w:rsidR="00BB5C58">
        <w:rPr>
          <w:lang w:eastAsia="en-US"/>
        </w:rPr>
        <w:t>Crébu</w:t>
      </w:r>
      <w:proofErr w:type="spellEnd"/>
      <w:r w:rsidR="00BB5C58">
        <w:rPr>
          <w:lang w:eastAsia="en-US"/>
        </w:rPr>
        <w:t xml:space="preserve"> de la </w:t>
      </w:r>
      <w:proofErr w:type="spellStart"/>
      <w:r w:rsidR="00BB5C58">
        <w:rPr>
          <w:lang w:eastAsia="en-US"/>
        </w:rPr>
        <w:t>Saulays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ma nièce</w:t>
      </w:r>
      <w:r>
        <w:rPr>
          <w:lang w:eastAsia="en-US"/>
        </w:rPr>
        <w:t xml:space="preserve">, </w:t>
      </w:r>
      <w:r w:rsidR="00BB5C58">
        <w:rPr>
          <w:lang w:eastAsia="en-US"/>
        </w:rPr>
        <w:t>à la charge par elle d</w:t>
      </w:r>
      <w:r>
        <w:rPr>
          <w:lang w:eastAsia="en-US"/>
        </w:rPr>
        <w:t>’</w:t>
      </w:r>
      <w:r w:rsidR="00BB5C58">
        <w:rPr>
          <w:lang w:eastAsia="en-US"/>
        </w:rPr>
        <w:t>acquitter le legs réservé</w:t>
      </w:r>
      <w:r>
        <w:rPr>
          <w:lang w:eastAsia="en-US"/>
        </w:rPr>
        <w:t xml:space="preserve">, </w:t>
      </w:r>
      <w:r w:rsidR="00BB5C58">
        <w:rPr>
          <w:lang w:eastAsia="en-US"/>
        </w:rPr>
        <w:t>comme il est dit à l</w:t>
      </w:r>
      <w:r>
        <w:rPr>
          <w:lang w:eastAsia="en-US"/>
        </w:rPr>
        <w:t>’</w:t>
      </w:r>
      <w:r w:rsidR="00BB5C58">
        <w:rPr>
          <w:lang w:eastAsia="en-US"/>
        </w:rPr>
        <w:t>article premier du présent acte</w:t>
      </w:r>
      <w:r>
        <w:rPr>
          <w:lang w:eastAsia="en-US"/>
        </w:rPr>
        <w:t xml:space="preserve">, </w:t>
      </w:r>
      <w:r w:rsidR="00BB5C58">
        <w:rPr>
          <w:lang w:eastAsia="en-US"/>
        </w:rPr>
        <w:t>en faveur de madame Marion</w:t>
      </w:r>
      <w:r>
        <w:rPr>
          <w:lang w:eastAsia="en-US"/>
        </w:rPr>
        <w:t xml:space="preserve">, </w:t>
      </w:r>
      <w:r w:rsidR="00BB5C58">
        <w:rPr>
          <w:lang w:eastAsia="en-US"/>
        </w:rPr>
        <w:t>rentière</w:t>
      </w:r>
      <w:r>
        <w:rPr>
          <w:lang w:eastAsia="en-US"/>
        </w:rPr>
        <w:t>. »</w:t>
      </w:r>
    </w:p>
    <w:p w14:paraId="0B036234" w14:textId="2ADE4F26" w:rsidR="00BB5C58" w:rsidRDefault="00BB5C58" w:rsidP="007700B9">
      <w:pPr>
        <w:pStyle w:val="Titre2"/>
        <w:rPr>
          <w:lang w:eastAsia="en-US"/>
        </w:rPr>
      </w:pPr>
      <w:bookmarkStart w:id="130" w:name="_Toc231743420"/>
      <w:bookmarkStart w:id="131" w:name="_Toc237577488"/>
      <w:bookmarkStart w:id="132" w:name="_Toc202192436"/>
      <w:r>
        <w:rPr>
          <w:lang w:eastAsia="en-US"/>
        </w:rPr>
        <w:lastRenderedPageBreak/>
        <w:t>AU DERNIER VIVANT</w:t>
      </w:r>
      <w:bookmarkEnd w:id="130"/>
      <w:bookmarkEnd w:id="131"/>
      <w:bookmarkEnd w:id="132"/>
      <w:r>
        <w:rPr>
          <w:lang w:eastAsia="en-US"/>
        </w:rPr>
        <w:br/>
      </w:r>
    </w:p>
    <w:p w14:paraId="7416F5F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 fut comme un coup de mas</w:t>
      </w:r>
      <w:r>
        <w:t>sue asséné sur toutes les</w:t>
      </w:r>
      <w:r>
        <w:rPr>
          <w:lang w:eastAsia="en-US"/>
        </w:rPr>
        <w:t xml:space="preserve"> têtes</w:t>
      </w:r>
      <w:r w:rsidR="00A23BF9">
        <w:rPr>
          <w:lang w:eastAsia="en-US"/>
        </w:rPr>
        <w:t>.</w:t>
      </w:r>
    </w:p>
    <w:p w14:paraId="4B172932" w14:textId="69DF7072" w:rsidR="00A23BF9" w:rsidRDefault="00BB5C58" w:rsidP="00A23BF9">
      <w:pPr>
        <w:rPr>
          <w:lang w:eastAsia="en-US"/>
        </w:rPr>
      </w:pPr>
      <w:r>
        <w:rPr>
          <w:lang w:eastAsia="en-US"/>
        </w:rPr>
        <w:t>Personne ne fit attention à la mauvaise plaisanterie du legs de madame Marion</w:t>
      </w:r>
      <w:r w:rsidR="00A23BF9">
        <w:rPr>
          <w:lang w:eastAsia="en-US"/>
        </w:rPr>
        <w:t xml:space="preserve">, </w:t>
      </w:r>
      <w:r>
        <w:rPr>
          <w:lang w:eastAsia="en-US"/>
        </w:rPr>
        <w:t>rentière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revenait toujours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qui consistait en un flacon d</w:t>
      </w:r>
      <w:r w:rsidR="00A23BF9">
        <w:rPr>
          <w:lang w:eastAsia="en-US"/>
        </w:rPr>
        <w:t>’</w:t>
      </w:r>
      <w:r>
        <w:rPr>
          <w:lang w:eastAsia="en-US"/>
        </w:rPr>
        <w:t>eau de Cologne entamé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deux </w:t>
      </w:r>
      <w:r>
        <w:rPr>
          <w:lang w:eastAsia="en-US"/>
        </w:rPr>
        <w:t xml:space="preserve">pots </w:t>
      </w:r>
      <w:r>
        <w:rPr>
          <w:lang w:eastAsia="en-US"/>
        </w:rPr>
        <w:t>de pommade et une bouteille d</w:t>
      </w:r>
      <w:r w:rsidR="00A23BF9">
        <w:rPr>
          <w:lang w:eastAsia="en-US"/>
        </w:rPr>
        <w:t>’</w:t>
      </w:r>
      <w:r>
        <w:rPr>
          <w:lang w:eastAsia="en-US"/>
        </w:rPr>
        <w:t>eau-de-vie</w:t>
      </w:r>
      <w:r w:rsidR="00A23BF9">
        <w:rPr>
          <w:lang w:eastAsia="en-US"/>
        </w:rPr>
        <w:t>.</w:t>
      </w:r>
    </w:p>
    <w:p w14:paraId="19E158F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aimable gaîté qui avait accueilli le décès de Jean-de-la-Mer s</w:t>
      </w:r>
      <w:r w:rsidR="00A23BF9">
        <w:rPr>
          <w:lang w:eastAsia="en-US"/>
        </w:rPr>
        <w:t>’</w:t>
      </w:r>
      <w:r>
        <w:rPr>
          <w:lang w:eastAsia="en-US"/>
        </w:rPr>
        <w:t>était envolée pour toujours</w:t>
      </w:r>
      <w:r w:rsidR="00A23BF9">
        <w:rPr>
          <w:lang w:eastAsia="en-US"/>
        </w:rPr>
        <w:t> !</w:t>
      </w:r>
    </w:p>
    <w:p w14:paraId="34683F1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Une caisse commune</w:t>
      </w:r>
      <w:r w:rsidR="00A23BF9">
        <w:rPr>
          <w:lang w:eastAsia="en-US"/>
        </w:rPr>
        <w:t xml:space="preserve"> ! </w:t>
      </w:r>
      <w:r>
        <w:rPr>
          <w:lang w:eastAsia="en-US"/>
        </w:rPr>
        <w:t xml:space="preserve">une caisse où il fallait que chaque légataire versa la </w:t>
      </w:r>
      <w:r>
        <w:rPr>
          <w:i/>
          <w:iCs/>
        </w:rPr>
        <w:t>totalité</w:t>
      </w:r>
      <w:r>
        <w:rPr>
          <w:lang w:eastAsia="en-US"/>
        </w:rPr>
        <w:t xml:space="preserve"> de ses revenus</w:t>
      </w:r>
      <w:r w:rsidR="00A23BF9">
        <w:rPr>
          <w:lang w:eastAsia="en-US"/>
        </w:rPr>
        <w:t>.</w:t>
      </w:r>
    </w:p>
    <w:p w14:paraId="132FB11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Pour le tout appartenir</w:t>
      </w:r>
      <w:r w:rsidR="00A23BF9">
        <w:rPr>
          <w:lang w:eastAsia="en-US"/>
        </w:rPr>
        <w:t xml:space="preserve"> (</w:t>
      </w:r>
      <w:r>
        <w:rPr>
          <w:lang w:eastAsia="en-US"/>
        </w:rPr>
        <w:t>parlons un peu ce doux français de</w:t>
      </w:r>
      <w:r>
        <w:t>s</w:t>
      </w:r>
      <w:r>
        <w:rPr>
          <w:lang w:eastAsia="en-US"/>
        </w:rPr>
        <w:t xml:space="preserve"> langues noires</w:t>
      </w:r>
      <w:r w:rsidR="00A23BF9">
        <w:rPr>
          <w:lang w:eastAsia="en-US"/>
        </w:rPr>
        <w:t xml:space="preserve">), </w:t>
      </w:r>
      <w:r>
        <w:rPr>
          <w:lang w:eastAsia="en-US"/>
        </w:rPr>
        <w:t>pour le tout appartenir au dernier survivant de la bande</w:t>
      </w:r>
      <w:r w:rsidR="00A23BF9">
        <w:rPr>
          <w:lang w:eastAsia="en-US"/>
        </w:rPr>
        <w:t>.</w:t>
      </w:r>
    </w:p>
    <w:p w14:paraId="4D64D6E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Un siècle à attendre</w:t>
      </w:r>
      <w:r w:rsidR="00A23BF9">
        <w:rPr>
          <w:lang w:eastAsia="en-US"/>
        </w:rPr>
        <w:t> !</w:t>
      </w:r>
    </w:p>
    <w:p w14:paraId="7C13351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En somme</w:t>
      </w:r>
      <w:r w:rsidR="00A23BF9">
        <w:rPr>
          <w:lang w:eastAsia="en-US"/>
        </w:rPr>
        <w:t xml:space="preserve">, </w:t>
      </w:r>
      <w:r>
        <w:rPr>
          <w:lang w:eastAsia="en-US"/>
        </w:rPr>
        <w:t>au lieu d</w:t>
      </w:r>
      <w:r w:rsidR="00A23BF9">
        <w:rPr>
          <w:lang w:eastAsia="en-US"/>
        </w:rPr>
        <w:t>’</w:t>
      </w:r>
      <w:r>
        <w:rPr>
          <w:lang w:eastAsia="en-US"/>
        </w:rPr>
        <w:t>une succession</w:t>
      </w:r>
      <w:r w:rsidR="00A23BF9">
        <w:rPr>
          <w:lang w:eastAsia="en-US"/>
        </w:rPr>
        <w:t xml:space="preserve">, </w:t>
      </w:r>
      <w:r>
        <w:rPr>
          <w:lang w:eastAsia="en-US"/>
        </w:rPr>
        <w:t>une tontine</w:t>
      </w:r>
      <w:r w:rsidR="00A23BF9">
        <w:rPr>
          <w:lang w:eastAsia="en-US"/>
        </w:rPr>
        <w:t> !</w:t>
      </w:r>
    </w:p>
    <w:p w14:paraId="2B4250C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assistance fut bien dix minutes à se remettre</w:t>
      </w:r>
      <w:r w:rsidR="00A23BF9">
        <w:rPr>
          <w:lang w:eastAsia="en-US"/>
        </w:rPr>
        <w:t>.</w:t>
      </w:r>
    </w:p>
    <w:p w14:paraId="0A80ADDB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Guérineul</w:t>
      </w:r>
      <w:proofErr w:type="spellEnd"/>
      <w:r>
        <w:rPr>
          <w:lang w:eastAsia="en-US"/>
        </w:rPr>
        <w:t xml:space="preserve"> prit le premier la parole</w:t>
      </w:r>
      <w:r w:rsidR="00A23BF9">
        <w:rPr>
          <w:lang w:eastAsia="en-US"/>
        </w:rPr>
        <w:t>.</w:t>
      </w:r>
    </w:p>
    <w:p w14:paraId="0D0AFCF9" w14:textId="331AE7EB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Alors</w:t>
      </w:r>
      <w:r>
        <w:rPr>
          <w:lang w:eastAsia="en-US"/>
        </w:rPr>
        <w:t xml:space="preserve">, </w:t>
      </w:r>
      <w:r w:rsidR="00BB5C58">
        <w:rPr>
          <w:lang w:eastAsia="en-US"/>
        </w:rPr>
        <w:t>ça nou</w:t>
      </w:r>
      <w:r w:rsidR="00BB5C58">
        <w:t>s passera sous le nez</w:t>
      </w:r>
      <w:r>
        <w:rPr>
          <w:lang w:eastAsia="en-US"/>
        </w:rPr>
        <w:t xml:space="preserve"> ? </w:t>
      </w:r>
      <w:r w:rsidR="00BB5C58">
        <w:rPr>
          <w:lang w:eastAsia="en-US"/>
        </w:rPr>
        <w:t>dit-il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du propre</w:t>
      </w:r>
      <w:r>
        <w:rPr>
          <w:lang w:eastAsia="en-US"/>
        </w:rPr>
        <w:t> !</w:t>
      </w:r>
    </w:p>
    <w:p w14:paraId="4659F6EB" w14:textId="70267E8B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Voyons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insinua le vieux </w:t>
      </w:r>
      <w:proofErr w:type="spellStart"/>
      <w:r w:rsidR="00BB5C58">
        <w:rPr>
          <w:lang w:eastAsia="en-US"/>
        </w:rPr>
        <w:t>Houël</w:t>
      </w:r>
      <w:proofErr w:type="spellEnd"/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est-ce qu</w:t>
      </w:r>
      <w:r>
        <w:rPr>
          <w:lang w:eastAsia="en-US"/>
        </w:rPr>
        <w:t>’</w:t>
      </w:r>
      <w:r w:rsidR="00BB5C58">
        <w:rPr>
          <w:lang w:eastAsia="en-US"/>
        </w:rPr>
        <w:t>il n</w:t>
      </w:r>
      <w:r>
        <w:rPr>
          <w:lang w:eastAsia="en-US"/>
        </w:rPr>
        <w:t>’</w:t>
      </w:r>
      <w:r w:rsidR="00BB5C58">
        <w:rPr>
          <w:lang w:eastAsia="en-US"/>
        </w:rPr>
        <w:t>y aurait pas moyen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Nous sommes ici entre amis</w:t>
      </w:r>
      <w:r>
        <w:rPr>
          <w:lang w:eastAsia="en-US"/>
        </w:rPr>
        <w:t>.</w:t>
      </w:r>
    </w:p>
    <w:p w14:paraId="504E30E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Arranger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murmura Besnard</w:t>
      </w:r>
      <w:r>
        <w:rPr>
          <w:lang w:eastAsia="en-US"/>
        </w:rPr>
        <w:t>.</w:t>
      </w:r>
    </w:p>
    <w:p w14:paraId="26B9298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Supprimer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appuya ce bon docteur Morin</w:t>
      </w:r>
      <w:r>
        <w:rPr>
          <w:lang w:eastAsia="en-US"/>
        </w:rPr>
        <w:t>.</w:t>
      </w:r>
    </w:p>
    <w:p w14:paraId="660391C3" w14:textId="0F858D8B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Corriger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 xml:space="preserve">reprit </w:t>
      </w:r>
      <w:r w:rsidR="00685E2E">
        <w:rPr>
          <w:lang w:eastAsia="en-US"/>
        </w:rPr>
        <w:t>Cousin-et-ami</w:t>
      </w:r>
      <w:r w:rsidR="00BB5C58">
        <w:t xml:space="preserve"> qui regarda Menand jeune</w:t>
      </w:r>
      <w:r>
        <w:rPr>
          <w:lang w:eastAsia="en-US"/>
        </w:rPr>
        <w:t>.</w:t>
      </w:r>
    </w:p>
    <w:p w14:paraId="24B8681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ajouta en caressant l</w:t>
      </w:r>
      <w:r w:rsidR="00A23BF9">
        <w:rPr>
          <w:lang w:eastAsia="en-US"/>
        </w:rPr>
        <w:t>’</w:t>
      </w:r>
      <w:r>
        <w:rPr>
          <w:lang w:eastAsia="en-US"/>
        </w:rPr>
        <w:t>épaule de l</w:t>
      </w:r>
      <w:r w:rsidR="00A23BF9">
        <w:rPr>
          <w:lang w:eastAsia="en-US"/>
        </w:rPr>
        <w:t>’</w:t>
      </w:r>
      <w:r>
        <w:rPr>
          <w:lang w:eastAsia="en-US"/>
        </w:rPr>
        <w:t>Artichaut</w:t>
      </w:r>
      <w:r w:rsidR="00A23BF9">
        <w:rPr>
          <w:lang w:eastAsia="en-US"/>
        </w:rPr>
        <w:t> :</w:t>
      </w:r>
    </w:p>
    <w:p w14:paraId="4D96FBE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Dans votre état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et ami</w:t>
      </w:r>
      <w:r>
        <w:rPr>
          <w:lang w:eastAsia="en-US"/>
        </w:rPr>
        <w:t xml:space="preserve">, </w:t>
      </w:r>
      <w:r w:rsidR="00BB5C58">
        <w:rPr>
          <w:lang w:eastAsia="en-US"/>
        </w:rPr>
        <w:t>on n</w:t>
      </w:r>
      <w:r>
        <w:rPr>
          <w:lang w:eastAsia="en-US"/>
        </w:rPr>
        <w:t>’</w:t>
      </w:r>
      <w:r w:rsidR="00BB5C58">
        <w:rPr>
          <w:lang w:eastAsia="en-US"/>
        </w:rPr>
        <w:t>est pas sans savoir donner à propos un petit coup de grattoir</w:t>
      </w:r>
      <w:r>
        <w:rPr>
          <w:lang w:eastAsia="en-US"/>
        </w:rPr>
        <w:t>…</w:t>
      </w:r>
    </w:p>
    <w:p w14:paraId="0CB87C1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Artichaut sourit avec une malicieuse candeur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une fille</w:t>
      </w:r>
      <w:r>
        <w:t xml:space="preserve">tte à </w:t>
      </w:r>
      <w:r>
        <w:rPr>
          <w:lang w:eastAsia="en-US"/>
        </w:rPr>
        <w:t>qui on dit qu</w:t>
      </w:r>
      <w:r w:rsidR="00A23BF9">
        <w:rPr>
          <w:lang w:eastAsia="en-US"/>
        </w:rPr>
        <w:t>’</w:t>
      </w:r>
      <w:r>
        <w:rPr>
          <w:lang w:eastAsia="en-US"/>
        </w:rPr>
        <w:t>elle a de beaux yeux</w:t>
      </w:r>
      <w:r w:rsidR="00A23BF9">
        <w:rPr>
          <w:lang w:eastAsia="en-US"/>
        </w:rPr>
        <w:t>.</w:t>
      </w:r>
    </w:p>
    <w:p w14:paraId="79CDC3C2" w14:textId="2603140C" w:rsidR="00A23BF9" w:rsidRDefault="00BB5C58" w:rsidP="00A23BF9">
      <w:pPr>
        <w:rPr>
          <w:lang w:eastAsia="en-US"/>
        </w:rPr>
      </w:pPr>
      <w:r>
        <w:rPr>
          <w:lang w:eastAsia="en-US"/>
        </w:rPr>
        <w:t>Ce sourire fut comme un rayon d</w:t>
      </w:r>
      <w:r w:rsidR="00A23BF9">
        <w:rPr>
          <w:lang w:eastAsia="en-US"/>
        </w:rPr>
        <w:t>’</w:t>
      </w:r>
      <w:r>
        <w:rPr>
          <w:lang w:eastAsia="en-US"/>
        </w:rPr>
        <w:t>espoir</w:t>
      </w:r>
      <w:r w:rsidR="00A23BF9">
        <w:rPr>
          <w:lang w:eastAsia="en-US"/>
        </w:rPr>
        <w:t xml:space="preserve">. </w:t>
      </w:r>
      <w:r>
        <w:rPr>
          <w:lang w:eastAsia="en-US"/>
        </w:rPr>
        <w:t>Besnard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Maudreuil</w:t>
      </w:r>
      <w:proofErr w:type="spellEnd"/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Houël</w:t>
      </w:r>
      <w:proofErr w:type="spellEnd"/>
      <w:r>
        <w:rPr>
          <w:lang w:eastAsia="en-US"/>
        </w:rPr>
        <w:t xml:space="preserve"> et </w:t>
      </w:r>
      <w:proofErr w:type="spellStart"/>
      <w:r>
        <w:rPr>
          <w:lang w:eastAsia="en-US"/>
        </w:rPr>
        <w:t>Guérinel</w:t>
      </w:r>
      <w:proofErr w:type="spellEnd"/>
      <w:r>
        <w:rPr>
          <w:lang w:eastAsia="en-US"/>
        </w:rPr>
        <w:t xml:space="preserve"> emplirent leur verre à la santé de Menand jeune qui allait peut-être sauver la patrie</w:t>
      </w:r>
      <w:r w:rsidR="00A23BF9">
        <w:rPr>
          <w:lang w:eastAsia="en-US"/>
        </w:rPr>
        <w:t> !</w:t>
      </w:r>
    </w:p>
    <w:p w14:paraId="420AB9AA" w14:textId="5B8F4BD2" w:rsidR="00A23BF9" w:rsidRDefault="00BB5C58" w:rsidP="00A23BF9">
      <w:pPr>
        <w:rPr>
          <w:lang w:eastAsia="en-US"/>
        </w:rPr>
      </w:pPr>
      <w:r>
        <w:rPr>
          <w:lang w:eastAsia="en-US"/>
        </w:rPr>
        <w:t>À force de réfléchir</w:t>
      </w:r>
      <w:r w:rsidR="00A23BF9">
        <w:rPr>
          <w:lang w:eastAsia="en-US"/>
        </w:rPr>
        <w:t>, M. </w:t>
      </w:r>
      <w:r>
        <w:rPr>
          <w:lang w:eastAsia="en-US"/>
        </w:rPr>
        <w:t>Fargeau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était la raison même</w:t>
      </w:r>
      <w:r w:rsidR="00A23BF9">
        <w:rPr>
          <w:lang w:eastAsia="en-US"/>
        </w:rPr>
        <w:t xml:space="preserve">, </w:t>
      </w:r>
      <w:r>
        <w:rPr>
          <w:lang w:eastAsia="en-US"/>
        </w:rPr>
        <w:t>revenait penser qu</w:t>
      </w:r>
      <w:r w:rsidR="00A23BF9">
        <w:rPr>
          <w:lang w:eastAsia="en-US"/>
        </w:rPr>
        <w:t>’</w:t>
      </w:r>
      <w:r>
        <w:rPr>
          <w:lang w:eastAsia="en-US"/>
        </w:rPr>
        <w:t>il ne faut point bouder contre ses propres intérêts</w:t>
      </w:r>
      <w:r w:rsidR="00A23BF9">
        <w:rPr>
          <w:lang w:eastAsia="en-US"/>
        </w:rPr>
        <w:t xml:space="preserve">. </w:t>
      </w:r>
      <w:r>
        <w:rPr>
          <w:lang w:eastAsia="en-US"/>
        </w:rPr>
        <w:t>Il avait espéré mieux</w:t>
      </w:r>
      <w:r w:rsidR="00A23BF9">
        <w:rPr>
          <w:lang w:eastAsia="en-US"/>
        </w:rPr>
        <w:t xml:space="preserve">,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est vrai</w:t>
      </w:r>
      <w:r w:rsidR="00A23BF9">
        <w:rPr>
          <w:lang w:eastAsia="en-US"/>
        </w:rPr>
        <w:t xml:space="preserve">. </w:t>
      </w:r>
      <w:r>
        <w:rPr>
          <w:lang w:eastAsia="en-US"/>
        </w:rPr>
        <w:t>Mais les choses semblaient prendre une tournure assez bizarre pour que la pêche en eau trouble fût bonne</w:t>
      </w:r>
      <w:r w:rsidR="00A23BF9">
        <w:rPr>
          <w:lang w:eastAsia="en-US"/>
        </w:rPr>
        <w:t>.</w:t>
      </w:r>
    </w:p>
    <w:p w14:paraId="72489F6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fallait se tenir prêt</w:t>
      </w:r>
      <w:r w:rsidR="00A23BF9">
        <w:rPr>
          <w:lang w:eastAsia="en-US"/>
        </w:rPr>
        <w:t>.</w:t>
      </w:r>
    </w:p>
    <w:p w14:paraId="54C8D8D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</w:t>
      </w:r>
      <w:r>
        <w:t>esnard tira un grattoir de sa poche</w:t>
      </w:r>
      <w:r w:rsidR="00A23BF9">
        <w:rPr>
          <w:lang w:eastAsia="en-US"/>
        </w:rPr>
        <w:t>.</w:t>
      </w:r>
    </w:p>
    <w:p w14:paraId="106FBAE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Allons</w:t>
      </w:r>
      <w:r>
        <w:rPr>
          <w:lang w:eastAsia="en-US"/>
        </w:rPr>
        <w:t xml:space="preserve">, </w:t>
      </w:r>
      <w:r w:rsidR="00BB5C58">
        <w:rPr>
          <w:lang w:eastAsia="en-US"/>
        </w:rPr>
        <w:t>Menand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dit-il</w:t>
      </w:r>
      <w:r>
        <w:rPr>
          <w:lang w:eastAsia="en-US"/>
        </w:rPr>
        <w:t xml:space="preserve">, </w:t>
      </w:r>
      <w:r w:rsidR="00BB5C58">
        <w:rPr>
          <w:lang w:eastAsia="en-US"/>
        </w:rPr>
        <w:t>travaillons un peu ça</w:t>
      </w:r>
      <w:r>
        <w:rPr>
          <w:lang w:eastAsia="en-US"/>
        </w:rPr>
        <w:t> !</w:t>
      </w:r>
    </w:p>
    <w:p w14:paraId="5405F713" w14:textId="72E1681F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Tonnerre de Landerneau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mon </w:t>
      </w:r>
      <w:proofErr w:type="gramStart"/>
      <w:r w:rsidR="00BB5C58">
        <w:rPr>
          <w:lang w:eastAsia="en-US"/>
        </w:rPr>
        <w:t>vieux</w:t>
      </w:r>
      <w:proofErr w:type="gramEnd"/>
      <w:r w:rsidR="00BB5C58">
        <w:rPr>
          <w:lang w:eastAsia="en-US"/>
        </w:rPr>
        <w:t xml:space="preserve"> Artichaut</w:t>
      </w:r>
      <w:r>
        <w:rPr>
          <w:lang w:eastAsia="en-US"/>
        </w:rPr>
        <w:t xml:space="preserve">,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 xml:space="preserve">écria </w:t>
      </w:r>
      <w:proofErr w:type="spellStart"/>
      <w:r w:rsidR="00BB5C58">
        <w:rPr>
          <w:lang w:eastAsia="en-US"/>
        </w:rPr>
        <w:t>Guérineul</w:t>
      </w:r>
      <w:proofErr w:type="spellEnd"/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si vous nettoyez ce chiffon-là</w:t>
      </w:r>
      <w:r>
        <w:rPr>
          <w:lang w:eastAsia="en-US"/>
        </w:rPr>
        <w:t xml:space="preserve">, </w:t>
      </w:r>
      <w:r w:rsidR="00BB5C58">
        <w:rPr>
          <w:lang w:eastAsia="en-US"/>
        </w:rPr>
        <w:t>je vous paie tout ce que vous voudrez</w:t>
      </w:r>
      <w:r>
        <w:rPr>
          <w:lang w:eastAsia="en-US"/>
        </w:rPr>
        <w:t>.</w:t>
      </w:r>
    </w:p>
    <w:p w14:paraId="6D6702C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tout le monde de caresse</w:t>
      </w:r>
      <w:r>
        <w:t>r ce digne Menand et de dire</w:t>
      </w:r>
      <w:r w:rsidR="00A23BF9">
        <w:rPr>
          <w:lang w:eastAsia="en-US"/>
        </w:rPr>
        <w:t> :</w:t>
      </w:r>
    </w:p>
    <w:p w14:paraId="521001B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Allons</w:t>
      </w:r>
      <w:r>
        <w:rPr>
          <w:lang w:eastAsia="en-US"/>
        </w:rPr>
        <w:t xml:space="preserve">, </w:t>
      </w:r>
      <w:r w:rsidR="00BB5C58">
        <w:rPr>
          <w:lang w:eastAsia="en-US"/>
        </w:rPr>
        <w:t>Menand</w:t>
      </w:r>
      <w:r>
        <w:rPr>
          <w:lang w:eastAsia="en-US"/>
        </w:rPr>
        <w:t xml:space="preserve"> ! </w:t>
      </w:r>
      <w:r w:rsidR="00BB5C58">
        <w:rPr>
          <w:lang w:eastAsia="en-US"/>
        </w:rPr>
        <w:t>mon petit Menand</w:t>
      </w:r>
      <w:r>
        <w:rPr>
          <w:lang w:eastAsia="en-US"/>
        </w:rPr>
        <w:t xml:space="preserve"> ! </w:t>
      </w:r>
      <w:r w:rsidR="00BB5C58">
        <w:rPr>
          <w:lang w:eastAsia="en-US"/>
        </w:rPr>
        <w:t>à la besogne</w:t>
      </w:r>
      <w:r>
        <w:rPr>
          <w:lang w:eastAsia="en-US"/>
        </w:rPr>
        <w:t>.</w:t>
      </w:r>
    </w:p>
    <w:p w14:paraId="085CEA4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Menand jeune prit le grattoir</w:t>
      </w:r>
      <w:r w:rsidR="00A23BF9">
        <w:rPr>
          <w:lang w:eastAsia="en-US"/>
        </w:rPr>
        <w:t>.</w:t>
      </w:r>
    </w:p>
    <w:p w14:paraId="03F88A7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Mais au moment où il allait montrer son savoir-faire</w:t>
      </w:r>
      <w:r w:rsidR="00A23BF9">
        <w:rPr>
          <w:lang w:eastAsia="en-US"/>
        </w:rPr>
        <w:t xml:space="preserve">, </w:t>
      </w:r>
      <w:r>
        <w:rPr>
          <w:lang w:eastAsia="en-US"/>
        </w:rPr>
        <w:t>le manche à balai qui servait de bras au fantôme s</w:t>
      </w:r>
      <w:r w:rsidR="00A23BF9">
        <w:rPr>
          <w:lang w:eastAsia="en-US"/>
        </w:rPr>
        <w:t>’</w:t>
      </w:r>
      <w:r>
        <w:rPr>
          <w:lang w:eastAsia="en-US"/>
        </w:rPr>
        <w:t>allongea subitement</w:t>
      </w:r>
      <w:r w:rsidR="00A23BF9">
        <w:rPr>
          <w:lang w:eastAsia="en-US"/>
        </w:rPr>
        <w:t>.</w:t>
      </w:r>
    </w:p>
    <w:p w14:paraId="048031A7" w14:textId="33FB90D9" w:rsidR="00A23BF9" w:rsidRDefault="00A23BF9" w:rsidP="00A23BF9">
      <w:pPr>
        <w:rPr>
          <w:lang w:eastAsia="en-US"/>
        </w:rPr>
      </w:pPr>
      <w:r>
        <w:rPr>
          <w:lang w:eastAsia="en-US"/>
        </w:rPr>
        <w:t>M. </w:t>
      </w:r>
      <w:r w:rsidR="00BB5C58">
        <w:rPr>
          <w:lang w:eastAsia="en-US"/>
        </w:rPr>
        <w:t>Honoré ne voulait pas</w:t>
      </w:r>
      <w:r>
        <w:rPr>
          <w:lang w:eastAsia="en-US"/>
        </w:rPr>
        <w:t>.</w:t>
      </w:r>
    </w:p>
    <w:p w14:paraId="4C44F2F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Permettez</w:t>
      </w:r>
      <w:r>
        <w:rPr>
          <w:lang w:eastAsia="en-US"/>
        </w:rPr>
        <w:t xml:space="preserve">, </w:t>
      </w:r>
      <w:r w:rsidR="00BB5C58">
        <w:rPr>
          <w:lang w:eastAsia="en-US"/>
        </w:rPr>
        <w:t>permettez</w:t>
      </w:r>
      <w:r>
        <w:rPr>
          <w:lang w:eastAsia="en-US"/>
        </w:rPr>
        <w:t xml:space="preserve">, </w:t>
      </w:r>
      <w:r w:rsidR="00BB5C58">
        <w:rPr>
          <w:lang w:eastAsia="en-US"/>
        </w:rPr>
        <w:t>permettez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 ce bon petit spectre avec politesse</w:t>
      </w:r>
      <w:r>
        <w:rPr>
          <w:lang w:eastAsia="en-US"/>
        </w:rPr>
        <w:t xml:space="preserve"> ; </w:t>
      </w:r>
      <w:r w:rsidR="00BB5C58">
        <w:rPr>
          <w:lang w:eastAsia="en-US"/>
        </w:rPr>
        <w:t>vous perdez votre temps</w:t>
      </w:r>
      <w:r>
        <w:rPr>
          <w:lang w:eastAsia="en-US"/>
        </w:rPr>
        <w:t xml:space="preserve">, </w:t>
      </w:r>
      <w:r w:rsidR="00BB5C58">
        <w:rPr>
          <w:lang w:eastAsia="en-US"/>
        </w:rPr>
        <w:t>mes chers consorts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Je ne suis pas bégueule du tout</w:t>
      </w:r>
      <w:r>
        <w:rPr>
          <w:lang w:eastAsia="en-US"/>
        </w:rPr>
        <w:t xml:space="preserve">, </w:t>
      </w:r>
      <w:r w:rsidR="00BB5C58">
        <w:rPr>
          <w:lang w:eastAsia="en-US"/>
        </w:rPr>
        <w:t>au moins</w:t>
      </w:r>
      <w:r>
        <w:rPr>
          <w:lang w:eastAsia="en-US"/>
        </w:rPr>
        <w:t xml:space="preserve">…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du tout</w:t>
      </w:r>
      <w:r>
        <w:rPr>
          <w:lang w:eastAsia="en-US"/>
        </w:rPr>
        <w:t xml:space="preserve">, </w:t>
      </w:r>
      <w:r w:rsidR="00BB5C58">
        <w:rPr>
          <w:lang w:eastAsia="en-US"/>
        </w:rPr>
        <w:t>du tout</w:t>
      </w:r>
      <w:r>
        <w:rPr>
          <w:lang w:eastAsia="en-US"/>
        </w:rPr>
        <w:t xml:space="preserve">, </w:t>
      </w:r>
      <w:r w:rsidR="00BB5C58">
        <w:rPr>
          <w:lang w:eastAsia="en-US"/>
        </w:rPr>
        <w:t>du tout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Un petit faux entre amis</w:t>
      </w:r>
      <w:r>
        <w:rPr>
          <w:lang w:eastAsia="en-US"/>
        </w:rPr>
        <w:t xml:space="preserve">, </w:t>
      </w:r>
      <w:r w:rsidR="00BB5C58">
        <w:rPr>
          <w:lang w:eastAsia="en-US"/>
        </w:rPr>
        <w:t>ça se fait</w:t>
      </w:r>
      <w:r>
        <w:rPr>
          <w:lang w:eastAsia="en-US"/>
        </w:rPr>
        <w:t xml:space="preserve">…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simple comme bonjour</w:t>
      </w:r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Mais le vieux </w:t>
      </w:r>
      <w:proofErr w:type="spellStart"/>
      <w:r w:rsidR="00BB5C58">
        <w:rPr>
          <w:lang w:eastAsia="en-US"/>
        </w:rPr>
        <w:t>Crébu</w:t>
      </w:r>
      <w:proofErr w:type="spellEnd"/>
      <w:r w:rsidR="00BB5C58">
        <w:rPr>
          <w:lang w:eastAsia="en-US"/>
        </w:rPr>
        <w:t xml:space="preserve"> qui nous regardait</w:t>
      </w:r>
      <w:r>
        <w:rPr>
          <w:lang w:eastAsia="en-US"/>
        </w:rPr>
        <w:t xml:space="preserve">, </w:t>
      </w:r>
      <w:r w:rsidR="00BB5C58">
        <w:rPr>
          <w:lang w:eastAsia="en-US"/>
        </w:rPr>
        <w:t>tous tant que nous sommes</w:t>
      </w:r>
      <w:r>
        <w:rPr>
          <w:lang w:eastAsia="en-US"/>
        </w:rPr>
        <w:t xml:space="preserve">, </w:t>
      </w:r>
      <w:r w:rsidR="00BB5C58">
        <w:rPr>
          <w:lang w:eastAsia="en-US"/>
        </w:rPr>
        <w:t>comme des coquins honteux</w:t>
      </w:r>
      <w:r>
        <w:rPr>
          <w:lang w:eastAsia="en-US"/>
        </w:rPr>
        <w:t xml:space="preserve">, </w:t>
      </w:r>
      <w:r w:rsidR="00BB5C58">
        <w:rPr>
          <w:lang w:eastAsia="en-US"/>
        </w:rPr>
        <w:t>pardon de l</w:t>
      </w:r>
      <w:r>
        <w:rPr>
          <w:lang w:eastAsia="en-US"/>
        </w:rPr>
        <w:t>’</w:t>
      </w:r>
      <w:r w:rsidR="00BB5C58">
        <w:rPr>
          <w:lang w:eastAsia="en-US"/>
        </w:rPr>
        <w:t>expression</w:t>
      </w:r>
      <w:r>
        <w:rPr>
          <w:lang w:eastAsia="en-US"/>
        </w:rPr>
        <w:t xml:space="preserve">, </w:t>
      </w:r>
      <w:r w:rsidR="00BB5C58">
        <w:rPr>
          <w:lang w:eastAsia="en-US"/>
        </w:rPr>
        <w:t>a pris ses précautions</w:t>
      </w:r>
      <w:r>
        <w:rPr>
          <w:lang w:eastAsia="en-US"/>
        </w:rPr>
        <w:t xml:space="preserve">… 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oui</w:t>
      </w:r>
      <w:r>
        <w:rPr>
          <w:lang w:eastAsia="en-US"/>
        </w:rPr>
        <w:t> !</w:t>
      </w:r>
    </w:p>
    <w:p w14:paraId="4B2A764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Expliquez-vous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dit </w:t>
      </w:r>
      <w:proofErr w:type="spellStart"/>
      <w:r w:rsidR="00BB5C58">
        <w:rPr>
          <w:lang w:eastAsia="en-US"/>
        </w:rPr>
        <w:t>Maudreuil</w:t>
      </w:r>
      <w:proofErr w:type="spellEnd"/>
      <w:r>
        <w:rPr>
          <w:lang w:eastAsia="en-US"/>
        </w:rPr>
        <w:t>.</w:t>
      </w:r>
    </w:p>
    <w:p w14:paraId="69E94A1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fantôme mit le grattoir dans sa poche</w:t>
      </w:r>
      <w:r w:rsidR="00A23BF9">
        <w:rPr>
          <w:lang w:eastAsia="en-US"/>
        </w:rPr>
        <w:t xml:space="preserve">. </w:t>
      </w:r>
      <w:r>
        <w:rPr>
          <w:lang w:eastAsia="en-US"/>
        </w:rPr>
        <w:t>Il ne faut rien perdre</w:t>
      </w:r>
      <w:r w:rsidR="00A23BF9">
        <w:rPr>
          <w:lang w:eastAsia="en-US"/>
        </w:rPr>
        <w:t>.</w:t>
      </w:r>
    </w:p>
    <w:p w14:paraId="1DCBF0E7" w14:textId="3FA38FC6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Bien volontiers</w:t>
      </w:r>
      <w:r>
        <w:rPr>
          <w:lang w:eastAsia="en-US"/>
        </w:rPr>
        <w:t xml:space="preserve">, </w:t>
      </w:r>
      <w:r w:rsidR="00BB5C58">
        <w:rPr>
          <w:lang w:eastAsia="en-US"/>
        </w:rPr>
        <w:t>bien volontiers</w:t>
      </w:r>
      <w:r>
        <w:rPr>
          <w:lang w:eastAsia="en-US"/>
        </w:rPr>
        <w:t xml:space="preserve">, </w:t>
      </w:r>
      <w:r w:rsidR="00BB5C58">
        <w:rPr>
          <w:lang w:eastAsia="en-US"/>
        </w:rPr>
        <w:t>bien volontiers</w:t>
      </w:r>
      <w:r>
        <w:rPr>
          <w:lang w:eastAsia="en-US"/>
        </w:rPr>
        <w:t xml:space="preserve"> ! </w:t>
      </w:r>
      <w:r w:rsidR="00BB5C58">
        <w:rPr>
          <w:lang w:eastAsia="en-US"/>
        </w:rPr>
        <w:t>répliqua-t-il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je vous aime déjà comme si vous étiez tous mes enfants</w:t>
      </w:r>
      <w:r>
        <w:rPr>
          <w:lang w:eastAsia="en-US"/>
        </w:rPr>
        <w:t xml:space="preserve">… 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oui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Voilà donc l</w:t>
      </w:r>
      <w:r>
        <w:rPr>
          <w:lang w:eastAsia="en-US"/>
        </w:rPr>
        <w:t>’</w:t>
      </w:r>
      <w:r w:rsidR="00BB5C58">
        <w:rPr>
          <w:lang w:eastAsia="en-US"/>
        </w:rPr>
        <w:t>histoire</w:t>
      </w:r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Jean </w:t>
      </w:r>
      <w:proofErr w:type="spellStart"/>
      <w:r w:rsidR="00BB5C58">
        <w:rPr>
          <w:lang w:eastAsia="en-US"/>
        </w:rPr>
        <w:t>Crébu</w:t>
      </w:r>
      <w:proofErr w:type="spellEnd"/>
      <w:r w:rsidR="00BB5C58">
        <w:rPr>
          <w:lang w:eastAsia="en-US"/>
        </w:rPr>
        <w:t xml:space="preserve"> a déposé un double de son testament chez </w:t>
      </w:r>
      <w:r>
        <w:rPr>
          <w:lang w:eastAsia="en-US"/>
        </w:rPr>
        <w:t>M. </w:t>
      </w:r>
      <w:proofErr w:type="spellStart"/>
      <w:r w:rsidR="00BB5C58">
        <w:rPr>
          <w:lang w:eastAsia="en-US"/>
        </w:rPr>
        <w:t>Robillais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notaire royal</w:t>
      </w:r>
      <w:r>
        <w:rPr>
          <w:lang w:eastAsia="en-US"/>
        </w:rPr>
        <w:t xml:space="preserve">, </w:t>
      </w:r>
      <w:r w:rsidR="00BB5C58">
        <w:rPr>
          <w:lang w:eastAsia="en-US"/>
        </w:rPr>
        <w:t>à Rennes</w:t>
      </w:r>
      <w:r>
        <w:rPr>
          <w:lang w:eastAsia="en-US"/>
        </w:rPr>
        <w:t xml:space="preserve">, </w:t>
      </w:r>
      <w:r w:rsidR="00BB5C58">
        <w:rPr>
          <w:lang w:eastAsia="en-US"/>
        </w:rPr>
        <w:t>place du Champ-Jacquet</w:t>
      </w:r>
      <w:r>
        <w:rPr>
          <w:lang w:eastAsia="en-US"/>
        </w:rPr>
        <w:t xml:space="preserve">, </w:t>
      </w:r>
      <w:r w:rsidR="00BB5C58">
        <w:rPr>
          <w:lang w:eastAsia="en-US"/>
        </w:rPr>
        <w:t>n</w:t>
      </w:r>
      <w:r>
        <w:rPr>
          <w:lang w:eastAsia="en-US"/>
        </w:rPr>
        <w:t xml:space="preserve">° 2, </w:t>
      </w:r>
      <w:r w:rsidR="00BB5C58">
        <w:rPr>
          <w:lang w:eastAsia="en-US"/>
        </w:rPr>
        <w:t>à l</w:t>
      </w:r>
      <w:r>
        <w:rPr>
          <w:lang w:eastAsia="en-US"/>
        </w:rPr>
        <w:t>’</w:t>
      </w:r>
      <w:r w:rsidR="00BB5C58">
        <w:rPr>
          <w:lang w:eastAsia="en-US"/>
        </w:rPr>
        <w:t>entresol</w:t>
      </w:r>
      <w:r>
        <w:rPr>
          <w:lang w:eastAsia="en-US"/>
        </w:rPr>
        <w:t>.</w:t>
      </w:r>
    </w:p>
    <w:p w14:paraId="095F31D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Toutes les figures exprimèrent la plus complète consternation</w:t>
      </w:r>
      <w:r w:rsidR="00A23BF9">
        <w:rPr>
          <w:lang w:eastAsia="en-US"/>
        </w:rPr>
        <w:t>.</w:t>
      </w:r>
    </w:p>
    <w:p w14:paraId="2DBB1C0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Un testament pareil</w:t>
      </w:r>
      <w:r w:rsidR="00A23BF9">
        <w:rPr>
          <w:lang w:eastAsia="en-US"/>
        </w:rPr>
        <w:t xml:space="preserve">, </w:t>
      </w:r>
      <w:r>
        <w:rPr>
          <w:lang w:eastAsia="en-US"/>
        </w:rPr>
        <w:t>déposé chez un notaire</w:t>
      </w:r>
      <w:r w:rsidR="00A23BF9">
        <w:rPr>
          <w:lang w:eastAsia="en-US"/>
        </w:rPr>
        <w:t> !</w:t>
      </w:r>
    </w:p>
    <w:p w14:paraId="0CF8B0AF" w14:textId="324A8FE3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Écoutez-moi</w:t>
      </w:r>
      <w:r>
        <w:rPr>
          <w:lang w:eastAsia="en-US"/>
        </w:rPr>
        <w:t xml:space="preserve">, </w:t>
      </w:r>
      <w:r w:rsidR="00BB5C58">
        <w:rPr>
          <w:lang w:eastAsia="en-US"/>
        </w:rPr>
        <w:t>mes agneaux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 le fantôme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et ne pleurez pas</w:t>
      </w:r>
      <w:r>
        <w:rPr>
          <w:lang w:eastAsia="en-US"/>
        </w:rPr>
        <w:t xml:space="preserve">… </w:t>
      </w:r>
      <w:r w:rsidR="00BB5C58">
        <w:rPr>
          <w:lang w:eastAsia="en-US"/>
        </w:rPr>
        <w:t>Le double</w:t>
      </w:r>
      <w:r>
        <w:rPr>
          <w:lang w:eastAsia="en-US"/>
        </w:rPr>
        <w:t xml:space="preserve">, </w:t>
      </w:r>
      <w:r w:rsidR="00BB5C58">
        <w:rPr>
          <w:lang w:eastAsia="en-US"/>
        </w:rPr>
        <w:t>qui est chez le notaire</w:t>
      </w:r>
      <w:r>
        <w:rPr>
          <w:lang w:eastAsia="en-US"/>
        </w:rPr>
        <w:t xml:space="preserve">, </w:t>
      </w:r>
      <w:r w:rsidR="00BB5C58">
        <w:rPr>
          <w:lang w:eastAsia="en-US"/>
        </w:rPr>
        <w:t>ne contient que le préambule philosophique et l</w:t>
      </w:r>
      <w:r>
        <w:rPr>
          <w:lang w:eastAsia="en-US"/>
        </w:rPr>
        <w:t>’</w:t>
      </w:r>
      <w:r w:rsidR="00BB5C58">
        <w:rPr>
          <w:lang w:eastAsia="en-US"/>
        </w:rPr>
        <w:t>énonciation des legs</w:t>
      </w:r>
      <w:r>
        <w:rPr>
          <w:lang w:eastAsia="en-US"/>
        </w:rPr>
        <w:t xml:space="preserve">… </w:t>
      </w:r>
      <w:r w:rsidR="00BB5C58">
        <w:rPr>
          <w:lang w:eastAsia="en-US"/>
        </w:rPr>
        <w:t>On n</w:t>
      </w:r>
      <w:r>
        <w:rPr>
          <w:lang w:eastAsia="en-US"/>
        </w:rPr>
        <w:t>’</w:t>
      </w:r>
      <w:r w:rsidR="00BB5C58">
        <w:rPr>
          <w:lang w:eastAsia="en-US"/>
        </w:rPr>
        <w:t>y parle point des mérites de chacun de nous</w:t>
      </w:r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Ce que </w:t>
      </w:r>
      <w:r>
        <w:rPr>
          <w:lang w:eastAsia="en-US"/>
        </w:rPr>
        <w:t>M. de </w:t>
      </w:r>
      <w:proofErr w:type="spellStart"/>
      <w:r w:rsidR="00BB5C58">
        <w:rPr>
          <w:lang w:eastAsia="en-US"/>
        </w:rPr>
        <w:t>Maudreuil</w:t>
      </w:r>
      <w:proofErr w:type="spellEnd"/>
      <w:r w:rsidR="00BB5C58">
        <w:rPr>
          <w:lang w:eastAsia="en-US"/>
        </w:rPr>
        <w:t xml:space="preserve"> vient de lire est une pièce confidentielle</w:t>
      </w:r>
      <w:r>
        <w:rPr>
          <w:lang w:eastAsia="en-US"/>
        </w:rPr>
        <w:t xml:space="preserve">… </w:t>
      </w:r>
      <w:r w:rsidR="00BB5C58">
        <w:rPr>
          <w:lang w:eastAsia="en-US"/>
        </w:rPr>
        <w:t>Tout cela est parfaitement expliqué dans mes instructions</w:t>
      </w:r>
      <w:r>
        <w:rPr>
          <w:lang w:eastAsia="en-US"/>
        </w:rPr>
        <w:t>.</w:t>
      </w:r>
    </w:p>
    <w:p w14:paraId="592886A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Vos instructions</w:t>
      </w:r>
      <w:r>
        <w:rPr>
          <w:lang w:eastAsia="en-US"/>
        </w:rPr>
        <w:t xml:space="preserve"> ! </w:t>
      </w:r>
      <w:r w:rsidR="00BB5C58">
        <w:rPr>
          <w:lang w:eastAsia="en-US"/>
        </w:rPr>
        <w:t>répétèrent quelques voix</w:t>
      </w:r>
      <w:r>
        <w:rPr>
          <w:lang w:eastAsia="en-US"/>
        </w:rPr>
        <w:t>.</w:t>
      </w:r>
    </w:p>
    <w:p w14:paraId="1630FF6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mes chères créatures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je vais vous en donner loyalement connaissance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buvons un peu pour avoir le cœur gai</w:t>
      </w:r>
      <w:r>
        <w:rPr>
          <w:lang w:eastAsia="en-US"/>
        </w:rPr>
        <w:t xml:space="preserve">, </w:t>
      </w:r>
      <w:r w:rsidR="00BB5C58">
        <w:rPr>
          <w:lang w:eastAsia="en-US"/>
        </w:rPr>
        <w:t>n</w:t>
      </w:r>
      <w:r>
        <w:rPr>
          <w:lang w:eastAsia="en-US"/>
        </w:rPr>
        <w:t>’</w:t>
      </w:r>
      <w:r w:rsidR="00BB5C58">
        <w:rPr>
          <w:lang w:eastAsia="en-US"/>
        </w:rPr>
        <w:t>est-ce pas</w:t>
      </w:r>
      <w:r>
        <w:rPr>
          <w:lang w:eastAsia="en-US"/>
        </w:rPr>
        <w:t> ?</w:t>
      </w:r>
    </w:p>
    <w:p w14:paraId="7A5FD42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avala un formidable verre de rhum</w:t>
      </w:r>
      <w:r w:rsidR="00A23BF9">
        <w:rPr>
          <w:lang w:eastAsia="en-US"/>
        </w:rPr>
        <w:t xml:space="preserve">, </w:t>
      </w:r>
      <w:r>
        <w:rPr>
          <w:lang w:eastAsia="en-US"/>
        </w:rPr>
        <w:t>et chacun l</w:t>
      </w:r>
      <w:r w:rsidR="00A23BF9">
        <w:rPr>
          <w:lang w:eastAsia="en-US"/>
        </w:rPr>
        <w:t>’</w:t>
      </w:r>
      <w:r>
        <w:rPr>
          <w:lang w:eastAsia="en-US"/>
        </w:rPr>
        <w:t>imita</w:t>
      </w:r>
      <w:r w:rsidR="00A23BF9">
        <w:rPr>
          <w:lang w:eastAsia="en-US"/>
        </w:rPr>
        <w:t xml:space="preserve">, </w:t>
      </w:r>
      <w:r>
        <w:rPr>
          <w:lang w:eastAsia="en-US"/>
        </w:rPr>
        <w:t>parce que chacun sentait instinctivement qu</w:t>
      </w:r>
      <w:r w:rsidR="00A23BF9">
        <w:rPr>
          <w:lang w:eastAsia="en-US"/>
        </w:rPr>
        <w:t>’</w:t>
      </w:r>
      <w:r>
        <w:rPr>
          <w:lang w:eastAsia="en-US"/>
        </w:rPr>
        <w:t>il allait avoir besoin de courage</w:t>
      </w:r>
      <w:r w:rsidR="00A23BF9">
        <w:rPr>
          <w:lang w:eastAsia="en-US"/>
        </w:rPr>
        <w:t>.</w:t>
      </w:r>
    </w:p>
    <w:p w14:paraId="5D524ED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peur combattait l</w:t>
      </w:r>
      <w:r w:rsidR="00A23BF9">
        <w:rPr>
          <w:lang w:eastAsia="en-US"/>
        </w:rPr>
        <w:t>’</w:t>
      </w:r>
      <w:r>
        <w:rPr>
          <w:lang w:eastAsia="en-US"/>
        </w:rPr>
        <w:t>ivresse</w:t>
      </w:r>
      <w:r w:rsidR="00A23BF9">
        <w:rPr>
          <w:lang w:eastAsia="en-US"/>
        </w:rPr>
        <w:t xml:space="preserve">, </w:t>
      </w:r>
      <w:r>
        <w:rPr>
          <w:lang w:eastAsia="en-US"/>
        </w:rPr>
        <w:t>avant que l</w:t>
      </w:r>
      <w:r w:rsidR="00A23BF9">
        <w:rPr>
          <w:lang w:eastAsia="en-US"/>
        </w:rPr>
        <w:t>’</w:t>
      </w:r>
      <w:r>
        <w:rPr>
          <w:lang w:eastAsia="en-US"/>
        </w:rPr>
        <w:t>ivresse ne vînt dompter la peur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était lente à monter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ivresse</w:t>
      </w:r>
      <w:r w:rsidR="00A23BF9">
        <w:rPr>
          <w:lang w:eastAsia="en-US"/>
        </w:rPr>
        <w:t>.</w:t>
      </w:r>
    </w:p>
    <w:p w14:paraId="7959851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fantôme mit sa petite tabatière d</w:t>
      </w:r>
      <w:r w:rsidR="00A23BF9">
        <w:rPr>
          <w:lang w:eastAsia="en-US"/>
        </w:rPr>
        <w:t>’</w:t>
      </w:r>
      <w:r>
        <w:rPr>
          <w:lang w:eastAsia="en-US"/>
        </w:rPr>
        <w:t>argent à côté de lui</w:t>
      </w:r>
      <w:r w:rsidR="00A23BF9">
        <w:rPr>
          <w:lang w:eastAsia="en-US"/>
        </w:rPr>
        <w:t xml:space="preserve">, </w:t>
      </w:r>
      <w:r>
        <w:rPr>
          <w:lang w:eastAsia="en-US"/>
        </w:rPr>
        <w:t>posa sur son nez mince et recourbé des lunettes de fer</w:t>
      </w:r>
      <w:r w:rsidR="00A23BF9">
        <w:rPr>
          <w:lang w:eastAsia="en-US"/>
        </w:rPr>
        <w:t xml:space="preserve">, </w:t>
      </w:r>
      <w:r>
        <w:rPr>
          <w:lang w:eastAsia="en-US"/>
        </w:rPr>
        <w:t>en pincettes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prit plusieurs papiers dans la poche de sa houppelande</w:t>
      </w:r>
      <w:r w:rsidR="00A23BF9">
        <w:rPr>
          <w:lang w:eastAsia="en-US"/>
        </w:rPr>
        <w:t>…</w:t>
      </w:r>
    </w:p>
    <w:p w14:paraId="001D9992" w14:textId="39A7E719" w:rsidR="00BB5C58" w:rsidRPr="00A23BF9" w:rsidRDefault="00BB5C58" w:rsidP="00A23BF9">
      <w:pPr>
        <w:keepNext/>
        <w:ind w:firstLine="0"/>
        <w:jc w:val="center"/>
        <w:rPr>
          <w:lang w:eastAsia="en-US"/>
        </w:rPr>
      </w:pPr>
      <w:r w:rsidRPr="00A23BF9">
        <w:rPr>
          <w:lang w:eastAsia="en-US"/>
        </w:rPr>
        <w:t>*</w:t>
      </w:r>
    </w:p>
    <w:p w14:paraId="1B8E883E" w14:textId="77777777" w:rsidR="00A23BF9" w:rsidRDefault="00BB5C58" w:rsidP="00A23BF9">
      <w:pPr>
        <w:ind w:firstLine="0"/>
        <w:jc w:val="center"/>
        <w:rPr>
          <w:lang w:eastAsia="en-US"/>
        </w:rPr>
      </w:pPr>
      <w:r w:rsidRPr="00A23BF9">
        <w:rPr>
          <w:lang w:eastAsia="en-US"/>
        </w:rPr>
        <w:t>* *</w:t>
      </w:r>
    </w:p>
    <w:p w14:paraId="20FCFB9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Derrière le rideau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et Berthe étaient immobiles et retenaient leur souffle</w:t>
      </w:r>
      <w:r w:rsidR="00A23BF9">
        <w:rPr>
          <w:lang w:eastAsia="en-US"/>
        </w:rPr>
        <w:t>.</w:t>
      </w:r>
    </w:p>
    <w:p w14:paraId="109A1FEE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avait son œil à la fente de la draperie</w:t>
      </w:r>
      <w:r w:rsidR="00A23BF9">
        <w:rPr>
          <w:lang w:eastAsia="en-US"/>
        </w:rPr>
        <w:t>.</w:t>
      </w:r>
    </w:p>
    <w:p w14:paraId="1C36ABB5" w14:textId="2675F9F0" w:rsidR="00A23BF9" w:rsidRDefault="00BB5C58" w:rsidP="00A23BF9">
      <w:pPr>
        <w:rPr>
          <w:lang w:eastAsia="en-US"/>
        </w:rPr>
      </w:pPr>
      <w:r>
        <w:rPr>
          <w:lang w:eastAsia="en-US"/>
        </w:rPr>
        <w:t>Berthe écoutait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pour elle comme un rêve étrange et pénible</w:t>
      </w:r>
      <w:r w:rsidR="00A23BF9">
        <w:rPr>
          <w:lang w:eastAsia="en-US"/>
        </w:rPr>
        <w:t>.</w:t>
      </w:r>
    </w:p>
    <w:p w14:paraId="7C0FFBD3" w14:textId="4BE16F32" w:rsidR="00A23BF9" w:rsidRDefault="00A23BF9" w:rsidP="00A23BF9">
      <w:pPr>
        <w:rPr>
          <w:lang w:eastAsia="en-US"/>
        </w:rPr>
      </w:pPr>
      <w:r>
        <w:rPr>
          <w:lang w:eastAsia="en-US"/>
        </w:rPr>
        <w:t>M. </w:t>
      </w:r>
      <w:r w:rsidR="00BB5C58">
        <w:rPr>
          <w:lang w:eastAsia="en-US"/>
        </w:rPr>
        <w:t>Honoré déplia une lettre et lut</w:t>
      </w:r>
      <w:r>
        <w:rPr>
          <w:lang w:eastAsia="en-US"/>
        </w:rPr>
        <w:t> :</w:t>
      </w:r>
    </w:p>
    <w:p w14:paraId="11B8331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Mon frère</w:t>
      </w:r>
      <w:r>
        <w:rPr>
          <w:lang w:eastAsia="en-US"/>
        </w:rPr>
        <w:t>,</w:t>
      </w:r>
    </w:p>
    <w:p w14:paraId="2D809F1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En ne me donnant point signe de vie depuis quinze ans que je suis de retour au pays</w:t>
      </w:r>
      <w:r>
        <w:rPr>
          <w:lang w:eastAsia="en-US"/>
        </w:rPr>
        <w:t xml:space="preserve">, </w:t>
      </w:r>
      <w:r w:rsidR="00BB5C58">
        <w:rPr>
          <w:lang w:eastAsia="en-US"/>
        </w:rPr>
        <w:t>vous avez fait preuve de prudence et de discrétion</w:t>
      </w:r>
      <w:r>
        <w:rPr>
          <w:lang w:eastAsia="en-US"/>
        </w:rPr>
        <w:t>.</w:t>
      </w:r>
    </w:p>
    <w:p w14:paraId="1F00349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« </w:t>
      </w:r>
      <w:r w:rsidR="00BB5C58">
        <w:rPr>
          <w:lang w:eastAsia="en-US"/>
        </w:rPr>
        <w:t>Je n</w:t>
      </w:r>
      <w:r>
        <w:rPr>
          <w:lang w:eastAsia="en-US"/>
        </w:rPr>
        <w:t>’</w:t>
      </w:r>
      <w:r w:rsidR="00BB5C58">
        <w:rPr>
          <w:lang w:eastAsia="en-US"/>
        </w:rPr>
        <w:t>ai aucune espèce d</w:t>
      </w:r>
      <w:r>
        <w:rPr>
          <w:lang w:eastAsia="en-US"/>
        </w:rPr>
        <w:t>’</w:t>
      </w:r>
      <w:r w:rsidR="00BB5C58">
        <w:rPr>
          <w:lang w:eastAsia="en-US"/>
        </w:rPr>
        <w:t>envie de vous voir</w:t>
      </w:r>
      <w:r>
        <w:rPr>
          <w:lang w:eastAsia="en-US"/>
        </w:rPr>
        <w:t xml:space="preserve">, </w:t>
      </w:r>
      <w:r w:rsidR="00BB5C58">
        <w:rPr>
          <w:lang w:eastAsia="en-US"/>
        </w:rPr>
        <w:t>mais je ne répugne pas à vous fournir une marque de bon souvenir</w:t>
      </w:r>
      <w:r>
        <w:rPr>
          <w:lang w:eastAsia="en-US"/>
        </w:rPr>
        <w:t>.</w:t>
      </w:r>
    </w:p>
    <w:p w14:paraId="7F41830E" w14:textId="4A42EEE0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fait un testament en faveur de onze personnes</w:t>
      </w:r>
      <w:r>
        <w:rPr>
          <w:lang w:eastAsia="en-US"/>
        </w:rPr>
        <w:t xml:space="preserve">, </w:t>
      </w:r>
      <w:r w:rsidR="00BB5C58">
        <w:rPr>
          <w:lang w:eastAsia="en-US"/>
        </w:rPr>
        <w:t>vous compris</w:t>
      </w:r>
      <w:r>
        <w:rPr>
          <w:lang w:eastAsia="en-US"/>
        </w:rPr>
        <w:t xml:space="preserve"> ; </w:t>
      </w:r>
      <w:r w:rsidR="00BB5C58">
        <w:rPr>
          <w:lang w:eastAsia="en-US"/>
        </w:rPr>
        <w:t>sur les onze</w:t>
      </w:r>
      <w:r>
        <w:rPr>
          <w:lang w:eastAsia="en-US"/>
        </w:rPr>
        <w:t xml:space="preserve">, </w:t>
      </w:r>
      <w:r w:rsidR="00BB5C58">
        <w:rPr>
          <w:lang w:eastAsia="en-US"/>
        </w:rPr>
        <w:t>il y a</w:t>
      </w:r>
      <w:r>
        <w:rPr>
          <w:lang w:eastAsia="en-US"/>
        </w:rPr>
        <w:t xml:space="preserve">, </w:t>
      </w:r>
      <w:r w:rsidR="00BB5C58">
        <w:rPr>
          <w:lang w:eastAsia="en-US"/>
        </w:rPr>
        <w:t>vous compris</w:t>
      </w:r>
      <w:r>
        <w:rPr>
          <w:lang w:eastAsia="en-US"/>
        </w:rPr>
        <w:t xml:space="preserve">, </w:t>
      </w:r>
      <w:r w:rsidR="00BB5C58">
        <w:rPr>
          <w:lang w:eastAsia="en-US"/>
        </w:rPr>
        <w:t>neuf fieffés misérables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avoue que si j</w:t>
      </w:r>
      <w:r>
        <w:rPr>
          <w:lang w:eastAsia="en-US"/>
        </w:rPr>
        <w:t>’</w:t>
      </w:r>
      <w:r w:rsidR="00BB5C58">
        <w:rPr>
          <w:lang w:eastAsia="en-US"/>
        </w:rPr>
        <w:t>en avais trouvé plus de neuf dans le pays</w:t>
      </w:r>
      <w:r>
        <w:rPr>
          <w:lang w:eastAsia="en-US"/>
        </w:rPr>
        <w:t xml:space="preserve">,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aurais pu étendre le cercle de mes libéralités</w:t>
      </w:r>
      <w:r>
        <w:rPr>
          <w:lang w:eastAsia="en-US"/>
        </w:rPr>
        <w:t>.</w:t>
      </w:r>
    </w:p>
    <w:p w14:paraId="32F232B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bien pensé aux Romblon</w:t>
      </w:r>
      <w:r>
        <w:rPr>
          <w:lang w:eastAsia="en-US"/>
        </w:rPr>
        <w:t xml:space="preserve">, </w:t>
      </w:r>
      <w:r w:rsidR="00BB5C58">
        <w:rPr>
          <w:lang w:eastAsia="en-US"/>
        </w:rPr>
        <w:t>mais j</w:t>
      </w:r>
      <w:r>
        <w:rPr>
          <w:lang w:eastAsia="en-US"/>
        </w:rPr>
        <w:t>’</w:t>
      </w:r>
      <w:r w:rsidR="00BB5C58">
        <w:rPr>
          <w:lang w:eastAsia="en-US"/>
        </w:rPr>
        <w:t>ai besoin des Romblon ailleurs</w:t>
      </w:r>
      <w:r>
        <w:rPr>
          <w:lang w:eastAsia="en-US"/>
        </w:rPr>
        <w:t>.</w:t>
      </w:r>
    </w:p>
    <w:p w14:paraId="2DD3962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Vous trouverez ci-joint un acte d</w:t>
      </w:r>
      <w:r>
        <w:rPr>
          <w:lang w:eastAsia="en-US"/>
        </w:rPr>
        <w:t>’</w:t>
      </w:r>
      <w:r w:rsidR="00BB5C58">
        <w:rPr>
          <w:lang w:eastAsia="en-US"/>
        </w:rPr>
        <w:t>adhésion aux clauses du testament</w:t>
      </w:r>
      <w:r>
        <w:rPr>
          <w:lang w:eastAsia="en-US"/>
        </w:rPr>
        <w:t xml:space="preserve">. </w:t>
      </w:r>
      <w:r w:rsidR="00BB5C58">
        <w:rPr>
          <w:lang w:eastAsia="en-US"/>
        </w:rPr>
        <w:t>Votre premier devoir est de le faire signer à tous mes héritiers</w:t>
      </w:r>
      <w:r>
        <w:rPr>
          <w:lang w:eastAsia="en-US"/>
        </w:rPr>
        <w:t>.</w:t>
      </w:r>
    </w:p>
    <w:p w14:paraId="6C04444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Comme il ne faut pas que le caprice d</w:t>
      </w:r>
      <w:r>
        <w:rPr>
          <w:lang w:eastAsia="en-US"/>
        </w:rPr>
        <w:t>’</w:t>
      </w:r>
      <w:r w:rsidR="00BB5C58">
        <w:rPr>
          <w:lang w:eastAsia="en-US"/>
        </w:rPr>
        <w:t>un seul nuise aux intérêts de tous</w:t>
      </w:r>
      <w:r>
        <w:rPr>
          <w:lang w:eastAsia="en-US"/>
        </w:rPr>
        <w:t xml:space="preserve">, </w:t>
      </w:r>
      <w:r w:rsidR="00BB5C58">
        <w:rPr>
          <w:lang w:eastAsia="en-US"/>
        </w:rPr>
        <w:t>une clause</w:t>
      </w:r>
      <w:r>
        <w:rPr>
          <w:lang w:eastAsia="en-US"/>
        </w:rPr>
        <w:t xml:space="preserve">, </w:t>
      </w:r>
      <w:r w:rsidR="00BB5C58">
        <w:rPr>
          <w:lang w:eastAsia="en-US"/>
        </w:rPr>
        <w:t>consignée dans mon testament déposé</w:t>
      </w:r>
      <w:r>
        <w:rPr>
          <w:lang w:eastAsia="en-US"/>
        </w:rPr>
        <w:t xml:space="preserve">, </w:t>
      </w:r>
      <w:r w:rsidR="00BB5C58">
        <w:rPr>
          <w:lang w:eastAsia="en-US"/>
        </w:rPr>
        <w:t>établit que l</w:t>
      </w:r>
      <w:r>
        <w:rPr>
          <w:lang w:eastAsia="en-US"/>
        </w:rPr>
        <w:t>’</w:t>
      </w:r>
      <w:r w:rsidR="00BB5C58">
        <w:rPr>
          <w:lang w:eastAsia="en-US"/>
        </w:rPr>
        <w:t>acceptation de la majorité des héritiers validera l</w:t>
      </w:r>
      <w:r>
        <w:rPr>
          <w:lang w:eastAsia="en-US"/>
        </w:rPr>
        <w:t>’</w:t>
      </w:r>
      <w:r w:rsidR="00BB5C58">
        <w:rPr>
          <w:lang w:eastAsia="en-US"/>
        </w:rPr>
        <w:t>acte</w:t>
      </w:r>
      <w:r>
        <w:rPr>
          <w:lang w:eastAsia="en-US"/>
        </w:rPr>
        <w:t>.</w:t>
      </w:r>
    </w:p>
    <w:p w14:paraId="4577DF2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Les dissidents perdront leur part qui retournera à la</w:t>
      </w:r>
      <w:r w:rsidR="00BB5C58">
        <w:rPr>
          <w:lang w:eastAsia="en-US"/>
        </w:rPr>
        <w:t xml:space="preserve"> </w:t>
      </w:r>
      <w:r w:rsidR="00BB5C58">
        <w:rPr>
          <w:lang w:eastAsia="en-US"/>
        </w:rPr>
        <w:t>masse</w:t>
      </w:r>
      <w:r>
        <w:rPr>
          <w:lang w:eastAsia="en-US"/>
        </w:rPr>
        <w:t>.</w:t>
      </w:r>
    </w:p>
    <w:p w14:paraId="3699FDD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Votre second devoir est de veiller à ce que soit faite avec soin la délivrance du legs alloué à madame Marion</w:t>
      </w:r>
      <w:r>
        <w:rPr>
          <w:lang w:eastAsia="en-US"/>
        </w:rPr>
        <w:t xml:space="preserve">, </w:t>
      </w:r>
      <w:r w:rsidR="00BB5C58">
        <w:rPr>
          <w:lang w:eastAsia="en-US"/>
        </w:rPr>
        <w:t>rentière</w:t>
      </w:r>
      <w:r>
        <w:rPr>
          <w:lang w:eastAsia="en-US"/>
        </w:rPr>
        <w:t>.</w:t>
      </w:r>
    </w:p>
    <w:p w14:paraId="11BAB64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Votre troisième devoir est de servir de caissier à l</w:t>
      </w:r>
      <w:r>
        <w:rPr>
          <w:lang w:eastAsia="en-US"/>
        </w:rPr>
        <w:t>’</w:t>
      </w:r>
      <w:r w:rsidR="00BB5C58">
        <w:rPr>
          <w:lang w:eastAsia="en-US"/>
        </w:rPr>
        <w:t>association que formeront mes héritiers car je ne veux pas qu</w:t>
      </w:r>
      <w:r>
        <w:rPr>
          <w:lang w:eastAsia="en-US"/>
        </w:rPr>
        <w:t>’</w:t>
      </w:r>
      <w:r w:rsidR="00BB5C58">
        <w:rPr>
          <w:lang w:eastAsia="en-US"/>
        </w:rPr>
        <w:t>on verse les revenus ailleurs que dans un trou bien clos</w:t>
      </w:r>
      <w:r>
        <w:rPr>
          <w:lang w:eastAsia="en-US"/>
        </w:rPr>
        <w:t>.</w:t>
      </w:r>
    </w:p>
    <w:p w14:paraId="694CCCB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Les versements se feront annuellement</w:t>
      </w:r>
      <w:r>
        <w:rPr>
          <w:lang w:eastAsia="en-US"/>
        </w:rPr>
        <w:t xml:space="preserve">, </w:t>
      </w:r>
      <w:r w:rsidR="00BB5C58">
        <w:rPr>
          <w:lang w:eastAsia="en-US"/>
        </w:rPr>
        <w:t>sous peine de déchéance</w:t>
      </w:r>
      <w:r>
        <w:rPr>
          <w:lang w:eastAsia="en-US"/>
        </w:rPr>
        <w:t xml:space="preserve">, </w:t>
      </w:r>
      <w:r w:rsidR="00BB5C58">
        <w:rPr>
          <w:lang w:eastAsia="en-US"/>
        </w:rPr>
        <w:t>et dans la forme qui sera délibérée au souper des funérailles par mes héritiers eux-mêmes</w:t>
      </w:r>
      <w:r>
        <w:rPr>
          <w:lang w:eastAsia="en-US"/>
        </w:rPr>
        <w:t>.</w:t>
      </w:r>
    </w:p>
    <w:p w14:paraId="60BCAE7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Enfin</w:t>
      </w:r>
      <w:r>
        <w:rPr>
          <w:lang w:eastAsia="en-US"/>
        </w:rPr>
        <w:t xml:space="preserve">, </w:t>
      </w:r>
      <w:r w:rsidR="00BB5C58">
        <w:rPr>
          <w:lang w:eastAsia="en-US"/>
        </w:rPr>
        <w:t>votre quatrième devoir est d</w:t>
      </w:r>
      <w:r>
        <w:rPr>
          <w:lang w:eastAsia="en-US"/>
        </w:rPr>
        <w:t>’</w:t>
      </w:r>
      <w:r w:rsidR="00BB5C58">
        <w:rPr>
          <w:lang w:eastAsia="en-US"/>
        </w:rPr>
        <w:t xml:space="preserve">expliquer un peu à ces drôles le fond de ma pensée que vous trouverez dans une </w:t>
      </w:r>
      <w:r w:rsidR="00BB5C58">
        <w:rPr>
          <w:lang w:eastAsia="en-US"/>
        </w:rPr>
        <w:lastRenderedPageBreak/>
        <w:t>lettre ci-jointe</w:t>
      </w:r>
      <w:r>
        <w:rPr>
          <w:lang w:eastAsia="en-US"/>
        </w:rPr>
        <w:t xml:space="preserve">, </w:t>
      </w:r>
      <w:r w:rsidR="00BB5C58">
        <w:rPr>
          <w:lang w:eastAsia="en-US"/>
        </w:rPr>
        <w:t>lettre que vous voudrez bien brûler aussitôt après l</w:t>
      </w:r>
      <w:r>
        <w:rPr>
          <w:lang w:eastAsia="en-US"/>
        </w:rPr>
        <w:t>’</w:t>
      </w:r>
      <w:r w:rsidR="00BB5C58">
        <w:rPr>
          <w:lang w:eastAsia="en-US"/>
        </w:rPr>
        <w:t>avoir lue</w:t>
      </w:r>
      <w:r>
        <w:rPr>
          <w:lang w:eastAsia="en-US"/>
        </w:rPr>
        <w:t>.</w:t>
      </w:r>
    </w:p>
    <w:p w14:paraId="11A519D3" w14:textId="425562D0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Le double de mon testament se trouve</w:t>
      </w:r>
      <w:r>
        <w:rPr>
          <w:lang w:eastAsia="en-US"/>
        </w:rPr>
        <w:t xml:space="preserve">, </w:t>
      </w:r>
      <w:r w:rsidR="00BB5C58">
        <w:rPr>
          <w:lang w:eastAsia="en-US"/>
        </w:rPr>
        <w:t>etc</w:t>
      </w:r>
      <w:r>
        <w:rPr>
          <w:lang w:eastAsia="en-US"/>
        </w:rPr>
        <w:t xml:space="preserve">., </w:t>
      </w:r>
      <w:r w:rsidR="00BB5C58">
        <w:rPr>
          <w:lang w:eastAsia="en-US"/>
        </w:rPr>
        <w:t>etc</w:t>
      </w:r>
      <w:r>
        <w:rPr>
          <w:lang w:eastAsia="en-US"/>
        </w:rPr>
        <w:t xml:space="preserve">., </w:t>
      </w:r>
      <w:r w:rsidR="00BB5C58">
        <w:rPr>
          <w:lang w:eastAsia="en-US"/>
        </w:rPr>
        <w:t>etc</w:t>
      </w:r>
      <w:r>
        <w:rPr>
          <w:lang w:eastAsia="en-US"/>
        </w:rPr>
        <w:t>. »</w:t>
      </w:r>
    </w:p>
    <w:p w14:paraId="11BEE3C5" w14:textId="27CF1B66" w:rsidR="00A23BF9" w:rsidRDefault="00BB5C58" w:rsidP="00A23BF9">
      <w:pPr>
        <w:rPr>
          <w:lang w:eastAsia="en-US"/>
        </w:rPr>
      </w:pPr>
      <w:r>
        <w:rPr>
          <w:lang w:eastAsia="en-US"/>
        </w:rPr>
        <w:t>Le reste de la lettre n</w:t>
      </w:r>
      <w:r w:rsidR="00A23BF9">
        <w:rPr>
          <w:lang w:eastAsia="en-US"/>
        </w:rPr>
        <w:t>’</w:t>
      </w:r>
      <w:r>
        <w:rPr>
          <w:lang w:eastAsia="en-US"/>
        </w:rPr>
        <w:t>apprendrait rien au lecteur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sauf pourtant certain paragraphe qui porta au comble la consternation des héritiers</w:t>
      </w:r>
      <w:r w:rsidR="00A23BF9">
        <w:rPr>
          <w:lang w:eastAsia="en-US"/>
        </w:rPr>
        <w:t>.</w:t>
      </w:r>
    </w:p>
    <w:p w14:paraId="7B1DFBF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 paragraphe disait</w:t>
      </w:r>
      <w:r w:rsidR="00A23BF9">
        <w:rPr>
          <w:lang w:eastAsia="en-US"/>
        </w:rPr>
        <w:t> :</w:t>
      </w:r>
    </w:p>
    <w:p w14:paraId="6790286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Vous aurez à prévenir ces messieurs de ce fait que mon testament déposé leur donne vingt ans pour jouer leur partie</w:t>
      </w:r>
      <w:r>
        <w:rPr>
          <w:lang w:eastAsia="en-US"/>
        </w:rPr>
        <w:t>.</w:t>
      </w:r>
    </w:p>
    <w:p w14:paraId="7896D180" w14:textId="6A97E28F" w:rsidR="00A23BF9" w:rsidRDefault="00BB5C58" w:rsidP="00A23BF9">
      <w:pPr>
        <w:rPr>
          <w:lang w:eastAsia="en-US"/>
        </w:rPr>
      </w:pPr>
      <w:r>
        <w:rPr>
          <w:lang w:eastAsia="en-US"/>
        </w:rPr>
        <w:t>Après ces vingt ans comme il faut que tout ait une fin</w:t>
      </w:r>
      <w:r w:rsidR="00A23BF9">
        <w:rPr>
          <w:lang w:eastAsia="en-US"/>
        </w:rPr>
        <w:t xml:space="preserve">, </w:t>
      </w:r>
      <w:r>
        <w:rPr>
          <w:lang w:eastAsia="en-US"/>
        </w:rPr>
        <w:t>s</w:t>
      </w:r>
      <w:r w:rsidR="00A23BF9">
        <w:rPr>
          <w:lang w:eastAsia="en-US"/>
        </w:rPr>
        <w:t>’</w:t>
      </w:r>
      <w:r>
        <w:rPr>
          <w:lang w:eastAsia="en-US"/>
        </w:rPr>
        <w:t>ils n</w:t>
      </w:r>
      <w:r w:rsidR="00A23BF9">
        <w:rPr>
          <w:lang w:eastAsia="en-US"/>
        </w:rPr>
        <w:t>’</w:t>
      </w:r>
      <w:r>
        <w:rPr>
          <w:lang w:eastAsia="en-US"/>
        </w:rPr>
        <w:t xml:space="preserve">ont pas </w:t>
      </w:r>
      <w:r>
        <w:rPr>
          <w:i/>
          <w:iCs/>
        </w:rPr>
        <w:t>terminé l</w:t>
      </w:r>
      <w:r w:rsidR="00A23BF9">
        <w:rPr>
          <w:i/>
          <w:iCs/>
        </w:rPr>
        <w:t>’</w:t>
      </w:r>
      <w:r>
        <w:rPr>
          <w:i/>
          <w:iCs/>
        </w:rPr>
        <w:t>affaire</w:t>
      </w:r>
      <w:r w:rsidR="00A23BF9">
        <w:rPr>
          <w:i/>
          <w:iCs/>
        </w:rPr>
        <w:t xml:space="preserve">, </w:t>
      </w:r>
      <w:r>
        <w:rPr>
          <w:lang w:eastAsia="en-US"/>
        </w:rPr>
        <w:t>la clause résolutoire précitée sortira son effet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et ma nièce Berthe héritera non-seulement de mes </w:t>
      </w:r>
      <w:r>
        <w:t>biens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aussi des sommes accumulées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à la charge par elle de servir</w:t>
      </w:r>
      <w:r w:rsidR="00A23BF9">
        <w:rPr>
          <w:lang w:eastAsia="en-US"/>
        </w:rPr>
        <w:t xml:space="preserve">, </w:t>
      </w:r>
      <w:r>
        <w:rPr>
          <w:lang w:eastAsia="en-US"/>
        </w:rPr>
        <w:t>s</w:t>
      </w:r>
      <w:r w:rsidR="00A23BF9">
        <w:rPr>
          <w:lang w:eastAsia="en-US"/>
        </w:rPr>
        <w:t>’</w:t>
      </w:r>
      <w:r>
        <w:rPr>
          <w:lang w:eastAsia="en-US"/>
        </w:rPr>
        <w:t>il ne l</w:t>
      </w:r>
      <w:r w:rsidR="00A23BF9">
        <w:rPr>
          <w:lang w:eastAsia="en-US"/>
        </w:rPr>
        <w:t>’</w:t>
      </w:r>
      <w:r>
        <w:rPr>
          <w:lang w:eastAsia="en-US"/>
        </w:rPr>
        <w:t>est pas encore</w:t>
      </w:r>
      <w:r w:rsidR="00A23BF9">
        <w:rPr>
          <w:lang w:eastAsia="en-US"/>
        </w:rPr>
        <w:t xml:space="preserve">, </w:t>
      </w:r>
      <w:r>
        <w:rPr>
          <w:lang w:eastAsia="en-US"/>
        </w:rPr>
        <w:t>le legs attribué à madame Marion</w:t>
      </w:r>
      <w:r w:rsidR="00A23BF9">
        <w:rPr>
          <w:lang w:eastAsia="en-US"/>
        </w:rPr>
        <w:t xml:space="preserve">, </w:t>
      </w:r>
      <w:r>
        <w:rPr>
          <w:lang w:eastAsia="en-US"/>
        </w:rPr>
        <w:t>rentière</w:t>
      </w:r>
      <w:r w:rsidR="00A23BF9">
        <w:rPr>
          <w:lang w:eastAsia="en-US"/>
        </w:rPr>
        <w:t>. »</w:t>
      </w:r>
    </w:p>
    <w:p w14:paraId="5E2FC37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fantôme posa ses lunettes de fer sur la table</w:t>
      </w:r>
      <w:r w:rsidR="00A23BF9">
        <w:rPr>
          <w:lang w:eastAsia="en-US"/>
        </w:rPr>
        <w:t xml:space="preserve">, </w:t>
      </w:r>
      <w:r>
        <w:rPr>
          <w:lang w:eastAsia="en-US"/>
        </w:rPr>
        <w:t>prit une prise qui fit éternuer ses voisins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et trouva au </w:t>
      </w:r>
      <w:r>
        <w:t>fond de sa p</w:t>
      </w:r>
      <w:r>
        <w:rPr>
          <w:lang w:eastAsia="en-US"/>
        </w:rPr>
        <w:t>oche une écritoire avec sa plume</w:t>
      </w:r>
      <w:r w:rsidR="00A23BF9">
        <w:rPr>
          <w:lang w:eastAsia="en-US"/>
        </w:rPr>
        <w:t>.</w:t>
      </w:r>
    </w:p>
    <w:p w14:paraId="29692AB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mit la plume et l</w:t>
      </w:r>
      <w:r w:rsidR="00A23BF9">
        <w:rPr>
          <w:lang w:eastAsia="en-US"/>
        </w:rPr>
        <w:t>’</w:t>
      </w:r>
      <w:r>
        <w:rPr>
          <w:lang w:eastAsia="en-US"/>
        </w:rPr>
        <w:t>écritoire au beau milieu de la nappe et poussa auprès le papier timbré portant adhésion à toutes les clauses du testament</w:t>
      </w:r>
      <w:r w:rsidR="00A23BF9">
        <w:rPr>
          <w:lang w:eastAsia="en-US"/>
        </w:rPr>
        <w:t>.</w:t>
      </w:r>
    </w:p>
    <w:p w14:paraId="46608AE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Signez</w:t>
      </w:r>
      <w:r>
        <w:rPr>
          <w:lang w:eastAsia="en-US"/>
        </w:rPr>
        <w:t xml:space="preserve">, </w:t>
      </w:r>
      <w:r w:rsidR="00BB5C58">
        <w:rPr>
          <w:lang w:eastAsia="en-US"/>
        </w:rPr>
        <w:t>signez</w:t>
      </w:r>
      <w:r>
        <w:rPr>
          <w:lang w:eastAsia="en-US"/>
        </w:rPr>
        <w:t xml:space="preserve">, </w:t>
      </w:r>
      <w:r w:rsidR="00BB5C58">
        <w:rPr>
          <w:lang w:eastAsia="en-US"/>
        </w:rPr>
        <w:t>signez</w:t>
      </w:r>
      <w:r>
        <w:rPr>
          <w:lang w:eastAsia="en-US"/>
        </w:rPr>
        <w:t xml:space="preserve"> ;, </w:t>
      </w:r>
      <w:r w:rsidR="00BB5C58">
        <w:rPr>
          <w:lang w:eastAsia="en-US"/>
        </w:rPr>
        <w:t>mes mignons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dit-il d</w:t>
      </w:r>
      <w:r>
        <w:rPr>
          <w:lang w:eastAsia="en-US"/>
        </w:rPr>
        <w:t>’</w:t>
      </w:r>
      <w:r w:rsidR="00BB5C58">
        <w:rPr>
          <w:lang w:eastAsia="en-US"/>
        </w:rPr>
        <w:t>un air engageant et folâtre</w:t>
      </w:r>
      <w:r>
        <w:rPr>
          <w:lang w:eastAsia="en-US"/>
        </w:rPr>
        <w:t>.</w:t>
      </w:r>
    </w:p>
    <w:p w14:paraId="72B528F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Personne ne bougea</w:t>
      </w:r>
      <w:r w:rsidR="00A23BF9">
        <w:rPr>
          <w:lang w:eastAsia="en-US"/>
        </w:rPr>
        <w:t>.</w:t>
      </w:r>
    </w:p>
    <w:p w14:paraId="18DB6216" w14:textId="7ED30D96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les vilains</w:t>
      </w:r>
      <w:r>
        <w:rPr>
          <w:lang w:eastAsia="en-US"/>
        </w:rPr>
        <w:t xml:space="preserve"> ! </w:t>
      </w:r>
      <w:r w:rsidR="00BB5C58">
        <w:rPr>
          <w:lang w:eastAsia="en-US"/>
        </w:rPr>
        <w:t>les vilains</w:t>
      </w:r>
      <w:r>
        <w:rPr>
          <w:lang w:eastAsia="en-US"/>
        </w:rPr>
        <w:t xml:space="preserve"> ! </w:t>
      </w:r>
      <w:r w:rsidR="00BB5C58">
        <w:rPr>
          <w:lang w:eastAsia="en-US"/>
        </w:rPr>
        <w:t>les vilains</w:t>
      </w:r>
      <w:r>
        <w:rPr>
          <w:lang w:eastAsia="en-US"/>
        </w:rPr>
        <w:t xml:space="preserve"> ! </w:t>
      </w:r>
      <w:r w:rsidR="00BB5C58">
        <w:rPr>
          <w:lang w:eastAsia="en-US"/>
        </w:rPr>
        <w:t>reprit le fantôme avec caresse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Aiment-ils donc mieux voir les deux millions tomber à la demoiselle</w:t>
      </w:r>
      <w:r>
        <w:rPr>
          <w:lang w:eastAsia="en-US"/>
        </w:rPr>
        <w:t> !</w:t>
      </w:r>
    </w:p>
    <w:p w14:paraId="6A177A1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Il y eut un mouvement</w:t>
      </w:r>
      <w:r w:rsidR="00A23BF9">
        <w:rPr>
          <w:lang w:eastAsia="en-US"/>
        </w:rPr>
        <w:t xml:space="preserve">. </w:t>
      </w:r>
      <w:r>
        <w:rPr>
          <w:lang w:eastAsia="en-US"/>
        </w:rPr>
        <w:t>On but</w:t>
      </w:r>
      <w:r w:rsidR="00A23BF9">
        <w:rPr>
          <w:lang w:eastAsia="en-US"/>
        </w:rPr>
        <w:t xml:space="preserve"> : </w:t>
      </w:r>
      <w:r>
        <w:rPr>
          <w:lang w:eastAsia="en-US"/>
        </w:rPr>
        <w:t>le rhum semblait amer</w:t>
      </w:r>
      <w:r w:rsidR="00A23BF9">
        <w:rPr>
          <w:lang w:eastAsia="en-US"/>
        </w:rPr>
        <w:t xml:space="preserve"> :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désormais une médecine contre la peur qui venait</w:t>
      </w:r>
      <w:r w:rsidR="00A23BF9">
        <w:rPr>
          <w:lang w:eastAsia="en-US"/>
        </w:rPr>
        <w:t>.</w:t>
      </w:r>
    </w:p>
    <w:p w14:paraId="2C4BB7B8" w14:textId="0B4A8612" w:rsidR="00A23BF9" w:rsidRDefault="00BB5C58" w:rsidP="00A23BF9">
      <w:pPr>
        <w:rPr>
          <w:lang w:eastAsia="en-US"/>
        </w:rPr>
      </w:pPr>
      <w:r>
        <w:rPr>
          <w:lang w:eastAsia="en-US"/>
        </w:rPr>
        <w:t>Car</w:t>
      </w:r>
      <w:r w:rsidR="00A23BF9">
        <w:rPr>
          <w:lang w:eastAsia="en-US"/>
        </w:rPr>
        <w:t xml:space="preserve">, </w:t>
      </w:r>
      <w:r>
        <w:rPr>
          <w:lang w:eastAsia="en-US"/>
        </w:rPr>
        <w:t>derrière toutes ces préparations si froides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on </w:t>
      </w:r>
      <w:r>
        <w:rPr>
          <w:lang w:eastAsia="en-US"/>
        </w:rPr>
        <w:t>sentait comme une odeur de sang</w:t>
      </w:r>
      <w:r w:rsidR="00A23BF9">
        <w:rPr>
          <w:lang w:eastAsia="en-US"/>
        </w:rPr>
        <w:t>.</w:t>
      </w:r>
    </w:p>
    <w:p w14:paraId="2E8EA035" w14:textId="50419EC2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Ce vieux Jean </w:t>
      </w:r>
      <w:proofErr w:type="spellStart"/>
      <w:r>
        <w:rPr>
          <w:lang w:eastAsia="en-US"/>
        </w:rPr>
        <w:t>Crébu</w:t>
      </w:r>
      <w:proofErr w:type="spellEnd"/>
      <w:r>
        <w:rPr>
          <w:lang w:eastAsia="en-US"/>
        </w:rPr>
        <w:t xml:space="preserve"> était le diable</w:t>
      </w:r>
      <w:r w:rsidR="00A23BF9"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Son testament brûlait tous ceux qu</w:t>
      </w:r>
      <w:r w:rsidR="00A23BF9">
        <w:rPr>
          <w:lang w:eastAsia="en-US"/>
        </w:rPr>
        <w:t>’</w:t>
      </w:r>
      <w:r>
        <w:rPr>
          <w:lang w:eastAsia="en-US"/>
        </w:rPr>
        <w:t>il touchait comme le feu de l</w:t>
      </w:r>
      <w:r w:rsidR="00A23BF9">
        <w:rPr>
          <w:lang w:eastAsia="en-US"/>
        </w:rPr>
        <w:t>’</w:t>
      </w:r>
      <w:r>
        <w:rPr>
          <w:lang w:eastAsia="en-US"/>
        </w:rPr>
        <w:t>enfer</w:t>
      </w:r>
      <w:r w:rsidR="00A23BF9">
        <w:rPr>
          <w:lang w:eastAsia="en-US"/>
        </w:rPr>
        <w:t> !</w:t>
      </w:r>
    </w:p>
    <w:p w14:paraId="3D9D3A47" w14:textId="6E2ACD6F" w:rsidR="00A23BF9" w:rsidRDefault="00685E2E" w:rsidP="00A23BF9">
      <w:pPr>
        <w:rPr>
          <w:lang w:eastAsia="en-US"/>
        </w:rPr>
      </w:pPr>
      <w:r>
        <w:rPr>
          <w:lang w:eastAsia="en-US"/>
        </w:rPr>
        <w:t>Cousin-et-ami</w:t>
      </w:r>
      <w:r w:rsidR="00BB5C58">
        <w:rPr>
          <w:lang w:eastAsia="en-US"/>
        </w:rPr>
        <w:t xml:space="preserve"> prit le papier timbré</w:t>
      </w:r>
      <w:r w:rsidR="00A23BF9">
        <w:rPr>
          <w:lang w:eastAsia="en-US"/>
        </w:rPr>
        <w:t xml:space="preserve">, </w:t>
      </w:r>
      <w:r w:rsidR="00BB5C58">
        <w:rPr>
          <w:lang w:eastAsia="en-US"/>
        </w:rPr>
        <w:t>le lut et le signa d</w:t>
      </w:r>
      <w:r w:rsidR="00A23BF9">
        <w:rPr>
          <w:lang w:eastAsia="en-US"/>
        </w:rPr>
        <w:t>’</w:t>
      </w:r>
      <w:r w:rsidR="00BB5C58">
        <w:rPr>
          <w:lang w:eastAsia="en-US"/>
        </w:rPr>
        <w:t>une main un peu tremblante</w:t>
      </w:r>
      <w:r w:rsidR="00A23BF9">
        <w:rPr>
          <w:lang w:eastAsia="en-US"/>
        </w:rPr>
        <w:t>.</w:t>
      </w:r>
    </w:p>
    <w:p w14:paraId="272A266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une acceptation pure et simple</w:t>
      </w:r>
      <w:r w:rsidR="00A23BF9">
        <w:rPr>
          <w:lang w:eastAsia="en-US"/>
        </w:rPr>
        <w:t xml:space="preserve">, </w:t>
      </w:r>
      <w:r>
        <w:rPr>
          <w:lang w:eastAsia="en-US"/>
        </w:rPr>
        <w:t>fort innocente en la forme</w:t>
      </w:r>
      <w:r w:rsidR="00A23BF9">
        <w:rPr>
          <w:lang w:eastAsia="en-US"/>
        </w:rPr>
        <w:t xml:space="preserve">, </w:t>
      </w:r>
      <w:r>
        <w:rPr>
          <w:lang w:eastAsia="en-US"/>
        </w:rPr>
        <w:t>des conditions inscrites au testament</w:t>
      </w:r>
      <w:r w:rsidR="00A23BF9">
        <w:rPr>
          <w:lang w:eastAsia="en-US"/>
        </w:rPr>
        <w:t>.</w:t>
      </w:r>
    </w:p>
    <w:p w14:paraId="7E006F96" w14:textId="65BFA8FB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Houël</w:t>
      </w:r>
      <w:proofErr w:type="spellEnd"/>
      <w:r>
        <w:rPr>
          <w:lang w:eastAsia="en-US"/>
        </w:rPr>
        <w:t xml:space="preserve"> lit comme </w:t>
      </w:r>
      <w:r w:rsidR="00685E2E">
        <w:rPr>
          <w:lang w:eastAsia="en-US"/>
        </w:rPr>
        <w:t>Cousin-et-ami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puis </w:t>
      </w:r>
      <w:proofErr w:type="spellStart"/>
      <w:r>
        <w:rPr>
          <w:lang w:eastAsia="en-US"/>
        </w:rPr>
        <w:t>Guérinel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puis Menand jeune</w:t>
      </w:r>
      <w:r w:rsidR="00A23BF9">
        <w:rPr>
          <w:lang w:eastAsia="en-US"/>
        </w:rPr>
        <w:t xml:space="preserve">, </w:t>
      </w:r>
      <w:r>
        <w:rPr>
          <w:lang w:eastAsia="en-US"/>
        </w:rPr>
        <w:t>puis Morin</w:t>
      </w:r>
      <w:r w:rsidR="00A23BF9">
        <w:rPr>
          <w:lang w:eastAsia="en-US"/>
        </w:rPr>
        <w:t xml:space="preserve">, </w:t>
      </w:r>
      <w:r>
        <w:rPr>
          <w:lang w:eastAsia="en-US"/>
        </w:rPr>
        <w:t>puis Besnard</w:t>
      </w:r>
      <w:r w:rsidR="00A23BF9">
        <w:rPr>
          <w:lang w:eastAsia="en-US"/>
        </w:rPr>
        <w:t>.</w:t>
      </w:r>
    </w:p>
    <w:p w14:paraId="4ADE898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Quand ce fut au tour de Fargeau</w:t>
      </w:r>
      <w:r w:rsidR="00A23BF9">
        <w:rPr>
          <w:lang w:eastAsia="en-US"/>
        </w:rPr>
        <w:t xml:space="preserve">, </w:t>
      </w:r>
      <w:r>
        <w:rPr>
          <w:lang w:eastAsia="en-US"/>
        </w:rPr>
        <w:t>il dit</w:t>
      </w:r>
      <w:r w:rsidR="00A23BF9">
        <w:rPr>
          <w:lang w:eastAsia="en-US"/>
        </w:rPr>
        <w:t> :</w:t>
      </w:r>
    </w:p>
    <w:p w14:paraId="1A00BD7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Vous qui êtes légiste</w:t>
      </w:r>
      <w:r>
        <w:rPr>
          <w:lang w:eastAsia="en-US"/>
        </w:rPr>
        <w:t xml:space="preserve">, </w:t>
      </w:r>
      <w:r w:rsidR="00BB5C58">
        <w:rPr>
          <w:lang w:eastAsia="en-US"/>
        </w:rPr>
        <w:t>maître Besnard</w:t>
      </w:r>
      <w:r>
        <w:rPr>
          <w:lang w:eastAsia="en-US"/>
        </w:rPr>
        <w:t xml:space="preserve">, </w:t>
      </w:r>
      <w:r w:rsidR="00BB5C58">
        <w:rPr>
          <w:lang w:eastAsia="en-US"/>
        </w:rPr>
        <w:t>qu</w:t>
      </w:r>
      <w:r>
        <w:rPr>
          <w:lang w:eastAsia="en-US"/>
        </w:rPr>
        <w:t>’</w:t>
      </w:r>
      <w:r w:rsidR="00BB5C58">
        <w:rPr>
          <w:lang w:eastAsia="en-US"/>
        </w:rPr>
        <w:t>arriverait-il si nous refusions d</w:t>
      </w:r>
      <w:r>
        <w:rPr>
          <w:lang w:eastAsia="en-US"/>
        </w:rPr>
        <w:t>’</w:t>
      </w:r>
      <w:r w:rsidR="00BB5C58">
        <w:rPr>
          <w:lang w:eastAsia="en-US"/>
        </w:rPr>
        <w:t>accepter les conditions imposées par le défunt</w:t>
      </w:r>
      <w:r>
        <w:rPr>
          <w:lang w:eastAsia="en-US"/>
        </w:rPr>
        <w:t> ?</w:t>
      </w:r>
    </w:p>
    <w:p w14:paraId="6786AB7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La succession s</w:t>
      </w:r>
      <w:r>
        <w:rPr>
          <w:lang w:eastAsia="en-US"/>
        </w:rPr>
        <w:t>’</w:t>
      </w:r>
      <w:r w:rsidR="00BB5C58">
        <w:rPr>
          <w:lang w:eastAsia="en-US"/>
        </w:rPr>
        <w:t>ouvrirait immédiatement au profit de Mademoiselle Berthe</w:t>
      </w:r>
      <w:r>
        <w:rPr>
          <w:lang w:eastAsia="en-US"/>
        </w:rPr>
        <w:t>.</w:t>
      </w:r>
    </w:p>
    <w:p w14:paraId="4B8C6CD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si mademoiselle Berthe était morte</w:t>
      </w:r>
      <w:r>
        <w:rPr>
          <w:lang w:eastAsia="en-US"/>
        </w:rPr>
        <w:t> ?</w:t>
      </w:r>
    </w:p>
    <w:p w14:paraId="333434C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Besnard se frappa le front</w:t>
      </w:r>
      <w:r w:rsidR="00A23BF9">
        <w:rPr>
          <w:lang w:eastAsia="en-US"/>
        </w:rPr>
        <w:t>.</w:t>
      </w:r>
    </w:p>
    <w:p w14:paraId="36225124" w14:textId="0AD1673B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Déchirez ce papier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écria-t-il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nous sommes les maîtres</w:t>
      </w:r>
      <w:r>
        <w:rPr>
          <w:lang w:eastAsia="en-US"/>
        </w:rPr>
        <w:t>…</w:t>
      </w:r>
    </w:p>
    <w:p w14:paraId="6CA91DB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Fargeau signa tranquillement et rendit le papier timbré au fantôme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le fit disparaître incontinent dans les poches de sa houppelande</w:t>
      </w:r>
      <w:r w:rsidR="00A23BF9">
        <w:rPr>
          <w:lang w:eastAsia="en-US"/>
        </w:rPr>
        <w:t>.</w:t>
      </w:r>
    </w:p>
    <w:p w14:paraId="26D53F7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Que faites-vous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balbutia Besnard étonné</w:t>
      </w:r>
      <w:r>
        <w:rPr>
          <w:lang w:eastAsia="en-US"/>
        </w:rPr>
        <w:t>.</w:t>
      </w:r>
    </w:p>
    <w:p w14:paraId="109403F9" w14:textId="173E2E70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Ce n</w:t>
      </w:r>
      <w:r>
        <w:rPr>
          <w:lang w:eastAsia="en-US"/>
        </w:rPr>
        <w:t>’</w:t>
      </w:r>
      <w:r w:rsidR="00BB5C58">
        <w:rPr>
          <w:lang w:eastAsia="en-US"/>
        </w:rPr>
        <w:t xml:space="preserve">est pas la onzième partie des biens de la </w:t>
      </w:r>
      <w:proofErr w:type="spellStart"/>
      <w:r w:rsidR="00BB5C58">
        <w:rPr>
          <w:lang w:eastAsia="en-US"/>
        </w:rPr>
        <w:t>Saulays</w:t>
      </w:r>
      <w:proofErr w:type="spellEnd"/>
      <w:r w:rsidR="00BB5C58">
        <w:rPr>
          <w:lang w:eastAsia="en-US"/>
        </w:rPr>
        <w:t xml:space="preserve"> qu</w:t>
      </w:r>
      <w:r>
        <w:rPr>
          <w:lang w:eastAsia="en-US"/>
        </w:rPr>
        <w:t>’</w:t>
      </w:r>
      <w:r w:rsidR="00BB5C58">
        <w:rPr>
          <w:lang w:eastAsia="en-US"/>
        </w:rPr>
        <w:t>il me faut</w:t>
      </w:r>
      <w:r>
        <w:rPr>
          <w:lang w:eastAsia="en-US"/>
        </w:rPr>
        <w:t xml:space="preserve">, </w:t>
      </w:r>
      <w:r w:rsidR="00BB5C58">
        <w:rPr>
          <w:lang w:eastAsia="en-US"/>
        </w:rPr>
        <w:t>prononça Fargeau au bout des lèvres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le tout</w:t>
      </w:r>
      <w:r>
        <w:rPr>
          <w:lang w:eastAsia="en-US"/>
        </w:rPr>
        <w:t> !</w:t>
      </w:r>
    </w:p>
    <w:p w14:paraId="70CDADE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fantôme fut si enchanté de cette belle parole qu</w:t>
      </w:r>
      <w:r w:rsidR="00A23BF9">
        <w:rPr>
          <w:lang w:eastAsia="en-US"/>
        </w:rPr>
        <w:t>’</w:t>
      </w:r>
      <w:r>
        <w:rPr>
          <w:lang w:eastAsia="en-US"/>
        </w:rPr>
        <w:t>il allongea les os de ses bras à travers la table et caressa paternellement le menton de Fargeau</w:t>
      </w:r>
      <w:r w:rsidR="00A23BF9">
        <w:rPr>
          <w:lang w:eastAsia="en-US"/>
        </w:rPr>
        <w:t>.</w:t>
      </w:r>
    </w:p>
    <w:p w14:paraId="0176749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Puis il se dressa tout d</w:t>
      </w:r>
      <w:r w:rsidR="00A23BF9">
        <w:rPr>
          <w:lang w:eastAsia="en-US"/>
        </w:rPr>
        <w:t>’</w:t>
      </w:r>
      <w:r>
        <w:rPr>
          <w:lang w:eastAsia="en-US"/>
        </w:rPr>
        <w:t>une pièce et leva son verre</w:t>
      </w:r>
      <w:r w:rsidR="00A23BF9">
        <w:rPr>
          <w:lang w:eastAsia="en-US"/>
        </w:rPr>
        <w:t> :</w:t>
      </w:r>
    </w:p>
    <w:p w14:paraId="7D42BC7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Au dernier vivant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dit-il d</w:t>
      </w:r>
      <w:r>
        <w:rPr>
          <w:lang w:eastAsia="en-US"/>
        </w:rPr>
        <w:t>’</w:t>
      </w:r>
      <w:r w:rsidR="00BB5C58">
        <w:rPr>
          <w:lang w:eastAsia="en-US"/>
        </w:rPr>
        <w:t>une voix qui vibra comme un coup de tam-tam</w:t>
      </w:r>
      <w:r>
        <w:rPr>
          <w:lang w:eastAsia="en-US"/>
        </w:rPr>
        <w:t>.</w:t>
      </w:r>
    </w:p>
    <w:p w14:paraId="7D8CC61A" w14:textId="77777777" w:rsidR="00BB5C58" w:rsidRDefault="00BB5C58" w:rsidP="007700B9">
      <w:pPr>
        <w:pStyle w:val="Titre2"/>
        <w:rPr>
          <w:lang w:eastAsia="en-US"/>
        </w:rPr>
      </w:pPr>
      <w:bookmarkStart w:id="133" w:name="_Toc231743421"/>
      <w:bookmarkStart w:id="134" w:name="_Toc237577489"/>
      <w:bookmarkStart w:id="135" w:name="_Toc202192437"/>
      <w:r>
        <w:rPr>
          <w:lang w:eastAsia="en-US"/>
        </w:rPr>
        <w:lastRenderedPageBreak/>
        <w:t>LE JEU DE LA MORT</w:t>
      </w:r>
      <w:bookmarkEnd w:id="133"/>
      <w:bookmarkEnd w:id="134"/>
      <w:bookmarkEnd w:id="135"/>
      <w:r>
        <w:rPr>
          <w:lang w:eastAsia="en-US"/>
        </w:rPr>
        <w:br/>
      </w:r>
    </w:p>
    <w:p w14:paraId="6023334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 toast</w:t>
      </w:r>
      <w:r w:rsidR="00A23BF9">
        <w:rPr>
          <w:lang w:eastAsia="en-US"/>
        </w:rPr>
        <w:t xml:space="preserve"> : </w:t>
      </w:r>
      <w:r>
        <w:rPr>
          <w:lang w:eastAsia="en-US"/>
        </w:rPr>
        <w:t>Au dernier vivant</w:t>
      </w:r>
      <w:r w:rsidR="00A23BF9">
        <w:rPr>
          <w:lang w:eastAsia="en-US"/>
        </w:rPr>
        <w:t xml:space="preserve"> ! </w:t>
      </w:r>
      <w:r>
        <w:rPr>
          <w:lang w:eastAsia="en-US"/>
        </w:rPr>
        <w:t>n</w:t>
      </w:r>
      <w:r w:rsidR="00A23BF9">
        <w:rPr>
          <w:lang w:eastAsia="en-US"/>
        </w:rPr>
        <w:t>’</w:t>
      </w:r>
      <w:r>
        <w:rPr>
          <w:lang w:eastAsia="en-US"/>
        </w:rPr>
        <w:t>eut point l</w:t>
      </w:r>
      <w:r w:rsidR="00A23BF9">
        <w:rPr>
          <w:lang w:eastAsia="en-US"/>
        </w:rPr>
        <w:t>’</w:t>
      </w:r>
      <w:r>
        <w:rPr>
          <w:lang w:eastAsia="en-US"/>
        </w:rPr>
        <w:t>effet joyeux que semblait en attendre son auteur</w:t>
      </w:r>
      <w:r w:rsidR="00A23BF9">
        <w:rPr>
          <w:lang w:eastAsia="en-US"/>
        </w:rPr>
        <w:t>.</w:t>
      </w:r>
    </w:p>
    <w:p w14:paraId="0F83D5A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mit du froid dans toutes les veines</w:t>
      </w:r>
      <w:r w:rsidR="00A23BF9">
        <w:rPr>
          <w:lang w:eastAsia="en-US"/>
        </w:rPr>
        <w:t>.</w:t>
      </w:r>
    </w:p>
    <w:p w14:paraId="5B320A3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Au lieu de boire</w:t>
      </w:r>
      <w:r w:rsidR="00A23BF9">
        <w:rPr>
          <w:lang w:eastAsia="en-US"/>
        </w:rPr>
        <w:t xml:space="preserve">, </w:t>
      </w:r>
      <w:r>
        <w:rPr>
          <w:lang w:eastAsia="en-US"/>
        </w:rPr>
        <w:t>chacun regarda son voisin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pour calculer ses chances de survie</w:t>
      </w:r>
      <w:r w:rsidR="00A23BF9">
        <w:rPr>
          <w:lang w:eastAsia="en-US"/>
        </w:rPr>
        <w:t>.</w:t>
      </w:r>
    </w:p>
    <w:p w14:paraId="14A68211" w14:textId="519878BB" w:rsidR="00A23BF9" w:rsidRDefault="00BB5C58" w:rsidP="00A23BF9">
      <w:pPr>
        <w:rPr>
          <w:lang w:eastAsia="en-US"/>
        </w:rPr>
      </w:pPr>
      <w:r>
        <w:rPr>
          <w:lang w:eastAsia="en-US"/>
        </w:rPr>
        <w:t>Morin se disait</w:t>
      </w:r>
      <w:r w:rsidR="00A23BF9">
        <w:rPr>
          <w:lang w:eastAsia="en-US"/>
        </w:rPr>
        <w:t xml:space="preserve"> :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Si seulement ils voulaient tous devenir mes clients</w:t>
      </w:r>
      <w:r w:rsidR="00A23BF9">
        <w:rPr>
          <w:lang w:eastAsia="en-US"/>
        </w:rPr>
        <w:t> !</w:t>
      </w:r>
    </w:p>
    <w:p w14:paraId="590167D6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Maudreuil</w:t>
      </w:r>
      <w:proofErr w:type="spellEnd"/>
      <w:r>
        <w:rPr>
          <w:lang w:eastAsia="en-US"/>
        </w:rPr>
        <w:t xml:space="preserve"> contemplait avec envie les larges épaules de </w:t>
      </w:r>
      <w:proofErr w:type="spellStart"/>
      <w:r>
        <w:rPr>
          <w:lang w:eastAsia="en-US"/>
        </w:rPr>
        <w:t>Guérineul</w:t>
      </w:r>
      <w:proofErr w:type="spellEnd"/>
      <w:r w:rsidR="00A23BF9">
        <w:rPr>
          <w:lang w:eastAsia="en-US"/>
        </w:rPr>
        <w:t>.</w:t>
      </w:r>
    </w:p>
    <w:p w14:paraId="6889EEA9" w14:textId="73178E98" w:rsidR="00A23BF9" w:rsidRDefault="00BB5C58" w:rsidP="00A23BF9">
      <w:pPr>
        <w:rPr>
          <w:lang w:eastAsia="en-US"/>
        </w:rPr>
      </w:pPr>
      <w:r>
        <w:rPr>
          <w:lang w:eastAsia="en-US"/>
        </w:rPr>
        <w:t>Besnard se demandait</w:t>
      </w:r>
      <w:r w:rsidR="00A23BF9">
        <w:rPr>
          <w:lang w:eastAsia="en-US"/>
        </w:rPr>
        <w:t xml:space="preserve">, </w:t>
      </w:r>
      <w:r>
        <w:rPr>
          <w:lang w:eastAsia="en-US"/>
        </w:rPr>
        <w:t>en lorgnant Menand jeune combien de temps l</w:t>
      </w:r>
      <w:r w:rsidR="00A23BF9">
        <w:rPr>
          <w:lang w:eastAsia="en-US"/>
        </w:rPr>
        <w:t>’</w:t>
      </w:r>
      <w:r>
        <w:rPr>
          <w:lang w:eastAsia="en-US"/>
        </w:rPr>
        <w:t>oignon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le vieux chanvre et le </w:t>
      </w:r>
      <w:r>
        <w:rPr>
          <w:lang w:eastAsia="en-US"/>
        </w:rPr>
        <w:t xml:space="preserve">cassis </w:t>
      </w:r>
      <w:r>
        <w:rPr>
          <w:lang w:eastAsia="en-US"/>
        </w:rPr>
        <w:t>peuvent prolonger l</w:t>
      </w:r>
      <w:r w:rsidR="00A23BF9">
        <w:rPr>
          <w:lang w:eastAsia="en-US"/>
        </w:rPr>
        <w:t>’</w:t>
      </w:r>
      <w:r>
        <w:rPr>
          <w:lang w:eastAsia="en-US"/>
        </w:rPr>
        <w:t xml:space="preserve">existence </w:t>
      </w:r>
      <w:r>
        <w:t>d</w:t>
      </w:r>
      <w:r w:rsidR="00A23BF9">
        <w:rPr>
          <w:lang w:eastAsia="en-US"/>
        </w:rPr>
        <w:t>’</w:t>
      </w:r>
      <w:r>
        <w:rPr>
          <w:lang w:eastAsia="en-US"/>
        </w:rPr>
        <w:t>un Artichaut</w:t>
      </w:r>
      <w:r w:rsidR="00A23BF9">
        <w:rPr>
          <w:lang w:eastAsia="en-US"/>
        </w:rPr>
        <w:t>.</w:t>
      </w:r>
    </w:p>
    <w:p w14:paraId="2375037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point d</w:t>
      </w:r>
      <w:r w:rsidR="00A23BF9">
        <w:rPr>
          <w:lang w:eastAsia="en-US"/>
        </w:rPr>
        <w:t>’</w:t>
      </w:r>
      <w:r>
        <w:rPr>
          <w:lang w:eastAsia="en-US"/>
        </w:rPr>
        <w:t>enthousiasme</w:t>
      </w:r>
      <w:r w:rsidR="00A23BF9">
        <w:rPr>
          <w:lang w:eastAsia="en-US"/>
        </w:rPr>
        <w:t xml:space="preserve"> ; </w:t>
      </w:r>
      <w:r>
        <w:rPr>
          <w:lang w:eastAsia="en-US"/>
        </w:rPr>
        <w:t>un frisson général</w:t>
      </w:r>
      <w:r w:rsidR="00A23BF9">
        <w:rPr>
          <w:lang w:eastAsia="en-US"/>
        </w:rPr>
        <w:t xml:space="preserve"> : </w:t>
      </w:r>
      <w:r>
        <w:rPr>
          <w:lang w:eastAsia="en-US"/>
        </w:rPr>
        <w:t>on eût dit que le rhum s</w:t>
      </w:r>
      <w:r w:rsidR="00A23BF9">
        <w:rPr>
          <w:lang w:eastAsia="en-US"/>
        </w:rPr>
        <w:t>’</w:t>
      </w:r>
      <w:r>
        <w:rPr>
          <w:lang w:eastAsia="en-US"/>
        </w:rPr>
        <w:t>était tourné en eau</w:t>
      </w:r>
      <w:r w:rsidR="00A23BF9">
        <w:rPr>
          <w:lang w:eastAsia="en-US"/>
        </w:rPr>
        <w:t>.</w:t>
      </w:r>
    </w:p>
    <w:p w14:paraId="0D7E94CF" w14:textId="35BEBDD5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Mauvais</w:t>
      </w:r>
      <w:r>
        <w:rPr>
          <w:lang w:eastAsia="en-US"/>
        </w:rPr>
        <w:t xml:space="preserve">, </w:t>
      </w:r>
      <w:r w:rsidR="00BB5C58">
        <w:rPr>
          <w:lang w:eastAsia="en-US"/>
        </w:rPr>
        <w:t>mauvais</w:t>
      </w:r>
      <w:r>
        <w:rPr>
          <w:lang w:eastAsia="en-US"/>
        </w:rPr>
        <w:t xml:space="preserve">, </w:t>
      </w:r>
      <w:r w:rsidR="00BB5C58">
        <w:rPr>
          <w:lang w:eastAsia="en-US"/>
        </w:rPr>
        <w:t>mauvais</w:t>
      </w:r>
      <w:r>
        <w:rPr>
          <w:lang w:eastAsia="en-US"/>
        </w:rPr>
        <w:t xml:space="preserve"> ! </w:t>
      </w:r>
      <w:r w:rsidR="00BB5C58">
        <w:rPr>
          <w:lang w:eastAsia="en-US"/>
        </w:rPr>
        <w:t>mes bons petits amis</w:t>
      </w:r>
      <w:r>
        <w:rPr>
          <w:lang w:eastAsia="en-US"/>
        </w:rPr>
        <w:t xml:space="preserve">, </w:t>
      </w:r>
      <w:r w:rsidR="00BB5C58">
        <w:rPr>
          <w:lang w:eastAsia="en-US"/>
        </w:rPr>
        <w:t>murmura le fantôme d</w:t>
      </w:r>
      <w:r>
        <w:rPr>
          <w:lang w:eastAsia="en-US"/>
        </w:rPr>
        <w:t>’</w:t>
      </w:r>
      <w:r w:rsidR="00BB5C58">
        <w:rPr>
          <w:lang w:eastAsia="en-US"/>
        </w:rPr>
        <w:t>un ton de reproche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ça ne va pas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nous ne sommes pas à la hauteur</w:t>
      </w:r>
      <w:r>
        <w:rPr>
          <w:lang w:eastAsia="en-US"/>
        </w:rPr>
        <w:t xml:space="preserve">… </w:t>
      </w:r>
      <w:r w:rsidR="00BB5C58">
        <w:rPr>
          <w:lang w:eastAsia="en-US"/>
        </w:rPr>
        <w:t>Passez-moi ce grand bol d</w:t>
      </w:r>
      <w:r>
        <w:rPr>
          <w:lang w:eastAsia="en-US"/>
        </w:rPr>
        <w:t>’</w:t>
      </w:r>
      <w:r w:rsidR="00BB5C58">
        <w:rPr>
          <w:lang w:eastAsia="en-US"/>
        </w:rPr>
        <w:t>argent</w:t>
      </w:r>
      <w:r>
        <w:rPr>
          <w:lang w:eastAsia="en-US"/>
        </w:rPr>
        <w:t xml:space="preserve"> : </w:t>
      </w:r>
      <w:r w:rsidR="00BB5C58">
        <w:rPr>
          <w:lang w:eastAsia="en-US"/>
        </w:rPr>
        <w:t>je vais vous faire du punch</w:t>
      </w:r>
      <w:r>
        <w:rPr>
          <w:lang w:eastAsia="en-US"/>
        </w:rPr>
        <w:t xml:space="preserve">, </w:t>
      </w:r>
      <w:r w:rsidR="00BB5C58">
        <w:rPr>
          <w:lang w:eastAsia="en-US"/>
        </w:rPr>
        <w:t>et je vous promets que ça vous réveillera</w:t>
      </w:r>
      <w:r>
        <w:rPr>
          <w:lang w:eastAsia="en-US"/>
        </w:rPr>
        <w:t>.</w:t>
      </w:r>
    </w:p>
    <w:p w14:paraId="6F778516" w14:textId="4BDE46BD" w:rsidR="00A23BF9" w:rsidRDefault="00BB5C58" w:rsidP="00A23BF9">
      <w:pPr>
        <w:rPr>
          <w:lang w:eastAsia="en-US"/>
        </w:rPr>
      </w:pPr>
      <w:r>
        <w:rPr>
          <w:lang w:eastAsia="en-US"/>
        </w:rPr>
        <w:t>Il s</w:t>
      </w:r>
      <w:r w:rsidR="00A23BF9">
        <w:rPr>
          <w:lang w:eastAsia="en-US"/>
        </w:rPr>
        <w:t>’</w:t>
      </w:r>
      <w:r>
        <w:rPr>
          <w:lang w:eastAsia="en-US"/>
        </w:rPr>
        <w:t>entendait à faire le punch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ce vieux </w:t>
      </w:r>
      <w:r w:rsidR="00A23BF9">
        <w:rPr>
          <w:lang w:eastAsia="en-US"/>
        </w:rPr>
        <w:t>M. </w:t>
      </w:r>
      <w:r>
        <w:rPr>
          <w:lang w:eastAsia="en-US"/>
        </w:rPr>
        <w:t>Honoré</w:t>
      </w:r>
      <w:r w:rsidR="00A23BF9">
        <w:rPr>
          <w:lang w:eastAsia="en-US"/>
        </w:rPr>
        <w:t xml:space="preserve">, </w:t>
      </w:r>
      <w:r>
        <w:rPr>
          <w:lang w:eastAsia="en-US"/>
        </w:rPr>
        <w:t>le happe-monnaie</w:t>
      </w:r>
      <w:r w:rsidR="00A23BF9">
        <w:rPr>
          <w:lang w:eastAsia="en-US"/>
        </w:rPr>
        <w:t>.</w:t>
      </w:r>
    </w:p>
    <w:p w14:paraId="554DFB92" w14:textId="354D9251" w:rsidR="00A23BF9" w:rsidRDefault="00BB5C58" w:rsidP="00A23BF9">
      <w:pPr>
        <w:rPr>
          <w:lang w:eastAsia="en-US"/>
        </w:rPr>
      </w:pPr>
      <w:r>
        <w:rPr>
          <w:lang w:eastAsia="en-US"/>
        </w:rPr>
        <w:t>Tout ce qui restait de flacons de rhum et d</w:t>
      </w:r>
      <w:r w:rsidR="00A23BF9">
        <w:rPr>
          <w:lang w:eastAsia="en-US"/>
        </w:rPr>
        <w:t>’</w:t>
      </w:r>
      <w:r>
        <w:rPr>
          <w:lang w:eastAsia="en-US"/>
        </w:rPr>
        <w:t>eau-de-vie sur la table fut vi</w:t>
      </w:r>
      <w:r>
        <w:t>dé dans le bol</w:t>
      </w:r>
      <w:r w:rsidR="00A23BF9">
        <w:rPr>
          <w:lang w:eastAsia="en-US"/>
        </w:rPr>
        <w:t xml:space="preserve">. </w:t>
      </w:r>
      <w:r w:rsidR="00685E2E">
        <w:rPr>
          <w:lang w:eastAsia="en-US"/>
        </w:rPr>
        <w:t>Cousin-et-ami</w:t>
      </w:r>
      <w:r>
        <w:rPr>
          <w:lang w:eastAsia="en-US"/>
        </w:rPr>
        <w:t xml:space="preserve"> prétendit même </w:t>
      </w:r>
      <w:r>
        <w:rPr>
          <w:lang w:eastAsia="en-US"/>
        </w:rPr>
        <w:lastRenderedPageBreak/>
        <w:t>par la suite que le fantôme y avait versé autre chose que du rhum ou de l</w:t>
      </w:r>
      <w:r w:rsidR="00A23BF9">
        <w:rPr>
          <w:lang w:eastAsia="en-US"/>
        </w:rPr>
        <w:t>’</w:t>
      </w:r>
      <w:r>
        <w:rPr>
          <w:lang w:eastAsia="en-US"/>
        </w:rPr>
        <w:t>eau-de-vie</w:t>
      </w:r>
      <w:r w:rsidR="00A23BF9">
        <w:rPr>
          <w:lang w:eastAsia="en-US"/>
        </w:rPr>
        <w:t>.</w:t>
      </w:r>
    </w:p>
    <w:p w14:paraId="6FB4D12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contenu d</w:t>
      </w:r>
      <w:r w:rsidR="00A23BF9">
        <w:rPr>
          <w:lang w:eastAsia="en-US"/>
        </w:rPr>
        <w:t>’</w:t>
      </w:r>
      <w:r>
        <w:rPr>
          <w:lang w:eastAsia="en-US"/>
        </w:rPr>
        <w:t>une petite fiole qu</w:t>
      </w:r>
      <w:r w:rsidR="00A23BF9">
        <w:rPr>
          <w:lang w:eastAsia="en-US"/>
        </w:rPr>
        <w:t>’</w:t>
      </w:r>
      <w:r>
        <w:rPr>
          <w:lang w:eastAsia="en-US"/>
        </w:rPr>
        <w:t>il avait tirée on ne sait d</w:t>
      </w:r>
      <w:r w:rsidR="00A23BF9">
        <w:rPr>
          <w:lang w:eastAsia="en-US"/>
        </w:rPr>
        <w:t>’</w:t>
      </w:r>
      <w:r>
        <w:rPr>
          <w:lang w:eastAsia="en-US"/>
        </w:rPr>
        <w:t>où</w:t>
      </w:r>
      <w:r w:rsidR="00A23BF9">
        <w:rPr>
          <w:lang w:eastAsia="en-US"/>
        </w:rPr>
        <w:t xml:space="preserve">, </w:t>
      </w:r>
      <w:r>
        <w:rPr>
          <w:lang w:eastAsia="en-US"/>
        </w:rPr>
        <w:t>et qu</w:t>
      </w:r>
      <w:r w:rsidR="00A23BF9">
        <w:rPr>
          <w:lang w:eastAsia="en-US"/>
        </w:rPr>
        <w:t>’</w:t>
      </w:r>
      <w:r>
        <w:rPr>
          <w:lang w:eastAsia="en-US"/>
        </w:rPr>
        <w:t>il fit disparaître avec une adresse de prestidigitate</w:t>
      </w:r>
      <w:r>
        <w:t>ur</w:t>
      </w:r>
      <w:r w:rsidR="00A23BF9">
        <w:rPr>
          <w:lang w:eastAsia="en-US"/>
        </w:rPr>
        <w:t>.</w:t>
      </w:r>
    </w:p>
    <w:p w14:paraId="32B200BD" w14:textId="34D5141A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Mais </w:t>
      </w:r>
      <w:r w:rsidR="00685E2E">
        <w:rPr>
          <w:lang w:eastAsia="en-US"/>
        </w:rPr>
        <w:t>Cousin-et-ami</w:t>
      </w:r>
      <w:r>
        <w:rPr>
          <w:lang w:eastAsia="en-US"/>
        </w:rPr>
        <w:t xml:space="preserve"> a toujours passé pour un faiseur d</w:t>
      </w:r>
      <w:r w:rsidR="00A23BF9">
        <w:rPr>
          <w:lang w:eastAsia="en-US"/>
        </w:rPr>
        <w:t>’</w:t>
      </w:r>
      <w:r>
        <w:rPr>
          <w:lang w:eastAsia="en-US"/>
        </w:rPr>
        <w:t>embarras</w:t>
      </w:r>
      <w:r w:rsidR="00A23BF9">
        <w:rPr>
          <w:lang w:eastAsia="en-US"/>
        </w:rPr>
        <w:t>.</w:t>
      </w:r>
    </w:p>
    <w:p w14:paraId="4AD83945" w14:textId="3880CEE0" w:rsidR="00A23BF9" w:rsidRDefault="00BB5C58" w:rsidP="00A23BF9">
      <w:pPr>
        <w:rPr>
          <w:lang w:eastAsia="en-US"/>
        </w:rPr>
      </w:pPr>
      <w:r>
        <w:rPr>
          <w:lang w:eastAsia="en-US"/>
        </w:rPr>
        <w:t>Ce qui est certain</w:t>
      </w:r>
      <w:r w:rsidR="00A23BF9">
        <w:rPr>
          <w:lang w:eastAsia="en-US"/>
        </w:rPr>
        <w:t xml:space="preserve">,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est que le punch était fameux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au dire du jeune </w:t>
      </w:r>
      <w:r w:rsidR="00A23BF9">
        <w:rPr>
          <w:lang w:eastAsia="en-US"/>
        </w:rPr>
        <w:t>M. de </w:t>
      </w:r>
      <w:proofErr w:type="spellStart"/>
      <w:r>
        <w:rPr>
          <w:lang w:eastAsia="en-US"/>
        </w:rPr>
        <w:t>Guérineul</w:t>
      </w:r>
      <w:proofErr w:type="spellEnd"/>
      <w:r w:rsidR="00A23BF9">
        <w:rPr>
          <w:lang w:eastAsia="en-US"/>
        </w:rPr>
        <w:t>.</w:t>
      </w:r>
    </w:p>
    <w:p w14:paraId="51817C5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Au second verre</w:t>
      </w:r>
      <w:r w:rsidR="00A23BF9">
        <w:rPr>
          <w:lang w:eastAsia="en-US"/>
        </w:rPr>
        <w:t xml:space="preserve">, </w:t>
      </w:r>
      <w:r>
        <w:rPr>
          <w:lang w:eastAsia="en-US"/>
        </w:rPr>
        <w:t>tout le monde avait la tête haute et les yeux allumés</w:t>
      </w:r>
      <w:r w:rsidR="00A23BF9">
        <w:rPr>
          <w:lang w:eastAsia="en-US"/>
        </w:rPr>
        <w:t>.</w:t>
      </w:r>
    </w:p>
    <w:p w14:paraId="72F5A9C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fantôme jeta à la ronde un regard de satisfaction</w:t>
      </w:r>
      <w:r w:rsidR="00A23BF9">
        <w:rPr>
          <w:lang w:eastAsia="en-US"/>
        </w:rPr>
        <w:t>.</w:t>
      </w:r>
    </w:p>
    <w:p w14:paraId="6AA35AEE" w14:textId="25751C71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Voilà qui est bien</w:t>
      </w:r>
      <w:r>
        <w:rPr>
          <w:lang w:eastAsia="en-US"/>
        </w:rPr>
        <w:t xml:space="preserve">, </w:t>
      </w:r>
      <w:r w:rsidR="00BB5C58">
        <w:rPr>
          <w:lang w:eastAsia="en-US"/>
        </w:rPr>
        <w:t>bien</w:t>
      </w:r>
      <w:r>
        <w:rPr>
          <w:lang w:eastAsia="en-US"/>
        </w:rPr>
        <w:t xml:space="preserve">, </w:t>
      </w:r>
      <w:r w:rsidR="00BB5C58">
        <w:rPr>
          <w:lang w:eastAsia="en-US"/>
        </w:rPr>
        <w:t>bien</w:t>
      </w:r>
      <w:r>
        <w:rPr>
          <w:lang w:eastAsia="en-US"/>
        </w:rPr>
        <w:t xml:space="preserve">, </w:t>
      </w:r>
      <w:r w:rsidR="00BB5C58">
        <w:rPr>
          <w:lang w:eastAsia="en-US"/>
        </w:rPr>
        <w:t>bien</w:t>
      </w:r>
      <w:r>
        <w:rPr>
          <w:lang w:eastAsia="en-US"/>
        </w:rPr>
        <w:t xml:space="preserve">, </w:t>
      </w:r>
      <w:r w:rsidR="00BB5C58">
        <w:rPr>
          <w:lang w:eastAsia="en-US"/>
        </w:rPr>
        <w:t>mes jolis mignons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dit-il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nous sommes en état de parler raison</w:t>
      </w:r>
      <w:r>
        <w:rPr>
          <w:lang w:eastAsia="en-US"/>
        </w:rPr>
        <w:t xml:space="preserve">… </w:t>
      </w:r>
      <w:r w:rsidR="00BB5C58">
        <w:rPr>
          <w:lang w:eastAsia="en-US"/>
        </w:rPr>
        <w:t>Écoutez-moi gentiment</w:t>
      </w:r>
      <w:r>
        <w:rPr>
          <w:lang w:eastAsia="en-US"/>
        </w:rPr>
        <w:t xml:space="preserve"> ! </w:t>
      </w:r>
      <w:r w:rsidR="00BB5C58">
        <w:rPr>
          <w:lang w:eastAsia="en-US"/>
        </w:rPr>
        <w:t>Tout ce qu</w:t>
      </w:r>
      <w:r>
        <w:rPr>
          <w:lang w:eastAsia="en-US"/>
        </w:rPr>
        <w:t>’</w:t>
      </w:r>
      <w:r w:rsidR="00BB5C58">
        <w:rPr>
          <w:lang w:eastAsia="en-US"/>
        </w:rPr>
        <w:t>on vient de vous lire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de la bagatelle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Vous sentez bien que </w:t>
      </w:r>
      <w:r>
        <w:rPr>
          <w:lang w:eastAsia="en-US"/>
        </w:rPr>
        <w:t>M. </w:t>
      </w:r>
      <w:r w:rsidR="00BB5C58">
        <w:rPr>
          <w:lang w:eastAsia="en-US"/>
        </w:rPr>
        <w:t xml:space="preserve">Jean </w:t>
      </w:r>
      <w:proofErr w:type="spellStart"/>
      <w:r w:rsidR="00BB5C58">
        <w:rPr>
          <w:lang w:eastAsia="en-US"/>
        </w:rPr>
        <w:t>Crébu</w:t>
      </w:r>
      <w:proofErr w:type="spellEnd"/>
      <w:r w:rsidR="00BB5C58">
        <w:rPr>
          <w:lang w:eastAsia="en-US"/>
        </w:rPr>
        <w:t xml:space="preserve"> ne comptait pas vous voir jeter dans un trou vos revenus pendant cinquante ans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vais vous dire le fin mot</w:t>
      </w:r>
      <w:r>
        <w:rPr>
          <w:lang w:eastAsia="en-US"/>
        </w:rPr>
        <w:t xml:space="preserve">, </w:t>
      </w:r>
      <w:r w:rsidR="00BB5C58">
        <w:rPr>
          <w:lang w:eastAsia="en-US"/>
        </w:rPr>
        <w:t>moi</w:t>
      </w:r>
      <w:r>
        <w:rPr>
          <w:lang w:eastAsia="en-US"/>
        </w:rPr>
        <w:t>.</w:t>
      </w:r>
    </w:p>
    <w:p w14:paraId="29E70F6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Voyons le fin mot</w:t>
      </w:r>
      <w:r>
        <w:rPr>
          <w:lang w:eastAsia="en-US"/>
        </w:rPr>
        <w:t xml:space="preserve"> ! </w:t>
      </w:r>
      <w:r w:rsidR="00BB5C58">
        <w:rPr>
          <w:lang w:eastAsia="en-US"/>
        </w:rPr>
        <w:t>cria l</w:t>
      </w:r>
      <w:r>
        <w:rPr>
          <w:lang w:eastAsia="en-US"/>
        </w:rPr>
        <w:t>’</w:t>
      </w:r>
      <w:r w:rsidR="00BB5C58">
        <w:rPr>
          <w:lang w:eastAsia="en-US"/>
        </w:rPr>
        <w:t>assemblée avide</w:t>
      </w:r>
      <w:r>
        <w:rPr>
          <w:lang w:eastAsia="en-US"/>
        </w:rPr>
        <w:t xml:space="preserve">, </w:t>
      </w:r>
      <w:r w:rsidR="00BB5C58">
        <w:rPr>
          <w:lang w:eastAsia="en-US"/>
        </w:rPr>
        <w:t>tout d</w:t>
      </w:r>
      <w:r>
        <w:rPr>
          <w:lang w:eastAsia="en-US"/>
        </w:rPr>
        <w:t>’</w:t>
      </w:r>
      <w:r w:rsidR="00BB5C58">
        <w:rPr>
          <w:lang w:eastAsia="en-US"/>
        </w:rPr>
        <w:t>une voix</w:t>
      </w:r>
      <w:r>
        <w:rPr>
          <w:lang w:eastAsia="en-US"/>
        </w:rPr>
        <w:t>.</w:t>
      </w:r>
    </w:p>
    <w:p w14:paraId="7A12331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Nous sommes constitués en tontine</w:t>
      </w:r>
      <w:r>
        <w:rPr>
          <w:lang w:eastAsia="en-US"/>
        </w:rPr>
        <w:t xml:space="preserve">, </w:t>
      </w:r>
      <w:r w:rsidR="00BB5C58">
        <w:rPr>
          <w:lang w:eastAsia="en-US"/>
        </w:rPr>
        <w:t>n</w:t>
      </w:r>
      <w:r>
        <w:rPr>
          <w:lang w:eastAsia="en-US"/>
        </w:rPr>
        <w:t>’</w:t>
      </w:r>
      <w:r w:rsidR="00BB5C58">
        <w:rPr>
          <w:lang w:eastAsia="en-US"/>
        </w:rPr>
        <w:t>est-ce pas</w:t>
      </w:r>
      <w:r>
        <w:rPr>
          <w:lang w:eastAsia="en-US"/>
        </w:rPr>
        <w:t xml:space="preserve"> ? </w:t>
      </w:r>
      <w:r w:rsidR="00BB5C58">
        <w:rPr>
          <w:lang w:eastAsia="en-US"/>
        </w:rPr>
        <w:t>reprit le fantôme</w:t>
      </w:r>
      <w:r>
        <w:rPr>
          <w:lang w:eastAsia="en-US"/>
        </w:rPr>
        <w:t xml:space="preserve">. 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quel est le but de tout membre d</w:t>
      </w:r>
      <w:r>
        <w:rPr>
          <w:lang w:eastAsia="en-US"/>
        </w:rPr>
        <w:t>’</w:t>
      </w:r>
      <w:r w:rsidR="00BB5C58">
        <w:rPr>
          <w:lang w:eastAsia="en-US"/>
        </w:rPr>
        <w:t>une tontine</w:t>
      </w:r>
      <w:r>
        <w:rPr>
          <w:lang w:eastAsia="en-US"/>
        </w:rPr>
        <w:t xml:space="preserve"> ? </w:t>
      </w:r>
      <w:r w:rsidR="00BB5C58">
        <w:rPr>
          <w:lang w:eastAsia="en-US"/>
        </w:rPr>
        <w:t>Vivre plus longtemps que ses associés</w:t>
      </w:r>
      <w:r>
        <w:rPr>
          <w:lang w:eastAsia="en-US"/>
        </w:rPr>
        <w:t xml:space="preserve">… </w:t>
      </w:r>
      <w:r w:rsidR="00BB5C58">
        <w:rPr>
          <w:lang w:eastAsia="en-US"/>
        </w:rPr>
        <w:t>Est-ce clair</w:t>
      </w:r>
      <w:r>
        <w:rPr>
          <w:lang w:eastAsia="en-US"/>
        </w:rPr>
        <w:t> ?</w:t>
      </w:r>
    </w:p>
    <w:p w14:paraId="60676C0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clair</w:t>
      </w:r>
      <w:r>
        <w:rPr>
          <w:lang w:eastAsia="en-US"/>
        </w:rPr>
        <w:t> !</w:t>
      </w:r>
    </w:p>
    <w:p w14:paraId="3E4D956E" w14:textId="213338D1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Ce but des membres d</w:t>
      </w:r>
      <w:r>
        <w:rPr>
          <w:lang w:eastAsia="en-US"/>
        </w:rPr>
        <w:t>’</w:t>
      </w:r>
      <w:r w:rsidR="00BB5C58">
        <w:rPr>
          <w:lang w:eastAsia="en-US"/>
        </w:rPr>
        <w:t>une tontine est supposé hors de la puissance de chacun</w:t>
      </w:r>
      <w:r>
        <w:rPr>
          <w:lang w:eastAsia="en-US"/>
        </w:rPr>
        <w:t xml:space="preserve">. </w:t>
      </w:r>
      <w:r w:rsidR="00BB5C58">
        <w:rPr>
          <w:lang w:eastAsia="en-US"/>
        </w:rPr>
        <w:t>Rendons à la tontine sa sincérité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lastRenderedPageBreak/>
        <w:t>abaissons le but pour que chacun puisse y mettre le doigt</w:t>
      </w:r>
      <w:r>
        <w:rPr>
          <w:lang w:eastAsia="en-US"/>
        </w:rPr>
        <w:t xml:space="preserve">… </w:t>
      </w:r>
      <w:r w:rsidR="00BB5C58">
        <w:rPr>
          <w:lang w:eastAsia="en-US"/>
        </w:rPr>
        <w:t>Au lieu de laisser le hasard mener notre partie</w:t>
      </w:r>
      <w:r>
        <w:rPr>
          <w:lang w:eastAsia="en-US"/>
        </w:rPr>
        <w:t xml:space="preserve">, </w:t>
      </w:r>
      <w:r w:rsidR="00BB5C58">
        <w:rPr>
          <w:lang w:eastAsia="en-US"/>
        </w:rPr>
        <w:t>prenons nos cartes</w:t>
      </w:r>
      <w:r>
        <w:rPr>
          <w:lang w:eastAsia="en-US"/>
        </w:rPr>
        <w:t xml:space="preserve">, </w:t>
      </w:r>
      <w:r w:rsidR="00BB5C58">
        <w:rPr>
          <w:lang w:eastAsia="en-US"/>
        </w:rPr>
        <w:t>morbleu</w:t>
      </w:r>
      <w:r>
        <w:rPr>
          <w:lang w:eastAsia="en-US"/>
        </w:rPr>
        <w:t xml:space="preserve"> ! </w:t>
      </w:r>
      <w:r w:rsidR="00BB5C58">
        <w:rPr>
          <w:lang w:eastAsia="en-US"/>
        </w:rPr>
        <w:t>et jouons notre jeu</w:t>
      </w:r>
      <w:r>
        <w:rPr>
          <w:lang w:eastAsia="en-US"/>
        </w:rPr>
        <w:t> !</w:t>
      </w:r>
    </w:p>
    <w:p w14:paraId="2AF2387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On ne comprenait pas bien</w:t>
      </w:r>
      <w:r w:rsidR="00A23BF9">
        <w:rPr>
          <w:lang w:eastAsia="en-US"/>
        </w:rPr>
        <w:t>.</w:t>
      </w:r>
    </w:p>
    <w:p w14:paraId="31793C0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 tout seul avait un sourire aigu autour de la lèvre</w:t>
      </w:r>
      <w:r w:rsidR="00A23BF9">
        <w:rPr>
          <w:lang w:eastAsia="en-US"/>
        </w:rPr>
        <w:t>.</w:t>
      </w:r>
    </w:p>
    <w:p w14:paraId="462B8E9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Buvez</w:t>
      </w:r>
      <w:r>
        <w:rPr>
          <w:lang w:eastAsia="en-US"/>
        </w:rPr>
        <w:t xml:space="preserve"> ! </w:t>
      </w:r>
      <w:r w:rsidR="00BB5C58">
        <w:rPr>
          <w:lang w:eastAsia="en-US"/>
        </w:rPr>
        <w:t>reprit le fantôme</w:t>
      </w:r>
      <w:r>
        <w:rPr>
          <w:lang w:eastAsia="en-US"/>
        </w:rPr>
        <w:t>.</w:t>
      </w:r>
    </w:p>
    <w:p w14:paraId="5C1E12E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 n</w:t>
      </w:r>
      <w:r w:rsidR="00A23BF9">
        <w:rPr>
          <w:lang w:eastAsia="en-US"/>
        </w:rPr>
        <w:t>’</w:t>
      </w:r>
      <w:r>
        <w:rPr>
          <w:lang w:eastAsia="en-US"/>
        </w:rPr>
        <w:t>était que le troisième verre de cet excellent punch</w:t>
      </w:r>
      <w:r w:rsidR="00A23BF9">
        <w:rPr>
          <w:lang w:eastAsia="en-US"/>
        </w:rPr>
        <w:t xml:space="preserve">, </w:t>
      </w:r>
      <w:r>
        <w:rPr>
          <w:lang w:eastAsia="en-US"/>
        </w:rPr>
        <w:t>et chacun voyait déjà valser les chandelles</w:t>
      </w:r>
      <w:r w:rsidR="00A23BF9">
        <w:rPr>
          <w:lang w:eastAsia="en-US"/>
        </w:rPr>
        <w:t>.</w:t>
      </w:r>
    </w:p>
    <w:p w14:paraId="09046AE0" w14:textId="68B009B0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</w:t>
      </w:r>
      <w:r>
        <w:rPr>
          <w:lang w:eastAsia="en-US"/>
        </w:rPr>
        <w:t>’</w:t>
      </w:r>
      <w:r w:rsidR="00BB5C58">
        <w:rPr>
          <w:lang w:eastAsia="en-US"/>
        </w:rPr>
        <w:t>enjeu est de deux millions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 xml:space="preserve">reprit </w:t>
      </w:r>
      <w:r>
        <w:rPr>
          <w:lang w:eastAsia="en-US"/>
        </w:rPr>
        <w:t>M. </w:t>
      </w:r>
      <w:r w:rsidR="00BB5C58">
        <w:rPr>
          <w:lang w:eastAsia="en-US"/>
        </w:rPr>
        <w:t>Honoré</w:t>
      </w:r>
      <w:r>
        <w:rPr>
          <w:lang w:eastAsia="en-US"/>
        </w:rPr>
        <w:t>.</w:t>
      </w:r>
    </w:p>
    <w:p w14:paraId="46BEE001" w14:textId="2D753DEF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Ah çà</w:t>
      </w:r>
      <w:r>
        <w:rPr>
          <w:lang w:eastAsia="en-US"/>
        </w:rPr>
        <w:t xml:space="preserve"> ! </w:t>
      </w:r>
      <w:r w:rsidR="00BB5C58">
        <w:rPr>
          <w:lang w:eastAsia="en-US"/>
        </w:rPr>
        <w:t>interrompit Morin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est-ce véritablement une partie de cartes que vous nous proposez</w:t>
      </w:r>
      <w:r>
        <w:rPr>
          <w:lang w:eastAsia="en-US"/>
        </w:rPr>
        <w:t> ?</w:t>
      </w:r>
    </w:p>
    <w:p w14:paraId="73D7BEE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en suis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dit le vieux </w:t>
      </w:r>
      <w:proofErr w:type="spellStart"/>
      <w:r w:rsidR="00BB5C58">
        <w:rPr>
          <w:lang w:eastAsia="en-US"/>
        </w:rPr>
        <w:t>Houël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qui n</w:t>
      </w:r>
      <w:r>
        <w:rPr>
          <w:lang w:eastAsia="en-US"/>
        </w:rPr>
        <w:t>’</w:t>
      </w:r>
      <w:r w:rsidR="00BB5C58">
        <w:rPr>
          <w:lang w:eastAsia="en-US"/>
        </w:rPr>
        <w:t>était pas sans avoir appris</w:t>
      </w:r>
      <w:r>
        <w:rPr>
          <w:lang w:eastAsia="en-US"/>
        </w:rPr>
        <w:t xml:space="preserve">, </w:t>
      </w:r>
      <w:r w:rsidR="00BB5C58">
        <w:rPr>
          <w:lang w:eastAsia="en-US"/>
        </w:rPr>
        <w:t>dans sa longue carrière</w:t>
      </w:r>
      <w:r>
        <w:rPr>
          <w:lang w:eastAsia="en-US"/>
        </w:rPr>
        <w:t xml:space="preserve">, </w:t>
      </w:r>
      <w:r w:rsidR="00BB5C58">
        <w:rPr>
          <w:lang w:eastAsia="en-US"/>
        </w:rPr>
        <w:t>à faire sauter un peu la coupe</w:t>
      </w:r>
      <w:r>
        <w:rPr>
          <w:lang w:eastAsia="en-US"/>
        </w:rPr>
        <w:t>.</w:t>
      </w:r>
    </w:p>
    <w:p w14:paraId="730A190A" w14:textId="198B1171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Moi aussi</w:t>
      </w:r>
      <w:r>
        <w:rPr>
          <w:lang w:eastAsia="en-US"/>
        </w:rPr>
        <w:t xml:space="preserve">, </w:t>
      </w:r>
      <w:r w:rsidR="00BB5C58">
        <w:rPr>
          <w:lang w:eastAsia="en-US"/>
        </w:rPr>
        <w:t>tonnerre de Landerneau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 xml:space="preserve">écria </w:t>
      </w:r>
      <w:proofErr w:type="spellStart"/>
      <w:r w:rsidR="00BB5C58">
        <w:rPr>
          <w:lang w:eastAsia="en-US"/>
        </w:rPr>
        <w:t>Guérineul</w:t>
      </w:r>
      <w:proofErr w:type="spellEnd"/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mais j</w:t>
      </w:r>
      <w:r>
        <w:rPr>
          <w:lang w:eastAsia="en-US"/>
        </w:rPr>
        <w:t>’</w:t>
      </w:r>
      <w:r w:rsidR="00BB5C58">
        <w:rPr>
          <w:lang w:eastAsia="en-US"/>
        </w:rPr>
        <w:t>aimerais mieux ça en vingt-quatre secs</w:t>
      </w:r>
      <w:r>
        <w:rPr>
          <w:lang w:eastAsia="en-US"/>
        </w:rPr>
        <w:t xml:space="preserve">, </w:t>
      </w:r>
      <w:r w:rsidR="00BB5C58">
        <w:rPr>
          <w:lang w:eastAsia="en-US"/>
        </w:rPr>
        <w:t>au billard</w:t>
      </w:r>
      <w:r>
        <w:rPr>
          <w:lang w:eastAsia="en-US"/>
        </w:rPr>
        <w:t xml:space="preserve">, </w:t>
      </w:r>
      <w:r w:rsidR="00BB5C58">
        <w:rPr>
          <w:lang w:eastAsia="en-US"/>
        </w:rPr>
        <w:t>la rouge bonne au même et pas de coups bas</w:t>
      </w:r>
      <w:r>
        <w:rPr>
          <w:lang w:eastAsia="en-US"/>
        </w:rPr>
        <w:t> !</w:t>
      </w:r>
    </w:p>
    <w:p w14:paraId="019CEAE0" w14:textId="3523A2A4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Ton </w:t>
      </w:r>
      <w:proofErr w:type="spellStart"/>
      <w:r w:rsidR="00BB5C58">
        <w:rPr>
          <w:lang w:eastAsia="en-US"/>
        </w:rPr>
        <w:t>ton</w:t>
      </w:r>
      <w:proofErr w:type="spellEnd"/>
      <w:r w:rsidR="00BB5C58">
        <w:rPr>
          <w:lang w:eastAsia="en-US"/>
        </w:rPr>
        <w:t xml:space="preserve"> </w:t>
      </w:r>
      <w:proofErr w:type="spellStart"/>
      <w:r w:rsidR="00BB5C58">
        <w:rPr>
          <w:lang w:eastAsia="en-US"/>
        </w:rPr>
        <w:t>ton</w:t>
      </w:r>
      <w:proofErr w:type="spellEnd"/>
      <w:r w:rsidR="00BB5C58">
        <w:rPr>
          <w:lang w:eastAsia="en-US"/>
        </w:rPr>
        <w:t xml:space="preserve"> </w:t>
      </w:r>
      <w:proofErr w:type="spellStart"/>
      <w:r w:rsidR="00BB5C58">
        <w:rPr>
          <w:lang w:eastAsia="en-US"/>
        </w:rPr>
        <w:t>ton</w:t>
      </w:r>
      <w:proofErr w:type="spellEnd"/>
      <w:r w:rsidR="00BB5C58">
        <w:rPr>
          <w:lang w:eastAsia="en-US"/>
        </w:rPr>
        <w:t xml:space="preserve"> </w:t>
      </w:r>
      <w:proofErr w:type="spellStart"/>
      <w:r w:rsidR="00BB5C58">
        <w:rPr>
          <w:lang w:eastAsia="en-US"/>
        </w:rPr>
        <w:t>ton</w:t>
      </w:r>
      <w:proofErr w:type="spellEnd"/>
      <w:r w:rsidR="00BB5C58">
        <w:rPr>
          <w:lang w:eastAsia="en-US"/>
        </w:rPr>
        <w:t xml:space="preserve"> </w:t>
      </w:r>
      <w:proofErr w:type="spellStart"/>
      <w:r w:rsidR="00BB5C58">
        <w:rPr>
          <w:lang w:eastAsia="en-US"/>
        </w:rPr>
        <w:t>ton</w:t>
      </w:r>
      <w:proofErr w:type="spellEnd"/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fit </w:t>
      </w:r>
      <w:r>
        <w:rPr>
          <w:lang w:eastAsia="en-US"/>
        </w:rPr>
        <w:t>M. </w:t>
      </w:r>
      <w:r w:rsidR="00BB5C58">
        <w:rPr>
          <w:lang w:eastAsia="en-US"/>
        </w:rPr>
        <w:t>Honoré d</w:t>
      </w:r>
      <w:r>
        <w:rPr>
          <w:lang w:eastAsia="en-US"/>
        </w:rPr>
        <w:t>’</w:t>
      </w:r>
      <w:r w:rsidR="00BB5C58">
        <w:rPr>
          <w:lang w:eastAsia="en-US"/>
        </w:rPr>
        <w:t>un air malin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à d</w:t>
      </w:r>
      <w:r>
        <w:rPr>
          <w:lang w:eastAsia="en-US"/>
        </w:rPr>
        <w:t>’</w:t>
      </w:r>
      <w:r w:rsidR="00BB5C58">
        <w:rPr>
          <w:lang w:eastAsia="en-US"/>
        </w:rPr>
        <w:t>autres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mes petites </w:t>
      </w:r>
      <w:proofErr w:type="spellStart"/>
      <w:r w:rsidR="00BB5C58">
        <w:rPr>
          <w:lang w:eastAsia="en-US"/>
        </w:rPr>
        <w:t>garçailles</w:t>
      </w:r>
      <w:proofErr w:type="spellEnd"/>
      <w:r>
        <w:rPr>
          <w:lang w:eastAsia="en-US"/>
        </w:rPr>
        <w:t xml:space="preserve"> !… </w:t>
      </w:r>
      <w:r w:rsidR="00BB5C58">
        <w:rPr>
          <w:lang w:eastAsia="en-US"/>
        </w:rPr>
        <w:t>Au jeu dont je vous parle</w:t>
      </w:r>
      <w:r>
        <w:rPr>
          <w:lang w:eastAsia="en-US"/>
        </w:rPr>
        <w:t xml:space="preserve">, </w:t>
      </w:r>
      <w:r w:rsidR="00BB5C58">
        <w:rPr>
          <w:lang w:eastAsia="en-US"/>
        </w:rPr>
        <w:t>voyez-vous bien</w:t>
      </w:r>
      <w:r>
        <w:rPr>
          <w:lang w:eastAsia="en-US"/>
        </w:rPr>
        <w:t xml:space="preserve">, </w:t>
      </w:r>
      <w:r w:rsidR="00BB5C58">
        <w:rPr>
          <w:lang w:eastAsia="en-US"/>
        </w:rPr>
        <w:t>on ne paie pas volontiers ses dettes</w:t>
      </w:r>
      <w:r>
        <w:rPr>
          <w:lang w:eastAsia="en-US"/>
        </w:rPr>
        <w:t xml:space="preserve">…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le jeu de la mort</w:t>
      </w:r>
      <w:r>
        <w:rPr>
          <w:lang w:eastAsia="en-US"/>
        </w:rPr>
        <w:t xml:space="preserve">, </w:t>
      </w:r>
      <w:r w:rsidR="00BB5C58">
        <w:rPr>
          <w:lang w:eastAsia="en-US"/>
        </w:rPr>
        <w:t>mes vrais amis</w:t>
      </w:r>
      <w:r>
        <w:rPr>
          <w:lang w:eastAsia="en-US"/>
        </w:rPr>
        <w:t xml:space="preserve">… </w:t>
      </w:r>
      <w:r w:rsidR="00BB5C58">
        <w:rPr>
          <w:lang w:eastAsia="en-US"/>
        </w:rPr>
        <w:t>Tout perdant doit coucher au cimetière</w:t>
      </w:r>
      <w:r>
        <w:rPr>
          <w:lang w:eastAsia="en-US"/>
        </w:rPr>
        <w:t> !</w:t>
      </w:r>
    </w:p>
    <w:p w14:paraId="0A2FA03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Les fauteuils grincèrent sur le parquet</w:t>
      </w:r>
      <w:r w:rsidR="00A23BF9">
        <w:rPr>
          <w:lang w:eastAsia="en-US"/>
        </w:rPr>
        <w:t>.</w:t>
      </w:r>
    </w:p>
    <w:p w14:paraId="105BC85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Chacun se recula de son voisin avec défiance</w:t>
      </w:r>
      <w:r w:rsidR="00A23BF9">
        <w:rPr>
          <w:lang w:eastAsia="en-US"/>
        </w:rPr>
        <w:t>.</w:t>
      </w:r>
    </w:p>
    <w:p w14:paraId="35AC14B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On comprenait</w:t>
      </w:r>
      <w:r w:rsidR="00A23BF9">
        <w:rPr>
          <w:lang w:eastAsia="en-US"/>
        </w:rPr>
        <w:t>.</w:t>
      </w:r>
    </w:p>
    <w:p w14:paraId="6AEA517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la sueur froide perlait à tous les fronts</w:t>
      </w:r>
      <w:r w:rsidR="00A23BF9">
        <w:rPr>
          <w:lang w:eastAsia="en-US"/>
        </w:rPr>
        <w:t>.</w:t>
      </w:r>
    </w:p>
    <w:p w14:paraId="70C245D5" w14:textId="6B358884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Buvez</w:t>
      </w:r>
      <w:r>
        <w:rPr>
          <w:lang w:eastAsia="en-US"/>
        </w:rPr>
        <w:t xml:space="preserve">, </w:t>
      </w:r>
      <w:r w:rsidR="00BB5C58">
        <w:rPr>
          <w:lang w:eastAsia="en-US"/>
        </w:rPr>
        <w:t>mes agneaux</w:t>
      </w:r>
      <w:r>
        <w:rPr>
          <w:lang w:eastAsia="en-US"/>
        </w:rPr>
        <w:t xml:space="preserve"> ! </w:t>
      </w:r>
      <w:r w:rsidR="00BB5C58">
        <w:rPr>
          <w:lang w:eastAsia="en-US"/>
        </w:rPr>
        <w:t>reprit encore le fantôme</w:t>
      </w:r>
      <w:r>
        <w:rPr>
          <w:lang w:eastAsia="en-US"/>
        </w:rPr>
        <w:t xml:space="preserve"> ; </w:t>
      </w:r>
      <w:r w:rsidR="00BB5C58">
        <w:rPr>
          <w:lang w:eastAsia="en-US"/>
        </w:rPr>
        <w:t>tout est bon pour jouer ce jeu-là</w:t>
      </w:r>
      <w:r>
        <w:rPr>
          <w:lang w:eastAsia="en-US"/>
        </w:rPr>
        <w:t xml:space="preserve">… </w:t>
      </w:r>
      <w:r w:rsidR="00BB5C58">
        <w:rPr>
          <w:lang w:eastAsia="en-US"/>
        </w:rPr>
        <w:t>Des fusils</w:t>
      </w:r>
      <w:r>
        <w:rPr>
          <w:lang w:eastAsia="en-US"/>
        </w:rPr>
        <w:t xml:space="preserve">’, </w:t>
      </w:r>
      <w:r w:rsidR="00BB5C58">
        <w:rPr>
          <w:lang w:eastAsia="en-US"/>
        </w:rPr>
        <w:t>des pistolets</w:t>
      </w:r>
      <w:r>
        <w:rPr>
          <w:lang w:eastAsia="en-US"/>
        </w:rPr>
        <w:t xml:space="preserve">, </w:t>
      </w:r>
      <w:r w:rsidR="00BB5C58">
        <w:rPr>
          <w:lang w:eastAsia="en-US"/>
        </w:rPr>
        <w:t>une bonne grosse pierre dans la tempe</w:t>
      </w:r>
      <w:r>
        <w:rPr>
          <w:lang w:eastAsia="en-US"/>
        </w:rPr>
        <w:t xml:space="preserve">, </w:t>
      </w:r>
      <w:r w:rsidR="00BB5C58">
        <w:rPr>
          <w:lang w:eastAsia="en-US"/>
        </w:rPr>
        <w:t>un petit coup de couteau entre les côtes</w:t>
      </w:r>
      <w:r>
        <w:rPr>
          <w:lang w:eastAsia="en-US"/>
        </w:rPr>
        <w:t xml:space="preserve">… </w:t>
      </w:r>
      <w:r w:rsidR="00BB5C58">
        <w:rPr>
          <w:lang w:eastAsia="en-US"/>
        </w:rPr>
        <w:t>la calomnie bien entendue</w:t>
      </w:r>
      <w:r>
        <w:rPr>
          <w:lang w:eastAsia="en-US"/>
        </w:rPr>
        <w:t xml:space="preserve">, </w:t>
      </w:r>
      <w:r w:rsidR="00BB5C58">
        <w:rPr>
          <w:lang w:eastAsia="en-US"/>
        </w:rPr>
        <w:t>la délation dirigée comme il faut</w:t>
      </w:r>
      <w:r>
        <w:rPr>
          <w:lang w:eastAsia="en-US"/>
        </w:rPr>
        <w:t xml:space="preserve">… </w:t>
      </w:r>
      <w:r w:rsidR="00BB5C58">
        <w:rPr>
          <w:lang w:eastAsia="en-US"/>
        </w:rPr>
        <w:t>une poussée amicale au bord d</w:t>
      </w:r>
      <w:r>
        <w:rPr>
          <w:lang w:eastAsia="en-US"/>
        </w:rPr>
        <w:t>’</w:t>
      </w:r>
      <w:r w:rsidR="00BB5C58">
        <w:rPr>
          <w:lang w:eastAsia="en-US"/>
        </w:rPr>
        <w:t>un précipice</w:t>
      </w:r>
      <w:r>
        <w:rPr>
          <w:lang w:eastAsia="en-US"/>
        </w:rPr>
        <w:t xml:space="preserve">…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Tenez</w:t>
      </w:r>
      <w:r>
        <w:rPr>
          <w:lang w:eastAsia="en-US"/>
        </w:rPr>
        <w:t xml:space="preserve"> ! </w:t>
      </w:r>
      <w:r w:rsidR="00BB5C58">
        <w:rPr>
          <w:lang w:eastAsia="en-US"/>
        </w:rPr>
        <w:t>ajouta-t-il</w:t>
      </w:r>
      <w:r>
        <w:rPr>
          <w:lang w:eastAsia="en-US"/>
        </w:rPr>
        <w:t xml:space="preserve">, </w:t>
      </w:r>
      <w:r w:rsidR="00BB5C58">
        <w:rPr>
          <w:lang w:eastAsia="en-US"/>
        </w:rPr>
        <w:t>quelques gouttes d</w:t>
      </w:r>
      <w:r>
        <w:rPr>
          <w:lang w:eastAsia="en-US"/>
        </w:rPr>
        <w:t>’</w:t>
      </w:r>
      <w:r w:rsidR="00BB5C58">
        <w:rPr>
          <w:lang w:eastAsia="en-US"/>
        </w:rPr>
        <w:t>une chose que je sais bien dans un bol de punch comme celui-ci</w:t>
      </w:r>
      <w:r>
        <w:rPr>
          <w:lang w:eastAsia="en-US"/>
        </w:rPr>
        <w:t>…</w:t>
      </w:r>
    </w:p>
    <w:p w14:paraId="13712D1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Les convives devinrent livides et regardèrent leurs verres avec horreur</w:t>
      </w:r>
      <w:r w:rsidR="00A23BF9">
        <w:rPr>
          <w:lang w:eastAsia="en-US"/>
        </w:rPr>
        <w:t>.</w:t>
      </w:r>
    </w:p>
    <w:p w14:paraId="3E6077B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fantôme se prit à ricaner bonnement</w:t>
      </w:r>
      <w:r w:rsidR="00A23BF9">
        <w:rPr>
          <w:lang w:eastAsia="en-US"/>
        </w:rPr>
        <w:t>.</w:t>
      </w:r>
    </w:p>
    <w:p w14:paraId="7EFBF18E" w14:textId="7AFF042C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</w:t>
      </w:r>
      <w:r>
        <w:rPr>
          <w:lang w:eastAsia="en-US"/>
        </w:rPr>
        <w:t>’</w:t>
      </w:r>
      <w:r w:rsidR="00BB5C58">
        <w:rPr>
          <w:lang w:eastAsia="en-US"/>
        </w:rPr>
        <w:t>ayez pas peur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dit-il en avalant un grand coup de punch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vous voyez bien que le jeu n</w:t>
      </w:r>
      <w:r>
        <w:rPr>
          <w:lang w:eastAsia="en-US"/>
        </w:rPr>
        <w:t>’</w:t>
      </w:r>
      <w:r w:rsidR="00BB5C58">
        <w:rPr>
          <w:lang w:eastAsia="en-US"/>
        </w:rPr>
        <w:t>est pas commencé</w:t>
      </w:r>
      <w:r>
        <w:rPr>
          <w:lang w:eastAsia="en-US"/>
        </w:rPr>
        <w:t> !</w:t>
      </w:r>
    </w:p>
    <w:p w14:paraId="0F98AA22" w14:textId="77777777" w:rsidR="00A23BF9" w:rsidRDefault="00BB5C58" w:rsidP="00A23BF9">
      <w:pPr>
        <w:numPr>
          <w:ins w:id="136" w:author="Alain" w:date="2009-11-26T16:23:00Z"/>
        </w:numPr>
        <w:rPr>
          <w:lang w:eastAsia="en-US"/>
        </w:rPr>
      </w:pPr>
      <w:r>
        <w:rPr>
          <w:lang w:eastAsia="en-US"/>
        </w:rPr>
        <w:t>Il remplit les verres à la ronde</w:t>
      </w:r>
      <w:r w:rsidR="00A23BF9">
        <w:rPr>
          <w:lang w:eastAsia="en-US"/>
        </w:rPr>
        <w:t>.</w:t>
      </w:r>
    </w:p>
    <w:p w14:paraId="62C545E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Puis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s</w:t>
      </w:r>
      <w:r w:rsidR="00A23BF9">
        <w:rPr>
          <w:lang w:eastAsia="en-US"/>
        </w:rPr>
        <w:t>’</w:t>
      </w:r>
      <w:r>
        <w:rPr>
          <w:lang w:eastAsia="en-US"/>
        </w:rPr>
        <w:t>il se fût agi de la chose la plus simple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demanda en souriant</w:t>
      </w:r>
      <w:r w:rsidR="00A23BF9">
        <w:rPr>
          <w:lang w:eastAsia="en-US"/>
        </w:rPr>
        <w:t> :</w:t>
      </w:r>
    </w:p>
    <w:p w14:paraId="45D4B21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Est-ce convenu</w:t>
      </w:r>
      <w:r>
        <w:rPr>
          <w:lang w:eastAsia="en-US"/>
        </w:rPr>
        <w:t xml:space="preserve">, </w:t>
      </w:r>
      <w:r w:rsidR="00BB5C58">
        <w:rPr>
          <w:lang w:eastAsia="en-US"/>
        </w:rPr>
        <w:t>mes bons petits chéris</w:t>
      </w:r>
      <w:r>
        <w:rPr>
          <w:lang w:eastAsia="en-US"/>
        </w:rPr>
        <w:t> !</w:t>
      </w:r>
    </w:p>
    <w:p w14:paraId="1AF8AD42" w14:textId="2E9157F2" w:rsidR="00A23BF9" w:rsidRDefault="00BB5C58" w:rsidP="00A23BF9">
      <w:pPr>
        <w:rPr>
          <w:lang w:eastAsia="en-US"/>
        </w:rPr>
      </w:pPr>
      <w:r>
        <w:rPr>
          <w:lang w:eastAsia="en-US"/>
        </w:rPr>
        <w:t>La réponse se fit attendre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Mais ce punch était endiablé</w:t>
      </w:r>
      <w:r w:rsidR="00A23BF9">
        <w:rPr>
          <w:lang w:eastAsia="en-US"/>
        </w:rPr>
        <w:t> !</w:t>
      </w:r>
    </w:p>
    <w:p w14:paraId="23ECACD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Moi</w:t>
      </w:r>
      <w:r>
        <w:rPr>
          <w:lang w:eastAsia="en-US"/>
        </w:rPr>
        <w:t xml:space="preserve">, </w:t>
      </w:r>
      <w:r w:rsidR="00BB5C58">
        <w:rPr>
          <w:lang w:eastAsia="en-US"/>
        </w:rPr>
        <w:t>je dis oui</w:t>
      </w:r>
      <w:r>
        <w:rPr>
          <w:lang w:eastAsia="en-US"/>
        </w:rPr>
        <w:t xml:space="preserve">, </w:t>
      </w:r>
      <w:r w:rsidR="00BB5C58">
        <w:rPr>
          <w:lang w:eastAsia="en-US"/>
        </w:rPr>
        <w:t>pour ma part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prononça </w:t>
      </w:r>
      <w:proofErr w:type="spellStart"/>
      <w:r w:rsidR="00BB5C58">
        <w:rPr>
          <w:lang w:eastAsia="en-US"/>
        </w:rPr>
        <w:t>résolûment</w:t>
      </w:r>
      <w:proofErr w:type="spellEnd"/>
      <w:r w:rsidR="00BB5C58">
        <w:rPr>
          <w:lang w:eastAsia="en-US"/>
        </w:rPr>
        <w:t xml:space="preserve"> Fargeau</w:t>
      </w:r>
      <w:r>
        <w:rPr>
          <w:lang w:eastAsia="en-US"/>
        </w:rPr>
        <w:t>.</w:t>
      </w:r>
    </w:p>
    <w:p w14:paraId="144F1FAD" w14:textId="07CAEDC9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Moi</w:t>
      </w:r>
      <w:r>
        <w:rPr>
          <w:lang w:eastAsia="en-US"/>
        </w:rPr>
        <w:t xml:space="preserve">, </w:t>
      </w:r>
      <w:r w:rsidR="00BB5C58">
        <w:rPr>
          <w:lang w:eastAsia="en-US"/>
        </w:rPr>
        <w:t>je dis oui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nom de bleu cria </w:t>
      </w:r>
      <w:proofErr w:type="spellStart"/>
      <w:r w:rsidR="00BB5C58">
        <w:rPr>
          <w:lang w:eastAsia="en-US"/>
        </w:rPr>
        <w:t>Guérineul</w:t>
      </w:r>
      <w:proofErr w:type="spellEnd"/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prenons les couteaux de table et gagnons notre vie</w:t>
      </w:r>
      <w:r>
        <w:rPr>
          <w:lang w:eastAsia="en-US"/>
        </w:rPr>
        <w:t> !</w:t>
      </w:r>
    </w:p>
    <w:p w14:paraId="3139F4F2" w14:textId="36C69131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oui</w:t>
      </w:r>
      <w:r>
        <w:rPr>
          <w:lang w:eastAsia="en-US"/>
        </w:rPr>
        <w:t xml:space="preserve"> ! </w:t>
      </w:r>
      <w:r w:rsidR="00BB5C58">
        <w:rPr>
          <w:lang w:eastAsia="en-US"/>
        </w:rPr>
        <w:t>répéta-t-on de toutes parts</w:t>
      </w:r>
      <w:r>
        <w:rPr>
          <w:lang w:eastAsia="en-US"/>
        </w:rPr>
        <w:t>.</w:t>
      </w:r>
    </w:p>
    <w:p w14:paraId="409AEA4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Les voix étaient rauques et les visages enflammés</w:t>
      </w:r>
      <w:r w:rsidR="00A23BF9">
        <w:rPr>
          <w:lang w:eastAsia="en-US"/>
        </w:rPr>
        <w:t>.</w:t>
      </w:r>
    </w:p>
    <w:p w14:paraId="452B340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y avait une profonde béatitude sur la jaune figure du fantôme</w:t>
      </w:r>
      <w:r w:rsidR="00A23BF9">
        <w:rPr>
          <w:lang w:eastAsia="en-US"/>
        </w:rPr>
        <w:t>.</w:t>
      </w:r>
    </w:p>
    <w:p w14:paraId="04449959" w14:textId="121B8788" w:rsidR="00BB5C58" w:rsidRPr="00A23BF9" w:rsidRDefault="00BB5C58" w:rsidP="00A23BF9">
      <w:pPr>
        <w:keepNext/>
        <w:ind w:firstLine="0"/>
        <w:jc w:val="center"/>
        <w:rPr>
          <w:lang w:eastAsia="en-US"/>
        </w:rPr>
      </w:pPr>
      <w:r w:rsidRPr="00A23BF9">
        <w:rPr>
          <w:lang w:eastAsia="en-US"/>
        </w:rPr>
        <w:lastRenderedPageBreak/>
        <w:t>*</w:t>
      </w:r>
    </w:p>
    <w:p w14:paraId="227DAB26" w14:textId="77777777" w:rsidR="00A23BF9" w:rsidRDefault="00BB5C58" w:rsidP="00A23BF9">
      <w:pPr>
        <w:ind w:firstLine="0"/>
        <w:jc w:val="center"/>
        <w:rPr>
          <w:lang w:eastAsia="en-US"/>
        </w:rPr>
      </w:pPr>
      <w:r w:rsidRPr="00A23BF9">
        <w:rPr>
          <w:lang w:eastAsia="en-US"/>
        </w:rPr>
        <w:t>* *</w:t>
      </w:r>
    </w:p>
    <w:p w14:paraId="0ED5B3E9" w14:textId="77777777" w:rsidR="00A23BF9" w:rsidRDefault="00BB5C58" w:rsidP="00A23BF9">
      <w:pPr>
        <w:rPr>
          <w:i/>
          <w:iCs/>
          <w:lang w:eastAsia="en-US"/>
        </w:rPr>
      </w:pPr>
      <w:r>
        <w:rPr>
          <w:lang w:eastAsia="en-US"/>
        </w:rPr>
        <w:t>Il ne s</w:t>
      </w:r>
      <w:r w:rsidR="00A23BF9">
        <w:rPr>
          <w:lang w:eastAsia="en-US"/>
        </w:rPr>
        <w:t>’</w:t>
      </w:r>
      <w:r>
        <w:rPr>
          <w:lang w:eastAsia="en-US"/>
        </w:rPr>
        <w:t>agit que de mettre en train les gens</w:t>
      </w:r>
      <w:r w:rsidR="00A23BF9">
        <w:rPr>
          <w:lang w:eastAsia="en-US"/>
        </w:rPr>
        <w:t xml:space="preserve">. </w:t>
      </w:r>
      <w:r>
        <w:rPr>
          <w:lang w:eastAsia="en-US"/>
        </w:rPr>
        <w:t>Le fantôme avait à modérer maintenant l</w:t>
      </w:r>
      <w:r w:rsidR="00A23BF9">
        <w:rPr>
          <w:lang w:eastAsia="en-US"/>
        </w:rPr>
        <w:t>’</w:t>
      </w:r>
      <w:r>
        <w:rPr>
          <w:lang w:eastAsia="en-US"/>
        </w:rPr>
        <w:t>ardeur des convives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qui voulaient jouer tout de suite à ce </w:t>
      </w:r>
      <w:r>
        <w:rPr>
          <w:i/>
          <w:iCs/>
          <w:lang w:eastAsia="en-US"/>
        </w:rPr>
        <w:t>Jeu de la mort</w:t>
      </w:r>
      <w:r w:rsidR="00A23BF9">
        <w:rPr>
          <w:i/>
          <w:iCs/>
          <w:lang w:eastAsia="en-US"/>
        </w:rPr>
        <w:t>.</w:t>
      </w:r>
    </w:p>
    <w:p w14:paraId="069F9278" w14:textId="3AF26889" w:rsidR="00A23BF9" w:rsidRDefault="00BB5C58" w:rsidP="00A23BF9">
      <w:pPr>
        <w:rPr>
          <w:lang w:eastAsia="en-US"/>
        </w:rPr>
      </w:pPr>
      <w:proofErr w:type="spellStart"/>
      <w:r>
        <w:t>Guérineul</w:t>
      </w:r>
      <w:proofErr w:type="spellEnd"/>
      <w:r>
        <w:t xml:space="preserve"> avait saisi bel et bien son couteau de table</w:t>
      </w:r>
      <w:r w:rsidR="00A23BF9">
        <w:t xml:space="preserve">, </w:t>
      </w:r>
      <w:r>
        <w:t xml:space="preserve">pour </w:t>
      </w:r>
      <w:r>
        <w:rPr>
          <w:i/>
          <w:iCs/>
        </w:rPr>
        <w:t>gagner sa vie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il disait</w:t>
      </w:r>
      <w:r w:rsidR="00A23BF9">
        <w:rPr>
          <w:lang w:eastAsia="en-US"/>
        </w:rPr>
        <w:t xml:space="preserve">. </w:t>
      </w:r>
      <w:r>
        <w:rPr>
          <w:lang w:eastAsia="en-US"/>
        </w:rPr>
        <w:t>Menand jeune</w:t>
      </w:r>
      <w:r w:rsidR="00A23BF9">
        <w:rPr>
          <w:lang w:eastAsia="en-US"/>
        </w:rPr>
        <w:t xml:space="preserve">, </w:t>
      </w:r>
      <w:r>
        <w:rPr>
          <w:lang w:eastAsia="en-US"/>
        </w:rPr>
        <w:t>montrant le discernement le plus étonnant</w:t>
      </w:r>
      <w:r w:rsidR="00A23BF9">
        <w:rPr>
          <w:lang w:eastAsia="en-US"/>
        </w:rPr>
        <w:t xml:space="preserve">, </w:t>
      </w:r>
      <w:r>
        <w:rPr>
          <w:lang w:eastAsia="en-US"/>
        </w:rPr>
        <w:t>avait pris le coutelas qui servait à découper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un vrai sabre de cavalerie</w:t>
      </w:r>
      <w:r w:rsidR="00A23BF9">
        <w:rPr>
          <w:lang w:eastAsia="en-US"/>
        </w:rPr>
        <w:t> !</w:t>
      </w:r>
    </w:p>
    <w:p w14:paraId="7428AED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Artichaut</w:t>
      </w:r>
      <w:r w:rsidR="00A23BF9">
        <w:rPr>
          <w:lang w:eastAsia="en-US"/>
        </w:rPr>
        <w:t xml:space="preserve">, </w:t>
      </w:r>
      <w:r>
        <w:rPr>
          <w:lang w:eastAsia="en-US"/>
        </w:rPr>
        <w:t>méprisé par un vulgaire ignoble</w:t>
      </w:r>
      <w:r w:rsidR="00A23BF9">
        <w:rPr>
          <w:lang w:eastAsia="en-US"/>
        </w:rPr>
        <w:t xml:space="preserve">, </w:t>
      </w:r>
      <w:r>
        <w:rPr>
          <w:lang w:eastAsia="en-US"/>
        </w:rPr>
        <w:t>pourra vous causer plus d</w:t>
      </w:r>
      <w:r w:rsidR="00A23BF9">
        <w:rPr>
          <w:lang w:eastAsia="en-US"/>
        </w:rPr>
        <w:t>’</w:t>
      </w:r>
      <w:r>
        <w:rPr>
          <w:lang w:eastAsia="en-US"/>
        </w:rPr>
        <w:t>une fois de la surprise pour l</w:t>
      </w:r>
      <w:r w:rsidR="00A23BF9">
        <w:rPr>
          <w:lang w:eastAsia="en-US"/>
        </w:rPr>
        <w:t>’</w:t>
      </w:r>
      <w:r>
        <w:rPr>
          <w:lang w:eastAsia="en-US"/>
        </w:rPr>
        <w:t>excellence de ses imaginations</w:t>
      </w:r>
      <w:r w:rsidR="00A23BF9">
        <w:rPr>
          <w:lang w:eastAsia="en-US"/>
        </w:rPr>
        <w:t>.</w:t>
      </w:r>
    </w:p>
    <w:p w14:paraId="5E3FF93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bagarre était cependant imminente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personne ne semblait disposé à reculer</w:t>
      </w:r>
      <w:r w:rsidR="00A23BF9">
        <w:rPr>
          <w:lang w:eastAsia="en-US"/>
        </w:rPr>
        <w:t>.</w:t>
      </w:r>
    </w:p>
    <w:p w14:paraId="4601D513" w14:textId="50C56B35" w:rsidR="00A23BF9" w:rsidRDefault="00BB5C58" w:rsidP="00A23BF9">
      <w:pPr>
        <w:rPr>
          <w:lang w:eastAsia="en-US"/>
        </w:rPr>
      </w:pPr>
      <w:r>
        <w:rPr>
          <w:lang w:eastAsia="en-US"/>
        </w:rPr>
        <w:t>Ce qu</w:t>
      </w:r>
      <w:r w:rsidR="00A23BF9">
        <w:rPr>
          <w:lang w:eastAsia="en-US"/>
        </w:rPr>
        <w:t>’</w:t>
      </w:r>
      <w:r>
        <w:rPr>
          <w:lang w:eastAsia="en-US"/>
        </w:rPr>
        <w:t xml:space="preserve">il y avait dans </w:t>
      </w:r>
      <w:r>
        <w:rPr>
          <w:lang w:eastAsia="en-US"/>
        </w:rPr>
        <w:t xml:space="preserve">ce </w:t>
      </w:r>
      <w:r>
        <w:rPr>
          <w:lang w:eastAsia="en-US"/>
        </w:rPr>
        <w:t>coquin de punc</w:t>
      </w:r>
      <w:r>
        <w:t>h</w:t>
      </w:r>
      <w:r w:rsidR="00A23BF9">
        <w:rPr>
          <w:lang w:eastAsia="en-US"/>
        </w:rPr>
        <w:t xml:space="preserve">, </w:t>
      </w:r>
      <w:r>
        <w:rPr>
          <w:lang w:eastAsia="en-US"/>
        </w:rPr>
        <w:t>Menand l</w:t>
      </w:r>
      <w:r w:rsidR="00A23BF9">
        <w:rPr>
          <w:lang w:eastAsia="en-US"/>
        </w:rPr>
        <w:t>’</w:t>
      </w:r>
      <w:r>
        <w:rPr>
          <w:lang w:eastAsia="en-US"/>
        </w:rPr>
        <w:t>apothicaire</w:t>
      </w:r>
      <w:r w:rsidR="00A23BF9">
        <w:rPr>
          <w:lang w:eastAsia="en-US"/>
        </w:rPr>
        <w:t xml:space="preserve">, </w:t>
      </w:r>
      <w:r>
        <w:rPr>
          <w:lang w:eastAsia="en-US"/>
        </w:rPr>
        <w:t>le frère aîné de Menand jeune</w:t>
      </w:r>
      <w:r w:rsidR="00A23BF9">
        <w:rPr>
          <w:lang w:eastAsia="en-US"/>
        </w:rPr>
        <w:t xml:space="preserve">, </w:t>
      </w:r>
      <w:r>
        <w:rPr>
          <w:lang w:eastAsia="en-US"/>
        </w:rPr>
        <w:t>aurait pu vous le dire</w:t>
      </w:r>
      <w:r w:rsidR="00A23BF9">
        <w:rPr>
          <w:lang w:eastAsia="en-US"/>
        </w:rPr>
        <w:t xml:space="preserve">, </w:t>
      </w:r>
      <w:r>
        <w:rPr>
          <w:lang w:eastAsia="en-US"/>
        </w:rPr>
        <w:t>car c</w:t>
      </w:r>
      <w:r w:rsidR="00A23BF9">
        <w:rPr>
          <w:lang w:eastAsia="en-US"/>
        </w:rPr>
        <w:t>’</w:t>
      </w:r>
      <w:r>
        <w:rPr>
          <w:lang w:eastAsia="en-US"/>
        </w:rPr>
        <w:t xml:space="preserve">était chez ce Menand que </w:t>
      </w:r>
      <w:r w:rsidR="00A23BF9">
        <w:rPr>
          <w:lang w:eastAsia="en-US"/>
        </w:rPr>
        <w:t>M. </w:t>
      </w:r>
      <w:r>
        <w:rPr>
          <w:lang w:eastAsia="en-US"/>
        </w:rPr>
        <w:t>Honoré</w:t>
      </w:r>
      <w:r w:rsidR="00A23BF9">
        <w:rPr>
          <w:lang w:eastAsia="en-US"/>
        </w:rPr>
        <w:t xml:space="preserve">, </w:t>
      </w:r>
      <w:r>
        <w:rPr>
          <w:lang w:eastAsia="en-US"/>
        </w:rPr>
        <w:t>le happe-monnaie</w:t>
      </w:r>
      <w:r w:rsidR="00A23BF9">
        <w:rPr>
          <w:lang w:eastAsia="en-US"/>
        </w:rPr>
        <w:t xml:space="preserve">, </w:t>
      </w:r>
      <w:r>
        <w:rPr>
          <w:lang w:eastAsia="en-US"/>
        </w:rPr>
        <w:t>achetait ses friandises</w:t>
      </w:r>
      <w:r w:rsidR="00A23BF9">
        <w:rPr>
          <w:lang w:eastAsia="en-US"/>
        </w:rPr>
        <w:t>.</w:t>
      </w:r>
    </w:p>
    <w:p w14:paraId="018CCB1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Non-seulement nos hommes étaient ivres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avaient le diable au corps</w:t>
      </w:r>
      <w:r w:rsidR="00A23BF9">
        <w:rPr>
          <w:lang w:eastAsia="en-US"/>
        </w:rPr>
        <w:t xml:space="preserve">. </w:t>
      </w:r>
      <w:r>
        <w:rPr>
          <w:lang w:eastAsia="en-US"/>
        </w:rPr>
        <w:t>Les couteaux de t</w:t>
      </w:r>
      <w:r>
        <w:t xml:space="preserve">able brillaient dans </w:t>
      </w:r>
      <w:r>
        <w:rPr>
          <w:lang w:eastAsia="en-US"/>
        </w:rPr>
        <w:t>toutes les mains</w:t>
      </w:r>
      <w:r w:rsidR="00A23BF9">
        <w:rPr>
          <w:lang w:eastAsia="en-US"/>
        </w:rPr>
        <w:t xml:space="preserve">. </w:t>
      </w:r>
      <w:r>
        <w:rPr>
          <w:lang w:eastAsia="en-US"/>
        </w:rPr>
        <w:t>Encore une minute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ce festin allait finir comme une partie de plaisir antique</w:t>
      </w:r>
      <w:r w:rsidR="00A23BF9">
        <w:rPr>
          <w:lang w:eastAsia="en-US"/>
        </w:rPr>
        <w:t>.</w:t>
      </w:r>
    </w:p>
    <w:p w14:paraId="082008A8" w14:textId="403F28EF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Voilà de bons petits enfants</w:t>
      </w:r>
      <w:r>
        <w:rPr>
          <w:lang w:eastAsia="en-US"/>
        </w:rPr>
        <w:t xml:space="preserve"> ! </w:t>
      </w:r>
      <w:r w:rsidR="00BB5C58">
        <w:rPr>
          <w:lang w:eastAsia="en-US"/>
        </w:rPr>
        <w:t>reprit le fantôme</w:t>
      </w:r>
      <w:r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Nous avons le temps de nous y mettre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mes </w:t>
      </w:r>
      <w:proofErr w:type="spellStart"/>
      <w:r w:rsidR="00BB5C58">
        <w:rPr>
          <w:lang w:eastAsia="en-US"/>
        </w:rPr>
        <w:t>garçailles</w:t>
      </w:r>
      <w:proofErr w:type="spellEnd"/>
      <w:r>
        <w:rPr>
          <w:lang w:eastAsia="en-US"/>
        </w:rPr>
        <w:t xml:space="preserve">… </w:t>
      </w:r>
      <w:r w:rsidR="00BB5C58">
        <w:rPr>
          <w:lang w:eastAsia="en-US"/>
        </w:rPr>
        <w:t>Nous pouvons bien causer tranquillement ce soir</w:t>
      </w:r>
      <w:r>
        <w:rPr>
          <w:lang w:eastAsia="en-US"/>
        </w:rPr>
        <w:t xml:space="preserve">… </w:t>
      </w:r>
      <w:r w:rsidR="00BB5C58">
        <w:rPr>
          <w:lang w:eastAsia="en-US"/>
        </w:rPr>
        <w:t>Demain</w:t>
      </w:r>
      <w:r>
        <w:rPr>
          <w:lang w:eastAsia="en-US"/>
        </w:rPr>
        <w:t xml:space="preserve">, </w:t>
      </w:r>
      <w:r w:rsidR="00BB5C58">
        <w:rPr>
          <w:lang w:eastAsia="en-US"/>
        </w:rPr>
        <w:t>il fera jour</w:t>
      </w:r>
      <w:r>
        <w:rPr>
          <w:lang w:eastAsia="en-US"/>
        </w:rPr>
        <w:t>.</w:t>
      </w:r>
    </w:p>
    <w:p w14:paraId="17A25448" w14:textId="1CDE5B8A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Bonhomme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dit </w:t>
      </w:r>
      <w:proofErr w:type="spellStart"/>
      <w:r w:rsidR="00BB5C58">
        <w:rPr>
          <w:lang w:eastAsia="en-US"/>
        </w:rPr>
        <w:t>Guérineul</w:t>
      </w:r>
      <w:proofErr w:type="spellEnd"/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toi</w:t>
      </w:r>
      <w:r>
        <w:rPr>
          <w:lang w:eastAsia="en-US"/>
        </w:rPr>
        <w:t xml:space="preserve">, </w:t>
      </w:r>
      <w:r w:rsidR="00BB5C58">
        <w:rPr>
          <w:lang w:eastAsia="en-US"/>
        </w:rPr>
        <w:t>on t</w:t>
      </w:r>
      <w:r>
        <w:rPr>
          <w:lang w:eastAsia="en-US"/>
        </w:rPr>
        <w:t>’</w:t>
      </w:r>
      <w:r w:rsidR="00BB5C58">
        <w:rPr>
          <w:lang w:eastAsia="en-US"/>
        </w:rPr>
        <w:t>enverra au diable avec une chiquenaude</w:t>
      </w:r>
      <w:r>
        <w:rPr>
          <w:lang w:eastAsia="en-US"/>
        </w:rPr>
        <w:t> !…</w:t>
      </w:r>
    </w:p>
    <w:p w14:paraId="05A46822" w14:textId="22E7C86D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Savoir</w:t>
      </w:r>
      <w:r>
        <w:rPr>
          <w:lang w:eastAsia="en-US"/>
        </w:rPr>
        <w:t xml:space="preserve">, </w:t>
      </w:r>
      <w:r w:rsidR="00BB5C58">
        <w:rPr>
          <w:lang w:eastAsia="en-US"/>
        </w:rPr>
        <w:t>savoir</w:t>
      </w:r>
      <w:r>
        <w:rPr>
          <w:lang w:eastAsia="en-US"/>
        </w:rPr>
        <w:t xml:space="preserve">, </w:t>
      </w:r>
      <w:r w:rsidR="00BB5C58">
        <w:rPr>
          <w:lang w:eastAsia="en-US"/>
        </w:rPr>
        <w:t>savoir</w:t>
      </w:r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murmura le vieillard en adressant à </w:t>
      </w:r>
      <w:proofErr w:type="spellStart"/>
      <w:r w:rsidR="00BB5C58">
        <w:rPr>
          <w:lang w:eastAsia="en-US"/>
        </w:rPr>
        <w:t>Guérineul</w:t>
      </w:r>
      <w:proofErr w:type="spellEnd"/>
      <w:r w:rsidR="00BB5C58">
        <w:rPr>
          <w:lang w:eastAsia="en-US"/>
        </w:rPr>
        <w:t xml:space="preserve"> un petit signe de tête paternel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le taureau est plus fort que la vipère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n</w:t>
      </w:r>
      <w:r>
        <w:rPr>
          <w:lang w:eastAsia="en-US"/>
        </w:rPr>
        <w:t>’</w:t>
      </w:r>
      <w:r w:rsidR="00BB5C58">
        <w:rPr>
          <w:lang w:eastAsia="en-US"/>
        </w:rPr>
        <w:t>est-ce pas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Fargeau</w:t>
      </w:r>
      <w:r>
        <w:rPr>
          <w:lang w:eastAsia="en-US"/>
        </w:rPr>
        <w:t xml:space="preserve"> ? </w:t>
      </w:r>
      <w:r w:rsidR="00BB5C58">
        <w:rPr>
          <w:lang w:eastAsia="en-US"/>
        </w:rPr>
        <w:t>et la vipère tue le taureau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vois là de bons garçons qui sont mieux armés que vous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monsieur de </w:t>
      </w:r>
      <w:proofErr w:type="spellStart"/>
      <w:r w:rsidR="00BB5C58">
        <w:rPr>
          <w:lang w:eastAsia="en-US"/>
        </w:rPr>
        <w:t>Guérineul</w:t>
      </w:r>
      <w:proofErr w:type="spellEnd"/>
      <w:r>
        <w:rPr>
          <w:lang w:eastAsia="en-US"/>
        </w:rPr>
        <w:t xml:space="preserve">… </w:t>
      </w:r>
      <w:r w:rsidR="00BB5C58">
        <w:rPr>
          <w:lang w:eastAsia="en-US"/>
        </w:rPr>
        <w:t>Voilà un Besnard qui doit avoir plus d</w:t>
      </w:r>
      <w:r>
        <w:rPr>
          <w:lang w:eastAsia="en-US"/>
        </w:rPr>
        <w:t>’</w:t>
      </w:r>
      <w:r w:rsidR="00BB5C58">
        <w:rPr>
          <w:lang w:eastAsia="en-US"/>
        </w:rPr>
        <w:t>un tour dans son sac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le docteur Morin donc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nous rirons</w:t>
      </w:r>
      <w:r>
        <w:rPr>
          <w:lang w:eastAsia="en-US"/>
        </w:rPr>
        <w:t xml:space="preserve">, </w:t>
      </w:r>
      <w:r w:rsidR="00BB5C58">
        <w:rPr>
          <w:lang w:eastAsia="en-US"/>
        </w:rPr>
        <w:t>nous rirons</w:t>
      </w:r>
      <w:r>
        <w:rPr>
          <w:lang w:eastAsia="en-US"/>
        </w:rPr>
        <w:t xml:space="preserve">, </w:t>
      </w:r>
      <w:r w:rsidR="00BB5C58">
        <w:rPr>
          <w:lang w:eastAsia="en-US"/>
        </w:rPr>
        <w:t>nous rirons</w:t>
      </w:r>
      <w:r>
        <w:rPr>
          <w:lang w:eastAsia="en-US"/>
        </w:rPr>
        <w:t> !</w:t>
      </w:r>
    </w:p>
    <w:p w14:paraId="7D43CAE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remit son menton sur ses deux pouces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ses yeux s</w:t>
      </w:r>
      <w:r w:rsidR="00A23BF9">
        <w:rPr>
          <w:lang w:eastAsia="en-US"/>
        </w:rPr>
        <w:t>’</w:t>
      </w:r>
      <w:r>
        <w:rPr>
          <w:lang w:eastAsia="en-US"/>
        </w:rPr>
        <w:t>éteignirent</w:t>
      </w:r>
      <w:r w:rsidR="00A23BF9">
        <w:rPr>
          <w:lang w:eastAsia="en-US"/>
        </w:rPr>
        <w:t>.</w:t>
      </w:r>
    </w:p>
    <w:p w14:paraId="53CA2C4A" w14:textId="02CC951F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En attendant</w:t>
      </w:r>
      <w:r>
        <w:rPr>
          <w:lang w:eastAsia="en-US"/>
        </w:rPr>
        <w:t xml:space="preserve">, </w:t>
      </w:r>
      <w:r w:rsidR="00BB5C58">
        <w:rPr>
          <w:lang w:eastAsia="en-US"/>
        </w:rPr>
        <w:t>poursuivit-il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réglons nos faits</w:t>
      </w:r>
      <w:r>
        <w:rPr>
          <w:lang w:eastAsia="en-US"/>
        </w:rPr>
        <w:t xml:space="preserve">, </w:t>
      </w:r>
      <w:r w:rsidR="00BB5C58">
        <w:rPr>
          <w:lang w:eastAsia="en-US"/>
        </w:rPr>
        <w:t>mes agneaux</w:t>
      </w:r>
      <w:r>
        <w:rPr>
          <w:lang w:eastAsia="en-US"/>
        </w:rPr>
        <w:t xml:space="preserve">, </w:t>
      </w:r>
      <w:r w:rsidR="00BB5C58">
        <w:rPr>
          <w:lang w:eastAsia="en-US"/>
        </w:rPr>
        <w:t>et ne buvez plus</w:t>
      </w:r>
      <w:r>
        <w:rPr>
          <w:lang w:eastAsia="en-US"/>
        </w:rPr>
        <w:t xml:space="preserve"> ; </w:t>
      </w:r>
      <w:r w:rsidR="00BB5C58">
        <w:rPr>
          <w:lang w:eastAsia="en-US"/>
        </w:rPr>
        <w:t>car vous allez tous tomber sous la table</w:t>
      </w:r>
      <w:r>
        <w:rPr>
          <w:lang w:eastAsia="en-US"/>
        </w:rPr>
        <w:t xml:space="preserve">… </w:t>
      </w:r>
      <w:r w:rsidR="00BB5C58">
        <w:rPr>
          <w:lang w:eastAsia="en-US"/>
        </w:rPr>
        <w:t>Si vous m</w:t>
      </w:r>
      <w:r>
        <w:rPr>
          <w:lang w:eastAsia="en-US"/>
        </w:rPr>
        <w:t>’</w:t>
      </w:r>
      <w:r w:rsidR="00BB5C58">
        <w:rPr>
          <w:lang w:eastAsia="en-US"/>
        </w:rPr>
        <w:t>en croyez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nous ferons </w:t>
      </w:r>
      <w:proofErr w:type="spellStart"/>
      <w:r w:rsidR="00BB5C58">
        <w:rPr>
          <w:lang w:eastAsia="en-US"/>
        </w:rPr>
        <w:t>trève</w:t>
      </w:r>
      <w:proofErr w:type="spellEnd"/>
      <w:r w:rsidR="00BB5C58">
        <w:rPr>
          <w:lang w:eastAsia="en-US"/>
        </w:rPr>
        <w:t xml:space="preserve"> pour cette nuit</w:t>
      </w:r>
      <w:r>
        <w:rPr>
          <w:lang w:eastAsia="en-US"/>
        </w:rPr>
        <w:t>…</w:t>
      </w:r>
    </w:p>
    <w:p w14:paraId="64A4397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Pourquoi ça</w:t>
      </w:r>
      <w:r>
        <w:rPr>
          <w:lang w:eastAsia="en-US"/>
        </w:rPr>
        <w:t xml:space="preserve"> ? </w:t>
      </w:r>
      <w:r w:rsidR="00BB5C58">
        <w:rPr>
          <w:lang w:eastAsia="en-US"/>
        </w:rPr>
        <w:t>demanda Fargeau</w:t>
      </w:r>
      <w:r>
        <w:rPr>
          <w:lang w:eastAsia="en-US"/>
        </w:rPr>
        <w:t>.</w:t>
      </w:r>
    </w:p>
    <w:p w14:paraId="6B945A62" w14:textId="212AF521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Autant vaut commencer tout de suite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dit </w:t>
      </w:r>
      <w:r w:rsidR="00685E2E">
        <w:rPr>
          <w:lang w:eastAsia="en-US"/>
        </w:rPr>
        <w:t>Cousin-et-ami</w:t>
      </w:r>
      <w:r>
        <w:rPr>
          <w:lang w:eastAsia="en-US"/>
        </w:rPr>
        <w:t>.</w:t>
      </w:r>
    </w:p>
    <w:p w14:paraId="30BFB496" w14:textId="6ADA7CD3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Du tout</w:t>
      </w:r>
      <w:r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Nous avons à nous occuper des absents</w:t>
      </w:r>
      <w:r>
        <w:rPr>
          <w:lang w:eastAsia="en-US"/>
        </w:rPr>
        <w:t>.</w:t>
      </w:r>
    </w:p>
    <w:p w14:paraId="4E009B5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vrai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vrai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écria-t-on à la ronde</w:t>
      </w:r>
      <w:r>
        <w:rPr>
          <w:lang w:eastAsia="en-US"/>
        </w:rPr>
        <w:t>.</w:t>
      </w:r>
    </w:p>
    <w:p w14:paraId="50BECC9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Les absents ont toujours tort</w:t>
      </w:r>
      <w:r>
        <w:rPr>
          <w:lang w:eastAsia="en-US"/>
        </w:rPr>
        <w:t xml:space="preserve"> ! </w:t>
      </w:r>
      <w:r w:rsidR="00BB5C58">
        <w:rPr>
          <w:lang w:eastAsia="en-US"/>
        </w:rPr>
        <w:t>reprit le fantôme</w:t>
      </w:r>
      <w:r>
        <w:rPr>
          <w:lang w:eastAsia="en-US"/>
        </w:rPr>
        <w:t xml:space="preserve">, </w:t>
      </w:r>
      <w:r w:rsidR="00BB5C58">
        <w:rPr>
          <w:lang w:eastAsia="en-US"/>
        </w:rPr>
        <w:t>qui n</w:t>
      </w:r>
      <w:r>
        <w:rPr>
          <w:lang w:eastAsia="en-US"/>
        </w:rPr>
        <w:t>’</w:t>
      </w:r>
      <w:r w:rsidR="00BB5C58">
        <w:rPr>
          <w:lang w:eastAsia="en-US"/>
        </w:rPr>
        <w:t>était pas à l</w:t>
      </w:r>
      <w:r>
        <w:rPr>
          <w:lang w:eastAsia="en-US"/>
        </w:rPr>
        <w:t>’</w:t>
      </w:r>
      <w:r w:rsidR="00BB5C58">
        <w:rPr>
          <w:lang w:eastAsia="en-US"/>
        </w:rPr>
        <w:t>abri du mot pour rire</w:t>
      </w:r>
      <w:r>
        <w:rPr>
          <w:lang w:eastAsia="en-US"/>
        </w:rPr>
        <w:t xml:space="preserve"> ; </w:t>
      </w:r>
      <w:r w:rsidR="00BB5C58">
        <w:rPr>
          <w:lang w:eastAsia="en-US"/>
        </w:rPr>
        <w:t>quand nous aurons fait leur affaire</w:t>
      </w:r>
      <w:r>
        <w:rPr>
          <w:lang w:eastAsia="en-US"/>
        </w:rPr>
        <w:t xml:space="preserve">, </w:t>
      </w:r>
      <w:r w:rsidR="00BB5C58">
        <w:rPr>
          <w:lang w:eastAsia="en-US"/>
        </w:rPr>
        <w:t>nous nous occuperons des nôtres</w:t>
      </w:r>
      <w:r>
        <w:rPr>
          <w:lang w:eastAsia="en-US"/>
        </w:rPr>
        <w:t xml:space="preserve">… </w:t>
      </w:r>
      <w:r w:rsidR="00BB5C58">
        <w:rPr>
          <w:lang w:eastAsia="en-US"/>
        </w:rPr>
        <w:t>Qu</w:t>
      </w:r>
      <w:r>
        <w:rPr>
          <w:lang w:eastAsia="en-US"/>
        </w:rPr>
        <w:t>’</w:t>
      </w:r>
      <w:r w:rsidR="00BB5C58">
        <w:rPr>
          <w:lang w:eastAsia="en-US"/>
        </w:rPr>
        <w:t>est-ce que c</w:t>
      </w:r>
      <w:r>
        <w:rPr>
          <w:lang w:eastAsia="en-US"/>
        </w:rPr>
        <w:t>’</w:t>
      </w:r>
      <w:r w:rsidR="00BB5C58">
        <w:rPr>
          <w:lang w:eastAsia="en-US"/>
        </w:rPr>
        <w:t xml:space="preserve">est que ce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</w:t>
      </w:r>
      <w:proofErr w:type="spellStart"/>
      <w:r w:rsidR="00BB5C58">
        <w:rPr>
          <w:lang w:eastAsia="en-US"/>
        </w:rPr>
        <w:t>Blône</w:t>
      </w:r>
      <w:proofErr w:type="spellEnd"/>
      <w:r>
        <w:rPr>
          <w:lang w:eastAsia="en-US"/>
        </w:rPr>
        <w:t> ?</w:t>
      </w:r>
    </w:p>
    <w:p w14:paraId="566DF3C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Un gars de seize ans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répondit Fargeau</w:t>
      </w:r>
      <w:r>
        <w:rPr>
          <w:lang w:eastAsia="en-US"/>
        </w:rPr>
        <w:t>.</w:t>
      </w:r>
    </w:p>
    <w:p w14:paraId="09F0C6C3" w14:textId="1CC067F9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Qui n</w:t>
      </w:r>
      <w:r>
        <w:rPr>
          <w:lang w:eastAsia="en-US"/>
        </w:rPr>
        <w:t>’</w:t>
      </w:r>
      <w:r w:rsidR="00BB5C58">
        <w:rPr>
          <w:lang w:eastAsia="en-US"/>
        </w:rPr>
        <w:t>est pas éloigné de se croire le fils naturel du défunt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ajouta </w:t>
      </w:r>
      <w:r w:rsidR="00685E2E">
        <w:rPr>
          <w:lang w:eastAsia="en-US"/>
        </w:rPr>
        <w:t>Cousin-et-ami</w:t>
      </w:r>
      <w:r>
        <w:rPr>
          <w:lang w:eastAsia="en-US"/>
        </w:rPr>
        <w:t>.</w:t>
      </w:r>
    </w:p>
    <w:p w14:paraId="7E1935A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 xml:space="preserve">Et qui donne </w:t>
      </w:r>
      <w:proofErr w:type="spellStart"/>
      <w:r w:rsidR="00BB5C58">
        <w:rPr>
          <w:i/>
          <w:iCs/>
        </w:rPr>
        <w:t>truquement</w:t>
      </w:r>
      <w:proofErr w:type="spellEnd"/>
      <w:r w:rsidR="00BB5C58">
        <w:rPr>
          <w:lang w:eastAsia="en-US"/>
        </w:rPr>
        <w:t xml:space="preserve"> le coup du bélier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acheva </w:t>
      </w:r>
      <w:proofErr w:type="spellStart"/>
      <w:r w:rsidR="00BB5C58">
        <w:rPr>
          <w:lang w:eastAsia="en-US"/>
        </w:rPr>
        <w:t>Guérineul</w:t>
      </w:r>
      <w:proofErr w:type="spellEnd"/>
      <w:r w:rsidR="00BB5C58">
        <w:rPr>
          <w:lang w:eastAsia="en-US"/>
        </w:rPr>
        <w:t xml:space="preserve"> avec un accent de sincère admiration</w:t>
      </w:r>
      <w:r>
        <w:rPr>
          <w:lang w:eastAsia="en-US"/>
        </w:rPr>
        <w:t>.</w:t>
      </w:r>
    </w:p>
    <w:p w14:paraId="2BDDF28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Peut-on commencer par lui</w:t>
      </w:r>
      <w:r>
        <w:rPr>
          <w:lang w:eastAsia="en-US"/>
        </w:rPr>
        <w:t xml:space="preserve"> ! </w:t>
      </w:r>
      <w:r w:rsidR="00BB5C58">
        <w:rPr>
          <w:lang w:eastAsia="en-US"/>
        </w:rPr>
        <w:t>demanda le fantôme</w:t>
      </w:r>
      <w:r>
        <w:rPr>
          <w:lang w:eastAsia="en-US"/>
        </w:rPr>
        <w:t>.</w:t>
      </w:r>
    </w:p>
    <w:p w14:paraId="13A89075" w14:textId="72BB1BCF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crois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 Morin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 xml:space="preserve">est lui qui a été chercher cet âne </w:t>
      </w:r>
      <w:r w:rsidR="00BB5C58">
        <w:rPr>
          <w:lang w:eastAsia="en-US"/>
        </w:rPr>
        <w:t xml:space="preserve">bâté </w:t>
      </w:r>
      <w:r w:rsidR="00BB5C58">
        <w:rPr>
          <w:lang w:eastAsia="en-US"/>
        </w:rPr>
        <w:t xml:space="preserve">de </w:t>
      </w:r>
      <w:proofErr w:type="spellStart"/>
      <w:r w:rsidR="00BB5C58">
        <w:rPr>
          <w:lang w:eastAsia="en-US"/>
        </w:rPr>
        <w:t>Méaulle</w:t>
      </w:r>
      <w:proofErr w:type="spellEnd"/>
      <w:r>
        <w:rPr>
          <w:lang w:eastAsia="en-US"/>
        </w:rPr>
        <w:t> !</w:t>
      </w:r>
    </w:p>
    <w:p w14:paraId="47983FD1" w14:textId="1F17FEA5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Hum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fit </w:t>
      </w:r>
      <w:proofErr w:type="spellStart"/>
      <w:r w:rsidR="00BB5C58">
        <w:rPr>
          <w:lang w:eastAsia="en-US"/>
        </w:rPr>
        <w:t>Guérineul</w:t>
      </w:r>
      <w:proofErr w:type="spellEnd"/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les Romblon prendront chaud pour cette affaire-là</w:t>
      </w:r>
      <w:r>
        <w:rPr>
          <w:lang w:eastAsia="en-US"/>
        </w:rPr>
        <w:t>.</w:t>
      </w:r>
    </w:p>
    <w:p w14:paraId="252E97B0" w14:textId="6253C833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Ça regarde la succession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dit </w:t>
      </w:r>
      <w:r w:rsidR="00685E2E">
        <w:rPr>
          <w:lang w:eastAsia="en-US"/>
        </w:rPr>
        <w:t>Cousin-et-ami</w:t>
      </w:r>
      <w:r>
        <w:rPr>
          <w:lang w:eastAsia="en-US"/>
        </w:rPr>
        <w:t>.</w:t>
      </w:r>
    </w:p>
    <w:p w14:paraId="0AAAEB1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où le trouvera-t-on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ce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 xml:space="preserve"> ? </w:t>
      </w:r>
      <w:r w:rsidR="00BB5C58">
        <w:rPr>
          <w:lang w:eastAsia="en-US"/>
        </w:rPr>
        <w:t>demanda encore le vieillard</w:t>
      </w:r>
      <w:r>
        <w:rPr>
          <w:lang w:eastAsia="en-US"/>
        </w:rPr>
        <w:t>.</w:t>
      </w:r>
    </w:p>
    <w:p w14:paraId="20BC969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Il es</w:t>
      </w:r>
      <w:r w:rsidR="00BB5C58">
        <w:t>t parti ce soir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répondit Fargeau</w:t>
      </w:r>
      <w:r>
        <w:rPr>
          <w:lang w:eastAsia="en-US"/>
        </w:rPr>
        <w:t xml:space="preserve">, </w:t>
      </w:r>
      <w:r w:rsidR="00BB5C58">
        <w:rPr>
          <w:lang w:eastAsia="en-US"/>
        </w:rPr>
        <w:t>pour aller prévenir mon cousin Lucien à Vitré</w:t>
      </w:r>
      <w:r>
        <w:rPr>
          <w:lang w:eastAsia="en-US"/>
        </w:rPr>
        <w:t>.</w:t>
      </w:r>
    </w:p>
    <w:p w14:paraId="41030F7B" w14:textId="454B97D1" w:rsidR="00A23BF9" w:rsidRDefault="00BB5C58" w:rsidP="00A23BF9">
      <w:pPr>
        <w:rPr>
          <w:lang w:eastAsia="en-US"/>
        </w:rPr>
      </w:pPr>
      <w:r>
        <w:rPr>
          <w:lang w:eastAsia="en-US"/>
        </w:rPr>
        <w:t>Il y eut un petit silence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après quoi </w:t>
      </w:r>
      <w:r w:rsidR="00685E2E">
        <w:rPr>
          <w:lang w:eastAsia="en-US"/>
        </w:rPr>
        <w:t>Cousin-et-ami</w:t>
      </w:r>
      <w:r>
        <w:rPr>
          <w:lang w:eastAsia="en-US"/>
        </w:rPr>
        <w:t xml:space="preserve"> reprit</w:t>
      </w:r>
      <w:r w:rsidR="00A23BF9">
        <w:rPr>
          <w:lang w:eastAsia="en-US"/>
        </w:rPr>
        <w:t> :</w:t>
      </w:r>
    </w:p>
    <w:p w14:paraId="18BED45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Nous jouons tous le même jeu</w:t>
      </w:r>
      <w:r>
        <w:rPr>
          <w:lang w:eastAsia="en-US"/>
        </w:rPr>
        <w:t xml:space="preserve">, </w:t>
      </w:r>
      <w:r w:rsidR="00BB5C58">
        <w:rPr>
          <w:lang w:eastAsia="en-US"/>
        </w:rPr>
        <w:t>que diable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Dans les circonstances où nous sommes</w:t>
      </w:r>
      <w:r>
        <w:rPr>
          <w:lang w:eastAsia="en-US"/>
        </w:rPr>
        <w:t xml:space="preserve">, </w:t>
      </w:r>
      <w:r w:rsidR="00BB5C58">
        <w:rPr>
          <w:lang w:eastAsia="en-US"/>
        </w:rPr>
        <w:t>l</w:t>
      </w:r>
      <w:r>
        <w:rPr>
          <w:lang w:eastAsia="en-US"/>
        </w:rPr>
        <w:t>’</w:t>
      </w:r>
      <w:r w:rsidR="00BB5C58">
        <w:rPr>
          <w:lang w:eastAsia="en-US"/>
        </w:rPr>
        <w:t>assassinat perd son nom</w:t>
      </w:r>
      <w:r>
        <w:rPr>
          <w:lang w:eastAsia="en-US"/>
        </w:rPr>
        <w:t xml:space="preserve">… </w:t>
      </w:r>
      <w:r w:rsidR="00BB5C58">
        <w:rPr>
          <w:lang w:eastAsia="en-US"/>
        </w:rPr>
        <w:t>Messieurs</w:t>
      </w:r>
      <w:r>
        <w:rPr>
          <w:lang w:eastAsia="en-US"/>
        </w:rPr>
        <w:t xml:space="preserve">, </w:t>
      </w:r>
      <w:r w:rsidR="00BB5C58">
        <w:rPr>
          <w:lang w:eastAsia="en-US"/>
        </w:rPr>
        <w:t>je suis un galant homme</w:t>
      </w:r>
      <w:r>
        <w:rPr>
          <w:lang w:eastAsia="en-US"/>
        </w:rPr>
        <w:t>…</w:t>
      </w:r>
    </w:p>
    <w:p w14:paraId="25CF16D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moi donc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 xml:space="preserve">interrompit </w:t>
      </w:r>
      <w:proofErr w:type="spellStart"/>
      <w:r w:rsidR="00BB5C58">
        <w:rPr>
          <w:lang w:eastAsia="en-US"/>
        </w:rPr>
        <w:t>Guérineul</w:t>
      </w:r>
      <w:proofErr w:type="spellEnd"/>
      <w:r>
        <w:rPr>
          <w:lang w:eastAsia="en-US"/>
        </w:rPr>
        <w:t>.</w:t>
      </w:r>
    </w:p>
    <w:p w14:paraId="27570F50" w14:textId="2C3C53A2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moi</w:t>
      </w:r>
      <w:r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Et Moi</w:t>
      </w:r>
      <w:r>
        <w:rPr>
          <w:lang w:eastAsia="en-US"/>
        </w:rPr>
        <w:t> !</w:t>
      </w:r>
    </w:p>
    <w:p w14:paraId="7AF450C8" w14:textId="68CE1A7A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Nous sommes tous de galants hommes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poursuivit </w:t>
      </w:r>
      <w:r w:rsidR="00685E2E">
        <w:rPr>
          <w:lang w:eastAsia="en-US"/>
        </w:rPr>
        <w:t>Cousin-et-ami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le testament de notre vénéré ami et cousin qui nous pousse dans cette voie</w:t>
      </w:r>
      <w:r>
        <w:rPr>
          <w:lang w:eastAsia="en-US"/>
        </w:rPr>
        <w:t xml:space="preserve">… </w:t>
      </w:r>
      <w:r w:rsidR="00BB5C58">
        <w:rPr>
          <w:lang w:eastAsia="en-US"/>
        </w:rPr>
        <w:t>moi</w:t>
      </w:r>
      <w:r>
        <w:rPr>
          <w:lang w:eastAsia="en-US"/>
        </w:rPr>
        <w:t xml:space="preserve">, </w:t>
      </w:r>
      <w:r w:rsidR="00BB5C58">
        <w:rPr>
          <w:lang w:eastAsia="en-US"/>
        </w:rPr>
        <w:t>je m</w:t>
      </w:r>
      <w:r>
        <w:rPr>
          <w:lang w:eastAsia="en-US"/>
        </w:rPr>
        <w:t>’</w:t>
      </w:r>
      <w:r w:rsidR="00BB5C58">
        <w:rPr>
          <w:lang w:eastAsia="en-US"/>
        </w:rPr>
        <w:t>en lave les mains</w:t>
      </w:r>
      <w:r>
        <w:rPr>
          <w:lang w:eastAsia="en-US"/>
        </w:rPr>
        <w:t>.</w:t>
      </w:r>
    </w:p>
    <w:p w14:paraId="7012D8F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Artichaut regarda les siennes</w:t>
      </w:r>
      <w:r w:rsidR="00A23BF9">
        <w:rPr>
          <w:lang w:eastAsia="en-US"/>
        </w:rPr>
        <w:t xml:space="preserve">. </w:t>
      </w:r>
      <w:r>
        <w:rPr>
          <w:lang w:eastAsia="en-US"/>
        </w:rPr>
        <w:t>Cette métaphore usuelle et biblique avait toujours choqué ses habitudes</w:t>
      </w:r>
      <w:r w:rsidR="00A23BF9">
        <w:rPr>
          <w:lang w:eastAsia="en-US"/>
        </w:rPr>
        <w:t>.</w:t>
      </w:r>
    </w:p>
    <w:p w14:paraId="0F10744D" w14:textId="02D87184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Quant à la troisième personne absente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continua </w:t>
      </w:r>
      <w:r>
        <w:rPr>
          <w:lang w:eastAsia="en-US"/>
        </w:rPr>
        <w:t>M. de </w:t>
      </w:r>
      <w:proofErr w:type="spellStart"/>
      <w:r w:rsidR="00BB5C58">
        <w:rPr>
          <w:lang w:eastAsia="en-US"/>
        </w:rPr>
        <w:t>Maudreuil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son mari que voilà</w:t>
      </w:r>
      <w:r>
        <w:rPr>
          <w:lang w:eastAsia="en-US"/>
        </w:rPr>
        <w:t xml:space="preserve"> (</w:t>
      </w:r>
      <w:r w:rsidR="00BB5C58">
        <w:rPr>
          <w:lang w:eastAsia="en-US"/>
        </w:rPr>
        <w:t xml:space="preserve">il montrait Menand </w:t>
      </w:r>
      <w:r w:rsidR="00BB5C58">
        <w:rPr>
          <w:lang w:eastAsia="en-US"/>
        </w:rPr>
        <w:lastRenderedPageBreak/>
        <w:t>jeune qui faisait la roue</w:t>
      </w:r>
      <w:r>
        <w:rPr>
          <w:lang w:eastAsia="en-US"/>
        </w:rPr>
        <w:t xml:space="preserve">) </w:t>
      </w:r>
      <w:r w:rsidR="00BB5C58">
        <w:rPr>
          <w:lang w:eastAsia="en-US"/>
        </w:rPr>
        <w:t>nous apportera sa signature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Voulez-vous que nous fassions appeler les deux messieurs Romblon</w:t>
      </w:r>
      <w:r>
        <w:rPr>
          <w:lang w:eastAsia="en-US"/>
        </w:rPr>
        <w:t> ?</w:t>
      </w:r>
    </w:p>
    <w:p w14:paraId="1107F046" w14:textId="6F6131F5" w:rsidR="00A23BF9" w:rsidRDefault="00BB5C58" w:rsidP="00A23BF9">
      <w:pPr>
        <w:rPr>
          <w:lang w:eastAsia="en-US"/>
        </w:rPr>
      </w:pPr>
      <w:r>
        <w:rPr>
          <w:lang w:eastAsia="en-US"/>
        </w:rPr>
        <w:t>Toujours poli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ce </w:t>
      </w:r>
      <w:r w:rsidR="00685E2E">
        <w:rPr>
          <w:lang w:eastAsia="en-US"/>
        </w:rPr>
        <w:t>Cousin-et-ami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les </w:t>
      </w:r>
      <w:r>
        <w:rPr>
          <w:i/>
          <w:iCs/>
          <w:lang w:eastAsia="en-US"/>
        </w:rPr>
        <w:t>messieurs</w:t>
      </w:r>
      <w:r>
        <w:rPr>
          <w:lang w:eastAsia="en-US"/>
        </w:rPr>
        <w:t xml:space="preserve"> Romblon</w:t>
      </w:r>
      <w:r w:rsidR="00A23BF9">
        <w:rPr>
          <w:lang w:eastAsia="en-US"/>
        </w:rPr>
        <w:t> !</w:t>
      </w:r>
    </w:p>
    <w:p w14:paraId="2E21E1B9" w14:textId="6BE9BB0D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Romblon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 Fargeau avec répugnance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ils ont une si détestable réputation</w:t>
      </w:r>
      <w:r>
        <w:rPr>
          <w:lang w:eastAsia="en-US"/>
        </w:rPr>
        <w:t> !</w:t>
      </w:r>
    </w:p>
    <w:p w14:paraId="17FBBD8E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Guérineul</w:t>
      </w:r>
      <w:proofErr w:type="spellEnd"/>
      <w:r>
        <w:rPr>
          <w:lang w:eastAsia="en-US"/>
        </w:rPr>
        <w:t xml:space="preserve"> éclata de rire</w:t>
      </w:r>
      <w:r w:rsidR="00A23BF9">
        <w:rPr>
          <w:lang w:eastAsia="en-US"/>
        </w:rPr>
        <w:t>.</w:t>
      </w:r>
    </w:p>
    <w:p w14:paraId="3327938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Nom de </w:t>
      </w:r>
      <w:proofErr w:type="spellStart"/>
      <w:r w:rsidR="00BB5C58">
        <w:rPr>
          <w:lang w:eastAsia="en-US"/>
        </w:rPr>
        <w:t>bleure</w:t>
      </w:r>
      <w:proofErr w:type="spellEnd"/>
      <w:r w:rsidR="00BB5C58">
        <w:rPr>
          <w:lang w:eastAsia="en-US"/>
        </w:rPr>
        <w:t xml:space="preserve"> s</w:t>
      </w:r>
      <w:r>
        <w:rPr>
          <w:lang w:eastAsia="en-US"/>
        </w:rPr>
        <w:t>’</w:t>
      </w:r>
      <w:r w:rsidR="00BB5C58">
        <w:rPr>
          <w:lang w:eastAsia="en-US"/>
        </w:rPr>
        <w:t>écria-t-il</w:t>
      </w:r>
      <w:r>
        <w:rPr>
          <w:lang w:eastAsia="en-US"/>
        </w:rPr>
        <w:t xml:space="preserve">, </w:t>
      </w:r>
      <w:r w:rsidR="00BB5C58">
        <w:rPr>
          <w:lang w:eastAsia="en-US"/>
        </w:rPr>
        <w:t>après la partie</w:t>
      </w:r>
      <w:r>
        <w:rPr>
          <w:lang w:eastAsia="en-US"/>
        </w:rPr>
        <w:t xml:space="preserve">, </w:t>
      </w:r>
      <w:r w:rsidR="00BB5C58">
        <w:rPr>
          <w:lang w:eastAsia="en-US"/>
        </w:rPr>
        <w:t>Fargeau</w:t>
      </w:r>
      <w:r>
        <w:rPr>
          <w:lang w:eastAsia="en-US"/>
        </w:rPr>
        <w:t xml:space="preserve">, </w:t>
      </w:r>
      <w:r w:rsidR="00BB5C58">
        <w:rPr>
          <w:lang w:eastAsia="en-US"/>
        </w:rPr>
        <w:t>je vous empaillerai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vous valez ça</w:t>
      </w:r>
      <w:r>
        <w:rPr>
          <w:lang w:eastAsia="en-US"/>
        </w:rPr>
        <w:t xml:space="preserve"> ! </w:t>
      </w:r>
      <w:r w:rsidR="00BB5C58">
        <w:rPr>
          <w:lang w:eastAsia="en-US"/>
        </w:rPr>
        <w:t>parole sacrée</w:t>
      </w:r>
      <w:r>
        <w:rPr>
          <w:lang w:eastAsia="en-US"/>
        </w:rPr>
        <w:t> !</w:t>
      </w:r>
    </w:p>
    <w:p w14:paraId="4940835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discussion s</w:t>
      </w:r>
      <w:r w:rsidR="00A23BF9">
        <w:rPr>
          <w:lang w:eastAsia="en-US"/>
        </w:rPr>
        <w:t>’</w:t>
      </w:r>
      <w:r>
        <w:rPr>
          <w:lang w:eastAsia="en-US"/>
        </w:rPr>
        <w:t>établit sur la question de savoir s</w:t>
      </w:r>
      <w:r w:rsidR="00A23BF9">
        <w:rPr>
          <w:lang w:eastAsia="en-US"/>
        </w:rPr>
        <w:t>’</w:t>
      </w:r>
      <w:r>
        <w:rPr>
          <w:lang w:eastAsia="en-US"/>
        </w:rPr>
        <w:t>il fallait</w:t>
      </w:r>
      <w:r w:rsidR="00A23BF9">
        <w:rPr>
          <w:lang w:eastAsia="en-US"/>
        </w:rPr>
        <w:t xml:space="preserve">, </w:t>
      </w:r>
      <w:r>
        <w:rPr>
          <w:lang w:eastAsia="en-US"/>
        </w:rPr>
        <w:t>oui ou non</w:t>
      </w:r>
      <w:r w:rsidR="00A23BF9">
        <w:rPr>
          <w:lang w:eastAsia="en-US"/>
        </w:rPr>
        <w:t xml:space="preserve"> ;, </w:t>
      </w:r>
      <w:r>
        <w:rPr>
          <w:lang w:eastAsia="en-US"/>
        </w:rPr>
        <w:t>avoir recours aux talents de Romblon père et fils</w:t>
      </w:r>
      <w:r w:rsidR="00A23BF9">
        <w:rPr>
          <w:lang w:eastAsia="en-US"/>
        </w:rPr>
        <w:t>.</w:t>
      </w:r>
    </w:p>
    <w:p w14:paraId="2E72639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Nous avons déjà beaucoup parlé de ces Romblon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on ne les a pas encore vus à l</w:t>
      </w:r>
      <w:r w:rsidR="00A23BF9">
        <w:rPr>
          <w:lang w:eastAsia="en-US"/>
        </w:rPr>
        <w:t>’</w:t>
      </w:r>
      <w:r>
        <w:rPr>
          <w:lang w:eastAsia="en-US"/>
        </w:rPr>
        <w:t>œuvre</w:t>
      </w:r>
      <w:r w:rsidR="00A23BF9">
        <w:rPr>
          <w:lang w:eastAsia="en-US"/>
        </w:rPr>
        <w:t>.</w:t>
      </w:r>
    </w:p>
    <w:p w14:paraId="2C31B17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faut un peu de patience</w:t>
      </w:r>
      <w:r w:rsidR="00A23BF9">
        <w:rPr>
          <w:lang w:eastAsia="en-US"/>
        </w:rPr>
        <w:t xml:space="preserve">. </w:t>
      </w:r>
      <w:r>
        <w:rPr>
          <w:lang w:eastAsia="en-US"/>
        </w:rPr>
        <w:t>Le métier des Romblon n</w:t>
      </w:r>
      <w:r w:rsidR="00A23BF9">
        <w:rPr>
          <w:lang w:eastAsia="en-US"/>
        </w:rPr>
        <w:t>’</w:t>
      </w:r>
      <w:r>
        <w:rPr>
          <w:lang w:eastAsia="en-US"/>
        </w:rPr>
        <w:t>était pas de ceux qui occupent un homme tous les jours</w:t>
      </w:r>
      <w:r w:rsidR="00A23BF9">
        <w:rPr>
          <w:lang w:eastAsia="en-US"/>
        </w:rPr>
        <w:t xml:space="preserve">. </w:t>
      </w:r>
      <w:r>
        <w:rPr>
          <w:lang w:eastAsia="en-US"/>
        </w:rPr>
        <w:t>Sous peu</w:t>
      </w:r>
      <w:r w:rsidR="00A23BF9">
        <w:rPr>
          <w:lang w:eastAsia="en-US"/>
        </w:rPr>
        <w:t xml:space="preserve">, </w:t>
      </w:r>
      <w:r>
        <w:rPr>
          <w:lang w:eastAsia="en-US"/>
        </w:rPr>
        <w:t>nous verrons bien ce qu</w:t>
      </w:r>
      <w:r w:rsidR="00A23BF9">
        <w:rPr>
          <w:lang w:eastAsia="en-US"/>
        </w:rPr>
        <w:t>’</w:t>
      </w:r>
      <w:r>
        <w:rPr>
          <w:lang w:eastAsia="en-US"/>
        </w:rPr>
        <w:t>ils savaient faire</w:t>
      </w:r>
      <w:r w:rsidR="00A23BF9">
        <w:rPr>
          <w:lang w:eastAsia="en-US"/>
        </w:rPr>
        <w:t>.</w:t>
      </w:r>
    </w:p>
    <w:p w14:paraId="2B7F1405" w14:textId="7564843B" w:rsidR="00BB5C58" w:rsidRDefault="00BB5C58" w:rsidP="007700B9">
      <w:pPr>
        <w:pStyle w:val="Titre2"/>
        <w:rPr>
          <w:lang w:eastAsia="en-US"/>
        </w:rPr>
      </w:pPr>
      <w:bookmarkStart w:id="137" w:name="_Toc231743422"/>
      <w:bookmarkStart w:id="138" w:name="_Toc237577490"/>
      <w:bookmarkStart w:id="139" w:name="_Toc202192438"/>
      <w:r>
        <w:rPr>
          <w:lang w:eastAsia="en-US"/>
        </w:rPr>
        <w:lastRenderedPageBreak/>
        <w:t>LE DESSERT</w:t>
      </w:r>
      <w:bookmarkEnd w:id="137"/>
      <w:bookmarkEnd w:id="138"/>
      <w:bookmarkEnd w:id="139"/>
      <w:r>
        <w:rPr>
          <w:lang w:eastAsia="en-US"/>
        </w:rPr>
        <w:br/>
      </w:r>
    </w:p>
    <w:p w14:paraId="6088B39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fut décidé</w:t>
      </w:r>
      <w:r w:rsidR="00A23BF9">
        <w:rPr>
          <w:lang w:eastAsia="en-US"/>
        </w:rPr>
        <w:t xml:space="preserve">, </w:t>
      </w:r>
      <w:r>
        <w:rPr>
          <w:lang w:eastAsia="en-US"/>
        </w:rPr>
        <w:t>à la simple majorité des voix</w:t>
      </w:r>
      <w:r w:rsidR="00A23BF9">
        <w:rPr>
          <w:lang w:eastAsia="en-US"/>
        </w:rPr>
        <w:t xml:space="preserve">, </w:t>
      </w:r>
      <w:r>
        <w:rPr>
          <w:lang w:eastAsia="en-US"/>
        </w:rPr>
        <w:t>que l</w:t>
      </w:r>
      <w:r w:rsidR="00A23BF9">
        <w:rPr>
          <w:lang w:eastAsia="en-US"/>
        </w:rPr>
        <w:t>’</w:t>
      </w:r>
      <w:r>
        <w:rPr>
          <w:lang w:eastAsia="en-US"/>
        </w:rPr>
        <w:t>on s</w:t>
      </w:r>
      <w:r w:rsidR="00A23BF9">
        <w:rPr>
          <w:lang w:eastAsia="en-US"/>
        </w:rPr>
        <w:t>’</w:t>
      </w:r>
      <w:r>
        <w:rPr>
          <w:lang w:eastAsia="en-US"/>
        </w:rPr>
        <w:t>adresserait aux Romblon</w:t>
      </w:r>
      <w:r w:rsidR="00A23BF9">
        <w:rPr>
          <w:lang w:eastAsia="en-US"/>
        </w:rPr>
        <w:t xml:space="preserve">, </w:t>
      </w:r>
      <w:r>
        <w:rPr>
          <w:lang w:eastAsia="en-US"/>
        </w:rPr>
        <w:t>pour cette ténébreuse besogne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dût-il</w:t>
      </w:r>
      <w:proofErr w:type="spellEnd"/>
      <w:r>
        <w:rPr>
          <w:lang w:eastAsia="en-US"/>
        </w:rPr>
        <w:t xml:space="preserve"> en coûter deux cents pistoles la pièce</w:t>
      </w:r>
      <w:r w:rsidR="00A23BF9">
        <w:rPr>
          <w:lang w:eastAsia="en-US"/>
        </w:rPr>
        <w:t>.</w:t>
      </w:r>
    </w:p>
    <w:p w14:paraId="705FEB1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Puis le fantôme</w:t>
      </w:r>
      <w:r w:rsidR="00A23BF9">
        <w:rPr>
          <w:lang w:eastAsia="en-US"/>
        </w:rPr>
        <w:t xml:space="preserve">, </w:t>
      </w:r>
      <w:r>
        <w:rPr>
          <w:lang w:eastAsia="en-US"/>
        </w:rPr>
        <w:t>résumant la discussion</w:t>
      </w:r>
      <w:r w:rsidR="00A23BF9">
        <w:rPr>
          <w:lang w:eastAsia="en-US"/>
        </w:rPr>
        <w:t xml:space="preserve">, </w:t>
      </w:r>
      <w:r>
        <w:rPr>
          <w:lang w:eastAsia="en-US"/>
        </w:rPr>
        <w:t>leva la séance en ces termes</w:t>
      </w:r>
      <w:r w:rsidR="00A23BF9">
        <w:rPr>
          <w:lang w:eastAsia="en-US"/>
        </w:rPr>
        <w:t> :</w:t>
      </w:r>
    </w:p>
    <w:p w14:paraId="3BF3F077" w14:textId="6C04741E" w:rsidR="00A23BF9" w:rsidRDefault="00BB5C58" w:rsidP="00A23BF9">
      <w:pPr>
        <w:numPr>
          <w:ins w:id="140" w:author="Alain" w:date="2009-11-27T22:32:00Z"/>
        </w:numPr>
        <w:rPr>
          <w:lang w:eastAsia="en-US"/>
        </w:rPr>
      </w:pPr>
      <w:r>
        <w:rPr>
          <w:lang w:eastAsia="en-US"/>
        </w:rPr>
        <w:t xml:space="preserve">Il est </w:t>
      </w:r>
      <w:r>
        <w:t>bien entendu que</w:t>
      </w:r>
      <w:r w:rsidR="00A23BF9">
        <w:rPr>
          <w:lang w:eastAsia="en-US"/>
        </w:rPr>
        <w:t xml:space="preserve">, </w:t>
      </w:r>
      <w:r>
        <w:rPr>
          <w:lang w:eastAsia="en-US"/>
        </w:rPr>
        <w:t>cette nuit</w:t>
      </w:r>
      <w:r w:rsidR="00A23BF9">
        <w:rPr>
          <w:lang w:eastAsia="en-US"/>
        </w:rPr>
        <w:t xml:space="preserve">, </w:t>
      </w:r>
      <w:r>
        <w:rPr>
          <w:lang w:eastAsia="en-US"/>
        </w:rPr>
        <w:t>nous avons trêve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de même que nous aurons </w:t>
      </w:r>
      <w:r>
        <w:rPr>
          <w:lang w:eastAsia="en-US"/>
        </w:rPr>
        <w:t xml:space="preserve">trêve </w:t>
      </w:r>
      <w:r>
        <w:rPr>
          <w:lang w:eastAsia="en-US"/>
        </w:rPr>
        <w:t>chaque fois que les besoins communs nous réuniront</w:t>
      </w:r>
      <w:r w:rsidR="00A23BF9">
        <w:rPr>
          <w:lang w:eastAsia="en-US"/>
        </w:rPr>
        <w:t xml:space="preserve">, </w:t>
      </w:r>
      <w:r>
        <w:rPr>
          <w:lang w:eastAsia="en-US"/>
        </w:rPr>
        <w:t>sur ma convocation</w:t>
      </w:r>
      <w:r w:rsidR="00A23BF9">
        <w:rPr>
          <w:lang w:eastAsia="en-US"/>
        </w:rPr>
        <w:t xml:space="preserve">. </w:t>
      </w:r>
      <w:r>
        <w:rPr>
          <w:lang w:eastAsia="en-US"/>
        </w:rPr>
        <w:t>Il est bien entendu</w:t>
      </w:r>
      <w:r w:rsidR="00A23BF9">
        <w:rPr>
          <w:lang w:eastAsia="en-US"/>
        </w:rPr>
        <w:t xml:space="preserve">, </w:t>
      </w:r>
      <w:r>
        <w:rPr>
          <w:lang w:eastAsia="en-US"/>
        </w:rPr>
        <w:t>en outre</w:t>
      </w:r>
      <w:r w:rsidR="00A23BF9">
        <w:rPr>
          <w:lang w:eastAsia="en-US"/>
        </w:rPr>
        <w:t xml:space="preserve">, </w:t>
      </w:r>
      <w:r>
        <w:rPr>
          <w:lang w:eastAsia="en-US"/>
        </w:rPr>
        <w:t>que les Romblon seront payés sur les fonds indivis</w:t>
      </w:r>
      <w:r w:rsidR="00A23BF9">
        <w:rPr>
          <w:lang w:eastAsia="en-US"/>
        </w:rPr>
        <w:t xml:space="preserve">… </w:t>
      </w:r>
      <w:r>
        <w:rPr>
          <w:lang w:eastAsia="en-US"/>
        </w:rPr>
        <w:t>Il est bien entendu</w:t>
      </w:r>
      <w:r w:rsidR="00A23BF9">
        <w:rPr>
          <w:lang w:eastAsia="en-US"/>
        </w:rPr>
        <w:t xml:space="preserve">, </w:t>
      </w:r>
      <w:r>
        <w:rPr>
          <w:lang w:eastAsia="en-US"/>
        </w:rPr>
        <w:t>enfin</w:t>
      </w:r>
      <w:r w:rsidR="00A23BF9">
        <w:rPr>
          <w:lang w:eastAsia="en-US"/>
        </w:rPr>
        <w:t xml:space="preserve">, </w:t>
      </w:r>
      <w:r>
        <w:rPr>
          <w:lang w:eastAsia="en-US"/>
        </w:rPr>
        <w:t>que les Romblon vont être mis sur-le-champ à la besogne</w:t>
      </w:r>
      <w:r w:rsidR="00A23BF9">
        <w:rPr>
          <w:lang w:eastAsia="en-US"/>
        </w:rPr>
        <w:t xml:space="preserve">, </w:t>
      </w:r>
      <w:r>
        <w:rPr>
          <w:lang w:eastAsia="en-US"/>
        </w:rPr>
        <w:t>entre le château et Vitré</w:t>
      </w:r>
      <w:r w:rsidR="00A23BF9">
        <w:rPr>
          <w:lang w:eastAsia="en-US"/>
        </w:rPr>
        <w:t xml:space="preserve">, </w:t>
      </w:r>
      <w:proofErr w:type="gramStart"/>
      <w:r>
        <w:rPr>
          <w:lang w:eastAsia="en-US"/>
        </w:rPr>
        <w:t>de manière à ce</w:t>
      </w:r>
      <w:proofErr w:type="gramEnd"/>
      <w:r>
        <w:rPr>
          <w:lang w:eastAsia="en-US"/>
        </w:rPr>
        <w:t xml:space="preserve"> que Lucien puisse être trouvé demain couché</w:t>
      </w:r>
      <w:r w:rsidR="00A23BF9">
        <w:rPr>
          <w:lang w:eastAsia="en-US"/>
        </w:rPr>
        <w:t xml:space="preserve">, </w:t>
      </w:r>
      <w:r>
        <w:rPr>
          <w:lang w:eastAsia="en-US"/>
        </w:rPr>
        <w:t>par accident</w:t>
      </w:r>
      <w:r w:rsidR="00A23BF9">
        <w:rPr>
          <w:lang w:eastAsia="en-US"/>
        </w:rPr>
        <w:t xml:space="preserve">, </w:t>
      </w:r>
      <w:r>
        <w:rPr>
          <w:lang w:eastAsia="en-US"/>
        </w:rPr>
        <w:t>au fond de quelque trou</w:t>
      </w:r>
      <w:r w:rsidR="00A23BF9">
        <w:rPr>
          <w:lang w:eastAsia="en-US"/>
        </w:rPr>
        <w:t>…</w:t>
      </w:r>
    </w:p>
    <w:p w14:paraId="3ACA4B0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vieillard s</w:t>
      </w:r>
      <w:r w:rsidR="00A23BF9">
        <w:rPr>
          <w:lang w:eastAsia="en-US"/>
        </w:rPr>
        <w:t>’</w:t>
      </w:r>
      <w:r>
        <w:rPr>
          <w:lang w:eastAsia="en-US"/>
        </w:rPr>
        <w:t>interrompit et redressa sa taille osseuse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comme </w:t>
      </w:r>
      <w:r>
        <w:t>si un serpent l</w:t>
      </w:r>
      <w:r w:rsidR="00A23BF9">
        <w:rPr>
          <w:lang w:eastAsia="en-US"/>
        </w:rPr>
        <w:t>’</w:t>
      </w:r>
      <w:r>
        <w:rPr>
          <w:lang w:eastAsia="en-US"/>
        </w:rPr>
        <w:t>eût piqué</w:t>
      </w:r>
      <w:r w:rsidR="00A23BF9">
        <w:rPr>
          <w:lang w:eastAsia="en-US"/>
        </w:rPr>
        <w:t>.</w:t>
      </w:r>
    </w:p>
    <w:p w14:paraId="0086DEC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Tous les convives avaient tressailli à la fois</w:t>
      </w:r>
      <w:r w:rsidR="00A23BF9">
        <w:rPr>
          <w:lang w:eastAsia="en-US"/>
        </w:rPr>
        <w:t>.</w:t>
      </w:r>
    </w:p>
    <w:p w14:paraId="78C02B7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Un cri étouffé s</w:t>
      </w:r>
      <w:r w:rsidR="00A23BF9">
        <w:rPr>
          <w:lang w:eastAsia="en-US"/>
        </w:rPr>
        <w:t>’</w:t>
      </w:r>
      <w:r>
        <w:rPr>
          <w:lang w:eastAsia="en-US"/>
        </w:rPr>
        <w:t>était fait entendre derrière le rideau</w:t>
      </w:r>
      <w:r w:rsidR="00A23BF9">
        <w:rPr>
          <w:lang w:eastAsia="en-US"/>
        </w:rPr>
        <w:t xml:space="preserve">. </w:t>
      </w:r>
      <w:r>
        <w:rPr>
          <w:lang w:eastAsia="en-US"/>
        </w:rPr>
        <w:t>Fargeau et Besnard se regardèrent</w:t>
      </w:r>
      <w:r w:rsidR="00A23BF9">
        <w:rPr>
          <w:lang w:eastAsia="en-US"/>
        </w:rPr>
        <w:t>.</w:t>
      </w:r>
    </w:p>
    <w:p w14:paraId="3A7308C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sa voix</w:t>
      </w:r>
      <w:r>
        <w:rPr>
          <w:lang w:eastAsia="en-US"/>
        </w:rPr>
        <w:t xml:space="preserve"> ! </w:t>
      </w:r>
      <w:r w:rsidR="00BB5C58">
        <w:rPr>
          <w:lang w:eastAsia="en-US"/>
        </w:rPr>
        <w:t>murmura Besnard</w:t>
      </w:r>
      <w:r>
        <w:rPr>
          <w:lang w:eastAsia="en-US"/>
        </w:rPr>
        <w:t>.</w:t>
      </w:r>
    </w:p>
    <w:p w14:paraId="6DED965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Impossible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 Fargeau</w:t>
      </w:r>
      <w:r>
        <w:rPr>
          <w:lang w:eastAsia="en-US"/>
        </w:rPr>
        <w:t>.</w:t>
      </w:r>
    </w:p>
    <w:p w14:paraId="0705B2B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Regardez</w:t>
      </w:r>
      <w:r>
        <w:rPr>
          <w:lang w:eastAsia="en-US"/>
        </w:rPr>
        <w:t> !…</w:t>
      </w:r>
    </w:p>
    <w:p w14:paraId="59099BA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Au mom</w:t>
      </w:r>
      <w:r>
        <w:t xml:space="preserve">ent où </w:t>
      </w:r>
      <w:proofErr w:type="spellStart"/>
      <w:r>
        <w:t>Maudreuil</w:t>
      </w:r>
      <w:proofErr w:type="spellEnd"/>
      <w:r>
        <w:t xml:space="preserve"> et </w:t>
      </w:r>
      <w:proofErr w:type="spellStart"/>
      <w:r>
        <w:t>Guérineul</w:t>
      </w:r>
      <w:proofErr w:type="spellEnd"/>
      <w:r>
        <w:t xml:space="preserve"> s</w:t>
      </w:r>
      <w:r w:rsidR="00A23BF9">
        <w:rPr>
          <w:lang w:eastAsia="en-US"/>
        </w:rPr>
        <w:t>’</w:t>
      </w:r>
      <w:r>
        <w:rPr>
          <w:lang w:eastAsia="en-US"/>
        </w:rPr>
        <w:t>élançaient vers le rideau</w:t>
      </w:r>
      <w:r w:rsidR="00A23BF9">
        <w:rPr>
          <w:lang w:eastAsia="en-US"/>
        </w:rPr>
        <w:t xml:space="preserve">, </w:t>
      </w:r>
      <w:r>
        <w:rPr>
          <w:lang w:eastAsia="en-US"/>
        </w:rPr>
        <w:t>la draperie s</w:t>
      </w:r>
      <w:r w:rsidR="00A23BF9">
        <w:rPr>
          <w:lang w:eastAsia="en-US"/>
        </w:rPr>
        <w:t>’</w:t>
      </w:r>
      <w:r>
        <w:rPr>
          <w:lang w:eastAsia="en-US"/>
        </w:rPr>
        <w:t>ouvrit</w:t>
      </w:r>
      <w:r w:rsidR="00A23BF9">
        <w:rPr>
          <w:lang w:eastAsia="en-US"/>
        </w:rPr>
        <w:t xml:space="preserve">. </w:t>
      </w:r>
      <w:r>
        <w:rPr>
          <w:lang w:eastAsia="en-US"/>
        </w:rPr>
        <w:t>On vit Berthe dans l</w:t>
      </w:r>
      <w:r w:rsidR="00A23BF9">
        <w:rPr>
          <w:lang w:eastAsia="en-US"/>
        </w:rPr>
        <w:t>’</w:t>
      </w:r>
      <w:r>
        <w:rPr>
          <w:lang w:eastAsia="en-US"/>
        </w:rPr>
        <w:t>embrasure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était seule</w:t>
      </w:r>
      <w:r w:rsidR="00A23BF9">
        <w:rPr>
          <w:lang w:eastAsia="en-US"/>
        </w:rPr>
        <w:t>.</w:t>
      </w:r>
    </w:p>
    <w:p w14:paraId="3B111764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lastRenderedPageBreak/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avait disparu</w:t>
      </w:r>
      <w:r w:rsidR="00A23BF9">
        <w:rPr>
          <w:lang w:eastAsia="en-US"/>
        </w:rPr>
        <w:t>.</w:t>
      </w:r>
    </w:p>
    <w:p w14:paraId="3C06DF8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Pitié</w:t>
      </w:r>
      <w:r>
        <w:rPr>
          <w:lang w:eastAsia="en-US"/>
        </w:rPr>
        <w:t xml:space="preserve"> ! </w:t>
      </w:r>
      <w:r w:rsidR="00BB5C58">
        <w:rPr>
          <w:lang w:eastAsia="en-US"/>
        </w:rPr>
        <w:t>pitié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disait Berthe qui tendait ses deux bras en pleurant</w:t>
      </w:r>
      <w:r>
        <w:rPr>
          <w:lang w:eastAsia="en-US"/>
        </w:rPr>
        <w:t xml:space="preserve"> ; </w:t>
      </w:r>
      <w:r w:rsidR="00BB5C58">
        <w:rPr>
          <w:lang w:eastAsia="en-US"/>
        </w:rPr>
        <w:t>pitié pour Lucien</w:t>
      </w:r>
      <w:r>
        <w:rPr>
          <w:lang w:eastAsia="en-US"/>
        </w:rPr>
        <w:t> !…</w:t>
      </w:r>
    </w:p>
    <w:p w14:paraId="1A82D18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Notre cousine et amie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 xml:space="preserve">balbutia </w:t>
      </w:r>
      <w:proofErr w:type="spellStart"/>
      <w:r w:rsidR="00BB5C58">
        <w:rPr>
          <w:lang w:eastAsia="en-US"/>
        </w:rPr>
        <w:t>Maudreuil</w:t>
      </w:r>
      <w:proofErr w:type="spellEnd"/>
      <w:r w:rsidR="00BB5C58">
        <w:rPr>
          <w:lang w:eastAsia="en-US"/>
        </w:rPr>
        <w:t xml:space="preserve"> en reculant</w:t>
      </w:r>
      <w:r>
        <w:rPr>
          <w:lang w:eastAsia="en-US"/>
        </w:rPr>
        <w:t>.</w:t>
      </w:r>
    </w:p>
    <w:p w14:paraId="1EE0F699" w14:textId="0FE1C774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Tonnerre de Landerneau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fit </w:t>
      </w:r>
      <w:proofErr w:type="spellStart"/>
      <w:r w:rsidR="00BB5C58">
        <w:rPr>
          <w:lang w:eastAsia="en-US"/>
        </w:rPr>
        <w:t>Guérineul</w:t>
      </w:r>
      <w:proofErr w:type="spellEnd"/>
      <w:r>
        <w:rPr>
          <w:lang w:eastAsia="en-US"/>
        </w:rPr>
        <w:t xml:space="preserve"> :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la petite en a entendu de belles</w:t>
      </w:r>
      <w:r>
        <w:rPr>
          <w:lang w:eastAsia="en-US"/>
        </w:rPr>
        <w:t> !</w:t>
      </w:r>
    </w:p>
    <w:p w14:paraId="2056666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Et </w:t>
      </w:r>
      <w:proofErr w:type="spellStart"/>
      <w:r>
        <w:rPr>
          <w:lang w:eastAsia="en-US"/>
        </w:rPr>
        <w:t>Guérineul</w:t>
      </w:r>
      <w:proofErr w:type="spellEnd"/>
      <w:r>
        <w:rPr>
          <w:lang w:eastAsia="en-US"/>
        </w:rPr>
        <w:t xml:space="preserve"> était pourtant le meilleur de tous</w:t>
      </w:r>
      <w:r w:rsidR="00A23BF9">
        <w:rPr>
          <w:lang w:eastAsia="en-US"/>
        </w:rPr>
        <w:t>.</w:t>
      </w:r>
    </w:p>
    <w:p w14:paraId="7D4C246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Sur tous les visages</w:t>
      </w:r>
      <w:r w:rsidR="00A23BF9">
        <w:rPr>
          <w:lang w:eastAsia="en-US"/>
        </w:rPr>
        <w:t xml:space="preserve">, </w:t>
      </w:r>
      <w:r>
        <w:rPr>
          <w:lang w:eastAsia="en-US"/>
        </w:rPr>
        <w:t>on pouvait déjà lire l</w:t>
      </w:r>
      <w:r w:rsidR="00A23BF9">
        <w:rPr>
          <w:lang w:eastAsia="en-US"/>
        </w:rPr>
        <w:t>’</w:t>
      </w:r>
      <w:r>
        <w:rPr>
          <w:lang w:eastAsia="en-US"/>
        </w:rPr>
        <w:t>arrêt de la pauvre B</w:t>
      </w:r>
      <w:r>
        <w:t>erthe</w:t>
      </w:r>
      <w:r w:rsidR="00A23BF9">
        <w:rPr>
          <w:lang w:eastAsia="en-US"/>
        </w:rPr>
        <w:t>.</w:t>
      </w:r>
    </w:p>
    <w:p w14:paraId="0300CE0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s</w:t>
      </w:r>
      <w:r w:rsidR="00A23BF9">
        <w:rPr>
          <w:lang w:eastAsia="en-US"/>
        </w:rPr>
        <w:t>’</w:t>
      </w:r>
      <w:r>
        <w:rPr>
          <w:lang w:eastAsia="en-US"/>
        </w:rPr>
        <w:t>était retenue tant qu</w:t>
      </w:r>
      <w:r w:rsidR="00A23BF9">
        <w:rPr>
          <w:lang w:eastAsia="en-US"/>
        </w:rPr>
        <w:t>’</w:t>
      </w:r>
      <w:r>
        <w:rPr>
          <w:lang w:eastAsia="en-US"/>
        </w:rPr>
        <w:t>elle avait pu</w:t>
      </w:r>
      <w:r w:rsidR="00A23BF9">
        <w:rPr>
          <w:lang w:eastAsia="en-US"/>
        </w:rPr>
        <w:t xml:space="preserve">. </w:t>
      </w:r>
      <w:r>
        <w:rPr>
          <w:lang w:eastAsia="en-US"/>
        </w:rPr>
        <w:t>Plus d</w:t>
      </w:r>
      <w:r w:rsidR="00A23BF9">
        <w:rPr>
          <w:lang w:eastAsia="en-US"/>
        </w:rPr>
        <w:t>’</w:t>
      </w:r>
      <w:r>
        <w:rPr>
          <w:lang w:eastAsia="en-US"/>
        </w:rPr>
        <w:t>une fois</w:t>
      </w:r>
      <w:r w:rsidR="00A23BF9">
        <w:rPr>
          <w:lang w:eastAsia="en-US"/>
        </w:rPr>
        <w:t xml:space="preserve">, </w:t>
      </w:r>
      <w:r>
        <w:rPr>
          <w:lang w:eastAsia="en-US"/>
        </w:rPr>
        <w:t>ce cri qui s</w:t>
      </w:r>
      <w:r w:rsidR="00A23BF9">
        <w:rPr>
          <w:lang w:eastAsia="en-US"/>
        </w:rPr>
        <w:t>’</w:t>
      </w:r>
      <w:r>
        <w:rPr>
          <w:lang w:eastAsia="en-US"/>
        </w:rPr>
        <w:t>était enfin échappé de sa poitrine</w:t>
      </w:r>
      <w:r w:rsidR="00A23BF9">
        <w:rPr>
          <w:lang w:eastAsia="en-US"/>
        </w:rPr>
        <w:t xml:space="preserve">, </w:t>
      </w:r>
      <w:r>
        <w:rPr>
          <w:lang w:eastAsia="en-US"/>
        </w:rPr>
        <w:t>était venu jusqu</w:t>
      </w:r>
      <w:r w:rsidR="00A23BF9">
        <w:rPr>
          <w:lang w:eastAsia="en-US"/>
        </w:rPr>
        <w:t>’</w:t>
      </w:r>
      <w:r>
        <w:rPr>
          <w:lang w:eastAsia="en-US"/>
        </w:rPr>
        <w:t>au bord de ses lèvres</w:t>
      </w:r>
      <w:r w:rsidR="00A23BF9">
        <w:rPr>
          <w:lang w:eastAsia="en-US"/>
        </w:rPr>
        <w:t>.</w:t>
      </w:r>
    </w:p>
    <w:p w14:paraId="44E19E4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l</w:t>
      </w:r>
      <w:r w:rsidR="00A23BF9">
        <w:rPr>
          <w:lang w:eastAsia="en-US"/>
        </w:rPr>
        <w:t>’</w:t>
      </w:r>
      <w:r>
        <w:rPr>
          <w:lang w:eastAsia="en-US"/>
        </w:rPr>
        <w:t>avait refoulé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parce que la présence de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la soutenait et lui donnait du coura</w:t>
      </w:r>
      <w:r>
        <w:t>ge</w:t>
      </w:r>
      <w:r w:rsidR="00A23BF9">
        <w:rPr>
          <w:lang w:eastAsia="en-US"/>
        </w:rPr>
        <w:t>.</w:t>
      </w:r>
    </w:p>
    <w:p w14:paraId="4E33114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depuis quelques minutes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qui</w:t>
      </w:r>
      <w:r w:rsidR="00A23BF9">
        <w:rPr>
          <w:lang w:eastAsia="en-US"/>
        </w:rPr>
        <w:t xml:space="preserve">, </w:t>
      </w:r>
      <w:r>
        <w:rPr>
          <w:lang w:eastAsia="en-US"/>
        </w:rPr>
        <w:t>tout en écoutant les voix de l</w:t>
      </w:r>
      <w:r w:rsidR="00A23BF9">
        <w:rPr>
          <w:lang w:eastAsia="en-US"/>
        </w:rPr>
        <w:t>’</w:t>
      </w:r>
      <w:r>
        <w:rPr>
          <w:lang w:eastAsia="en-US"/>
        </w:rPr>
        <w:t>intérieur</w:t>
      </w:r>
      <w:r w:rsidR="00A23BF9">
        <w:rPr>
          <w:lang w:eastAsia="en-US"/>
        </w:rPr>
        <w:t xml:space="preserve">, </w:t>
      </w:r>
      <w:r>
        <w:rPr>
          <w:lang w:eastAsia="en-US"/>
        </w:rPr>
        <w:t>prêtait avidement l</w:t>
      </w:r>
      <w:r w:rsidR="00A23BF9">
        <w:rPr>
          <w:lang w:eastAsia="en-US"/>
        </w:rPr>
        <w:t>’</w:t>
      </w:r>
      <w:r>
        <w:rPr>
          <w:lang w:eastAsia="en-US"/>
        </w:rPr>
        <w:t>oreille aux bruits de dehors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avait enjambé l</w:t>
      </w:r>
      <w:r w:rsidR="00A23BF9">
        <w:rPr>
          <w:lang w:eastAsia="en-US"/>
        </w:rPr>
        <w:t>’</w:t>
      </w:r>
      <w:r>
        <w:rPr>
          <w:lang w:eastAsia="en-US"/>
        </w:rPr>
        <w:t>appui de la croisée et sauté dans la cour</w:t>
      </w:r>
      <w:r w:rsidR="00A23BF9">
        <w:rPr>
          <w:lang w:eastAsia="en-US"/>
        </w:rPr>
        <w:t>.</w:t>
      </w:r>
    </w:p>
    <w:p w14:paraId="21A83A7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chien de garde hurlait</w:t>
      </w:r>
      <w:r w:rsidR="00A23BF9">
        <w:rPr>
          <w:lang w:eastAsia="en-US"/>
        </w:rPr>
        <w:t xml:space="preserve">. </w:t>
      </w:r>
      <w:r>
        <w:rPr>
          <w:lang w:eastAsia="en-US"/>
        </w:rPr>
        <w:t>Des pas se faisaient entendre</w:t>
      </w:r>
      <w:r w:rsidR="00A23BF9">
        <w:rPr>
          <w:lang w:eastAsia="en-US"/>
        </w:rPr>
        <w:t>.</w:t>
      </w:r>
    </w:p>
    <w:p w14:paraId="60E71F7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Or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la première préoccupation de </w:t>
      </w:r>
      <w:proofErr w:type="spellStart"/>
      <w:r>
        <w:rPr>
          <w:lang w:eastAsia="en-US"/>
        </w:rPr>
        <w:t>Tiennet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le retour de Lucien</w:t>
      </w:r>
      <w:r w:rsidR="00A23BF9">
        <w:rPr>
          <w:lang w:eastAsia="en-US"/>
        </w:rPr>
        <w:t xml:space="preserve">. </w:t>
      </w:r>
      <w:r>
        <w:rPr>
          <w:lang w:eastAsia="en-US"/>
        </w:rPr>
        <w:t>Ce qu</w:t>
      </w:r>
      <w:r w:rsidR="00A23BF9">
        <w:rPr>
          <w:lang w:eastAsia="en-US"/>
        </w:rPr>
        <w:t>’</w:t>
      </w:r>
      <w:r>
        <w:rPr>
          <w:lang w:eastAsia="en-US"/>
        </w:rPr>
        <w:t>il avait surpris de la conversation des héritiers n</w:t>
      </w:r>
      <w:r w:rsidR="00A23BF9">
        <w:rPr>
          <w:lang w:eastAsia="en-US"/>
        </w:rPr>
        <w:t>’</w:t>
      </w:r>
      <w:r>
        <w:rPr>
          <w:lang w:eastAsia="en-US"/>
        </w:rPr>
        <w:t>était pas fait pour le rassurer</w:t>
      </w:r>
      <w:r w:rsidR="00A23BF9">
        <w:rPr>
          <w:lang w:eastAsia="en-US"/>
        </w:rPr>
        <w:t xml:space="preserve">. </w:t>
      </w:r>
      <w:r>
        <w:rPr>
          <w:lang w:eastAsia="en-US"/>
        </w:rPr>
        <w:t>Il guettait Lucien d</w:t>
      </w:r>
      <w:r w:rsidR="00A23BF9">
        <w:rPr>
          <w:lang w:eastAsia="en-US"/>
        </w:rPr>
        <w:t>’</w:t>
      </w:r>
      <w:r>
        <w:rPr>
          <w:lang w:eastAsia="en-US"/>
        </w:rPr>
        <w:t>autant plus activement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et s</w:t>
      </w:r>
      <w:r w:rsidR="00A23BF9">
        <w:rPr>
          <w:lang w:eastAsia="en-US"/>
        </w:rPr>
        <w:t>’</w:t>
      </w:r>
      <w:r>
        <w:rPr>
          <w:lang w:eastAsia="en-US"/>
        </w:rPr>
        <w:t>il laissa Berthe dans l</w:t>
      </w:r>
      <w:r w:rsidR="00A23BF9">
        <w:rPr>
          <w:lang w:eastAsia="en-US"/>
        </w:rPr>
        <w:t>’</w:t>
      </w:r>
      <w:r>
        <w:rPr>
          <w:lang w:eastAsia="en-US"/>
        </w:rPr>
        <w:t>embrasure pour sauter par la fenêtre</w:t>
      </w:r>
      <w:r w:rsidR="00A23BF9">
        <w:rPr>
          <w:lang w:eastAsia="en-US"/>
        </w:rPr>
        <w:t xml:space="preserve">,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est qu</w:t>
      </w:r>
      <w:r w:rsidR="00A23BF9">
        <w:rPr>
          <w:lang w:eastAsia="en-US"/>
        </w:rPr>
        <w:t>’</w:t>
      </w:r>
      <w:r>
        <w:rPr>
          <w:lang w:eastAsia="en-US"/>
        </w:rPr>
        <w:t>il avait cru reconnaître le pas de Lucien</w:t>
      </w:r>
      <w:r w:rsidR="00A23BF9">
        <w:rPr>
          <w:lang w:eastAsia="en-US"/>
        </w:rPr>
        <w:t>.</w:t>
      </w:r>
    </w:p>
    <w:p w14:paraId="7FBFAD2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En parlant</w:t>
      </w:r>
      <w:r w:rsidR="00A23BF9">
        <w:rPr>
          <w:lang w:eastAsia="en-US"/>
        </w:rPr>
        <w:t xml:space="preserve">, </w:t>
      </w:r>
      <w:r>
        <w:rPr>
          <w:lang w:eastAsia="en-US"/>
        </w:rPr>
        <w:t>il avait dit tout bas à l</w:t>
      </w:r>
      <w:r w:rsidR="00A23BF9">
        <w:rPr>
          <w:lang w:eastAsia="en-US"/>
        </w:rPr>
        <w:t>’</w:t>
      </w:r>
      <w:r>
        <w:rPr>
          <w:lang w:eastAsia="en-US"/>
        </w:rPr>
        <w:t>oreille de Berthe</w:t>
      </w:r>
      <w:r w:rsidR="00A23BF9">
        <w:rPr>
          <w:lang w:eastAsia="en-US"/>
        </w:rPr>
        <w:t> :</w:t>
      </w:r>
    </w:p>
    <w:p w14:paraId="00EA640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Au moindre danger</w:t>
      </w:r>
      <w:r>
        <w:rPr>
          <w:lang w:eastAsia="en-US"/>
        </w:rPr>
        <w:t xml:space="preserve">, </w:t>
      </w:r>
      <w:r w:rsidR="00BB5C58">
        <w:rPr>
          <w:lang w:eastAsia="en-US"/>
        </w:rPr>
        <w:t>appelez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suis là</w:t>
      </w:r>
      <w:r>
        <w:rPr>
          <w:lang w:eastAsia="en-US"/>
        </w:rPr>
        <w:t> !</w:t>
      </w:r>
    </w:p>
    <w:p w14:paraId="5923D898" w14:textId="0FCA6345" w:rsidR="00A23BF9" w:rsidRDefault="00BB5C58" w:rsidP="00A23BF9">
      <w:pPr>
        <w:rPr>
          <w:lang w:eastAsia="en-US"/>
        </w:rPr>
      </w:pPr>
      <w:r>
        <w:rPr>
          <w:lang w:eastAsia="en-US"/>
        </w:rPr>
        <w:t>Mais</w:t>
      </w:r>
      <w:r w:rsidR="00A23BF9">
        <w:rPr>
          <w:lang w:eastAsia="en-US"/>
        </w:rPr>
        <w:t xml:space="preserve">, </w:t>
      </w:r>
      <w:r>
        <w:rPr>
          <w:lang w:eastAsia="en-US"/>
        </w:rPr>
        <w:t>pauvre fille</w:t>
      </w:r>
      <w:r w:rsidR="00A23BF9">
        <w:rPr>
          <w:lang w:eastAsia="en-US"/>
        </w:rPr>
        <w:t xml:space="preserve"> ! </w:t>
      </w:r>
      <w:r>
        <w:rPr>
          <w:lang w:eastAsia="en-US"/>
        </w:rPr>
        <w:t>Est-ce qu</w:t>
      </w:r>
      <w:r w:rsidR="00A23BF9">
        <w:rPr>
          <w:lang w:eastAsia="en-US"/>
        </w:rPr>
        <w:t>’</w:t>
      </w:r>
      <w:r>
        <w:rPr>
          <w:lang w:eastAsia="en-US"/>
        </w:rPr>
        <w:t>elle songeait à elle-même</w:t>
      </w:r>
      <w:r w:rsidR="00A23BF9">
        <w:rPr>
          <w:lang w:eastAsia="en-US"/>
        </w:rPr>
        <w:t xml:space="preserve"> ! </w:t>
      </w:r>
      <w:r>
        <w:rPr>
          <w:lang w:eastAsia="en-US"/>
        </w:rPr>
        <w:t>Lucien</w:t>
      </w:r>
      <w:r w:rsidR="00A23BF9">
        <w:rPr>
          <w:lang w:eastAsia="en-US"/>
        </w:rPr>
        <w:t xml:space="preserve"> ! </w:t>
      </w:r>
      <w:r>
        <w:rPr>
          <w:lang w:eastAsia="en-US"/>
        </w:rPr>
        <w:t>On menaçait son Lucien</w:t>
      </w:r>
      <w:r w:rsidR="00A23BF9">
        <w:rPr>
          <w:lang w:eastAsia="en-US"/>
        </w:rPr>
        <w:t xml:space="preserve"> ! </w:t>
      </w:r>
      <w:r>
        <w:rPr>
          <w:lang w:eastAsia="en-US"/>
        </w:rPr>
        <w:t>Lucien qu</w:t>
      </w:r>
      <w:r w:rsidR="00A23BF9">
        <w:rPr>
          <w:lang w:eastAsia="en-US"/>
        </w:rPr>
        <w:t>’</w:t>
      </w:r>
      <w:r>
        <w:rPr>
          <w:lang w:eastAsia="en-US"/>
        </w:rPr>
        <w:t>elle ne devait plus voir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l</w:t>
      </w:r>
      <w:r w:rsidR="00A23BF9">
        <w:rPr>
          <w:lang w:eastAsia="en-US"/>
        </w:rPr>
        <w:t>’</w:t>
      </w:r>
      <w:r>
        <w:rPr>
          <w:lang w:eastAsia="en-US"/>
        </w:rPr>
        <w:t>avait trahie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mais qu</w:t>
      </w:r>
      <w:r w:rsidR="00A23BF9">
        <w:rPr>
          <w:lang w:eastAsia="en-US"/>
        </w:rPr>
        <w:t>’</w:t>
      </w:r>
      <w:r>
        <w:rPr>
          <w:lang w:eastAsia="en-US"/>
        </w:rPr>
        <w:t>elle aimait</w:t>
      </w:r>
      <w:r w:rsidR="00A23BF9">
        <w:rPr>
          <w:lang w:eastAsia="en-US"/>
        </w:rPr>
        <w:t xml:space="preserve">, </w:t>
      </w:r>
      <w:r>
        <w:rPr>
          <w:lang w:eastAsia="en-US"/>
        </w:rPr>
        <w:t>qu</w:t>
      </w:r>
      <w:r w:rsidR="00A23BF9">
        <w:rPr>
          <w:lang w:eastAsia="en-US"/>
        </w:rPr>
        <w:t>’</w:t>
      </w:r>
      <w:r>
        <w:rPr>
          <w:lang w:eastAsia="en-US"/>
        </w:rPr>
        <w:t>elle aimait</w:t>
      </w:r>
      <w:r w:rsidR="00A23BF9">
        <w:rPr>
          <w:lang w:eastAsia="en-US"/>
        </w:rPr>
        <w:t> !…</w:t>
      </w:r>
    </w:p>
    <w:p w14:paraId="5BBCCF0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Pitié</w:t>
      </w:r>
      <w:r>
        <w:rPr>
          <w:lang w:eastAsia="en-US"/>
        </w:rPr>
        <w:t xml:space="preserve"> ! </w:t>
      </w:r>
      <w:r w:rsidR="00BB5C58">
        <w:rPr>
          <w:lang w:eastAsia="en-US"/>
        </w:rPr>
        <w:t>pour Lucien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pitié</w:t>
      </w:r>
      <w:r>
        <w:rPr>
          <w:lang w:eastAsia="en-US"/>
        </w:rPr>
        <w:t xml:space="preserve"> ! </w:t>
      </w:r>
      <w:r w:rsidR="00BB5C58">
        <w:rPr>
          <w:lang w:eastAsia="en-US"/>
        </w:rPr>
        <w:t>pitié</w:t>
      </w:r>
      <w:r>
        <w:rPr>
          <w:lang w:eastAsia="en-US"/>
        </w:rPr>
        <w:t> !</w:t>
      </w:r>
    </w:p>
    <w:p w14:paraId="75A9D2E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À cette prière désespérée</w:t>
      </w:r>
      <w:r w:rsidR="00A23BF9">
        <w:rPr>
          <w:lang w:eastAsia="en-US"/>
        </w:rPr>
        <w:t xml:space="preserve">, </w:t>
      </w:r>
      <w:r>
        <w:rPr>
          <w:lang w:eastAsia="en-US"/>
        </w:rPr>
        <w:t>le silence seul répondit</w:t>
      </w:r>
      <w:r w:rsidR="00A23BF9">
        <w:rPr>
          <w:lang w:eastAsia="en-US"/>
        </w:rPr>
        <w:t>.</w:t>
      </w:r>
    </w:p>
    <w:p w14:paraId="7744034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Les héritiers semblaient se consulter du regard</w:t>
      </w:r>
      <w:r w:rsidR="00A23BF9">
        <w:rPr>
          <w:lang w:eastAsia="en-US"/>
        </w:rPr>
        <w:t xml:space="preserve">. </w:t>
      </w:r>
      <w:r>
        <w:rPr>
          <w:lang w:eastAsia="en-US"/>
        </w:rPr>
        <w:t>Tous les sourcils étaient froncés</w:t>
      </w:r>
      <w:r w:rsidR="00A23BF9">
        <w:rPr>
          <w:lang w:eastAsia="en-US"/>
        </w:rPr>
        <w:t>.</w:t>
      </w:r>
    </w:p>
    <w:p w14:paraId="1D33FB3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fantôme</w:t>
      </w:r>
      <w:r w:rsidR="00A23BF9">
        <w:rPr>
          <w:lang w:eastAsia="en-US"/>
        </w:rPr>
        <w:t xml:space="preserve">, </w:t>
      </w:r>
      <w:r>
        <w:rPr>
          <w:lang w:eastAsia="en-US"/>
        </w:rPr>
        <w:t>moins farouche que ses consorts</w:t>
      </w:r>
      <w:r w:rsidR="00A23BF9">
        <w:rPr>
          <w:lang w:eastAsia="en-US"/>
        </w:rPr>
        <w:t xml:space="preserve">, </w:t>
      </w:r>
      <w:r>
        <w:rPr>
          <w:lang w:eastAsia="en-US"/>
        </w:rPr>
        <w:t>examinait Berthe à travers ses lunettes pince-nez</w:t>
      </w:r>
      <w:r w:rsidR="00A23BF9">
        <w:rPr>
          <w:lang w:eastAsia="en-US"/>
        </w:rPr>
        <w:t xml:space="preserve">, </w:t>
      </w:r>
      <w:r>
        <w:rPr>
          <w:lang w:eastAsia="en-US"/>
        </w:rPr>
        <w:t>et disait d</w:t>
      </w:r>
      <w:r w:rsidR="00A23BF9">
        <w:rPr>
          <w:lang w:eastAsia="en-US"/>
        </w:rPr>
        <w:t>’</w:t>
      </w:r>
      <w:r>
        <w:rPr>
          <w:lang w:eastAsia="en-US"/>
        </w:rPr>
        <w:t>un air content</w:t>
      </w:r>
      <w:r w:rsidR="00A23BF9">
        <w:rPr>
          <w:lang w:eastAsia="en-US"/>
        </w:rPr>
        <w:t> :</w:t>
      </w:r>
    </w:p>
    <w:p w14:paraId="7B1B4A4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Mais</w:t>
      </w:r>
      <w:r>
        <w:rPr>
          <w:lang w:eastAsia="en-US"/>
        </w:rPr>
        <w:t xml:space="preserve">, </w:t>
      </w:r>
      <w:r w:rsidR="00BB5C58">
        <w:rPr>
          <w:lang w:eastAsia="en-US"/>
        </w:rPr>
        <w:t>mais</w:t>
      </w:r>
      <w:r>
        <w:rPr>
          <w:lang w:eastAsia="en-US"/>
        </w:rPr>
        <w:t xml:space="preserve">, </w:t>
      </w:r>
      <w:r w:rsidR="00BB5C58">
        <w:rPr>
          <w:lang w:eastAsia="en-US"/>
        </w:rPr>
        <w:t>mais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Jolie fillette</w:t>
      </w:r>
      <w:r>
        <w:rPr>
          <w:lang w:eastAsia="en-US"/>
        </w:rPr>
        <w:t> !</w:t>
      </w:r>
    </w:p>
    <w:p w14:paraId="5025706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</w:t>
      </w:r>
      <w:r w:rsidR="00A23BF9">
        <w:rPr>
          <w:lang w:eastAsia="en-US"/>
        </w:rPr>
        <w:t xml:space="preserve">, </w:t>
      </w:r>
      <w:r>
        <w:rPr>
          <w:lang w:eastAsia="en-US"/>
        </w:rPr>
        <w:t>attirée par ce silence</w:t>
      </w:r>
      <w:r w:rsidR="00A23BF9">
        <w:rPr>
          <w:lang w:eastAsia="en-US"/>
        </w:rPr>
        <w:t xml:space="preserve">, </w:t>
      </w:r>
      <w:r>
        <w:rPr>
          <w:lang w:eastAsia="en-US"/>
        </w:rPr>
        <w:t>fit un pas</w:t>
      </w:r>
      <w:r w:rsidR="00A23BF9">
        <w:rPr>
          <w:lang w:eastAsia="en-US"/>
        </w:rPr>
        <w:t xml:space="preserve">… </w:t>
      </w:r>
      <w:r>
        <w:rPr>
          <w:lang w:eastAsia="en-US"/>
        </w:rPr>
        <w:t>en avant</w:t>
      </w:r>
      <w:r w:rsidR="00A23BF9">
        <w:rPr>
          <w:lang w:eastAsia="en-US"/>
        </w:rPr>
        <w:t>.</w:t>
      </w:r>
    </w:p>
    <w:p w14:paraId="339678F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Besnard</w:t>
      </w:r>
      <w:r w:rsidR="00A23BF9">
        <w:rPr>
          <w:lang w:eastAsia="en-US"/>
        </w:rPr>
        <w:t xml:space="preserve">, </w:t>
      </w:r>
      <w:r>
        <w:rPr>
          <w:lang w:eastAsia="en-US"/>
        </w:rPr>
        <w:t>Fargeau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Maudreuil</w:t>
      </w:r>
      <w:proofErr w:type="spellEnd"/>
      <w:r>
        <w:rPr>
          <w:lang w:eastAsia="en-US"/>
        </w:rPr>
        <w:t xml:space="preserve"> et Morin s</w:t>
      </w:r>
      <w:r w:rsidR="00A23BF9">
        <w:rPr>
          <w:lang w:eastAsia="en-US"/>
        </w:rPr>
        <w:t>’</w:t>
      </w:r>
      <w:r>
        <w:rPr>
          <w:lang w:eastAsia="en-US"/>
        </w:rPr>
        <w:t>étaient rapprochés</w:t>
      </w:r>
      <w:r w:rsidR="00A23BF9">
        <w:rPr>
          <w:lang w:eastAsia="en-US"/>
        </w:rPr>
        <w:t>.</w:t>
      </w:r>
    </w:p>
    <w:p w14:paraId="3097443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 dit</w:t>
      </w:r>
      <w:r w:rsidR="00A23BF9">
        <w:rPr>
          <w:lang w:eastAsia="en-US"/>
        </w:rPr>
        <w:t xml:space="preserve">, </w:t>
      </w:r>
      <w:r>
        <w:rPr>
          <w:lang w:eastAsia="en-US"/>
        </w:rPr>
        <w:t>après qu</w:t>
      </w:r>
      <w:r w:rsidR="00A23BF9">
        <w:rPr>
          <w:lang w:eastAsia="en-US"/>
        </w:rPr>
        <w:t>’</w:t>
      </w:r>
      <w:r>
        <w:rPr>
          <w:lang w:eastAsia="en-US"/>
        </w:rPr>
        <w:t>ils eurent échangé quelques mots à voix basse</w:t>
      </w:r>
      <w:r w:rsidR="00A23BF9">
        <w:rPr>
          <w:lang w:eastAsia="en-US"/>
        </w:rPr>
        <w:t> :</w:t>
      </w:r>
    </w:p>
    <w:p w14:paraId="7FA8828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vais l</w:t>
      </w:r>
      <w:r>
        <w:rPr>
          <w:lang w:eastAsia="en-US"/>
        </w:rPr>
        <w:t>’</w:t>
      </w:r>
      <w:r w:rsidR="00BB5C58">
        <w:rPr>
          <w:lang w:eastAsia="en-US"/>
        </w:rPr>
        <w:t>occuper</w:t>
      </w:r>
      <w:r>
        <w:rPr>
          <w:lang w:eastAsia="en-US"/>
        </w:rPr>
        <w:t xml:space="preserve">, </w:t>
      </w:r>
      <w:r w:rsidR="00BB5C58">
        <w:rPr>
          <w:lang w:eastAsia="en-US"/>
        </w:rPr>
        <w:t>marchez</w:t>
      </w:r>
      <w:r>
        <w:rPr>
          <w:lang w:eastAsia="en-US"/>
        </w:rPr>
        <w:t> !</w:t>
      </w:r>
    </w:p>
    <w:p w14:paraId="0D0F14B2" w14:textId="0B5CEA49" w:rsidR="00A23BF9" w:rsidRDefault="00BB5C58" w:rsidP="00A23BF9">
      <w:pPr>
        <w:rPr>
          <w:lang w:eastAsia="en-US"/>
        </w:rPr>
      </w:pPr>
      <w:r>
        <w:rPr>
          <w:lang w:eastAsia="en-US"/>
        </w:rPr>
        <w:t>Morin tira de sa poche un beau grand foulard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proofErr w:type="spellStart"/>
      <w:r>
        <w:rPr>
          <w:lang w:eastAsia="en-US"/>
        </w:rPr>
        <w:t>Maudreuil</w:t>
      </w:r>
      <w:proofErr w:type="spellEnd"/>
      <w:r>
        <w:rPr>
          <w:lang w:eastAsia="en-US"/>
        </w:rPr>
        <w:t xml:space="preserve"> lui prit des mains et le tordit</w:t>
      </w:r>
      <w:r w:rsidR="00A23BF9">
        <w:rPr>
          <w:lang w:eastAsia="en-US"/>
        </w:rPr>
        <w:t>.</w:t>
      </w:r>
    </w:p>
    <w:p w14:paraId="1D9CDD6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 trouva la force de feindre un éclat de rire</w:t>
      </w:r>
      <w:r w:rsidR="00A23BF9">
        <w:rPr>
          <w:lang w:eastAsia="en-US"/>
        </w:rPr>
        <w:t>.</w:t>
      </w:r>
    </w:p>
    <w:p w14:paraId="6E28731A" w14:textId="0F18A02B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fit-il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la chère cousine qui ne voit pas qu</w:t>
      </w:r>
      <w:r>
        <w:rPr>
          <w:lang w:eastAsia="en-US"/>
        </w:rPr>
        <w:t>’</w:t>
      </w:r>
      <w:r w:rsidR="00BB5C58">
        <w:rPr>
          <w:lang w:eastAsia="en-US"/>
        </w:rPr>
        <w:t>on s</w:t>
      </w:r>
      <w:r>
        <w:rPr>
          <w:lang w:eastAsia="en-US"/>
        </w:rPr>
        <w:t>’</w:t>
      </w:r>
      <w:r w:rsidR="00BB5C58">
        <w:rPr>
          <w:lang w:eastAsia="en-US"/>
        </w:rPr>
        <w:t>amuse ici</w:t>
      </w:r>
      <w:r>
        <w:rPr>
          <w:lang w:eastAsia="en-US"/>
        </w:rPr>
        <w:t xml:space="preserve">, </w:t>
      </w:r>
      <w:r w:rsidR="00BB5C58">
        <w:rPr>
          <w:lang w:eastAsia="en-US"/>
        </w:rPr>
        <w:t>au dessert</w:t>
      </w:r>
      <w:r>
        <w:rPr>
          <w:lang w:eastAsia="en-US"/>
        </w:rPr>
        <w:t> !…</w:t>
      </w:r>
    </w:p>
    <w:p w14:paraId="1915B7E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 xml:space="preserve">Est-ce que notre oncle Jean </w:t>
      </w:r>
      <w:proofErr w:type="spellStart"/>
      <w:r w:rsidR="00BB5C58">
        <w:rPr>
          <w:lang w:eastAsia="en-US"/>
        </w:rPr>
        <w:t>Crébu</w:t>
      </w:r>
      <w:proofErr w:type="spellEnd"/>
      <w:r w:rsidR="00BB5C58">
        <w:rPr>
          <w:lang w:eastAsia="en-US"/>
        </w:rPr>
        <w:t xml:space="preserve"> ne serait pas mort</w:t>
      </w:r>
      <w:r>
        <w:rPr>
          <w:lang w:eastAsia="en-US"/>
        </w:rPr>
        <w:t xml:space="preserve"> ? </w:t>
      </w:r>
      <w:r w:rsidR="00BB5C58">
        <w:rPr>
          <w:lang w:eastAsia="en-US"/>
        </w:rPr>
        <w:t>demanda Berthe qui eut tout à coup de l</w:t>
      </w:r>
      <w:r>
        <w:rPr>
          <w:lang w:eastAsia="en-US"/>
        </w:rPr>
        <w:t>’</w:t>
      </w:r>
      <w:r w:rsidR="00BB5C58">
        <w:rPr>
          <w:lang w:eastAsia="en-US"/>
        </w:rPr>
        <w:t>espoir</w:t>
      </w:r>
      <w:r>
        <w:rPr>
          <w:lang w:eastAsia="en-US"/>
        </w:rPr>
        <w:t xml:space="preserve">, </w:t>
      </w:r>
      <w:r w:rsidR="00BB5C58">
        <w:rPr>
          <w:lang w:eastAsia="en-US"/>
        </w:rPr>
        <w:t>tant elle avait grand désir de penser que tout cela était un rêve fou et terrible</w:t>
      </w:r>
      <w:r>
        <w:rPr>
          <w:lang w:eastAsia="en-US"/>
        </w:rPr>
        <w:t>.</w:t>
      </w:r>
    </w:p>
    <w:p w14:paraId="29A6E553" w14:textId="2F2416D6" w:rsidR="00A23BF9" w:rsidRDefault="00BB5C58" w:rsidP="00A23BF9">
      <w:pPr>
        <w:rPr>
          <w:lang w:eastAsia="en-US"/>
        </w:rPr>
      </w:pPr>
      <w:r>
        <w:rPr>
          <w:lang w:eastAsia="en-US"/>
        </w:rPr>
        <w:t>Fargeau ne s</w:t>
      </w:r>
      <w:r w:rsidR="00A23BF9">
        <w:rPr>
          <w:lang w:eastAsia="en-US"/>
        </w:rPr>
        <w:t>’</w:t>
      </w:r>
      <w:r>
        <w:rPr>
          <w:lang w:eastAsia="en-US"/>
        </w:rPr>
        <w:t>attendait pas à la question</w:t>
      </w:r>
      <w:r w:rsidR="00A23BF9">
        <w:rPr>
          <w:lang w:eastAsia="en-US"/>
        </w:rPr>
        <w:t xml:space="preserve">. </w:t>
      </w:r>
      <w:r>
        <w:rPr>
          <w:lang w:eastAsia="en-US"/>
        </w:rPr>
        <w:t>Pour un homme adroit</w:t>
      </w:r>
      <w:r w:rsidR="00A23BF9">
        <w:rPr>
          <w:lang w:eastAsia="en-US"/>
        </w:rPr>
        <w:t xml:space="preserve">, </w:t>
      </w:r>
      <w:r>
        <w:rPr>
          <w:lang w:eastAsia="en-US"/>
        </w:rPr>
        <w:t>son début était pitoyable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Mais il était ivre comme tous les autres</w:t>
      </w:r>
      <w:r w:rsidR="00A23BF9">
        <w:rPr>
          <w:lang w:eastAsia="en-US"/>
        </w:rPr>
        <w:t>.</w:t>
      </w:r>
    </w:p>
    <w:p w14:paraId="78258D0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</w:t>
      </w:r>
      <w:r w:rsidR="00A23BF9">
        <w:rPr>
          <w:lang w:eastAsia="en-US"/>
        </w:rPr>
        <w:t xml:space="preserve">, </w:t>
      </w:r>
      <w:r>
        <w:rPr>
          <w:lang w:eastAsia="en-US"/>
        </w:rPr>
        <w:t>d</w:t>
      </w:r>
      <w:r w:rsidR="00A23BF9">
        <w:rPr>
          <w:lang w:eastAsia="en-US"/>
        </w:rPr>
        <w:t>’</w:t>
      </w:r>
      <w:r>
        <w:rPr>
          <w:lang w:eastAsia="en-US"/>
        </w:rPr>
        <w:t>ailleurs</w:t>
      </w:r>
      <w:r w:rsidR="00A23BF9">
        <w:rPr>
          <w:lang w:eastAsia="en-US"/>
        </w:rPr>
        <w:t xml:space="preserve">, </w:t>
      </w:r>
      <w:r>
        <w:rPr>
          <w:lang w:eastAsia="en-US"/>
        </w:rPr>
        <w:t>qu</w:t>
      </w:r>
      <w:r w:rsidR="00A23BF9">
        <w:rPr>
          <w:lang w:eastAsia="en-US"/>
        </w:rPr>
        <w:t>’</w:t>
      </w:r>
      <w:r>
        <w:rPr>
          <w:lang w:eastAsia="en-US"/>
        </w:rPr>
        <w:t>importait cela</w:t>
      </w:r>
      <w:r w:rsidR="00A23BF9">
        <w:rPr>
          <w:lang w:eastAsia="en-US"/>
        </w:rPr>
        <w:t xml:space="preserve"> ?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</w:t>
      </w:r>
      <w:r w:rsidR="00A23BF9">
        <w:rPr>
          <w:lang w:eastAsia="en-US"/>
        </w:rPr>
        <w:t xml:space="preserve">, </w:t>
      </w:r>
      <w:r>
        <w:rPr>
          <w:lang w:eastAsia="en-US"/>
        </w:rPr>
        <w:t>de la part de Fargeau</w:t>
      </w:r>
      <w:r w:rsidR="00A23BF9">
        <w:rPr>
          <w:lang w:eastAsia="en-US"/>
        </w:rPr>
        <w:t xml:space="preserve">, </w:t>
      </w:r>
      <w:r>
        <w:rPr>
          <w:lang w:eastAsia="en-US"/>
        </w:rPr>
        <w:t>pure habitude de jouer la comédie</w:t>
      </w:r>
      <w:r w:rsidR="00A23BF9">
        <w:rPr>
          <w:lang w:eastAsia="en-US"/>
        </w:rPr>
        <w:t xml:space="preserve">. </w:t>
      </w:r>
      <w:r>
        <w:rPr>
          <w:lang w:eastAsia="en-US"/>
        </w:rPr>
        <w:t>Le grand foulard était cordé</w:t>
      </w:r>
      <w:r w:rsidR="00A23BF9">
        <w:rPr>
          <w:lang w:eastAsia="en-US"/>
        </w:rPr>
        <w:t xml:space="preserve">, </w:t>
      </w:r>
      <w:r>
        <w:rPr>
          <w:lang w:eastAsia="en-US"/>
        </w:rPr>
        <w:t>et Berthe était aveugle</w:t>
      </w:r>
      <w:r w:rsidR="00A23BF9">
        <w:rPr>
          <w:lang w:eastAsia="en-US"/>
        </w:rPr>
        <w:t> !</w:t>
      </w:r>
    </w:p>
    <w:p w14:paraId="4B63623A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Maudreuil</w:t>
      </w:r>
      <w:proofErr w:type="spellEnd"/>
      <w:r>
        <w:rPr>
          <w:lang w:eastAsia="en-US"/>
        </w:rPr>
        <w:t xml:space="preserve"> en tenait un bout</w:t>
      </w:r>
      <w:r w:rsidR="00A23BF9">
        <w:rPr>
          <w:lang w:eastAsia="en-US"/>
        </w:rPr>
        <w:t xml:space="preserve"> ; </w:t>
      </w:r>
      <w:r>
        <w:rPr>
          <w:lang w:eastAsia="en-US"/>
        </w:rPr>
        <w:t>Bernard tenait l</w:t>
      </w:r>
      <w:r w:rsidR="00A23BF9">
        <w:rPr>
          <w:lang w:eastAsia="en-US"/>
        </w:rPr>
        <w:t>’</w:t>
      </w:r>
      <w:r>
        <w:rPr>
          <w:lang w:eastAsia="en-US"/>
        </w:rPr>
        <w:t>autre</w:t>
      </w:r>
      <w:r w:rsidR="00A23BF9">
        <w:rPr>
          <w:lang w:eastAsia="en-US"/>
        </w:rPr>
        <w:t xml:space="preserve">. </w:t>
      </w:r>
      <w:proofErr w:type="spellStart"/>
      <w:r>
        <w:rPr>
          <w:lang w:eastAsia="en-US"/>
        </w:rPr>
        <w:t>Guérineul</w:t>
      </w:r>
      <w:proofErr w:type="spellEnd"/>
      <w:r>
        <w:rPr>
          <w:lang w:eastAsia="en-US"/>
        </w:rPr>
        <w:t xml:space="preserve"> tourna la tête avec horreur pour ne pas voir ce qui allait se passer</w:t>
      </w:r>
      <w:r w:rsidR="00A23BF9">
        <w:rPr>
          <w:lang w:eastAsia="en-US"/>
        </w:rPr>
        <w:t>.</w:t>
      </w:r>
    </w:p>
    <w:p w14:paraId="540EA2B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attendait la réponse de Fargeau</w:t>
      </w:r>
      <w:r w:rsidR="00A23BF9">
        <w:rPr>
          <w:lang w:eastAsia="en-US"/>
        </w:rPr>
        <w:t>.</w:t>
      </w:r>
    </w:p>
    <w:p w14:paraId="3F07E17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fantôme tournait ses pouces avec béatitude</w:t>
      </w:r>
      <w:r w:rsidR="00A23BF9">
        <w:rPr>
          <w:lang w:eastAsia="en-US"/>
        </w:rPr>
        <w:t>.</w:t>
      </w:r>
    </w:p>
    <w:p w14:paraId="0DF4ADE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 fit un signe d</w:t>
      </w:r>
      <w:r w:rsidR="00A23BF9">
        <w:rPr>
          <w:lang w:eastAsia="en-US"/>
        </w:rPr>
        <w:t>’</w:t>
      </w:r>
      <w:r>
        <w:rPr>
          <w:lang w:eastAsia="en-US"/>
        </w:rPr>
        <w:t>impatience</w:t>
      </w:r>
      <w:r w:rsidR="00A23BF9">
        <w:rPr>
          <w:lang w:eastAsia="en-US"/>
        </w:rPr>
        <w:t>.</w:t>
      </w:r>
    </w:p>
    <w:p w14:paraId="1DB10873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Maudreuil</w:t>
      </w:r>
      <w:proofErr w:type="spellEnd"/>
      <w:r>
        <w:rPr>
          <w:lang w:eastAsia="en-US"/>
        </w:rPr>
        <w:t xml:space="preserve"> et Besnard qui</w:t>
      </w:r>
      <w:r w:rsidR="00A23BF9">
        <w:rPr>
          <w:lang w:eastAsia="en-US"/>
        </w:rPr>
        <w:t xml:space="preserve">, </w:t>
      </w:r>
      <w:r>
        <w:rPr>
          <w:lang w:eastAsia="en-US"/>
        </w:rPr>
        <w:t>un instant</w:t>
      </w:r>
      <w:r w:rsidR="00A23BF9">
        <w:rPr>
          <w:lang w:eastAsia="en-US"/>
        </w:rPr>
        <w:t xml:space="preserve">, </w:t>
      </w:r>
      <w:r>
        <w:rPr>
          <w:lang w:eastAsia="en-US"/>
        </w:rPr>
        <w:t>avaient paru hésiter</w:t>
      </w:r>
      <w:r w:rsidR="00A23BF9">
        <w:rPr>
          <w:lang w:eastAsia="en-US"/>
        </w:rPr>
        <w:t xml:space="preserve">, </w:t>
      </w:r>
      <w:r>
        <w:rPr>
          <w:lang w:eastAsia="en-US"/>
        </w:rPr>
        <w:t>se prirent à marcher sur la pointe des pieds</w:t>
      </w:r>
      <w:r w:rsidR="00A23BF9">
        <w:rPr>
          <w:lang w:eastAsia="en-US"/>
        </w:rPr>
        <w:t>.</w:t>
      </w:r>
    </w:p>
    <w:p w14:paraId="60D3703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foulard du docteur avait été disposé de manière à former un nœud coulant</w:t>
      </w:r>
      <w:r w:rsidR="00A23BF9">
        <w:rPr>
          <w:lang w:eastAsia="en-US"/>
        </w:rPr>
        <w:t>.</w:t>
      </w:r>
    </w:p>
    <w:p w14:paraId="5F49CE8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poussa un grand cri</w:t>
      </w:r>
      <w:r w:rsidR="00A23BF9">
        <w:rPr>
          <w:lang w:eastAsia="en-US"/>
        </w:rPr>
        <w:t xml:space="preserve">, </w:t>
      </w:r>
      <w:r>
        <w:rPr>
          <w:lang w:eastAsia="en-US"/>
        </w:rPr>
        <w:t>parce qu</w:t>
      </w:r>
      <w:r w:rsidR="00A23BF9">
        <w:rPr>
          <w:lang w:eastAsia="en-US"/>
        </w:rPr>
        <w:t>’</w:t>
      </w:r>
      <w:r>
        <w:rPr>
          <w:lang w:eastAsia="en-US"/>
        </w:rPr>
        <w:t>elle sentit deux mains brûlantes et rudes qui s</w:t>
      </w:r>
      <w:r w:rsidR="00A23BF9">
        <w:rPr>
          <w:lang w:eastAsia="en-US"/>
        </w:rPr>
        <w:t>’</w:t>
      </w:r>
      <w:r>
        <w:rPr>
          <w:lang w:eastAsia="en-US"/>
        </w:rPr>
        <w:t>appuyaient sur son cou</w:t>
      </w:r>
      <w:r w:rsidR="00A23BF9">
        <w:rPr>
          <w:lang w:eastAsia="en-US"/>
        </w:rPr>
        <w:t>.</w:t>
      </w:r>
    </w:p>
    <w:p w14:paraId="755DF27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Arrêtez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dit </w:t>
      </w:r>
      <w:proofErr w:type="spellStart"/>
      <w:r w:rsidR="00BB5C58">
        <w:rPr>
          <w:lang w:eastAsia="en-US"/>
        </w:rPr>
        <w:t>Guérineul</w:t>
      </w:r>
      <w:proofErr w:type="spellEnd"/>
      <w:r w:rsidR="00BB5C58">
        <w:rPr>
          <w:lang w:eastAsia="en-US"/>
        </w:rPr>
        <w:t xml:space="preserve"> suffoqué</w:t>
      </w:r>
      <w:r>
        <w:rPr>
          <w:lang w:eastAsia="en-US"/>
        </w:rPr>
        <w:t>.</w:t>
      </w:r>
    </w:p>
    <w:p w14:paraId="2FFED25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Serrez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 Fargeau</w:t>
      </w:r>
      <w:r>
        <w:rPr>
          <w:lang w:eastAsia="en-US"/>
        </w:rPr>
        <w:t>.</w:t>
      </w:r>
    </w:p>
    <w:p w14:paraId="5851B36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n</w:t>
      </w:r>
      <w:r w:rsidR="00A23BF9">
        <w:rPr>
          <w:lang w:eastAsia="en-US"/>
        </w:rPr>
        <w:t>’</w:t>
      </w:r>
      <w:r>
        <w:rPr>
          <w:lang w:eastAsia="en-US"/>
        </w:rPr>
        <w:t>eut pas le temps de jeter un second cri</w:t>
      </w:r>
      <w:r w:rsidR="00A23BF9">
        <w:rPr>
          <w:lang w:eastAsia="en-US"/>
        </w:rPr>
        <w:t>.</w:t>
      </w:r>
    </w:p>
    <w:p w14:paraId="0ED36D8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Mais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n</w:t>
      </w:r>
      <w:r w:rsidR="00A23BF9">
        <w:rPr>
          <w:lang w:eastAsia="en-US"/>
        </w:rPr>
        <w:t>’</w:t>
      </w:r>
      <w:r>
        <w:rPr>
          <w:lang w:eastAsia="en-US"/>
        </w:rPr>
        <w:t>en avait demandé qu</w:t>
      </w:r>
      <w:r w:rsidR="00A23BF9">
        <w:rPr>
          <w:lang w:eastAsia="en-US"/>
        </w:rPr>
        <w:t>’</w:t>
      </w:r>
      <w:r>
        <w:rPr>
          <w:lang w:eastAsia="en-US"/>
        </w:rPr>
        <w:t>un</w:t>
      </w:r>
      <w:r w:rsidR="00A23BF9">
        <w:rPr>
          <w:lang w:eastAsia="en-US"/>
        </w:rPr>
        <w:t>.</w:t>
      </w:r>
    </w:p>
    <w:p w14:paraId="62A0A7A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Au moment où la jeune fille chancelait</w:t>
      </w:r>
      <w:r w:rsidR="00A23BF9">
        <w:rPr>
          <w:lang w:eastAsia="en-US"/>
        </w:rPr>
        <w:t xml:space="preserve">, </w:t>
      </w:r>
      <w:r>
        <w:rPr>
          <w:lang w:eastAsia="en-US"/>
        </w:rPr>
        <w:t>au moment où le lâche mouchoir se serrait autour de son pauvre beau cou</w:t>
      </w:r>
      <w:r w:rsidR="00A23BF9">
        <w:rPr>
          <w:lang w:eastAsia="en-US"/>
        </w:rPr>
        <w:t xml:space="preserve">, </w:t>
      </w:r>
      <w:r>
        <w:rPr>
          <w:lang w:eastAsia="en-US"/>
        </w:rPr>
        <w:t>déjà gonflé par la pression des mains de Besnard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le pied de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toucha l</w:t>
      </w:r>
      <w:r w:rsidR="00A23BF9">
        <w:rPr>
          <w:lang w:eastAsia="en-US"/>
        </w:rPr>
        <w:t>’</w:t>
      </w:r>
      <w:r>
        <w:rPr>
          <w:lang w:eastAsia="en-US"/>
        </w:rPr>
        <w:t>appui de la croisée et le lança d</w:t>
      </w:r>
      <w:r w:rsidR="00A23BF9">
        <w:rPr>
          <w:lang w:eastAsia="en-US"/>
        </w:rPr>
        <w:t>’</w:t>
      </w:r>
      <w:r>
        <w:rPr>
          <w:lang w:eastAsia="en-US"/>
        </w:rPr>
        <w:t>un seul bond jusqu</w:t>
      </w:r>
      <w:r w:rsidR="00A23BF9">
        <w:rPr>
          <w:lang w:eastAsia="en-US"/>
        </w:rPr>
        <w:t>’</w:t>
      </w:r>
      <w:r>
        <w:rPr>
          <w:lang w:eastAsia="en-US"/>
        </w:rPr>
        <w:t>au milieu de la chambre</w:t>
      </w:r>
      <w:r w:rsidR="00A23BF9">
        <w:rPr>
          <w:lang w:eastAsia="en-US"/>
        </w:rPr>
        <w:t>.</w:t>
      </w:r>
    </w:p>
    <w:p w14:paraId="2C70DA1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Son choc irrésistible rejeta tous les convives</w:t>
      </w:r>
      <w:r w:rsidR="00A23BF9">
        <w:rPr>
          <w:lang w:eastAsia="en-US"/>
        </w:rPr>
        <w:t xml:space="preserve">, </w:t>
      </w:r>
      <w:r>
        <w:rPr>
          <w:lang w:eastAsia="en-US"/>
        </w:rPr>
        <w:t>pâles et tremblants</w:t>
      </w:r>
      <w:r w:rsidR="00A23BF9">
        <w:rPr>
          <w:lang w:eastAsia="en-US"/>
        </w:rPr>
        <w:t xml:space="preserve">, </w:t>
      </w:r>
      <w:r>
        <w:rPr>
          <w:lang w:eastAsia="en-US"/>
        </w:rPr>
        <w:t>de l</w:t>
      </w:r>
      <w:r w:rsidR="00A23BF9">
        <w:rPr>
          <w:lang w:eastAsia="en-US"/>
        </w:rPr>
        <w:t>’</w:t>
      </w:r>
      <w:r>
        <w:rPr>
          <w:lang w:eastAsia="en-US"/>
        </w:rPr>
        <w:t>autre côté de la table</w:t>
      </w:r>
      <w:r w:rsidR="00A23BF9">
        <w:rPr>
          <w:lang w:eastAsia="en-US"/>
        </w:rPr>
        <w:t>.</w:t>
      </w:r>
    </w:p>
    <w:p w14:paraId="46458403" w14:textId="27A940EB" w:rsidR="00A23BF9" w:rsidRDefault="00BB5C58" w:rsidP="00A23BF9">
      <w:pPr>
        <w:rPr>
          <w:lang w:eastAsia="en-US"/>
        </w:rPr>
      </w:pPr>
      <w:r>
        <w:rPr>
          <w:lang w:eastAsia="en-US"/>
        </w:rPr>
        <w:t>Il arracha le mouchoir et reçut Berthe évanoui</w:t>
      </w:r>
      <w:r w:rsidR="000E06DA">
        <w:rPr>
          <w:lang w:eastAsia="en-US"/>
        </w:rPr>
        <w:t>e</w:t>
      </w:r>
      <w:r>
        <w:rPr>
          <w:lang w:eastAsia="en-US"/>
        </w:rPr>
        <w:t xml:space="preserve"> dans ses bras</w:t>
      </w:r>
      <w:r w:rsidR="00A23BF9">
        <w:rPr>
          <w:lang w:eastAsia="en-US"/>
        </w:rPr>
        <w:t>.</w:t>
      </w:r>
    </w:p>
    <w:p w14:paraId="64F694D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n</w:t>
      </w:r>
      <w:r w:rsidR="00A23BF9">
        <w:rPr>
          <w:lang w:eastAsia="en-US"/>
        </w:rPr>
        <w:t>’</w:t>
      </w:r>
      <w:r>
        <w:rPr>
          <w:lang w:eastAsia="en-US"/>
        </w:rPr>
        <w:t>y eut pas une parole prononcée</w:t>
      </w:r>
      <w:r w:rsidR="00A23BF9">
        <w:rPr>
          <w:lang w:eastAsia="en-US"/>
        </w:rPr>
        <w:t>.</w:t>
      </w:r>
    </w:p>
    <w:p w14:paraId="6EDF26E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Sauf pourtant de la part du fantôme qui lorgna tranquillement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en murmurant</w:t>
      </w:r>
      <w:r w:rsidR="00A23BF9">
        <w:rPr>
          <w:lang w:eastAsia="en-US"/>
        </w:rPr>
        <w:t> :</w:t>
      </w:r>
    </w:p>
    <w:p w14:paraId="4905764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Mais</w:t>
      </w:r>
      <w:r>
        <w:rPr>
          <w:lang w:eastAsia="en-US"/>
        </w:rPr>
        <w:t xml:space="preserve">, </w:t>
      </w:r>
      <w:r w:rsidR="00BB5C58">
        <w:rPr>
          <w:lang w:eastAsia="en-US"/>
        </w:rPr>
        <w:t>mais</w:t>
      </w:r>
      <w:r>
        <w:rPr>
          <w:lang w:eastAsia="en-US"/>
        </w:rPr>
        <w:t xml:space="preserve">, </w:t>
      </w:r>
      <w:r w:rsidR="00BB5C58">
        <w:rPr>
          <w:lang w:eastAsia="en-US"/>
        </w:rPr>
        <w:t>mais</w:t>
      </w:r>
      <w:r>
        <w:rPr>
          <w:lang w:eastAsia="en-US"/>
        </w:rPr>
        <w:t xml:space="preserve">, </w:t>
      </w:r>
      <w:r w:rsidR="00BB5C58">
        <w:rPr>
          <w:lang w:eastAsia="en-US"/>
        </w:rPr>
        <w:t>mais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joli garçonnet</w:t>
      </w:r>
      <w:r>
        <w:rPr>
          <w:lang w:eastAsia="en-US"/>
        </w:rPr>
        <w:t> !</w:t>
      </w:r>
    </w:p>
    <w:p w14:paraId="006B3D4F" w14:textId="7B2666C1" w:rsidR="00A23BF9" w:rsidRDefault="00BB5C58" w:rsidP="00A23BF9">
      <w:pPr>
        <w:rPr>
          <w:lang w:eastAsia="en-US"/>
        </w:rPr>
      </w:pPr>
      <w:r>
        <w:rPr>
          <w:lang w:eastAsia="en-US"/>
        </w:rPr>
        <w:t>On se dégrisait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Le moment était grave pour tout le monde</w:t>
      </w:r>
      <w:r w:rsidR="00A23BF9">
        <w:rPr>
          <w:lang w:eastAsia="en-US"/>
        </w:rPr>
        <w:t xml:space="preserve">. </w:t>
      </w:r>
      <w:r>
        <w:rPr>
          <w:lang w:eastAsia="en-US"/>
        </w:rPr>
        <w:t>Le premier mouvement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parmi les convives</w:t>
      </w:r>
      <w:r w:rsidR="00A23BF9">
        <w:rPr>
          <w:lang w:eastAsia="en-US"/>
        </w:rPr>
        <w:t xml:space="preserve">, </w:t>
      </w:r>
      <w:r>
        <w:rPr>
          <w:lang w:eastAsia="en-US"/>
        </w:rPr>
        <w:t>fut une panique complète</w:t>
      </w:r>
      <w:r w:rsidR="00A23BF9">
        <w:rPr>
          <w:lang w:eastAsia="en-US"/>
        </w:rPr>
        <w:t>.</w:t>
      </w:r>
    </w:p>
    <w:p w14:paraId="1AEF147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les plus braves ne pouvaient tarder à se raviser</w:t>
      </w:r>
      <w:r w:rsidR="00A23BF9">
        <w:rPr>
          <w:lang w:eastAsia="en-US"/>
        </w:rPr>
        <w:t>.</w:t>
      </w:r>
    </w:p>
    <w:p w14:paraId="697963AE" w14:textId="0F9CAF67" w:rsidR="00A23BF9" w:rsidRDefault="00BB5C58" w:rsidP="00A23BF9">
      <w:pPr>
        <w:rPr>
          <w:lang w:eastAsia="en-US"/>
        </w:rPr>
      </w:pPr>
      <w:r>
        <w:rPr>
          <w:lang w:eastAsia="en-US"/>
        </w:rPr>
        <w:t>Il y avait d</w:t>
      </w:r>
      <w:r w:rsidR="00A23BF9">
        <w:rPr>
          <w:lang w:eastAsia="en-US"/>
        </w:rPr>
        <w:t>’</w:t>
      </w:r>
      <w:r>
        <w:rPr>
          <w:lang w:eastAsia="en-US"/>
        </w:rPr>
        <w:t>un côté huit hommes dans la force de l</w:t>
      </w:r>
      <w:r w:rsidR="00A23BF9">
        <w:rPr>
          <w:lang w:eastAsia="en-US"/>
        </w:rPr>
        <w:t>’</w:t>
      </w:r>
      <w:r>
        <w:rPr>
          <w:lang w:eastAsia="en-US"/>
        </w:rPr>
        <w:t>âge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de l</w:t>
      </w:r>
      <w:r w:rsidR="00A23BF9">
        <w:rPr>
          <w:lang w:eastAsia="en-US"/>
        </w:rPr>
        <w:t>’</w:t>
      </w:r>
      <w:r>
        <w:rPr>
          <w:lang w:eastAsia="en-US"/>
        </w:rPr>
        <w:t>autre un enfant sans armes qui s</w:t>
      </w:r>
      <w:r w:rsidR="00A23BF9">
        <w:rPr>
          <w:lang w:eastAsia="en-US"/>
        </w:rPr>
        <w:t>’</w:t>
      </w:r>
      <w:r>
        <w:rPr>
          <w:lang w:eastAsia="en-US"/>
        </w:rPr>
        <w:t>embarrassait à soutenir une jeune fille évanouie</w:t>
      </w:r>
      <w:r w:rsidR="00A23BF9">
        <w:rPr>
          <w:lang w:eastAsia="en-US"/>
        </w:rPr>
        <w:t>.</w:t>
      </w:r>
    </w:p>
    <w:p w14:paraId="0F69C2F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Sans se concerter</w:t>
      </w:r>
      <w:r w:rsidR="00A23BF9">
        <w:rPr>
          <w:lang w:eastAsia="en-US"/>
        </w:rPr>
        <w:t xml:space="preserve">, </w:t>
      </w:r>
      <w:r>
        <w:rPr>
          <w:lang w:eastAsia="en-US"/>
        </w:rPr>
        <w:t>tous eurent la même pensée</w:t>
      </w:r>
      <w:r w:rsidR="00A23BF9">
        <w:rPr>
          <w:lang w:eastAsia="en-US"/>
        </w:rPr>
        <w:t>.</w:t>
      </w:r>
    </w:p>
    <w:p w14:paraId="69E81B7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Deux au lieu d</w:t>
      </w:r>
      <w:r>
        <w:rPr>
          <w:lang w:eastAsia="en-US"/>
        </w:rPr>
        <w:t>’</w:t>
      </w:r>
      <w:r w:rsidR="00BB5C58">
        <w:rPr>
          <w:lang w:eastAsia="en-US"/>
        </w:rPr>
        <w:t>une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coup double</w:t>
      </w:r>
      <w:r>
        <w:rPr>
          <w:lang w:eastAsia="en-US"/>
        </w:rPr>
        <w:t> !</w:t>
      </w:r>
    </w:p>
    <w:p w14:paraId="2EE1E19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tandis que Morin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Fargeau et </w:t>
      </w:r>
      <w:proofErr w:type="spellStart"/>
      <w:r>
        <w:rPr>
          <w:lang w:eastAsia="en-US"/>
        </w:rPr>
        <w:t>Houël</w:t>
      </w:r>
      <w:proofErr w:type="spellEnd"/>
      <w:r>
        <w:rPr>
          <w:lang w:eastAsia="en-US"/>
        </w:rPr>
        <w:t xml:space="preserve"> se glissaient le long de la table pour fermer la retraite du côté de la croisée</w:t>
      </w:r>
      <w:r w:rsidR="00A23BF9">
        <w:rPr>
          <w:lang w:eastAsia="en-US"/>
        </w:rPr>
        <w:t xml:space="preserve">, </w:t>
      </w:r>
      <w:r>
        <w:rPr>
          <w:lang w:eastAsia="en-US"/>
        </w:rPr>
        <w:t>Besnard arracha le coutelas à découper des mains de Menand jeune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et sauta sur la table même pour tomber de là sur </w:t>
      </w:r>
      <w:proofErr w:type="spellStart"/>
      <w:r>
        <w:rPr>
          <w:lang w:eastAsia="en-US"/>
        </w:rPr>
        <w:t>Tiennet</w:t>
      </w:r>
      <w:proofErr w:type="spellEnd"/>
      <w:r w:rsidR="00A23BF9">
        <w:rPr>
          <w:lang w:eastAsia="en-US"/>
        </w:rPr>
        <w:t>.</w:t>
      </w:r>
    </w:p>
    <w:p w14:paraId="3F58219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On avait repris les couteaux</w:t>
      </w:r>
      <w:r w:rsidR="00A23BF9">
        <w:rPr>
          <w:lang w:eastAsia="en-US"/>
        </w:rPr>
        <w:t xml:space="preserve">. </w:t>
      </w:r>
      <w:r>
        <w:rPr>
          <w:lang w:eastAsia="en-US"/>
        </w:rPr>
        <w:t>Besnard était sûr d</w:t>
      </w:r>
      <w:r w:rsidR="00A23BF9">
        <w:rPr>
          <w:lang w:eastAsia="en-US"/>
        </w:rPr>
        <w:t>’</w:t>
      </w:r>
      <w:r>
        <w:rPr>
          <w:lang w:eastAsia="en-US"/>
        </w:rPr>
        <w:t>être soutenu</w:t>
      </w:r>
      <w:r w:rsidR="00A23BF9">
        <w:rPr>
          <w:lang w:eastAsia="en-US"/>
        </w:rPr>
        <w:t>.</w:t>
      </w:r>
    </w:p>
    <w:p w14:paraId="5399F44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Mais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avait eu deux secondes pour réfléchir</w:t>
      </w:r>
      <w:r w:rsidR="00A23BF9">
        <w:rPr>
          <w:lang w:eastAsia="en-US"/>
        </w:rPr>
        <w:t> !</w:t>
      </w:r>
    </w:p>
    <w:p w14:paraId="5C762CB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déposa Berthe sur le parquet</w:t>
      </w:r>
      <w:r w:rsidR="00A23BF9">
        <w:rPr>
          <w:lang w:eastAsia="en-US"/>
        </w:rPr>
        <w:t>.</w:t>
      </w:r>
    </w:p>
    <w:p w14:paraId="3EBF60B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Ses longs cheveux secoués battirent ses épaules comme la crinière d</w:t>
      </w:r>
      <w:r w:rsidR="00A23BF9">
        <w:rPr>
          <w:lang w:eastAsia="en-US"/>
        </w:rPr>
        <w:t>’</w:t>
      </w:r>
      <w:r>
        <w:rPr>
          <w:lang w:eastAsia="en-US"/>
        </w:rPr>
        <w:t>un lion</w:t>
      </w:r>
      <w:r w:rsidR="00A23BF9">
        <w:rPr>
          <w:lang w:eastAsia="en-US"/>
        </w:rPr>
        <w:t>.</w:t>
      </w:r>
    </w:p>
    <w:p w14:paraId="4BC97F9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salle était éclairée par une demi-douzaine de grosses chandelles de suif placées toutes sur la table</w:t>
      </w:r>
      <w:r w:rsidR="00A23BF9">
        <w:rPr>
          <w:lang w:eastAsia="en-US"/>
        </w:rPr>
        <w:t>.</w:t>
      </w:r>
    </w:p>
    <w:p w14:paraId="298CCB4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Une table massive et qu</w:t>
      </w:r>
      <w:r w:rsidR="00A23BF9">
        <w:rPr>
          <w:lang w:eastAsia="en-US"/>
        </w:rPr>
        <w:t>’</w:t>
      </w:r>
      <w:r>
        <w:rPr>
          <w:lang w:eastAsia="en-US"/>
        </w:rPr>
        <w:t>on remuait à quatre pour la mettre d</w:t>
      </w:r>
      <w:r w:rsidR="00A23BF9">
        <w:rPr>
          <w:lang w:eastAsia="en-US"/>
        </w:rPr>
        <w:t>’</w:t>
      </w:r>
      <w:r>
        <w:rPr>
          <w:lang w:eastAsia="en-US"/>
        </w:rPr>
        <w:t>aplomb sur les tréteaux qui lui servaient de supports</w:t>
      </w:r>
      <w:r w:rsidR="00A23BF9">
        <w:rPr>
          <w:lang w:eastAsia="en-US"/>
        </w:rPr>
        <w:t>.</w:t>
      </w:r>
    </w:p>
    <w:p w14:paraId="7ADBA883" w14:textId="2C5661DE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prit la table à deux mains au moment où Besnard </w:t>
      </w:r>
      <w:r>
        <w:rPr>
          <w:lang w:eastAsia="en-US"/>
        </w:rPr>
        <w:t xml:space="preserve">marchait </w:t>
      </w:r>
      <w:r>
        <w:rPr>
          <w:lang w:eastAsia="en-US"/>
        </w:rPr>
        <w:t>dessus</w:t>
      </w:r>
      <w:r w:rsidR="00A23BF9">
        <w:rPr>
          <w:lang w:eastAsia="en-US"/>
        </w:rPr>
        <w:t xml:space="preserve">.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effort qu</w:t>
      </w:r>
      <w:r w:rsidR="00A23BF9">
        <w:rPr>
          <w:lang w:eastAsia="en-US"/>
        </w:rPr>
        <w:t>’</w:t>
      </w:r>
      <w:r>
        <w:rPr>
          <w:lang w:eastAsia="en-US"/>
        </w:rPr>
        <w:t>il fit gonfla les veines de son front et mit du sang plein ses yeux</w:t>
      </w:r>
      <w:r w:rsidR="00A23BF9">
        <w:rPr>
          <w:lang w:eastAsia="en-US"/>
        </w:rPr>
        <w:t xml:space="preserve">. </w:t>
      </w:r>
      <w:r>
        <w:rPr>
          <w:lang w:eastAsia="en-US"/>
        </w:rPr>
        <w:t>Les muscles de ses bras craquèrent</w:t>
      </w:r>
      <w:r w:rsidR="00A23BF9">
        <w:rPr>
          <w:lang w:eastAsia="en-US"/>
        </w:rPr>
        <w:t>.</w:t>
      </w:r>
    </w:p>
    <w:p w14:paraId="483F58E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il souleva la table</w:t>
      </w:r>
      <w:r w:rsidR="00A23BF9">
        <w:rPr>
          <w:lang w:eastAsia="en-US"/>
        </w:rPr>
        <w:t> !</w:t>
      </w:r>
    </w:p>
    <w:p w14:paraId="4AC9BD76" w14:textId="22F674FE" w:rsidR="00A23BF9" w:rsidRDefault="00BB5C58" w:rsidP="00A23BF9">
      <w:pPr>
        <w:rPr>
          <w:lang w:eastAsia="en-US"/>
        </w:rPr>
      </w:pPr>
      <w:r>
        <w:rPr>
          <w:lang w:eastAsia="en-US"/>
        </w:rPr>
        <w:t>Il la souleva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il la jeta</w:t>
      </w:r>
      <w:r w:rsidR="00A23BF9">
        <w:rPr>
          <w:lang w:eastAsia="en-US"/>
        </w:rPr>
        <w:t xml:space="preserve">, </w:t>
      </w:r>
      <w:r>
        <w:rPr>
          <w:lang w:eastAsia="en-US"/>
        </w:rPr>
        <w:t>renversée</w:t>
      </w:r>
      <w:r w:rsidR="00A23BF9">
        <w:rPr>
          <w:lang w:eastAsia="en-US"/>
        </w:rPr>
        <w:t xml:space="preserve">, </w:t>
      </w:r>
      <w:r>
        <w:rPr>
          <w:lang w:eastAsia="en-US"/>
        </w:rPr>
        <w:t>sur les convives frappés de stupeur</w:t>
      </w:r>
      <w:r w:rsidR="00A23BF9">
        <w:rPr>
          <w:lang w:eastAsia="en-US"/>
        </w:rPr>
        <w:t xml:space="preserve">, </w:t>
      </w:r>
      <w:r>
        <w:rPr>
          <w:lang w:eastAsia="en-US"/>
        </w:rPr>
        <w:t>demi-morts d</w:t>
      </w:r>
      <w:r w:rsidR="00A23BF9">
        <w:rPr>
          <w:lang w:eastAsia="en-US"/>
        </w:rPr>
        <w:t>’</w:t>
      </w:r>
      <w:r>
        <w:rPr>
          <w:lang w:eastAsia="en-US"/>
        </w:rPr>
        <w:t>épouvante</w:t>
      </w:r>
      <w:r w:rsidR="00A23BF9">
        <w:rPr>
          <w:lang w:eastAsia="en-US"/>
        </w:rPr>
        <w:t>.</w:t>
      </w:r>
    </w:p>
    <w:p w14:paraId="2880686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Un cri de détresse se fit</w:t>
      </w:r>
      <w:r w:rsidR="00A23BF9">
        <w:rPr>
          <w:lang w:eastAsia="en-US"/>
        </w:rPr>
        <w:t>.</w:t>
      </w:r>
    </w:p>
    <w:p w14:paraId="3D8C7C8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Puis le silence et la nuit</w:t>
      </w:r>
      <w:r w:rsidR="00A23BF9">
        <w:rPr>
          <w:lang w:eastAsia="en-US"/>
        </w:rPr>
        <w:t xml:space="preserve"> ; </w:t>
      </w:r>
      <w:r>
        <w:rPr>
          <w:lang w:eastAsia="en-US"/>
        </w:rPr>
        <w:t>car toutes les chandelles s</w:t>
      </w:r>
      <w:r w:rsidR="00A23BF9">
        <w:rPr>
          <w:lang w:eastAsia="en-US"/>
        </w:rPr>
        <w:t>’</w:t>
      </w:r>
      <w:r>
        <w:rPr>
          <w:lang w:eastAsia="en-US"/>
        </w:rPr>
        <w:t>étaient éteintes à la fois dans la chute</w:t>
      </w:r>
      <w:r w:rsidR="00A23BF9">
        <w:rPr>
          <w:lang w:eastAsia="en-US"/>
        </w:rPr>
        <w:t>.</w:t>
      </w:r>
    </w:p>
    <w:p w14:paraId="668CC5C6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reprit Berthe dans ses bras</w:t>
      </w:r>
      <w:r w:rsidR="00A23BF9">
        <w:rPr>
          <w:lang w:eastAsia="en-US"/>
        </w:rPr>
        <w:t xml:space="preserve">. </w:t>
      </w:r>
      <w:r>
        <w:rPr>
          <w:lang w:eastAsia="en-US"/>
        </w:rPr>
        <w:t>D</w:t>
      </w:r>
      <w:r w:rsidR="00A23BF9">
        <w:rPr>
          <w:lang w:eastAsia="en-US"/>
        </w:rPr>
        <w:t>’</w:t>
      </w:r>
      <w:r>
        <w:rPr>
          <w:lang w:eastAsia="en-US"/>
        </w:rPr>
        <w:t>un saut</w:t>
      </w:r>
      <w:r w:rsidR="00A23BF9">
        <w:rPr>
          <w:lang w:eastAsia="en-US"/>
        </w:rPr>
        <w:t xml:space="preserve">, </w:t>
      </w:r>
      <w:r>
        <w:rPr>
          <w:lang w:eastAsia="en-US"/>
        </w:rPr>
        <w:t>il franchit la croisée</w:t>
      </w:r>
      <w:r w:rsidR="00A23BF9">
        <w:rPr>
          <w:lang w:eastAsia="en-US"/>
        </w:rPr>
        <w:t xml:space="preserve">. </w:t>
      </w:r>
      <w:r>
        <w:rPr>
          <w:lang w:eastAsia="en-US"/>
        </w:rPr>
        <w:t>Il tomba dans la cour avec son fardeau</w:t>
      </w:r>
      <w:r w:rsidR="00A23BF9">
        <w:rPr>
          <w:lang w:eastAsia="en-US"/>
        </w:rPr>
        <w:t>…</w:t>
      </w:r>
    </w:p>
    <w:p w14:paraId="06C022AC" w14:textId="5191EF0E" w:rsidR="00BB5C58" w:rsidRPr="00A23BF9" w:rsidRDefault="00BB5C58" w:rsidP="00A23BF9">
      <w:pPr>
        <w:keepNext/>
        <w:ind w:firstLine="0"/>
        <w:jc w:val="center"/>
        <w:rPr>
          <w:lang w:eastAsia="en-US"/>
        </w:rPr>
      </w:pPr>
      <w:r w:rsidRPr="00A23BF9">
        <w:rPr>
          <w:lang w:eastAsia="en-US"/>
        </w:rPr>
        <w:t>*</w:t>
      </w:r>
    </w:p>
    <w:p w14:paraId="2F890DAA" w14:textId="77777777" w:rsidR="00A23BF9" w:rsidRDefault="00BB5C58" w:rsidP="00A23BF9">
      <w:pPr>
        <w:ind w:firstLine="0"/>
        <w:jc w:val="center"/>
        <w:rPr>
          <w:lang w:eastAsia="en-US"/>
        </w:rPr>
      </w:pPr>
      <w:r w:rsidRPr="00A23BF9">
        <w:rPr>
          <w:lang w:eastAsia="en-US"/>
        </w:rPr>
        <w:t>* *</w:t>
      </w:r>
    </w:p>
    <w:p w14:paraId="38C2192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Quelques minutes se passèrent</w:t>
      </w:r>
      <w:r w:rsidR="00A23BF9">
        <w:rPr>
          <w:lang w:eastAsia="en-US"/>
        </w:rPr>
        <w:t>.</w:t>
      </w:r>
    </w:p>
    <w:p w14:paraId="5BC2917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Dans la salle rouge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était maintenant sombre et muette comme l</w:t>
      </w:r>
      <w:r w:rsidR="00A23BF9">
        <w:rPr>
          <w:lang w:eastAsia="en-US"/>
        </w:rPr>
        <w:t>’</w:t>
      </w:r>
      <w:r>
        <w:rPr>
          <w:lang w:eastAsia="en-US"/>
        </w:rPr>
        <w:t>intérieur d</w:t>
      </w:r>
      <w:r w:rsidR="00A23BF9">
        <w:rPr>
          <w:lang w:eastAsia="en-US"/>
        </w:rPr>
        <w:t>’</w:t>
      </w:r>
      <w:r>
        <w:rPr>
          <w:lang w:eastAsia="en-US"/>
        </w:rPr>
        <w:t>une tombe</w:t>
      </w:r>
      <w:r w:rsidR="00A23BF9">
        <w:rPr>
          <w:lang w:eastAsia="en-US"/>
        </w:rPr>
        <w:t xml:space="preserve">, </w:t>
      </w:r>
      <w:r>
        <w:rPr>
          <w:lang w:eastAsia="en-US"/>
        </w:rPr>
        <w:t>on commença d</w:t>
      </w:r>
      <w:r w:rsidR="00A23BF9">
        <w:rPr>
          <w:lang w:eastAsia="en-US"/>
        </w:rPr>
        <w:t>’</w:t>
      </w:r>
      <w:r>
        <w:rPr>
          <w:lang w:eastAsia="en-US"/>
        </w:rPr>
        <w:t>entendre certains mouvements confus</w:t>
      </w:r>
      <w:r w:rsidR="00A23BF9">
        <w:rPr>
          <w:lang w:eastAsia="en-US"/>
        </w:rPr>
        <w:t xml:space="preserve">, </w:t>
      </w:r>
      <w:r>
        <w:rPr>
          <w:lang w:eastAsia="en-US"/>
        </w:rPr>
        <w:t>des gens qui allaient à tâtons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choquant çà et là les </w:t>
      </w:r>
      <w:proofErr w:type="spellStart"/>
      <w:r>
        <w:rPr>
          <w:lang w:eastAsia="en-US"/>
        </w:rPr>
        <w:t>siéges</w:t>
      </w:r>
      <w:proofErr w:type="spellEnd"/>
      <w:r>
        <w:rPr>
          <w:lang w:eastAsia="en-US"/>
        </w:rPr>
        <w:t xml:space="preserve"> renversés</w:t>
      </w:r>
      <w:r w:rsidR="00A23BF9">
        <w:rPr>
          <w:lang w:eastAsia="en-US"/>
        </w:rPr>
        <w:t xml:space="preserve">, </w:t>
      </w:r>
      <w:r>
        <w:rPr>
          <w:lang w:eastAsia="en-US"/>
        </w:rPr>
        <w:t>des portes qui s</w:t>
      </w:r>
      <w:r w:rsidR="00A23BF9">
        <w:rPr>
          <w:lang w:eastAsia="en-US"/>
        </w:rPr>
        <w:t>’</w:t>
      </w:r>
      <w:r>
        <w:rPr>
          <w:lang w:eastAsia="en-US"/>
        </w:rPr>
        <w:t>ouvraient</w:t>
      </w:r>
      <w:r w:rsidR="00A23BF9">
        <w:rPr>
          <w:lang w:eastAsia="en-US"/>
        </w:rPr>
        <w:t>.</w:t>
      </w:r>
    </w:p>
    <w:p w14:paraId="4A5A6C1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Puis le cliquetis d</w:t>
      </w:r>
      <w:r w:rsidR="00A23BF9">
        <w:rPr>
          <w:lang w:eastAsia="en-US"/>
        </w:rPr>
        <w:t>’</w:t>
      </w:r>
      <w:r>
        <w:rPr>
          <w:lang w:eastAsia="en-US"/>
        </w:rPr>
        <w:t>un briquet contre une pierre</w:t>
      </w:r>
      <w:r w:rsidR="00A23BF9">
        <w:rPr>
          <w:lang w:eastAsia="en-US"/>
        </w:rPr>
        <w:t>.</w:t>
      </w:r>
    </w:p>
    <w:p w14:paraId="053E6AE2" w14:textId="7C57B863" w:rsidR="00A23BF9" w:rsidRDefault="00BB5C58" w:rsidP="00A23BF9">
      <w:pPr>
        <w:rPr>
          <w:lang w:eastAsia="en-US"/>
        </w:rPr>
      </w:pPr>
      <w:r>
        <w:rPr>
          <w:lang w:eastAsia="en-US"/>
        </w:rPr>
        <w:t>Des étincelles jaillirent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Une chandelle s</w:t>
      </w:r>
      <w:r w:rsidR="00A23BF9">
        <w:rPr>
          <w:lang w:eastAsia="en-US"/>
        </w:rPr>
        <w:t>’</w:t>
      </w:r>
      <w:r>
        <w:rPr>
          <w:lang w:eastAsia="en-US"/>
        </w:rPr>
        <w:t>alluma</w:t>
      </w:r>
      <w:r w:rsidR="00A23BF9">
        <w:rPr>
          <w:lang w:eastAsia="en-US"/>
        </w:rPr>
        <w:t>.</w:t>
      </w:r>
    </w:p>
    <w:p w14:paraId="2D91BE0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le fantôme qui avait battu le briquet</w:t>
      </w:r>
      <w:r w:rsidR="00A23BF9">
        <w:rPr>
          <w:lang w:eastAsia="en-US"/>
        </w:rPr>
        <w:t xml:space="preserve">. </w:t>
      </w:r>
      <w:r>
        <w:rPr>
          <w:lang w:eastAsia="en-US"/>
        </w:rPr>
        <w:t>La table</w:t>
      </w:r>
      <w:r w:rsidR="00A23BF9">
        <w:rPr>
          <w:lang w:eastAsia="en-US"/>
        </w:rPr>
        <w:t xml:space="preserve">, </w:t>
      </w:r>
      <w:r>
        <w:rPr>
          <w:lang w:eastAsia="en-US"/>
        </w:rPr>
        <w:t>en tombant</w:t>
      </w:r>
      <w:r w:rsidR="00A23BF9">
        <w:rPr>
          <w:lang w:eastAsia="en-US"/>
        </w:rPr>
        <w:t xml:space="preserve">, </w:t>
      </w:r>
      <w:r>
        <w:rPr>
          <w:lang w:eastAsia="en-US"/>
        </w:rPr>
        <w:t>ne l</w:t>
      </w:r>
      <w:r w:rsidR="00A23BF9">
        <w:rPr>
          <w:lang w:eastAsia="en-US"/>
        </w:rPr>
        <w:t>’</w:t>
      </w:r>
      <w:r>
        <w:rPr>
          <w:lang w:eastAsia="en-US"/>
        </w:rPr>
        <w:t>avait pas touché</w:t>
      </w:r>
      <w:r w:rsidR="00A23BF9">
        <w:rPr>
          <w:lang w:eastAsia="en-US"/>
        </w:rPr>
        <w:t>.</w:t>
      </w:r>
    </w:p>
    <w:p w14:paraId="27C89AA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leva la chandelle pour regarder autour de lui</w:t>
      </w:r>
      <w:r w:rsidR="00A23BF9">
        <w:rPr>
          <w:lang w:eastAsia="en-US"/>
        </w:rPr>
        <w:t>.</w:t>
      </w:r>
    </w:p>
    <w:p w14:paraId="6E28C1F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Personne</w:t>
      </w:r>
      <w:r w:rsidR="00A23BF9">
        <w:rPr>
          <w:lang w:eastAsia="en-US"/>
        </w:rPr>
        <w:t>.</w:t>
      </w:r>
    </w:p>
    <w:p w14:paraId="505A5CB3" w14:textId="524D4621" w:rsidR="00A23BF9" w:rsidRDefault="00BB5C58" w:rsidP="00A23BF9">
      <w:pPr>
        <w:rPr>
          <w:lang w:eastAsia="en-US"/>
        </w:rPr>
      </w:pPr>
      <w:r>
        <w:rPr>
          <w:lang w:eastAsia="en-US"/>
        </w:rPr>
        <w:t>Tous les convives s</w:t>
      </w:r>
      <w:r w:rsidR="00A23BF9">
        <w:rPr>
          <w:lang w:eastAsia="en-US"/>
        </w:rPr>
        <w:t>’</w:t>
      </w:r>
      <w:r>
        <w:rPr>
          <w:lang w:eastAsia="en-US"/>
        </w:rPr>
        <w:t>étaient esquivés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Non pas précisément par frayeur de </w:t>
      </w:r>
      <w:proofErr w:type="spellStart"/>
      <w:r>
        <w:rPr>
          <w:lang w:eastAsia="en-US"/>
        </w:rPr>
        <w:t>Tiennet</w:t>
      </w:r>
      <w:proofErr w:type="spellEnd"/>
      <w:r w:rsidR="00A23BF9"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mais quand on s</w:t>
      </w:r>
      <w:r w:rsidR="00A23BF9">
        <w:rPr>
          <w:lang w:eastAsia="en-US"/>
        </w:rPr>
        <w:t>’</w:t>
      </w:r>
      <w:r>
        <w:rPr>
          <w:lang w:eastAsia="en-US"/>
        </w:rPr>
        <w:t>est dit entre camarades</w:t>
      </w:r>
      <w:r w:rsidR="00A23BF9">
        <w:rPr>
          <w:lang w:eastAsia="en-US"/>
        </w:rPr>
        <w:t xml:space="preserve"> : </w:t>
      </w:r>
      <w:r>
        <w:rPr>
          <w:i/>
          <w:iCs/>
        </w:rPr>
        <w:t>jouons à la mort</w:t>
      </w:r>
      <w:r w:rsidR="00A23BF9">
        <w:rPr>
          <w:lang w:eastAsia="en-US"/>
        </w:rPr>
        <w:t xml:space="preserve">, </w:t>
      </w:r>
      <w:r>
        <w:rPr>
          <w:lang w:eastAsia="en-US"/>
        </w:rPr>
        <w:t>on n</w:t>
      </w:r>
      <w:r w:rsidR="00A23BF9">
        <w:rPr>
          <w:lang w:eastAsia="en-US"/>
        </w:rPr>
        <w:t>’</w:t>
      </w:r>
      <w:r>
        <w:rPr>
          <w:lang w:eastAsia="en-US"/>
        </w:rPr>
        <w:t>aime pas à se trouver trop près de ces mêmes camarades dans les ténèbres</w:t>
      </w:r>
      <w:r w:rsidR="00A23BF9">
        <w:rPr>
          <w:lang w:eastAsia="en-US"/>
        </w:rPr>
        <w:t>.</w:t>
      </w:r>
    </w:p>
    <w:p w14:paraId="4B3A82A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Nos terribles s</w:t>
      </w:r>
      <w:r w:rsidR="00A23BF9">
        <w:rPr>
          <w:lang w:eastAsia="en-US"/>
        </w:rPr>
        <w:t>’</w:t>
      </w:r>
      <w:r>
        <w:rPr>
          <w:lang w:eastAsia="en-US"/>
        </w:rPr>
        <w:t>étaient enfuis comme une volée de chauves-souris</w:t>
      </w:r>
      <w:r w:rsidR="00A23BF9">
        <w:rPr>
          <w:lang w:eastAsia="en-US"/>
        </w:rPr>
        <w:t>.</w:t>
      </w:r>
    </w:p>
    <w:p w14:paraId="2EF6F81A" w14:textId="7A89A6E6" w:rsidR="00A23BF9" w:rsidRDefault="00BB5C58" w:rsidP="00A23BF9">
      <w:pPr>
        <w:rPr>
          <w:lang w:eastAsia="en-US"/>
        </w:rPr>
      </w:pPr>
      <w:r>
        <w:rPr>
          <w:lang w:eastAsia="en-US"/>
        </w:rPr>
        <w:t>Le fantôme s</w:t>
      </w:r>
      <w:r w:rsidR="00A23BF9">
        <w:rPr>
          <w:lang w:eastAsia="en-US"/>
        </w:rPr>
        <w:t>’</w:t>
      </w:r>
      <w:r>
        <w:rPr>
          <w:lang w:eastAsia="en-US"/>
        </w:rPr>
        <w:t>arrangea commodément sur ce fauteuil mortuaire</w:t>
      </w:r>
      <w:r w:rsidR="00A23BF9">
        <w:rPr>
          <w:lang w:eastAsia="en-US"/>
        </w:rPr>
        <w:t xml:space="preserve">, </w:t>
      </w:r>
      <w:r>
        <w:rPr>
          <w:lang w:eastAsia="en-US"/>
        </w:rPr>
        <w:t>s</w:t>
      </w:r>
      <w:r w:rsidR="00A23BF9">
        <w:rPr>
          <w:lang w:eastAsia="en-US"/>
        </w:rPr>
        <w:t>’</w:t>
      </w:r>
      <w:r>
        <w:rPr>
          <w:lang w:eastAsia="en-US"/>
        </w:rPr>
        <w:t>emmitoufla de son mieux dans les draperies noires</w:t>
      </w:r>
      <w:r w:rsidR="00A23BF9">
        <w:rPr>
          <w:lang w:eastAsia="en-US"/>
        </w:rPr>
        <w:t xml:space="preserve">, </w:t>
      </w:r>
      <w:r>
        <w:rPr>
          <w:lang w:eastAsia="en-US"/>
        </w:rPr>
        <w:t>semées de larmes d</w:t>
      </w:r>
      <w:r w:rsidR="00A23BF9">
        <w:rPr>
          <w:lang w:eastAsia="en-US"/>
        </w:rPr>
        <w:t>’</w:t>
      </w:r>
      <w:r>
        <w:rPr>
          <w:lang w:eastAsia="en-US"/>
        </w:rPr>
        <w:t>argent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</w:t>
      </w:r>
      <w:r w:rsidR="00A23BF9">
        <w:rPr>
          <w:lang w:eastAsia="en-US"/>
        </w:rPr>
        <w:t xml:space="preserve">, </w:t>
      </w:r>
      <w:r>
        <w:rPr>
          <w:lang w:eastAsia="en-US"/>
        </w:rPr>
        <w:t>parmi tout ce deuil</w:t>
      </w:r>
      <w:r w:rsidR="00A23BF9">
        <w:rPr>
          <w:lang w:eastAsia="en-US"/>
        </w:rPr>
        <w:t xml:space="preserve">, </w:t>
      </w:r>
      <w:r>
        <w:rPr>
          <w:lang w:eastAsia="en-US"/>
        </w:rPr>
        <w:t>bercé par la voix lointaine du prêtre qui achevait sur le corps de Jean-de-la-Mer les oraisons de la mort chrétienne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s</w:t>
      </w:r>
      <w:r w:rsidR="00A23BF9">
        <w:rPr>
          <w:lang w:eastAsia="en-US"/>
        </w:rPr>
        <w:t>’</w:t>
      </w:r>
      <w:r>
        <w:rPr>
          <w:lang w:eastAsia="en-US"/>
        </w:rPr>
        <w:t>endormit gaîment comme un honnête spectre qu</w:t>
      </w:r>
      <w:r w:rsidR="00A23BF9">
        <w:rPr>
          <w:lang w:eastAsia="en-US"/>
        </w:rPr>
        <w:t>’</w:t>
      </w:r>
      <w:r>
        <w:rPr>
          <w:lang w:eastAsia="en-US"/>
        </w:rPr>
        <w:t>il était</w:t>
      </w:r>
      <w:r w:rsidR="00A23BF9">
        <w:rPr>
          <w:lang w:eastAsia="en-US"/>
        </w:rPr>
        <w:t>.</w:t>
      </w:r>
    </w:p>
    <w:p w14:paraId="43673B14" w14:textId="3A235733" w:rsidR="00BB5C58" w:rsidRDefault="00BB5C58" w:rsidP="007700B9">
      <w:pPr>
        <w:pStyle w:val="Titre2"/>
        <w:rPr>
          <w:lang w:eastAsia="en-US"/>
        </w:rPr>
      </w:pPr>
      <w:bookmarkStart w:id="141" w:name="_Toc231743423"/>
      <w:bookmarkStart w:id="142" w:name="_Toc237577491"/>
      <w:bookmarkStart w:id="143" w:name="_Toc202192439"/>
      <w:r>
        <w:rPr>
          <w:lang w:eastAsia="en-US"/>
        </w:rPr>
        <w:lastRenderedPageBreak/>
        <w:t xml:space="preserve">UNE IDÉE DE </w:t>
      </w:r>
      <w:r w:rsidR="00A23BF9">
        <w:rPr>
          <w:lang w:eastAsia="en-US"/>
        </w:rPr>
        <w:t>M. </w:t>
      </w:r>
      <w:r>
        <w:rPr>
          <w:lang w:eastAsia="en-US"/>
        </w:rPr>
        <w:t>FARGEAU</w:t>
      </w:r>
      <w:bookmarkEnd w:id="141"/>
      <w:bookmarkEnd w:id="142"/>
      <w:bookmarkEnd w:id="143"/>
      <w:r>
        <w:rPr>
          <w:lang w:eastAsia="en-US"/>
        </w:rPr>
        <w:br/>
      </w:r>
    </w:p>
    <w:p w14:paraId="53D5479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N</w:t>
      </w:r>
      <w:r w:rsidR="00A23BF9">
        <w:rPr>
          <w:lang w:eastAsia="en-US"/>
        </w:rPr>
        <w:t>’</w:t>
      </w:r>
      <w:r>
        <w:rPr>
          <w:lang w:eastAsia="en-US"/>
        </w:rPr>
        <w:t>imitez pas la conduite des Romblon</w:t>
      </w:r>
      <w:r w:rsidR="00A23BF9">
        <w:rPr>
          <w:lang w:eastAsia="en-US"/>
        </w:rPr>
        <w:t xml:space="preserve">. </w:t>
      </w:r>
      <w:r>
        <w:rPr>
          <w:lang w:eastAsia="en-US"/>
        </w:rPr>
        <w:t>Ils avaient peu de moralité</w:t>
      </w:r>
      <w:r w:rsidR="00A23BF9">
        <w:rPr>
          <w:lang w:eastAsia="en-US"/>
        </w:rPr>
        <w:t>.</w:t>
      </w:r>
    </w:p>
    <w:p w14:paraId="0F4291C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Bien qu</w:t>
      </w:r>
      <w:r w:rsidR="00A23BF9">
        <w:rPr>
          <w:lang w:eastAsia="en-US"/>
        </w:rPr>
        <w:t>’</w:t>
      </w:r>
      <w:r>
        <w:rPr>
          <w:lang w:eastAsia="en-US"/>
        </w:rPr>
        <w:t>ils fussent ensemble comme les deux doigts de la main</w:t>
      </w:r>
      <w:r w:rsidR="00A23BF9">
        <w:rPr>
          <w:lang w:eastAsia="en-US"/>
        </w:rPr>
        <w:t xml:space="preserve">, </w:t>
      </w:r>
      <w:r>
        <w:rPr>
          <w:lang w:eastAsia="en-US"/>
        </w:rPr>
        <w:t>bien qu</w:t>
      </w:r>
      <w:r w:rsidR="00A23BF9">
        <w:rPr>
          <w:lang w:eastAsia="en-US"/>
        </w:rPr>
        <w:t>’</w:t>
      </w:r>
      <w:r>
        <w:rPr>
          <w:lang w:eastAsia="en-US"/>
        </w:rPr>
        <w:t>ils fussent unis par les liens de la parenté la plus étroite</w:t>
      </w:r>
      <w:r w:rsidR="00A23BF9">
        <w:rPr>
          <w:lang w:eastAsia="en-US"/>
        </w:rPr>
        <w:t xml:space="preserve">, </w:t>
      </w:r>
      <w:r>
        <w:rPr>
          <w:lang w:eastAsia="en-US"/>
        </w:rPr>
        <w:t>étant père et fils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de plus associés dans leur</w:t>
      </w:r>
      <w:r>
        <w:t xml:space="preserve"> comme</w:t>
      </w:r>
      <w:r>
        <w:rPr>
          <w:lang w:eastAsia="en-US"/>
        </w:rPr>
        <w:t>rce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la </w:t>
      </w:r>
      <w:proofErr w:type="spellStart"/>
      <w:r>
        <w:rPr>
          <w:lang w:eastAsia="en-US"/>
        </w:rPr>
        <w:t>voix</w:t>
      </w:r>
      <w:proofErr w:type="spellEnd"/>
      <w:r>
        <w:rPr>
          <w:lang w:eastAsia="en-US"/>
        </w:rPr>
        <w:t xml:space="preserve"> publique les accusait de se communiquer d</w:t>
      </w:r>
      <w:r w:rsidR="00A23BF9">
        <w:rPr>
          <w:lang w:eastAsia="en-US"/>
        </w:rPr>
        <w:t>’</w:t>
      </w:r>
      <w:r>
        <w:rPr>
          <w:lang w:eastAsia="en-US"/>
        </w:rPr>
        <w:t>atroces volées dans le silence du cabinet</w:t>
      </w:r>
      <w:r w:rsidR="00A23BF9">
        <w:rPr>
          <w:lang w:eastAsia="en-US"/>
        </w:rPr>
        <w:t>.</w:t>
      </w:r>
    </w:p>
    <w:p w14:paraId="40C4536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vie de famille doit être murée</w:t>
      </w:r>
      <w:r w:rsidR="00A23BF9">
        <w:rPr>
          <w:lang w:eastAsia="en-US"/>
        </w:rPr>
        <w:t xml:space="preserve"> ; </w:t>
      </w:r>
      <w:r>
        <w:rPr>
          <w:lang w:eastAsia="en-US"/>
        </w:rPr>
        <w:t>nous sommes de cet avis-là</w:t>
      </w:r>
      <w:r w:rsidR="00A23BF9">
        <w:rPr>
          <w:lang w:eastAsia="en-US"/>
        </w:rPr>
        <w:t xml:space="preserve">. </w:t>
      </w:r>
      <w:r>
        <w:rPr>
          <w:lang w:eastAsia="en-US"/>
        </w:rPr>
        <w:t>Néanmoins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il peut être permis de livrer des habitudes aussi dégoûtantes au mépris des </w:t>
      </w:r>
      <w:r>
        <w:t>populations</w:t>
      </w:r>
      <w:r w:rsidR="00A23BF9">
        <w:rPr>
          <w:lang w:eastAsia="en-US"/>
        </w:rPr>
        <w:t>.</w:t>
      </w:r>
    </w:p>
    <w:p w14:paraId="7314E58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Oui</w:t>
      </w:r>
      <w:r w:rsidR="00A23BF9">
        <w:rPr>
          <w:lang w:eastAsia="en-US"/>
        </w:rPr>
        <w:t xml:space="preserve">, </w:t>
      </w:r>
      <w:r>
        <w:rPr>
          <w:lang w:eastAsia="en-US"/>
        </w:rPr>
        <w:t>citoyens</w:t>
      </w:r>
      <w:r w:rsidR="00A23BF9">
        <w:rPr>
          <w:lang w:eastAsia="en-US"/>
        </w:rPr>
        <w:t xml:space="preserve"> ! </w:t>
      </w:r>
      <w:r>
        <w:rPr>
          <w:lang w:eastAsia="en-US"/>
        </w:rPr>
        <w:t>Quand ils avaient bu</w:t>
      </w:r>
      <w:r w:rsidR="00A23BF9">
        <w:rPr>
          <w:lang w:eastAsia="en-US"/>
        </w:rPr>
        <w:t xml:space="preserve">, </w:t>
      </w:r>
      <w:r>
        <w:rPr>
          <w:lang w:eastAsia="en-US"/>
        </w:rPr>
        <w:t>ces Romblon s</w:t>
      </w:r>
      <w:r w:rsidR="00A23BF9">
        <w:rPr>
          <w:lang w:eastAsia="en-US"/>
        </w:rPr>
        <w:t>’</w:t>
      </w:r>
      <w:proofErr w:type="spellStart"/>
      <w:r>
        <w:rPr>
          <w:lang w:eastAsia="en-US"/>
        </w:rPr>
        <w:t>entrepochaient</w:t>
      </w:r>
      <w:proofErr w:type="spellEnd"/>
      <w:r>
        <w:rPr>
          <w:lang w:eastAsia="en-US"/>
        </w:rPr>
        <w:t xml:space="preserve"> les yeux</w:t>
      </w:r>
      <w:r w:rsidR="00A23BF9">
        <w:rPr>
          <w:lang w:eastAsia="en-US"/>
        </w:rPr>
        <w:t xml:space="preserve">, </w:t>
      </w:r>
      <w:r>
        <w:rPr>
          <w:lang w:eastAsia="en-US"/>
        </w:rPr>
        <w:t>s</w:t>
      </w:r>
      <w:r w:rsidR="00A23BF9">
        <w:rPr>
          <w:lang w:eastAsia="en-US"/>
        </w:rPr>
        <w:t>’</w:t>
      </w:r>
      <w:proofErr w:type="spellStart"/>
      <w:r>
        <w:rPr>
          <w:lang w:eastAsia="en-US"/>
        </w:rPr>
        <w:t>entrecassaient</w:t>
      </w:r>
      <w:proofErr w:type="spellEnd"/>
      <w:r>
        <w:rPr>
          <w:lang w:eastAsia="en-US"/>
        </w:rPr>
        <w:t xml:space="preserve"> les dents</w:t>
      </w:r>
      <w:r w:rsidR="00A23BF9">
        <w:rPr>
          <w:lang w:eastAsia="en-US"/>
        </w:rPr>
        <w:t xml:space="preserve"> ; </w:t>
      </w:r>
      <w:r>
        <w:rPr>
          <w:lang w:eastAsia="en-US"/>
        </w:rPr>
        <w:t>bref</w:t>
      </w:r>
      <w:r w:rsidR="00A23BF9">
        <w:rPr>
          <w:lang w:eastAsia="en-US"/>
        </w:rPr>
        <w:t xml:space="preserve">, </w:t>
      </w:r>
      <w:r>
        <w:rPr>
          <w:lang w:eastAsia="en-US"/>
        </w:rPr>
        <w:t>s</w:t>
      </w:r>
      <w:r w:rsidR="00A23BF9">
        <w:rPr>
          <w:lang w:eastAsia="en-US"/>
        </w:rPr>
        <w:t>’</w:t>
      </w:r>
      <w:proofErr w:type="spellStart"/>
      <w:r>
        <w:rPr>
          <w:lang w:eastAsia="en-US"/>
        </w:rPr>
        <w:t>entrefaisaient</w:t>
      </w:r>
      <w:proofErr w:type="spellEnd"/>
      <w:r>
        <w:rPr>
          <w:lang w:eastAsia="en-US"/>
        </w:rPr>
        <w:t xml:space="preserve"> toutes sortes de chagrins</w:t>
      </w:r>
      <w:r w:rsidR="00A23BF9">
        <w:rPr>
          <w:lang w:eastAsia="en-US"/>
        </w:rPr>
        <w:t>.</w:t>
      </w:r>
    </w:p>
    <w:p w14:paraId="01A3EC7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Est-ce assez crapuleux</w:t>
      </w:r>
      <w:r w:rsidR="00A23BF9">
        <w:rPr>
          <w:lang w:eastAsia="en-US"/>
        </w:rPr>
        <w:t> ?</w:t>
      </w:r>
    </w:p>
    <w:p w14:paraId="37A01AC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Papa et Fifi</w:t>
      </w:r>
      <w:r w:rsidR="00A23BF9">
        <w:rPr>
          <w:lang w:eastAsia="en-US"/>
        </w:rPr>
        <w:t xml:space="preserve"> ! </w:t>
      </w:r>
      <w:r>
        <w:rPr>
          <w:lang w:eastAsia="en-US"/>
        </w:rPr>
        <w:t>Un fils unique et un père dans le négoce</w:t>
      </w:r>
      <w:r w:rsidR="00A23BF9">
        <w:rPr>
          <w:lang w:eastAsia="en-US"/>
        </w:rPr>
        <w:t> !</w:t>
      </w:r>
    </w:p>
    <w:p w14:paraId="6D76476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Oh</w:t>
      </w:r>
      <w:r w:rsidR="00A23BF9">
        <w:rPr>
          <w:lang w:eastAsia="en-US"/>
        </w:rPr>
        <w:t xml:space="preserve"> ! </w:t>
      </w:r>
      <w:r>
        <w:rPr>
          <w:lang w:eastAsia="en-US"/>
        </w:rPr>
        <w:t>soyez tranquille</w:t>
      </w:r>
      <w:r w:rsidR="00A23BF9">
        <w:rPr>
          <w:lang w:eastAsia="en-US"/>
        </w:rPr>
        <w:t xml:space="preserve">, </w:t>
      </w:r>
      <w:r>
        <w:rPr>
          <w:lang w:eastAsia="en-US"/>
        </w:rPr>
        <w:t>ça ne leur portera pas bonheur</w:t>
      </w:r>
      <w:r w:rsidR="00A23BF9">
        <w:rPr>
          <w:lang w:eastAsia="en-US"/>
        </w:rPr>
        <w:t>.</w:t>
      </w:r>
    </w:p>
    <w:p w14:paraId="6B49EB5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 soir-là</w:t>
      </w:r>
      <w:r w:rsidR="00A23BF9">
        <w:rPr>
          <w:lang w:eastAsia="en-US"/>
        </w:rPr>
        <w:t xml:space="preserve">, </w:t>
      </w:r>
      <w:r>
        <w:rPr>
          <w:lang w:eastAsia="en-US"/>
        </w:rPr>
        <w:t>on avait servi les Romblon dans leur chambre</w:t>
      </w:r>
      <w:r w:rsidR="00A23BF9">
        <w:rPr>
          <w:lang w:eastAsia="en-US"/>
        </w:rPr>
        <w:t xml:space="preserve">. </w:t>
      </w:r>
      <w:r>
        <w:rPr>
          <w:lang w:eastAsia="en-US"/>
        </w:rPr>
        <w:t>Ils avaient soupé comme il faut en causant de leurs petites affaires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papa n</w:t>
      </w:r>
      <w:r w:rsidR="00A23BF9">
        <w:rPr>
          <w:lang w:eastAsia="en-US"/>
        </w:rPr>
        <w:t>’</w:t>
      </w:r>
      <w:r>
        <w:rPr>
          <w:lang w:eastAsia="en-US"/>
        </w:rPr>
        <w:t>avait pas lancé une seule fois son assiette à la figure de Fif</w:t>
      </w:r>
      <w:r>
        <w:t>i</w:t>
      </w:r>
      <w:r w:rsidR="00A23BF9">
        <w:rPr>
          <w:lang w:eastAsia="en-US"/>
        </w:rPr>
        <w:t>.</w:t>
      </w:r>
    </w:p>
    <w:p w14:paraId="016C559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On peut attribuer ce résultat à la gravité des circonstances</w:t>
      </w:r>
      <w:r w:rsidR="00A23BF9">
        <w:rPr>
          <w:lang w:eastAsia="en-US"/>
        </w:rPr>
        <w:t xml:space="preserve">. </w:t>
      </w:r>
      <w:r>
        <w:rPr>
          <w:lang w:eastAsia="en-US"/>
        </w:rPr>
        <w:t>La saison était pitoyable</w:t>
      </w:r>
      <w:r w:rsidR="00A23BF9">
        <w:rPr>
          <w:lang w:eastAsia="en-US"/>
        </w:rPr>
        <w:t xml:space="preserve"> ; </w:t>
      </w:r>
      <w:r>
        <w:rPr>
          <w:lang w:eastAsia="en-US"/>
        </w:rPr>
        <w:t>les Romblon ne vendaient pas beaucoup de chevaux</w:t>
      </w:r>
      <w:r w:rsidR="00A23BF9">
        <w:rPr>
          <w:lang w:eastAsia="en-US"/>
        </w:rPr>
        <w:t xml:space="preserve">, </w:t>
      </w:r>
      <w:r>
        <w:rPr>
          <w:lang w:eastAsia="en-US"/>
        </w:rPr>
        <w:t>et leurs assurances contre l</w:t>
      </w:r>
      <w:r w:rsidR="00A23BF9">
        <w:rPr>
          <w:lang w:eastAsia="en-US"/>
        </w:rPr>
        <w:t>’</w:t>
      </w:r>
      <w:r>
        <w:rPr>
          <w:lang w:eastAsia="en-US"/>
        </w:rPr>
        <w:t>incendie n</w:t>
      </w:r>
      <w:r w:rsidR="00A23BF9">
        <w:rPr>
          <w:lang w:eastAsia="en-US"/>
        </w:rPr>
        <w:t>’</w:t>
      </w:r>
      <w:r>
        <w:rPr>
          <w:lang w:eastAsia="en-US"/>
        </w:rPr>
        <w:t>allaient pas le moins du monde</w:t>
      </w:r>
      <w:r w:rsidR="00A23BF9">
        <w:rPr>
          <w:lang w:eastAsia="en-US"/>
        </w:rPr>
        <w:t>.</w:t>
      </w:r>
    </w:p>
    <w:p w14:paraId="50B720D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Papa Romblon disait</w:t>
      </w:r>
      <w:r w:rsidR="00A23BF9">
        <w:rPr>
          <w:lang w:eastAsia="en-US"/>
        </w:rPr>
        <w:t> :</w:t>
      </w:r>
    </w:p>
    <w:p w14:paraId="4E18A2C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Quoi donc</w:t>
      </w:r>
      <w:r>
        <w:rPr>
          <w:lang w:eastAsia="en-US"/>
        </w:rPr>
        <w:t xml:space="preserve"> ! </w:t>
      </w:r>
      <w:r w:rsidR="00BB5C58">
        <w:rPr>
          <w:lang w:eastAsia="en-US"/>
        </w:rPr>
        <w:t>pa</w:t>
      </w:r>
      <w:r w:rsidR="00BB5C58">
        <w:t>s de l</w:t>
      </w:r>
      <w:r>
        <w:rPr>
          <w:lang w:eastAsia="en-US"/>
        </w:rPr>
        <w:t>’</w:t>
      </w:r>
      <w:r w:rsidR="00BB5C58">
        <w:rPr>
          <w:lang w:eastAsia="en-US"/>
        </w:rPr>
        <w:t>eau à boire</w:t>
      </w:r>
      <w:r>
        <w:rPr>
          <w:lang w:eastAsia="en-US"/>
        </w:rPr>
        <w:t xml:space="preserve">. </w:t>
      </w:r>
      <w:r w:rsidR="00BB5C58">
        <w:rPr>
          <w:lang w:eastAsia="en-US"/>
        </w:rPr>
        <w:t xml:space="preserve">Les messieurs se mettent à monter des </w:t>
      </w:r>
      <w:r w:rsidR="00BB5C58">
        <w:rPr>
          <w:i/>
          <w:iCs/>
          <w:lang w:eastAsia="en-US"/>
        </w:rPr>
        <w:t>biques</w:t>
      </w:r>
      <w:r w:rsidR="00BB5C58">
        <w:rPr>
          <w:lang w:eastAsia="en-US"/>
        </w:rPr>
        <w:t xml:space="preserve"> comme les sabotiers</w:t>
      </w:r>
      <w:r>
        <w:rPr>
          <w:lang w:eastAsia="en-US"/>
        </w:rPr>
        <w:t> !…</w:t>
      </w:r>
    </w:p>
    <w:p w14:paraId="1699A60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Pas l</w:t>
      </w:r>
      <w:r>
        <w:rPr>
          <w:lang w:eastAsia="en-US"/>
        </w:rPr>
        <w:t>’</w:t>
      </w:r>
      <w:r w:rsidR="00BB5C58">
        <w:rPr>
          <w:lang w:eastAsia="en-US"/>
        </w:rPr>
        <w:t>embarras</w:t>
      </w:r>
      <w:r>
        <w:rPr>
          <w:lang w:eastAsia="en-US"/>
        </w:rPr>
        <w:t xml:space="preserve"> ! </w:t>
      </w:r>
      <w:r w:rsidR="00BB5C58">
        <w:rPr>
          <w:lang w:eastAsia="en-US"/>
        </w:rPr>
        <w:t>interrompit Fifi</w:t>
      </w:r>
      <w:r>
        <w:rPr>
          <w:lang w:eastAsia="en-US"/>
        </w:rPr>
        <w:t>.</w:t>
      </w:r>
    </w:p>
    <w:p w14:paraId="315F42E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Faut rafistoler ça un petit peu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 le bonhomme</w:t>
      </w:r>
      <w:r>
        <w:rPr>
          <w:lang w:eastAsia="en-US"/>
        </w:rPr>
        <w:t>.</w:t>
      </w:r>
    </w:p>
    <w:p w14:paraId="475865D5" w14:textId="36CA7431" w:rsidR="00A23BF9" w:rsidRDefault="00A23BF9">
      <w:pPr>
        <w:pStyle w:val="Retraitcorpsdetexte2"/>
      </w:pPr>
      <w:r>
        <w:t>— </w:t>
      </w:r>
      <w:r w:rsidR="00BB5C58">
        <w:t>Papa</w:t>
      </w:r>
      <w:r>
        <w:t xml:space="preserve">, </w:t>
      </w:r>
      <w:r w:rsidR="00BB5C58">
        <w:t>continua-t-il</w:t>
      </w:r>
      <w:r>
        <w:t xml:space="preserve">, </w:t>
      </w:r>
      <w:r w:rsidR="007F299C">
        <w:t>—</w:t>
      </w:r>
      <w:r>
        <w:t xml:space="preserve"> </w:t>
      </w:r>
      <w:r w:rsidR="00BB5C58">
        <w:t>vous disiez que quand Jean-de-la-Mer serait mort</w:t>
      </w:r>
      <w:r>
        <w:t xml:space="preserve">, </w:t>
      </w:r>
      <w:r w:rsidR="00BB5C58">
        <w:t>nous n</w:t>
      </w:r>
      <w:r>
        <w:t>’</w:t>
      </w:r>
      <w:r w:rsidR="00BB5C58">
        <w:t>aurions plus besoin de maquignonner</w:t>
      </w:r>
      <w:r>
        <w:t>.</w:t>
      </w:r>
    </w:p>
    <w:p w14:paraId="42E244C1" w14:textId="77777777" w:rsidR="00A23BF9" w:rsidRDefault="00BB5C58" w:rsidP="00A23BF9">
      <w:pPr>
        <w:numPr>
          <w:ins w:id="144" w:author="Alain" w:date="2009-11-29T20:25:00Z"/>
        </w:numPr>
        <w:rPr>
          <w:lang w:eastAsia="en-US"/>
        </w:rPr>
      </w:pPr>
      <w:r>
        <w:rPr>
          <w:lang w:eastAsia="en-US"/>
        </w:rPr>
        <w:t>Le vieux Romblon se versa un verre à vin plein d</w:t>
      </w:r>
      <w:r w:rsidR="00A23BF9">
        <w:rPr>
          <w:lang w:eastAsia="en-US"/>
        </w:rPr>
        <w:t>’</w:t>
      </w:r>
      <w:r>
        <w:rPr>
          <w:lang w:eastAsia="en-US"/>
        </w:rPr>
        <w:t>eau-de-vie et alluma sa pipe à la chandelle</w:t>
      </w:r>
      <w:r w:rsidR="00A23BF9">
        <w:rPr>
          <w:lang w:eastAsia="en-US"/>
        </w:rPr>
        <w:t>.</w:t>
      </w:r>
    </w:p>
    <w:p w14:paraId="7A43429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Si je l</w:t>
      </w:r>
      <w:r>
        <w:rPr>
          <w:lang w:eastAsia="en-US"/>
        </w:rPr>
        <w:t>’</w:t>
      </w:r>
      <w:r w:rsidR="00BB5C58">
        <w:rPr>
          <w:lang w:eastAsia="en-US"/>
        </w:rPr>
        <w:t>ai dit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dit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répliqua-t-il</w:t>
      </w:r>
      <w:r>
        <w:rPr>
          <w:lang w:eastAsia="en-US"/>
        </w:rPr>
        <w:t>.</w:t>
      </w:r>
    </w:p>
    <w:p w14:paraId="4C8E1DA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voilà Jean-de-la-Mer défunt</w:t>
      </w:r>
      <w:r>
        <w:rPr>
          <w:lang w:eastAsia="en-US"/>
        </w:rPr>
        <w:t xml:space="preserve">, </w:t>
      </w:r>
      <w:r w:rsidR="00BB5C58">
        <w:rPr>
          <w:lang w:eastAsia="en-US"/>
        </w:rPr>
        <w:t>et il me semble que nous n</w:t>
      </w:r>
      <w:r>
        <w:rPr>
          <w:lang w:eastAsia="en-US"/>
        </w:rPr>
        <w:t>’</w:t>
      </w:r>
      <w:r w:rsidR="00BB5C58">
        <w:rPr>
          <w:lang w:eastAsia="en-US"/>
        </w:rPr>
        <w:t>héritons pas de beaucoup</w:t>
      </w:r>
      <w:r>
        <w:rPr>
          <w:lang w:eastAsia="en-US"/>
        </w:rPr>
        <w:t>…</w:t>
      </w:r>
    </w:p>
    <w:p w14:paraId="1860F2B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Mais si</w:t>
      </w:r>
      <w:r>
        <w:rPr>
          <w:lang w:eastAsia="en-US"/>
        </w:rPr>
        <w:t xml:space="preserve">, </w:t>
      </w:r>
      <w:r w:rsidR="00BB5C58">
        <w:rPr>
          <w:lang w:eastAsia="en-US"/>
        </w:rPr>
        <w:t>Fifi</w:t>
      </w:r>
      <w:r>
        <w:rPr>
          <w:lang w:eastAsia="en-US"/>
        </w:rPr>
        <w:t> !</w:t>
      </w:r>
    </w:p>
    <w:p w14:paraId="0D6F4B9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Mais non</w:t>
      </w:r>
      <w:r>
        <w:rPr>
          <w:lang w:eastAsia="en-US"/>
        </w:rPr>
        <w:t xml:space="preserve">, </w:t>
      </w:r>
      <w:r w:rsidR="00BB5C58">
        <w:rPr>
          <w:lang w:eastAsia="en-US"/>
        </w:rPr>
        <w:t>papa</w:t>
      </w:r>
      <w:r>
        <w:rPr>
          <w:lang w:eastAsia="en-US"/>
        </w:rPr>
        <w:t> !</w:t>
      </w:r>
    </w:p>
    <w:p w14:paraId="50085AC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Voilà le </w:t>
      </w:r>
      <w:r>
        <w:rPr>
          <w:i/>
          <w:iCs/>
        </w:rPr>
        <w:t>casus belli</w:t>
      </w:r>
      <w:r>
        <w:rPr>
          <w:lang w:eastAsia="en-US"/>
        </w:rPr>
        <w:t xml:space="preserve"> posé</w:t>
      </w:r>
      <w:r w:rsidR="00A23BF9">
        <w:rPr>
          <w:lang w:eastAsia="en-US"/>
        </w:rPr>
        <w:t xml:space="preserve">. </w:t>
      </w:r>
      <w:r>
        <w:rPr>
          <w:lang w:eastAsia="en-US"/>
        </w:rPr>
        <w:t>Mais si</w:t>
      </w:r>
      <w:r w:rsidR="00A23BF9">
        <w:rPr>
          <w:lang w:eastAsia="en-US"/>
        </w:rPr>
        <w:t xml:space="preserve"> ! </w:t>
      </w:r>
      <w:r>
        <w:rPr>
          <w:lang w:eastAsia="en-US"/>
        </w:rPr>
        <w:t>mais non</w:t>
      </w:r>
      <w:r w:rsidR="00A23BF9">
        <w:rPr>
          <w:lang w:eastAsia="en-US"/>
        </w:rPr>
        <w:t xml:space="preserve"> ! </w:t>
      </w:r>
      <w:r>
        <w:rPr>
          <w:lang w:eastAsia="en-US"/>
        </w:rPr>
        <w:t>Fifi reçut un coup de pied dans le ventre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papa eut le nez écrasé</w:t>
      </w:r>
      <w:r w:rsidR="00A23BF9">
        <w:rPr>
          <w:lang w:eastAsia="en-US"/>
        </w:rPr>
        <w:t>.</w:t>
      </w:r>
    </w:p>
    <w:p w14:paraId="6F3ED60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Après une lutte que nous n</w:t>
      </w:r>
      <w:r w:rsidR="00A23BF9">
        <w:rPr>
          <w:lang w:eastAsia="en-US"/>
        </w:rPr>
        <w:t>’</w:t>
      </w:r>
      <w:r>
        <w:rPr>
          <w:lang w:eastAsia="en-US"/>
        </w:rPr>
        <w:t>aurons pas l</w:t>
      </w:r>
      <w:r w:rsidR="00A23BF9">
        <w:rPr>
          <w:lang w:eastAsia="en-US"/>
        </w:rPr>
        <w:t>’</w:t>
      </w:r>
      <w:r>
        <w:rPr>
          <w:lang w:eastAsia="en-US"/>
        </w:rPr>
        <w:t>effronterie de raconter en détai</w:t>
      </w:r>
      <w:r>
        <w:t>l</w:t>
      </w:r>
      <w:r w:rsidR="00A23BF9">
        <w:rPr>
          <w:lang w:eastAsia="en-US"/>
        </w:rPr>
        <w:t xml:space="preserve">, </w:t>
      </w:r>
      <w:r>
        <w:rPr>
          <w:lang w:eastAsia="en-US"/>
        </w:rPr>
        <w:t>Fifi Romblon abandonna le champ de bataille et alla se coucher dans sa chambre</w:t>
      </w:r>
      <w:r w:rsidR="00A23BF9">
        <w:rPr>
          <w:lang w:eastAsia="en-US"/>
        </w:rPr>
        <w:t>.</w:t>
      </w:r>
    </w:p>
    <w:p w14:paraId="7EDDF29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Papa se lotionna le nez avec de l</w:t>
      </w:r>
      <w:r w:rsidR="00A23BF9">
        <w:rPr>
          <w:lang w:eastAsia="en-US"/>
        </w:rPr>
        <w:t>’</w:t>
      </w:r>
      <w:r>
        <w:rPr>
          <w:lang w:eastAsia="en-US"/>
        </w:rPr>
        <w:t>eau-de-vie non camphrée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reprit sa pipe qu</w:t>
      </w:r>
      <w:r w:rsidR="00A23BF9">
        <w:rPr>
          <w:lang w:eastAsia="en-US"/>
        </w:rPr>
        <w:t>’</w:t>
      </w:r>
      <w:r>
        <w:rPr>
          <w:lang w:eastAsia="en-US"/>
        </w:rPr>
        <w:t>il avait eu le bonheur de conserver intacte</w:t>
      </w:r>
      <w:r w:rsidR="00A23BF9">
        <w:rPr>
          <w:lang w:eastAsia="en-US"/>
        </w:rPr>
        <w:t xml:space="preserve">. </w:t>
      </w:r>
      <w:r>
        <w:rPr>
          <w:lang w:eastAsia="en-US"/>
        </w:rPr>
        <w:t>Il était à ce moment onze heures et demie de nu</w:t>
      </w:r>
      <w:r>
        <w:t>it environ</w:t>
      </w:r>
      <w:r w:rsidR="00A23BF9">
        <w:rPr>
          <w:lang w:eastAsia="en-US"/>
        </w:rPr>
        <w:t xml:space="preserve">. </w:t>
      </w:r>
      <w:r>
        <w:rPr>
          <w:lang w:eastAsia="en-US"/>
        </w:rPr>
        <w:t>Romblon père crut entendre au loin comme un écho de la bagarre</w:t>
      </w:r>
      <w:r w:rsidR="00A23BF9">
        <w:rPr>
          <w:lang w:eastAsia="en-US"/>
        </w:rPr>
        <w:t xml:space="preserve">.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tout simple</w:t>
      </w:r>
      <w:r w:rsidR="00A23BF9">
        <w:rPr>
          <w:lang w:eastAsia="en-US"/>
        </w:rPr>
        <w:t xml:space="preserve"> : </w:t>
      </w:r>
      <w:r>
        <w:rPr>
          <w:lang w:eastAsia="en-US"/>
        </w:rPr>
        <w:t>entre cohéritiers</w:t>
      </w:r>
      <w:r w:rsidR="00A23BF9">
        <w:rPr>
          <w:lang w:eastAsia="en-US"/>
        </w:rPr>
        <w:t xml:space="preserve">, </w:t>
      </w:r>
      <w:r>
        <w:rPr>
          <w:lang w:eastAsia="en-US"/>
        </w:rPr>
        <w:t>on se chamaille naturellement</w:t>
      </w:r>
      <w:r w:rsidR="00A23BF9">
        <w:rPr>
          <w:lang w:eastAsia="en-US"/>
        </w:rPr>
        <w:t>.</w:t>
      </w:r>
    </w:p>
    <w:p w14:paraId="7302B35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Papa tira ses gros souliers pour se mettre au lit</w:t>
      </w:r>
      <w:r w:rsidR="00A23BF9">
        <w:rPr>
          <w:lang w:eastAsia="en-US"/>
        </w:rPr>
        <w:t>.</w:t>
      </w:r>
    </w:p>
    <w:p w14:paraId="55324CB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Comme il allait éteindre sa chandelle</w:t>
      </w:r>
      <w:r w:rsidR="00A23BF9">
        <w:rPr>
          <w:lang w:eastAsia="en-US"/>
        </w:rPr>
        <w:t xml:space="preserve">, </w:t>
      </w:r>
      <w:r>
        <w:rPr>
          <w:lang w:eastAsia="en-US"/>
        </w:rPr>
        <w:t>on frappa tout doucement à sa porte</w:t>
      </w:r>
      <w:r w:rsidR="00A23BF9">
        <w:rPr>
          <w:lang w:eastAsia="en-US"/>
        </w:rPr>
        <w:t>.</w:t>
      </w:r>
    </w:p>
    <w:p w14:paraId="26CAA54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Entrez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 Romblon</w:t>
      </w:r>
      <w:r>
        <w:rPr>
          <w:lang w:eastAsia="en-US"/>
        </w:rPr>
        <w:t>.</w:t>
      </w:r>
    </w:p>
    <w:p w14:paraId="7A336A17" w14:textId="184D91C6" w:rsidR="00A23BF9" w:rsidRDefault="00BB5C58" w:rsidP="00A23BF9">
      <w:pPr>
        <w:rPr>
          <w:lang w:eastAsia="en-US"/>
        </w:rPr>
      </w:pPr>
      <w:r>
        <w:rPr>
          <w:lang w:eastAsia="en-US"/>
        </w:rPr>
        <w:t>Ce fut le jeune</w:t>
      </w:r>
      <w:r w:rsidR="00A23BF9">
        <w:rPr>
          <w:lang w:eastAsia="en-US"/>
        </w:rPr>
        <w:t>. M. </w:t>
      </w:r>
      <w:r>
        <w:rPr>
          <w:lang w:eastAsia="en-US"/>
        </w:rPr>
        <w:t>Fargeau qui passa le seuil</w:t>
      </w:r>
      <w:r w:rsidR="00A23BF9">
        <w:rPr>
          <w:lang w:eastAsia="en-US"/>
        </w:rPr>
        <w:t>.</w:t>
      </w:r>
    </w:p>
    <w:p w14:paraId="603771C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fit papa sans manifester le moindre étonnement</w:t>
      </w:r>
      <w:r>
        <w:rPr>
          <w:lang w:eastAsia="en-US"/>
        </w:rPr>
        <w:t xml:space="preserve">, </w:t>
      </w:r>
      <w:r w:rsidR="00BB5C58">
        <w:rPr>
          <w:lang w:eastAsia="en-US"/>
        </w:rPr>
        <w:t>je vous attendais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mignon</w:t>
      </w:r>
      <w:r>
        <w:rPr>
          <w:lang w:eastAsia="en-US"/>
        </w:rPr>
        <w:t xml:space="preserve">… </w:t>
      </w:r>
      <w:proofErr w:type="spellStart"/>
      <w:r w:rsidR="00BB5C58">
        <w:rPr>
          <w:lang w:eastAsia="en-US"/>
        </w:rPr>
        <w:t>Venez vous</w:t>
      </w:r>
      <w:proofErr w:type="spellEnd"/>
      <w:r w:rsidR="00BB5C58">
        <w:rPr>
          <w:lang w:eastAsia="en-US"/>
        </w:rPr>
        <w:t xml:space="preserve"> asseoir là</w:t>
      </w:r>
      <w:r>
        <w:rPr>
          <w:lang w:eastAsia="en-US"/>
        </w:rPr>
        <w:t>.</w:t>
      </w:r>
    </w:p>
    <w:p w14:paraId="31781A5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montrait le pied de son lit</w:t>
      </w:r>
      <w:r w:rsidR="00A23BF9">
        <w:rPr>
          <w:lang w:eastAsia="en-US"/>
        </w:rPr>
        <w:t>.</w:t>
      </w:r>
    </w:p>
    <w:p w14:paraId="4FD6642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 vint s</w:t>
      </w:r>
      <w:r w:rsidR="00A23BF9">
        <w:rPr>
          <w:lang w:eastAsia="en-US"/>
        </w:rPr>
        <w:t>’</w:t>
      </w:r>
      <w:r>
        <w:rPr>
          <w:lang w:eastAsia="en-US"/>
        </w:rPr>
        <w:t>asseoir sur la couverture</w:t>
      </w:r>
      <w:r w:rsidR="00A23BF9">
        <w:rPr>
          <w:lang w:eastAsia="en-US"/>
        </w:rPr>
        <w:t>.</w:t>
      </w:r>
    </w:p>
    <w:p w14:paraId="2195C2C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de nouveau</w:t>
      </w:r>
      <w:r>
        <w:rPr>
          <w:lang w:eastAsia="en-US"/>
        </w:rPr>
        <w:t xml:space="preserve"> ? </w:t>
      </w:r>
      <w:r w:rsidR="00BB5C58">
        <w:rPr>
          <w:lang w:eastAsia="en-US"/>
        </w:rPr>
        <w:t>dit le bonhomme</w:t>
      </w:r>
      <w:r>
        <w:rPr>
          <w:lang w:eastAsia="en-US"/>
        </w:rPr>
        <w:t>.</w:t>
      </w:r>
    </w:p>
    <w:p w14:paraId="5D59580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Une scène terrible</w:t>
      </w:r>
      <w:r>
        <w:rPr>
          <w:lang w:eastAsia="en-US"/>
        </w:rPr>
        <w:t xml:space="preserve">… </w:t>
      </w:r>
      <w:r w:rsidR="00BB5C58">
        <w:rPr>
          <w:lang w:eastAsia="en-US"/>
        </w:rPr>
        <w:t>murmura-t-il</w:t>
      </w:r>
      <w:r>
        <w:rPr>
          <w:lang w:eastAsia="en-US"/>
        </w:rPr>
        <w:t>.</w:t>
      </w:r>
    </w:p>
    <w:p w14:paraId="0767C25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Contez-moi ça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petit</w:t>
      </w:r>
      <w:r>
        <w:rPr>
          <w:lang w:eastAsia="en-US"/>
        </w:rPr>
        <w:t> !</w:t>
      </w:r>
    </w:p>
    <w:p w14:paraId="6B4ED32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 raconta la scène de point en point</w:t>
      </w:r>
      <w:r w:rsidR="00A23BF9">
        <w:rPr>
          <w:lang w:eastAsia="en-US"/>
        </w:rPr>
        <w:t>.</w:t>
      </w:r>
    </w:p>
    <w:p w14:paraId="12C1239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papa Romblon resta un instant comme ébahi</w:t>
      </w:r>
      <w:r w:rsidR="00A23BF9">
        <w:rPr>
          <w:lang w:eastAsia="en-US"/>
        </w:rPr>
        <w:t>.</w:t>
      </w:r>
    </w:p>
    <w:p w14:paraId="1DE3671A" w14:textId="756393E6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: !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fit-il enfin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eh</w:t>
      </w:r>
      <w:r>
        <w:rPr>
          <w:lang w:eastAsia="en-US"/>
        </w:rPr>
        <w:t xml:space="preserve"> ! </w:t>
      </w:r>
      <w:r w:rsidR="00BB5C58">
        <w:rPr>
          <w:lang w:eastAsia="en-US"/>
        </w:rPr>
        <w:t>eh</w:t>
      </w:r>
      <w:r>
        <w:rPr>
          <w:lang w:eastAsia="en-US"/>
        </w:rPr>
        <w:t> !…</w:t>
      </w:r>
    </w:p>
    <w:p w14:paraId="1EEA720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Puis il ajouta en forme de conclusion</w:t>
      </w:r>
      <w:r w:rsidR="00A23BF9">
        <w:rPr>
          <w:lang w:eastAsia="en-US"/>
        </w:rPr>
        <w:t> :</w:t>
      </w:r>
    </w:p>
    <w:p w14:paraId="6C4F915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Hu</w:t>
      </w:r>
      <w:r>
        <w:rPr>
          <w:lang w:eastAsia="en-US"/>
        </w:rPr>
        <w:t xml:space="preserve"> ! </w:t>
      </w:r>
      <w:r w:rsidR="00BB5C58">
        <w:rPr>
          <w:lang w:eastAsia="en-US"/>
        </w:rPr>
        <w:t>bu</w:t>
      </w:r>
      <w:r>
        <w:rPr>
          <w:lang w:eastAsia="en-US"/>
        </w:rPr>
        <w:t> !</w:t>
      </w:r>
    </w:p>
    <w:p w14:paraId="341BBF9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net et clair</w:t>
      </w:r>
      <w:r w:rsidR="00A23BF9">
        <w:rPr>
          <w:lang w:eastAsia="en-US"/>
        </w:rPr>
        <w:t>.</w:t>
      </w:r>
    </w:p>
    <w:p w14:paraId="2D35E5A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Cher monsieur Romblon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Fargeau</w:t>
      </w:r>
      <w:r>
        <w:rPr>
          <w:lang w:eastAsia="en-US"/>
        </w:rPr>
        <w:t xml:space="preserve">, </w:t>
      </w:r>
      <w:r w:rsidR="00BB5C58">
        <w:rPr>
          <w:lang w:eastAsia="en-US"/>
        </w:rPr>
        <w:t>je sais tout l</w:t>
      </w:r>
      <w:r>
        <w:rPr>
          <w:lang w:eastAsia="en-US"/>
        </w:rPr>
        <w:t>’</w:t>
      </w:r>
      <w:r w:rsidR="00BB5C58">
        <w:rPr>
          <w:lang w:eastAsia="en-US"/>
        </w:rPr>
        <w:t>intérêt que vous me portez</w:t>
      </w:r>
      <w:r>
        <w:rPr>
          <w:lang w:eastAsia="en-US"/>
        </w:rPr>
        <w:t xml:space="preserve">… </w:t>
      </w:r>
      <w:r w:rsidR="00BB5C58">
        <w:rPr>
          <w:lang w:eastAsia="en-US"/>
        </w:rPr>
        <w:t>Si j</w:t>
      </w:r>
      <w:r>
        <w:rPr>
          <w:lang w:eastAsia="en-US"/>
        </w:rPr>
        <w:t>’</w:t>
      </w:r>
      <w:r w:rsidR="00BB5C58">
        <w:rPr>
          <w:lang w:eastAsia="en-US"/>
        </w:rPr>
        <w:t>en avais pu douter</w:t>
      </w:r>
      <w:r>
        <w:rPr>
          <w:lang w:eastAsia="en-US"/>
        </w:rPr>
        <w:t xml:space="preserve">, </w:t>
      </w:r>
      <w:r w:rsidR="00BB5C58">
        <w:rPr>
          <w:lang w:eastAsia="en-US"/>
        </w:rPr>
        <w:t>le billet que vous m</w:t>
      </w:r>
      <w:r>
        <w:rPr>
          <w:lang w:eastAsia="en-US"/>
        </w:rPr>
        <w:t>’</w:t>
      </w:r>
      <w:r w:rsidR="00BB5C58">
        <w:rPr>
          <w:lang w:eastAsia="en-US"/>
        </w:rPr>
        <w:t>avez fait tenir</w:t>
      </w:r>
      <w:r>
        <w:rPr>
          <w:lang w:eastAsia="en-US"/>
        </w:rPr>
        <w:t>…</w:t>
      </w:r>
    </w:p>
    <w:p w14:paraId="0EEDDB74" w14:textId="6240703A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proofErr w:type="spellStart"/>
      <w:r w:rsidR="00BB5C58">
        <w:rPr>
          <w:i/>
          <w:iCs/>
        </w:rPr>
        <w:t>Tardè</w:t>
      </w:r>
      <w:proofErr w:type="spellEnd"/>
      <w:r w:rsidR="00BB5C58">
        <w:rPr>
          <w:i/>
          <w:iCs/>
        </w:rPr>
        <w:t xml:space="preserve"> </w:t>
      </w:r>
      <w:proofErr w:type="spellStart"/>
      <w:r w:rsidR="00BB5C58">
        <w:rPr>
          <w:i/>
          <w:iCs/>
        </w:rPr>
        <w:t>venientibus</w:t>
      </w:r>
      <w:proofErr w:type="spellEnd"/>
      <w:r w:rsidR="00BB5C58">
        <w:rPr>
          <w:i/>
          <w:iCs/>
        </w:rPr>
        <w:t xml:space="preserve"> </w:t>
      </w:r>
      <w:proofErr w:type="spellStart"/>
      <w:r w:rsidR="00BB5C58">
        <w:rPr>
          <w:i/>
          <w:iCs/>
        </w:rPr>
        <w:t>ossa</w:t>
      </w:r>
      <w:proofErr w:type="spellEnd"/>
      <w:r>
        <w:rPr>
          <w:i/>
          <w:iCs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 le bonhomme avec un gros rire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Je ne sais pas le latin</w:t>
      </w:r>
      <w:r>
        <w:rPr>
          <w:lang w:eastAsia="en-US"/>
        </w:rPr>
        <w:t xml:space="preserve">, </w:t>
      </w:r>
      <w:r w:rsidR="00BB5C58">
        <w:rPr>
          <w:lang w:eastAsia="en-US"/>
        </w:rPr>
        <w:t>moi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le bedeau de Saint-Etienne de Rouen me disait toujours ça quand j</w:t>
      </w:r>
      <w:r>
        <w:rPr>
          <w:lang w:eastAsia="en-US"/>
        </w:rPr>
        <w:t>’</w:t>
      </w:r>
      <w:r w:rsidR="00BB5C58">
        <w:rPr>
          <w:lang w:eastAsia="en-US"/>
        </w:rPr>
        <w:t>arrivais après la soupe</w:t>
      </w:r>
      <w:r>
        <w:rPr>
          <w:lang w:eastAsia="en-US"/>
        </w:rPr>
        <w:t>…</w:t>
      </w:r>
    </w:p>
    <w:p w14:paraId="27D90DF5" w14:textId="6BFD6BDB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Croyez</w:t>
      </w:r>
      <w:r>
        <w:rPr>
          <w:lang w:eastAsia="en-US"/>
        </w:rPr>
        <w:t xml:space="preserve">, </w:t>
      </w:r>
      <w:r w:rsidR="00BB5C58">
        <w:rPr>
          <w:lang w:eastAsia="en-US"/>
        </w:rPr>
        <w:t>cher monsieur</w:t>
      </w:r>
      <w:r>
        <w:rPr>
          <w:lang w:eastAsia="en-US"/>
        </w:rPr>
        <w:t xml:space="preserve">, </w:t>
      </w:r>
      <w:r w:rsidR="00BB5C58">
        <w:rPr>
          <w:lang w:eastAsia="en-US"/>
        </w:rPr>
        <w:t>interrompit Fargeau en lui prenant les deux mains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que ma r</w:t>
      </w:r>
      <w:r w:rsidR="00BB5C58">
        <w:t>econnaissance</w:t>
      </w:r>
      <w:r>
        <w:rPr>
          <w:lang w:eastAsia="en-US"/>
        </w:rPr>
        <w:t>…</w:t>
      </w:r>
    </w:p>
    <w:p w14:paraId="0DBBCCE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Nous chiffrerons ça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petit</w:t>
      </w:r>
      <w:r>
        <w:rPr>
          <w:lang w:eastAsia="en-US"/>
        </w:rPr>
        <w:t xml:space="preserve">, </w:t>
      </w:r>
      <w:r w:rsidR="00BB5C58">
        <w:rPr>
          <w:lang w:eastAsia="en-US"/>
        </w:rPr>
        <w:t>interrompit Romblon à son tour</w:t>
      </w:r>
      <w:r>
        <w:rPr>
          <w:lang w:eastAsia="en-US"/>
        </w:rPr>
        <w:t xml:space="preserve">. </w:t>
      </w:r>
      <w:r w:rsidR="00BB5C58">
        <w:rPr>
          <w:lang w:eastAsia="en-US"/>
        </w:rPr>
        <w:t>Vous venez faire une affaire</w:t>
      </w:r>
      <w:r>
        <w:rPr>
          <w:lang w:eastAsia="en-US"/>
        </w:rPr>
        <w:t xml:space="preserve">, </w:t>
      </w:r>
      <w:r w:rsidR="00BB5C58">
        <w:rPr>
          <w:lang w:eastAsia="en-US"/>
        </w:rPr>
        <w:t>pas vrai</w:t>
      </w:r>
      <w:r>
        <w:rPr>
          <w:lang w:eastAsia="en-US"/>
        </w:rPr>
        <w:t> ?…</w:t>
      </w:r>
    </w:p>
    <w:p w14:paraId="0849656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viens</w:t>
      </w:r>
      <w:r>
        <w:rPr>
          <w:lang w:eastAsia="en-US"/>
        </w:rPr>
        <w:t>…</w:t>
      </w:r>
    </w:p>
    <w:p w14:paraId="57082D2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Écoutez donc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je le connais</w:t>
      </w:r>
      <w:r>
        <w:rPr>
          <w:lang w:eastAsia="en-US"/>
        </w:rPr>
        <w:t xml:space="preserve">, </w:t>
      </w:r>
      <w:r w:rsidR="00BB5C58">
        <w:rPr>
          <w:lang w:eastAsia="en-US"/>
        </w:rPr>
        <w:t>moi</w:t>
      </w:r>
      <w:r>
        <w:rPr>
          <w:lang w:eastAsia="en-US"/>
        </w:rPr>
        <w:t xml:space="preserve">, </w:t>
      </w:r>
      <w:r w:rsidR="00BB5C58">
        <w:rPr>
          <w:lang w:eastAsia="en-US"/>
        </w:rPr>
        <w:t>ce vieux singe que vous appelez le fantôme</w:t>
      </w:r>
      <w:r>
        <w:rPr>
          <w:lang w:eastAsia="en-US"/>
        </w:rPr>
        <w:t xml:space="preserve">… </w:t>
      </w:r>
      <w:r w:rsidR="00BB5C58">
        <w:rPr>
          <w:lang w:eastAsia="en-US"/>
        </w:rPr>
        <w:t>Quand je vins à Vitré pour la première fois</w:t>
      </w:r>
      <w:r>
        <w:rPr>
          <w:lang w:eastAsia="en-US"/>
        </w:rPr>
        <w:t xml:space="preserve">, </w:t>
      </w:r>
      <w:r w:rsidR="00BB5C58">
        <w:rPr>
          <w:lang w:eastAsia="en-US"/>
        </w:rPr>
        <w:t>je n</w:t>
      </w:r>
      <w:r>
        <w:rPr>
          <w:lang w:eastAsia="en-US"/>
        </w:rPr>
        <w:t>’</w:t>
      </w:r>
      <w:r w:rsidR="00BB5C58">
        <w:rPr>
          <w:lang w:eastAsia="en-US"/>
        </w:rPr>
        <w:t>avais pas de quoi souper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lui empruntai cinquante sous sur une paire de guêtres</w:t>
      </w:r>
      <w:r>
        <w:rPr>
          <w:lang w:eastAsia="en-US"/>
        </w:rPr>
        <w:t xml:space="preserve"> ; </w:t>
      </w:r>
      <w:r w:rsidR="00BB5C58">
        <w:rPr>
          <w:lang w:eastAsia="en-US"/>
        </w:rPr>
        <w:t>depuis</w:t>
      </w:r>
      <w:r>
        <w:rPr>
          <w:lang w:eastAsia="en-US"/>
        </w:rPr>
        <w:t xml:space="preserve">, </w:t>
      </w:r>
      <w:r w:rsidR="00BB5C58">
        <w:rPr>
          <w:lang w:eastAsia="en-US"/>
        </w:rPr>
        <w:t>je lui ai rendu les cinquante sous et il a gardé la paire de guêtres pour les intérêts</w:t>
      </w:r>
      <w:r>
        <w:rPr>
          <w:lang w:eastAsia="en-US"/>
        </w:rPr>
        <w:t xml:space="preserve">…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un homme qui entend les affaires</w:t>
      </w:r>
      <w:r>
        <w:rPr>
          <w:lang w:eastAsia="en-US"/>
        </w:rPr>
        <w:t>…</w:t>
      </w:r>
    </w:p>
    <w:p w14:paraId="4015297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viens</w:t>
      </w:r>
      <w:r>
        <w:rPr>
          <w:lang w:eastAsia="en-US"/>
        </w:rPr>
        <w:t xml:space="preserve">…, </w:t>
      </w:r>
      <w:r w:rsidR="00BB5C58">
        <w:rPr>
          <w:lang w:eastAsia="en-US"/>
        </w:rPr>
        <w:t xml:space="preserve">voulut </w:t>
      </w:r>
      <w:r w:rsidR="00BB5C58">
        <w:t>dire encore Fargeau</w:t>
      </w:r>
      <w:r>
        <w:rPr>
          <w:lang w:eastAsia="en-US"/>
        </w:rPr>
        <w:t>.</w:t>
      </w:r>
    </w:p>
    <w:p w14:paraId="15C48175" w14:textId="7E7F5E00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Bon</w:t>
      </w:r>
      <w:r>
        <w:rPr>
          <w:lang w:eastAsia="en-US"/>
        </w:rPr>
        <w:t xml:space="preserve"> ! </w:t>
      </w:r>
      <w:r w:rsidR="00BB5C58">
        <w:rPr>
          <w:lang w:eastAsia="en-US"/>
        </w:rPr>
        <w:t>bon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le fameux lapin que ça faisait</w:t>
      </w:r>
      <w:r>
        <w:rPr>
          <w:lang w:eastAsia="en-US"/>
        </w:rPr>
        <w:t xml:space="preserve">, </w:t>
      </w:r>
      <w:r w:rsidR="00BB5C58">
        <w:rPr>
          <w:lang w:eastAsia="en-US"/>
        </w:rPr>
        <w:t>ce Jean-de-la-Mer</w:t>
      </w:r>
      <w:r>
        <w:rPr>
          <w:lang w:eastAsia="en-US"/>
        </w:rPr>
        <w:t xml:space="preserve">…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aurais donné une pièce de six livres</w:t>
      </w:r>
      <w:r>
        <w:rPr>
          <w:lang w:eastAsia="en-US"/>
        </w:rPr>
        <w:t xml:space="preserve">, </w:t>
      </w:r>
      <w:r w:rsidR="00BB5C58">
        <w:rPr>
          <w:lang w:eastAsia="en-US"/>
        </w:rPr>
        <w:t>moi</w:t>
      </w:r>
      <w:r>
        <w:rPr>
          <w:lang w:eastAsia="en-US"/>
        </w:rPr>
        <w:t xml:space="preserve">, </w:t>
      </w:r>
      <w:r w:rsidR="00BB5C58">
        <w:rPr>
          <w:lang w:eastAsia="en-US"/>
        </w:rPr>
        <w:t>pour entendre son testament</w:t>
      </w:r>
      <w:r>
        <w:rPr>
          <w:lang w:eastAsia="en-US"/>
        </w:rPr>
        <w:t xml:space="preserve">… </w:t>
      </w:r>
      <w:r w:rsidR="00BB5C58">
        <w:rPr>
          <w:lang w:eastAsia="en-US"/>
        </w:rPr>
        <w:t>Il vous a mis tous nez à nez à vous regarder dans les yeux comme des chiens de faïence</w:t>
      </w:r>
      <w:r>
        <w:rPr>
          <w:lang w:eastAsia="en-US"/>
        </w:rPr>
        <w:t xml:space="preserve">… </w:t>
      </w:r>
      <w:r w:rsidR="00BB5C58">
        <w:rPr>
          <w:lang w:eastAsia="en-US"/>
        </w:rPr>
        <w:t>Il sait bien que vous vous entremangerez tous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qu</w:t>
      </w:r>
      <w:r>
        <w:rPr>
          <w:lang w:eastAsia="en-US"/>
        </w:rPr>
        <w:t>’</w:t>
      </w:r>
      <w:r w:rsidR="00BB5C58">
        <w:rPr>
          <w:lang w:eastAsia="en-US"/>
        </w:rPr>
        <w:t>on ne trouvera pas même la queue du dernier</w:t>
      </w:r>
      <w:r>
        <w:rPr>
          <w:lang w:eastAsia="en-US"/>
        </w:rPr>
        <w:t xml:space="preserve">… </w:t>
      </w:r>
      <w:r w:rsidR="00BB5C58">
        <w:rPr>
          <w:lang w:eastAsia="en-US"/>
        </w:rPr>
        <w:t>Il sait bien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est-à-dire il savait bien</w:t>
      </w:r>
      <w:r>
        <w:rPr>
          <w:lang w:eastAsia="en-US"/>
        </w:rPr>
        <w:t xml:space="preserve">, </w:t>
      </w:r>
      <w:r w:rsidR="00BB5C58">
        <w:rPr>
          <w:lang w:eastAsia="en-US"/>
        </w:rPr>
        <w:t>le brave homme</w:t>
      </w:r>
      <w:r>
        <w:rPr>
          <w:lang w:eastAsia="en-US"/>
        </w:rPr>
        <w:t xml:space="preserve">, </w:t>
      </w:r>
      <w:r w:rsidR="00BB5C58">
        <w:rPr>
          <w:lang w:eastAsia="en-US"/>
        </w:rPr>
        <w:t>car il a claqué</w:t>
      </w:r>
      <w:r>
        <w:rPr>
          <w:lang w:eastAsia="en-US"/>
        </w:rPr>
        <w:t xml:space="preserve">, </w:t>
      </w:r>
      <w:r w:rsidR="00BB5C58">
        <w:rPr>
          <w:lang w:eastAsia="en-US"/>
        </w:rPr>
        <w:t>comme on dit</w:t>
      </w:r>
      <w:r>
        <w:rPr>
          <w:lang w:eastAsia="en-US"/>
        </w:rPr>
        <w:t xml:space="preserve">… 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une tontine à la vapeur</w:t>
      </w:r>
      <w:r>
        <w:rPr>
          <w:lang w:eastAsia="en-US"/>
        </w:rPr>
        <w:t xml:space="preserve">, </w:t>
      </w:r>
      <w:r w:rsidR="00BB5C58">
        <w:rPr>
          <w:lang w:eastAsia="en-US"/>
        </w:rPr>
        <w:t>ça</w:t>
      </w:r>
      <w:r>
        <w:rPr>
          <w:lang w:eastAsia="en-US"/>
        </w:rPr>
        <w:t> !</w:t>
      </w:r>
    </w:p>
    <w:p w14:paraId="5BC6A33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viens</w:t>
      </w:r>
      <w:r>
        <w:rPr>
          <w:lang w:eastAsia="en-US"/>
        </w:rPr>
        <w:t xml:space="preserve">…, </w:t>
      </w:r>
      <w:r w:rsidR="00BB5C58">
        <w:rPr>
          <w:lang w:eastAsia="en-US"/>
        </w:rPr>
        <w:t>commençait toujours Fargeau</w:t>
      </w:r>
      <w:r>
        <w:rPr>
          <w:lang w:eastAsia="en-US"/>
        </w:rPr>
        <w:t>.</w:t>
      </w:r>
    </w:p>
    <w:p w14:paraId="022E962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</w:t>
      </w:r>
      <w:r>
        <w:rPr>
          <w:lang w:eastAsia="en-US"/>
        </w:rPr>
        <w:t xml:space="preserve"> ! </w:t>
      </w:r>
      <w:r w:rsidR="00BB5C58">
        <w:rPr>
          <w:lang w:eastAsia="en-US"/>
        </w:rPr>
        <w:t>mon petit mignon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 papa</w:t>
      </w:r>
      <w:r>
        <w:rPr>
          <w:lang w:eastAsia="en-US"/>
        </w:rPr>
        <w:t xml:space="preserve">, </w:t>
      </w:r>
      <w:r w:rsidR="00BB5C58">
        <w:rPr>
          <w:lang w:eastAsia="en-US"/>
        </w:rPr>
        <w:t>est-ce que je ne sais pas pourquoi vous venez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À neuf grands dadais que vous étiez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vous vous êtes laissé redoubler par le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</w:t>
      </w:r>
      <w:proofErr w:type="spellStart"/>
      <w:r w:rsidR="00BB5C58">
        <w:rPr>
          <w:lang w:eastAsia="en-US"/>
        </w:rPr>
        <w:t>Blône</w:t>
      </w:r>
      <w:proofErr w:type="spellEnd"/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le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</w:t>
      </w:r>
      <w:proofErr w:type="spellStart"/>
      <w:r w:rsidR="00BB5C58">
        <w:rPr>
          <w:lang w:eastAsia="en-US"/>
        </w:rPr>
        <w:t>Blône</w:t>
      </w:r>
      <w:proofErr w:type="spellEnd"/>
      <w:r w:rsidR="00BB5C58">
        <w:rPr>
          <w:lang w:eastAsia="en-US"/>
        </w:rPr>
        <w:t xml:space="preserve"> et mademoiselle Berthe vous ont filé </w:t>
      </w:r>
      <w:r w:rsidR="00BB5C58">
        <w:rPr>
          <w:lang w:eastAsia="en-US"/>
        </w:rPr>
        <w:lastRenderedPageBreak/>
        <w:t>dans la manche</w:t>
      </w:r>
      <w:r>
        <w:rPr>
          <w:lang w:eastAsia="en-US"/>
        </w:rPr>
        <w:t xml:space="preserve">… </w:t>
      </w:r>
      <w:r w:rsidR="00BB5C58">
        <w:rPr>
          <w:lang w:eastAsia="en-US"/>
        </w:rPr>
        <w:t>Ils vont aller prévenir le cousin Lucien</w:t>
      </w:r>
      <w:r>
        <w:rPr>
          <w:lang w:eastAsia="en-US"/>
        </w:rPr>
        <w:t xml:space="preserve">… </w:t>
      </w:r>
      <w:r w:rsidR="00BB5C58">
        <w:rPr>
          <w:lang w:eastAsia="en-US"/>
        </w:rPr>
        <w:t>Alors vous arrivez au vieux Romblon et vous lui dites</w:t>
      </w:r>
      <w:r>
        <w:rPr>
          <w:lang w:eastAsia="en-US"/>
        </w:rPr>
        <w:t xml:space="preserve"> : </w:t>
      </w:r>
      <w:r w:rsidR="00BB5C58">
        <w:rPr>
          <w:lang w:eastAsia="en-US"/>
        </w:rPr>
        <w:t>Papa</w:t>
      </w:r>
      <w:r>
        <w:rPr>
          <w:lang w:eastAsia="en-US"/>
        </w:rPr>
        <w:t xml:space="preserve">, </w:t>
      </w:r>
      <w:r w:rsidR="00BB5C58">
        <w:rPr>
          <w:lang w:eastAsia="en-US"/>
        </w:rPr>
        <w:t>en voilà trois à chavirer</w:t>
      </w:r>
      <w:r>
        <w:rPr>
          <w:lang w:eastAsia="en-US"/>
        </w:rPr>
        <w:t xml:space="preserve">… </w:t>
      </w:r>
      <w:r w:rsidR="00BB5C58">
        <w:rPr>
          <w:lang w:eastAsia="en-US"/>
        </w:rPr>
        <w:t>on vous offre tant</w:t>
      </w:r>
      <w:r>
        <w:rPr>
          <w:lang w:eastAsia="en-US"/>
        </w:rPr>
        <w:t xml:space="preserve">… </w:t>
      </w:r>
      <w:r w:rsidR="00BB5C58">
        <w:rPr>
          <w:lang w:eastAsia="en-US"/>
        </w:rPr>
        <w:t>ça vous paraît-il agréable</w:t>
      </w:r>
      <w:r>
        <w:rPr>
          <w:lang w:eastAsia="en-US"/>
        </w:rPr>
        <w:t> ?</w:t>
      </w:r>
    </w:p>
    <w:p w14:paraId="652FBAC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bonhomme disait tout cela avec un si bon gros rire</w:t>
      </w:r>
      <w:r w:rsidR="00A23BF9">
        <w:rPr>
          <w:lang w:eastAsia="en-US"/>
        </w:rPr>
        <w:t> !</w:t>
      </w:r>
    </w:p>
    <w:p w14:paraId="28041124" w14:textId="589371E1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Hein</w:t>
      </w:r>
      <w:r>
        <w:rPr>
          <w:lang w:eastAsia="en-US"/>
        </w:rPr>
        <w:t xml:space="preserve"> ? </w:t>
      </w:r>
      <w:r w:rsidR="00BB5C58">
        <w:rPr>
          <w:lang w:eastAsia="en-US"/>
        </w:rPr>
        <w:t>ajouta-t-il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a-t-on deviné</w:t>
      </w:r>
      <w:r>
        <w:rPr>
          <w:lang w:eastAsia="en-US"/>
        </w:rPr>
        <w:t> ?</w:t>
      </w:r>
    </w:p>
    <w:p w14:paraId="3F24FAA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Pas le moins du monde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répliqua Fargeau froidement</w:t>
      </w:r>
      <w:r>
        <w:rPr>
          <w:lang w:eastAsia="en-US"/>
        </w:rPr>
        <w:t>.</w:t>
      </w:r>
    </w:p>
    <w:p w14:paraId="119CD1F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Papa Romblon ouvrit l</w:t>
      </w:r>
      <w:r w:rsidR="00A23BF9">
        <w:rPr>
          <w:lang w:eastAsia="en-US"/>
        </w:rPr>
        <w:t>’</w:t>
      </w:r>
      <w:r>
        <w:rPr>
          <w:lang w:eastAsia="en-US"/>
        </w:rPr>
        <w:t>œil</w:t>
      </w:r>
      <w:r w:rsidR="00A23BF9">
        <w:rPr>
          <w:lang w:eastAsia="en-US"/>
        </w:rPr>
        <w:t>.</w:t>
      </w:r>
    </w:p>
    <w:p w14:paraId="13DECF0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Est-ce qu</w:t>
      </w:r>
      <w:r>
        <w:rPr>
          <w:lang w:eastAsia="en-US"/>
        </w:rPr>
        <w:t>’</w:t>
      </w:r>
      <w:r w:rsidR="00BB5C58">
        <w:rPr>
          <w:lang w:eastAsia="en-US"/>
        </w:rPr>
        <w:t>on voudrait se passer de moi</w:t>
      </w:r>
      <w:r>
        <w:rPr>
          <w:lang w:eastAsia="en-US"/>
        </w:rPr>
        <w:t xml:space="preserve"> ? </w:t>
      </w:r>
      <w:r w:rsidR="00BB5C58">
        <w:rPr>
          <w:lang w:eastAsia="en-US"/>
        </w:rPr>
        <w:t>demanda-t-il</w:t>
      </w:r>
      <w:r>
        <w:rPr>
          <w:lang w:eastAsia="en-US"/>
        </w:rPr>
        <w:t>.</w:t>
      </w:r>
    </w:p>
    <w:p w14:paraId="156F47C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Non</w:t>
      </w:r>
      <w:r>
        <w:rPr>
          <w:lang w:eastAsia="en-US"/>
        </w:rPr>
        <w:t xml:space="preserve">, </w:t>
      </w:r>
      <w:r w:rsidR="00BB5C58">
        <w:rPr>
          <w:lang w:eastAsia="en-US"/>
        </w:rPr>
        <w:t>cher monsieur</w:t>
      </w:r>
      <w:r>
        <w:rPr>
          <w:lang w:eastAsia="en-US"/>
        </w:rPr>
        <w:t xml:space="preserve"> ; </w:t>
      </w:r>
      <w:r w:rsidR="00BB5C58">
        <w:rPr>
          <w:lang w:eastAsia="en-US"/>
        </w:rPr>
        <w:t>moi</w:t>
      </w:r>
      <w:r>
        <w:rPr>
          <w:lang w:eastAsia="en-US"/>
        </w:rPr>
        <w:t xml:space="preserve">, </w:t>
      </w:r>
      <w:r w:rsidR="00BB5C58">
        <w:rPr>
          <w:lang w:eastAsia="en-US"/>
        </w:rPr>
        <w:t>du moins</w:t>
      </w:r>
      <w:r>
        <w:rPr>
          <w:lang w:eastAsia="en-US"/>
        </w:rPr>
        <w:t xml:space="preserve">, </w:t>
      </w:r>
      <w:r w:rsidR="00BB5C58">
        <w:rPr>
          <w:lang w:eastAsia="en-US"/>
        </w:rPr>
        <w:t>je ne pourrais avoir cette pensée</w:t>
      </w:r>
      <w:r>
        <w:rPr>
          <w:lang w:eastAsia="en-US"/>
        </w:rPr>
        <w:t xml:space="preserve">, </w:t>
      </w:r>
      <w:r w:rsidR="00BB5C58">
        <w:rPr>
          <w:lang w:eastAsia="en-US"/>
        </w:rPr>
        <w:t>puisque je vous suis tout dévoué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veuillez m</w:t>
      </w:r>
      <w:r>
        <w:rPr>
          <w:lang w:eastAsia="en-US"/>
        </w:rPr>
        <w:t>’</w:t>
      </w:r>
      <w:r w:rsidR="00BB5C58">
        <w:rPr>
          <w:lang w:eastAsia="en-US"/>
        </w:rPr>
        <w:t>écouter</w:t>
      </w:r>
      <w:r>
        <w:rPr>
          <w:lang w:eastAsia="en-US"/>
        </w:rPr>
        <w:t xml:space="preserve">… </w:t>
      </w:r>
      <w:r w:rsidR="00BB5C58">
        <w:rPr>
          <w:lang w:eastAsia="en-US"/>
        </w:rPr>
        <w:t>Quand j</w:t>
      </w:r>
      <w:r>
        <w:rPr>
          <w:lang w:eastAsia="en-US"/>
        </w:rPr>
        <w:t>’</w:t>
      </w:r>
      <w:r w:rsidR="00BB5C58">
        <w:rPr>
          <w:lang w:eastAsia="en-US"/>
        </w:rPr>
        <w:t>aurai fini</w:t>
      </w:r>
      <w:r>
        <w:rPr>
          <w:lang w:eastAsia="en-US"/>
        </w:rPr>
        <w:t xml:space="preserve">,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espère que vous verrez les choses sous un autre point de vue</w:t>
      </w:r>
      <w:r>
        <w:rPr>
          <w:lang w:eastAsia="en-US"/>
        </w:rPr>
        <w:t>.</w:t>
      </w:r>
    </w:p>
    <w:p w14:paraId="24E689F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écoute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papa</w:t>
      </w:r>
      <w:r>
        <w:rPr>
          <w:lang w:eastAsia="en-US"/>
        </w:rPr>
        <w:t>.</w:t>
      </w:r>
    </w:p>
    <w:p w14:paraId="432C6FA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 croisa ses mains sur ses genoux</w:t>
      </w:r>
      <w:r w:rsidR="00A23BF9">
        <w:rPr>
          <w:lang w:eastAsia="en-US"/>
        </w:rPr>
        <w:t xml:space="preserve">, </w:t>
      </w:r>
      <w:r>
        <w:rPr>
          <w:lang w:eastAsia="en-US"/>
        </w:rPr>
        <w:t>et d</w:t>
      </w:r>
      <w:r w:rsidR="00A23BF9">
        <w:rPr>
          <w:lang w:eastAsia="en-US"/>
        </w:rPr>
        <w:t>’</w:t>
      </w:r>
      <w:r>
        <w:rPr>
          <w:lang w:eastAsia="en-US"/>
        </w:rPr>
        <w:t>un accent discret autant qu</w:t>
      </w:r>
      <w:r w:rsidR="00A23BF9">
        <w:rPr>
          <w:lang w:eastAsia="en-US"/>
        </w:rPr>
        <w:t>’</w:t>
      </w:r>
      <w:r>
        <w:rPr>
          <w:lang w:eastAsia="en-US"/>
        </w:rPr>
        <w:t>honnête</w:t>
      </w:r>
      <w:r w:rsidR="00A23BF9">
        <w:rPr>
          <w:lang w:eastAsia="en-US"/>
        </w:rPr>
        <w:t> :</w:t>
      </w:r>
    </w:p>
    <w:p w14:paraId="516EE1B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Veuillez remarquer</w:t>
      </w:r>
      <w:r>
        <w:rPr>
          <w:lang w:eastAsia="en-US"/>
        </w:rPr>
        <w:t xml:space="preserve">, </w:t>
      </w:r>
      <w:r w:rsidR="00BB5C58">
        <w:rPr>
          <w:lang w:eastAsia="en-US"/>
        </w:rPr>
        <w:t>cher monsieur Romblon</w:t>
      </w:r>
      <w:r>
        <w:rPr>
          <w:lang w:eastAsia="en-US"/>
        </w:rPr>
        <w:t xml:space="preserve">, </w:t>
      </w:r>
      <w:r w:rsidR="00BB5C58">
        <w:rPr>
          <w:lang w:eastAsia="en-US"/>
        </w:rPr>
        <w:t>commença-t-il</w:t>
      </w:r>
      <w:r>
        <w:rPr>
          <w:lang w:eastAsia="en-US"/>
        </w:rPr>
        <w:t xml:space="preserve">, </w:t>
      </w:r>
      <w:r w:rsidR="00BB5C58">
        <w:rPr>
          <w:lang w:eastAsia="en-US"/>
        </w:rPr>
        <w:t>que je parle en mon nom seul</w:t>
      </w:r>
      <w:r>
        <w:rPr>
          <w:lang w:eastAsia="en-US"/>
        </w:rPr>
        <w:t xml:space="preserve">… </w:t>
      </w:r>
      <w:r w:rsidR="00BB5C58">
        <w:rPr>
          <w:lang w:eastAsia="en-US"/>
        </w:rPr>
        <w:t>Mes cohéritiers et moi</w:t>
      </w:r>
      <w:r>
        <w:rPr>
          <w:lang w:eastAsia="en-US"/>
        </w:rPr>
        <w:t xml:space="preserve">, </w:t>
      </w:r>
      <w:r w:rsidR="00BB5C58">
        <w:rPr>
          <w:lang w:eastAsia="en-US"/>
        </w:rPr>
        <w:t>nous sommes des ennemis mortels par le seul fait du testament de mon respectable oncle</w:t>
      </w:r>
      <w:r>
        <w:rPr>
          <w:lang w:eastAsia="en-US"/>
        </w:rPr>
        <w:t>.</w:t>
      </w:r>
    </w:p>
    <w:p w14:paraId="0F721D6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évident</w:t>
      </w:r>
      <w:r>
        <w:rPr>
          <w:lang w:eastAsia="en-US"/>
        </w:rPr>
        <w:t xml:space="preserve">, </w:t>
      </w:r>
      <w:r w:rsidR="00BB5C58">
        <w:rPr>
          <w:lang w:eastAsia="en-US"/>
        </w:rPr>
        <w:t>approuva Romblon</w:t>
      </w:r>
      <w:r>
        <w:rPr>
          <w:lang w:eastAsia="en-US"/>
        </w:rPr>
        <w:t>.</w:t>
      </w:r>
    </w:p>
    <w:p w14:paraId="5273302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Suivez-moi bien</w:t>
      </w:r>
      <w:r>
        <w:rPr>
          <w:lang w:eastAsia="en-US"/>
        </w:rPr>
        <w:t xml:space="preserve">… </w:t>
      </w:r>
      <w:r w:rsidR="00BB5C58">
        <w:rPr>
          <w:lang w:eastAsia="en-US"/>
        </w:rPr>
        <w:t>cette nuit</w:t>
      </w:r>
      <w:r>
        <w:rPr>
          <w:lang w:eastAsia="en-US"/>
        </w:rPr>
        <w:t xml:space="preserve">, </w:t>
      </w:r>
      <w:r w:rsidR="00BB5C58">
        <w:rPr>
          <w:lang w:eastAsia="en-US"/>
        </w:rPr>
        <w:t>vous allez recevoir la visite de tous les héritiers</w:t>
      </w:r>
      <w:r>
        <w:rPr>
          <w:lang w:eastAsia="en-US"/>
        </w:rPr>
        <w:t>…</w:t>
      </w:r>
    </w:p>
    <w:p w14:paraId="4293BD9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m</w:t>
      </w:r>
      <w:r>
        <w:rPr>
          <w:lang w:eastAsia="en-US"/>
        </w:rPr>
        <w:t>’</w:t>
      </w:r>
      <w:r w:rsidR="00BB5C58">
        <w:rPr>
          <w:lang w:eastAsia="en-US"/>
        </w:rPr>
        <w:t>y attends formellement</w:t>
      </w:r>
      <w:r>
        <w:rPr>
          <w:lang w:eastAsia="en-US"/>
        </w:rPr>
        <w:t>.</w:t>
      </w:r>
    </w:p>
    <w:p w14:paraId="2B91C4C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Ils vont venir vous faire telles ou telles propositions que je ne connais ni n</w:t>
      </w:r>
      <w:r>
        <w:rPr>
          <w:lang w:eastAsia="en-US"/>
        </w:rPr>
        <w:t>’</w:t>
      </w:r>
      <w:r w:rsidR="00BB5C58">
        <w:rPr>
          <w:lang w:eastAsia="en-US"/>
        </w:rPr>
        <w:t>apprécie</w:t>
      </w:r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ce sera à vous de voir si la </w:t>
      </w:r>
      <w:r w:rsidR="00BB5C58">
        <w:rPr>
          <w:lang w:eastAsia="en-US"/>
        </w:rPr>
        <w:lastRenderedPageBreak/>
        <w:t>mienne ne tranche pas le nœud mieux que toutes les autres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pour cela</w:t>
      </w:r>
      <w:r>
        <w:rPr>
          <w:lang w:eastAsia="en-US"/>
        </w:rPr>
        <w:t xml:space="preserve">, </w:t>
      </w:r>
      <w:r w:rsidR="00BB5C58">
        <w:rPr>
          <w:lang w:eastAsia="en-US"/>
        </w:rPr>
        <w:t>je m</w:t>
      </w:r>
      <w:r>
        <w:rPr>
          <w:lang w:eastAsia="en-US"/>
        </w:rPr>
        <w:t>’</w:t>
      </w:r>
      <w:r w:rsidR="00BB5C58">
        <w:rPr>
          <w:lang w:eastAsia="en-US"/>
        </w:rPr>
        <w:t>en rapporte à votre intelligence si connue</w:t>
      </w:r>
      <w:r>
        <w:rPr>
          <w:lang w:eastAsia="en-US"/>
        </w:rPr>
        <w:t xml:space="preserve">… </w:t>
      </w:r>
      <w:r w:rsidR="00BB5C58">
        <w:rPr>
          <w:lang w:eastAsia="en-US"/>
        </w:rPr>
        <w:t>Une question</w:t>
      </w:r>
      <w:r>
        <w:rPr>
          <w:lang w:eastAsia="en-US"/>
        </w:rPr>
        <w:t xml:space="preserve">, </w:t>
      </w:r>
      <w:r w:rsidR="00BB5C58">
        <w:rPr>
          <w:lang w:eastAsia="en-US"/>
        </w:rPr>
        <w:t>maintenant</w:t>
      </w:r>
      <w:r>
        <w:rPr>
          <w:lang w:eastAsia="en-US"/>
        </w:rPr>
        <w:t xml:space="preserve"> : </w:t>
      </w:r>
      <w:r w:rsidR="00BB5C58">
        <w:rPr>
          <w:lang w:eastAsia="en-US"/>
        </w:rPr>
        <w:t>Voulez-vous être avec moi</w:t>
      </w:r>
      <w:r>
        <w:rPr>
          <w:lang w:eastAsia="en-US"/>
        </w:rPr>
        <w:t> ?</w:t>
      </w:r>
    </w:p>
    <w:p w14:paraId="708EB73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Si vous payez bien</w:t>
      </w:r>
      <w:r>
        <w:rPr>
          <w:lang w:eastAsia="en-US"/>
        </w:rPr>
        <w:t xml:space="preserve">, 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gars</w:t>
      </w:r>
      <w:r>
        <w:rPr>
          <w:lang w:eastAsia="en-US"/>
        </w:rPr>
        <w:t>.</w:t>
      </w:r>
    </w:p>
    <w:p w14:paraId="6446D6D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paierai comme un roi</w:t>
      </w:r>
      <w:r>
        <w:rPr>
          <w:lang w:eastAsia="en-US"/>
        </w:rPr>
        <w:t>.</w:t>
      </w:r>
    </w:p>
    <w:p w14:paraId="6942D7D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suis à vous</w:t>
      </w:r>
      <w:r>
        <w:rPr>
          <w:lang w:eastAsia="en-US"/>
        </w:rPr>
        <w:t xml:space="preserve">… </w:t>
      </w:r>
      <w:r w:rsidR="00BB5C58">
        <w:rPr>
          <w:lang w:eastAsia="en-US"/>
        </w:rPr>
        <w:t>Tope</w:t>
      </w:r>
      <w:r>
        <w:rPr>
          <w:lang w:eastAsia="en-US"/>
        </w:rPr>
        <w:t> !</w:t>
      </w:r>
    </w:p>
    <w:p w14:paraId="3F0AEE3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Tope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voilà mon idée</w:t>
      </w:r>
      <w:r>
        <w:rPr>
          <w:lang w:eastAsia="en-US"/>
        </w:rPr>
        <w:t xml:space="preserve"> : </w:t>
      </w:r>
      <w:r w:rsidR="00BB5C58">
        <w:rPr>
          <w:lang w:eastAsia="en-US"/>
        </w:rPr>
        <w:t>Nous sommes onze cohéritiers</w:t>
      </w:r>
      <w:r>
        <w:rPr>
          <w:lang w:eastAsia="en-US"/>
        </w:rPr>
        <w:t xml:space="preserve">… </w:t>
      </w:r>
      <w:r w:rsidR="00BB5C58">
        <w:rPr>
          <w:lang w:eastAsia="en-US"/>
        </w:rPr>
        <w:t>sur ces onze</w:t>
      </w:r>
      <w:r>
        <w:rPr>
          <w:lang w:eastAsia="en-US"/>
        </w:rPr>
        <w:t xml:space="preserve">, </w:t>
      </w:r>
      <w:r w:rsidR="00BB5C58">
        <w:rPr>
          <w:lang w:eastAsia="en-US"/>
        </w:rPr>
        <w:t>deux se trouvent en dehors</w:t>
      </w:r>
      <w:r>
        <w:rPr>
          <w:lang w:eastAsia="en-US"/>
        </w:rPr>
        <w:t>…</w:t>
      </w:r>
    </w:p>
    <w:p w14:paraId="4188A45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Donc</w:t>
      </w:r>
      <w:r>
        <w:rPr>
          <w:lang w:eastAsia="en-US"/>
        </w:rPr>
        <w:t xml:space="preserve">, </w:t>
      </w:r>
      <w:r w:rsidR="00BB5C58">
        <w:rPr>
          <w:lang w:eastAsia="en-US"/>
        </w:rPr>
        <w:t>il faut commencer par eux</w:t>
      </w:r>
      <w:r>
        <w:rPr>
          <w:lang w:eastAsia="en-US"/>
        </w:rPr>
        <w:t>…</w:t>
      </w:r>
    </w:p>
    <w:p w14:paraId="0CCDC73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Donc</w:t>
      </w:r>
      <w:r>
        <w:rPr>
          <w:lang w:eastAsia="en-US"/>
        </w:rPr>
        <w:t xml:space="preserve">, </w:t>
      </w:r>
      <w:r w:rsidR="00BB5C58">
        <w:rPr>
          <w:lang w:eastAsia="en-US"/>
        </w:rPr>
        <w:t>il faut commencer par les autres</w:t>
      </w:r>
      <w:r>
        <w:rPr>
          <w:lang w:eastAsia="en-US"/>
        </w:rPr>
        <w:t> !</w:t>
      </w:r>
    </w:p>
    <w:p w14:paraId="7EA055D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Ah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fit papa Romblon</w:t>
      </w:r>
      <w:r>
        <w:rPr>
          <w:lang w:eastAsia="en-US"/>
        </w:rPr>
        <w:t xml:space="preserve">, </w:t>
      </w:r>
      <w:r w:rsidR="00BB5C58">
        <w:rPr>
          <w:lang w:eastAsia="en-US"/>
        </w:rPr>
        <w:t>qui devint plus attentif</w:t>
      </w:r>
      <w:r>
        <w:rPr>
          <w:lang w:eastAsia="en-US"/>
        </w:rPr>
        <w:t>.</w:t>
      </w:r>
    </w:p>
    <w:p w14:paraId="49A6E95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Réfléchissez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 Fargeau</w:t>
      </w:r>
      <w:r>
        <w:rPr>
          <w:lang w:eastAsia="en-US"/>
        </w:rPr>
        <w:t xml:space="preserve"> ;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et Lucien ne me tireront jamais de coups de fusil sur la lande</w:t>
      </w:r>
      <w:r>
        <w:rPr>
          <w:lang w:eastAsia="en-US"/>
        </w:rPr>
        <w:t xml:space="preserve"> ; </w:t>
      </w:r>
      <w:r w:rsidR="00BB5C58">
        <w:rPr>
          <w:lang w:eastAsia="en-US"/>
        </w:rPr>
        <w:t>tandis que Besnard</w:t>
      </w:r>
      <w:r>
        <w:rPr>
          <w:lang w:eastAsia="en-US"/>
        </w:rPr>
        <w:t xml:space="preserve">, </w:t>
      </w:r>
      <w:proofErr w:type="spellStart"/>
      <w:r w:rsidR="00BB5C58">
        <w:rPr>
          <w:lang w:eastAsia="en-US"/>
        </w:rPr>
        <w:t>Houël</w:t>
      </w:r>
      <w:proofErr w:type="spellEnd"/>
      <w:r>
        <w:rPr>
          <w:lang w:eastAsia="en-US"/>
        </w:rPr>
        <w:t xml:space="preserve">, </w:t>
      </w:r>
      <w:proofErr w:type="spellStart"/>
      <w:r w:rsidR="00BB5C58">
        <w:rPr>
          <w:lang w:eastAsia="en-US"/>
        </w:rPr>
        <w:t>Guérineul</w:t>
      </w:r>
      <w:proofErr w:type="spellEnd"/>
      <w:r>
        <w:rPr>
          <w:lang w:eastAsia="en-US"/>
        </w:rPr>
        <w:t>…</w:t>
      </w:r>
    </w:p>
    <w:p w14:paraId="400A39A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juste</w:t>
      </w:r>
      <w:r>
        <w:rPr>
          <w:lang w:eastAsia="en-US"/>
        </w:rPr>
        <w:t>.</w:t>
      </w:r>
    </w:p>
    <w:p w14:paraId="6294824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Lucien et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ne me mettront jamais de vert-de-gris dans ma soupe</w:t>
      </w:r>
      <w:r>
        <w:rPr>
          <w:lang w:eastAsia="en-US"/>
        </w:rPr>
        <w:t xml:space="preserve"> : </w:t>
      </w:r>
      <w:r w:rsidR="00BB5C58">
        <w:rPr>
          <w:lang w:eastAsia="en-US"/>
        </w:rPr>
        <w:t>tandis que le docteur Morin</w:t>
      </w:r>
      <w:r>
        <w:rPr>
          <w:lang w:eastAsia="en-US"/>
        </w:rPr>
        <w:t>…</w:t>
      </w:r>
    </w:p>
    <w:p w14:paraId="24E4AC48" w14:textId="1AD85906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Compris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 papa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allez toujours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le charmant garçon</w:t>
      </w:r>
      <w:r>
        <w:rPr>
          <w:lang w:eastAsia="en-US"/>
        </w:rPr>
        <w:t> !…</w:t>
      </w:r>
    </w:p>
    <w:p w14:paraId="3D4E5916" w14:textId="77777777" w:rsidR="007700B9" w:rsidRDefault="00BB5C58" w:rsidP="007700B9">
      <w:pPr>
        <w:rPr>
          <w:lang w:eastAsia="en-US"/>
        </w:rPr>
      </w:pPr>
      <w:r>
        <w:rPr>
          <w:lang w:eastAsia="en-US"/>
        </w:rPr>
        <w:t xml:space="preserve">Et papa donna au jeune </w:t>
      </w:r>
      <w:r w:rsidR="00A23BF9">
        <w:rPr>
          <w:lang w:eastAsia="en-US"/>
        </w:rPr>
        <w:t>M. </w:t>
      </w:r>
      <w:r>
        <w:rPr>
          <w:lang w:eastAsia="en-US"/>
        </w:rPr>
        <w:t>Fargeau une chaleureuse poignée de main</w:t>
      </w:r>
      <w:r w:rsidR="00A23BF9">
        <w:rPr>
          <w:lang w:eastAsia="en-US"/>
        </w:rPr>
        <w:t>.</w:t>
      </w:r>
      <w:bookmarkStart w:id="145" w:name="_Toc231743424"/>
      <w:bookmarkStart w:id="146" w:name="_Toc237577492"/>
    </w:p>
    <w:p w14:paraId="54E66B00" w14:textId="16B87432" w:rsidR="00BB5C58" w:rsidRDefault="00BB5C58" w:rsidP="007700B9">
      <w:pPr>
        <w:pStyle w:val="Titre2"/>
        <w:rPr>
          <w:lang w:eastAsia="en-US"/>
        </w:rPr>
      </w:pPr>
      <w:bookmarkStart w:id="147" w:name="_Toc202192440"/>
      <w:r>
        <w:rPr>
          <w:lang w:eastAsia="en-US"/>
        </w:rPr>
        <w:lastRenderedPageBreak/>
        <w:t>ARMES ET MUNITIONS</w:t>
      </w:r>
      <w:bookmarkEnd w:id="145"/>
      <w:bookmarkEnd w:id="146"/>
      <w:bookmarkEnd w:id="147"/>
      <w:r>
        <w:rPr>
          <w:lang w:eastAsia="en-US"/>
        </w:rPr>
        <w:br/>
      </w:r>
    </w:p>
    <w:p w14:paraId="53EF0AA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 parut bien flatté de cette marque d</w:t>
      </w:r>
      <w:r w:rsidR="00A23BF9">
        <w:rPr>
          <w:lang w:eastAsia="en-US"/>
        </w:rPr>
        <w:t>’</w:t>
      </w:r>
      <w:r>
        <w:rPr>
          <w:lang w:eastAsia="en-US"/>
        </w:rPr>
        <w:t>estime et reprit</w:t>
      </w:r>
      <w:r w:rsidR="00A23BF9">
        <w:rPr>
          <w:lang w:eastAsia="en-US"/>
        </w:rPr>
        <w:t> :</w:t>
      </w:r>
    </w:p>
    <w:p w14:paraId="6C9B7043" w14:textId="3A4AF25F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propose donc d</w:t>
      </w:r>
      <w:r>
        <w:rPr>
          <w:lang w:eastAsia="en-US"/>
        </w:rPr>
        <w:t>’</w:t>
      </w:r>
      <w:r w:rsidR="00BB5C58">
        <w:rPr>
          <w:lang w:eastAsia="en-US"/>
        </w:rPr>
        <w:t>en finir cette nuit même avec tout le monde</w:t>
      </w:r>
      <w:r>
        <w:rPr>
          <w:lang w:eastAsia="en-US"/>
        </w:rPr>
        <w:t xml:space="preserve">… </w:t>
      </w:r>
      <w:r w:rsidR="00BB5C58">
        <w:rPr>
          <w:lang w:eastAsia="en-US"/>
        </w:rPr>
        <w:t>excepté peut</w:t>
      </w:r>
      <w:r w:rsidR="00BB5C58">
        <w:t xml:space="preserve">-être </w:t>
      </w:r>
      <w:r>
        <w:rPr>
          <w:lang w:eastAsia="en-US"/>
        </w:rPr>
        <w:t>M. </w:t>
      </w:r>
      <w:r w:rsidR="00BB5C58">
        <w:rPr>
          <w:lang w:eastAsia="en-US"/>
        </w:rPr>
        <w:t>Honoré</w:t>
      </w:r>
      <w:r>
        <w:rPr>
          <w:lang w:eastAsia="en-US"/>
        </w:rPr>
        <w:t xml:space="preserve">, </w:t>
      </w:r>
      <w:r w:rsidR="00BB5C58">
        <w:rPr>
          <w:lang w:eastAsia="en-US"/>
        </w:rPr>
        <w:t>qui est si vieux</w:t>
      </w:r>
      <w:r>
        <w:rPr>
          <w:lang w:eastAsia="en-US"/>
        </w:rPr>
        <w:t>.</w:t>
      </w:r>
    </w:p>
    <w:p w14:paraId="75BFD7E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Ça vit cent ans</w:t>
      </w:r>
      <w:r>
        <w:rPr>
          <w:lang w:eastAsia="en-US"/>
        </w:rPr>
        <w:t xml:space="preserve">, </w:t>
      </w:r>
      <w:r w:rsidR="00BB5C58">
        <w:rPr>
          <w:lang w:eastAsia="en-US"/>
        </w:rPr>
        <w:t>les happe-monnaie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fils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papa</w:t>
      </w:r>
      <w:r>
        <w:rPr>
          <w:lang w:eastAsia="en-US"/>
        </w:rPr>
        <w:t>.</w:t>
      </w:r>
    </w:p>
    <w:p w14:paraId="2DD63CD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Enfin</w:t>
      </w:r>
      <w:r>
        <w:rPr>
          <w:lang w:eastAsia="en-US"/>
        </w:rPr>
        <w:t xml:space="preserve">, </w:t>
      </w:r>
      <w:r w:rsidR="00BB5C58">
        <w:rPr>
          <w:lang w:eastAsia="en-US"/>
        </w:rPr>
        <w:t>nous verrons</w:t>
      </w:r>
      <w:r>
        <w:rPr>
          <w:lang w:eastAsia="en-US"/>
        </w:rPr>
        <w:t xml:space="preserve">. </w:t>
      </w:r>
      <w:r w:rsidR="00BB5C58">
        <w:rPr>
          <w:lang w:eastAsia="en-US"/>
        </w:rPr>
        <w:t>Mais pour ce qui regarde les autres</w:t>
      </w:r>
      <w:r>
        <w:rPr>
          <w:lang w:eastAsia="en-US"/>
        </w:rPr>
        <w:t xml:space="preserve">, </w:t>
      </w:r>
      <w:proofErr w:type="spellStart"/>
      <w:r w:rsidR="00BB5C58">
        <w:rPr>
          <w:lang w:eastAsia="en-US"/>
        </w:rPr>
        <w:t>râfle</w:t>
      </w:r>
      <w:proofErr w:type="spellEnd"/>
      <w:r w:rsidR="00BB5C58">
        <w:rPr>
          <w:lang w:eastAsia="en-US"/>
        </w:rPr>
        <w:t xml:space="preserve"> générale</w:t>
      </w:r>
      <w:r>
        <w:rPr>
          <w:lang w:eastAsia="en-US"/>
        </w:rPr>
        <w:t>.</w:t>
      </w:r>
    </w:p>
    <w:p w14:paraId="2C1806E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Diable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diable</w:t>
      </w:r>
      <w:r>
        <w:rPr>
          <w:lang w:eastAsia="en-US"/>
        </w:rPr>
        <w:t xml:space="preserve"> ! </w:t>
      </w:r>
      <w:r w:rsidR="00BB5C58">
        <w:rPr>
          <w:lang w:eastAsia="en-US"/>
        </w:rPr>
        <w:t>murmura Romblon</w:t>
      </w:r>
      <w:r>
        <w:rPr>
          <w:lang w:eastAsia="en-US"/>
        </w:rPr>
        <w:t xml:space="preserve">, </w:t>
      </w:r>
      <w:r w:rsidR="00BB5C58">
        <w:rPr>
          <w:lang w:eastAsia="en-US"/>
        </w:rPr>
        <w:t>ça fera sept corps morts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puis le moyen</w:t>
      </w:r>
      <w:r>
        <w:rPr>
          <w:lang w:eastAsia="en-US"/>
        </w:rPr>
        <w:t> ?</w:t>
      </w:r>
    </w:p>
    <w:p w14:paraId="007095A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Quant aux sept corps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répliqua Fargeau</w:t>
      </w:r>
      <w:r>
        <w:rPr>
          <w:lang w:eastAsia="en-US"/>
        </w:rPr>
        <w:t xml:space="preserve">, </w:t>
      </w:r>
      <w:r w:rsidR="00BB5C58">
        <w:rPr>
          <w:lang w:eastAsia="en-US"/>
        </w:rPr>
        <w:t>qui discutait avec politesse et méthode</w:t>
      </w:r>
      <w:r>
        <w:rPr>
          <w:lang w:eastAsia="en-US"/>
        </w:rPr>
        <w:t xml:space="preserve">, </w:t>
      </w:r>
      <w:r w:rsidR="00BB5C58">
        <w:rPr>
          <w:lang w:eastAsia="en-US"/>
        </w:rPr>
        <w:t>je crois avoir trouvé</w:t>
      </w:r>
      <w:r>
        <w:rPr>
          <w:lang w:eastAsia="en-US"/>
        </w:rPr>
        <w:t xml:space="preserve">, </w:t>
      </w:r>
      <w:r w:rsidR="00BB5C58">
        <w:rPr>
          <w:lang w:eastAsia="en-US"/>
        </w:rPr>
        <w:t>cher monsieur</w:t>
      </w:r>
      <w:r>
        <w:rPr>
          <w:lang w:eastAsia="en-US"/>
        </w:rPr>
        <w:t xml:space="preserve">, </w:t>
      </w:r>
      <w:r w:rsidR="00BB5C58">
        <w:rPr>
          <w:lang w:eastAsia="en-US"/>
        </w:rPr>
        <w:t>un biais qui vous satisfera</w:t>
      </w:r>
      <w:r>
        <w:rPr>
          <w:lang w:eastAsia="en-US"/>
        </w:rPr>
        <w:t xml:space="preserve">… </w:t>
      </w:r>
      <w:r w:rsidR="00BB5C58">
        <w:rPr>
          <w:lang w:eastAsia="en-US"/>
        </w:rPr>
        <w:t>Les incendiaires semblent avoir abandonné le pays</w:t>
      </w:r>
      <w:r>
        <w:rPr>
          <w:lang w:eastAsia="en-US"/>
        </w:rPr>
        <w:t>…</w:t>
      </w:r>
    </w:p>
    <w:p w14:paraId="0F61A3E2" w14:textId="2C4207F5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le disais tout à l</w:t>
      </w:r>
      <w:r>
        <w:rPr>
          <w:lang w:eastAsia="en-US"/>
        </w:rPr>
        <w:t>’</w:t>
      </w:r>
      <w:r w:rsidR="00BB5C58">
        <w:rPr>
          <w:lang w:eastAsia="en-US"/>
        </w:rPr>
        <w:t>heure à Fifi</w:t>
      </w:r>
      <w:r>
        <w:rPr>
          <w:lang w:eastAsia="en-US"/>
        </w:rPr>
        <w:t xml:space="preserve">,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 le bonhomme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ça tue nos assurances</w:t>
      </w:r>
      <w:r>
        <w:rPr>
          <w:lang w:eastAsia="en-US"/>
        </w:rPr>
        <w:t> !</w:t>
      </w:r>
    </w:p>
    <w:p w14:paraId="2A8827F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ressuscite vos assurances</w:t>
      </w:r>
      <w:r>
        <w:rPr>
          <w:lang w:eastAsia="en-US"/>
        </w:rPr>
        <w:t xml:space="preserve">, </w:t>
      </w:r>
      <w:r w:rsidR="00BB5C58">
        <w:rPr>
          <w:lang w:eastAsia="en-US"/>
        </w:rPr>
        <w:t>moi</w:t>
      </w:r>
      <w:r>
        <w:rPr>
          <w:lang w:eastAsia="en-US"/>
        </w:rPr>
        <w:t xml:space="preserve">… </w:t>
      </w:r>
      <w:r w:rsidR="00BB5C58">
        <w:rPr>
          <w:lang w:eastAsia="en-US"/>
        </w:rPr>
        <w:t>Nous sommes rassemblés ici</w:t>
      </w:r>
      <w:r>
        <w:rPr>
          <w:lang w:eastAsia="en-US"/>
        </w:rPr>
        <w:t xml:space="preserve">, </w:t>
      </w:r>
      <w:r w:rsidR="00BB5C58">
        <w:rPr>
          <w:lang w:eastAsia="en-US"/>
        </w:rPr>
        <w:t>nous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les héritiers de Jean </w:t>
      </w:r>
      <w:proofErr w:type="spellStart"/>
      <w:r w:rsidR="00BB5C58">
        <w:rPr>
          <w:lang w:eastAsia="en-US"/>
        </w:rPr>
        <w:t>Crébu</w:t>
      </w:r>
      <w:proofErr w:type="spellEnd"/>
      <w:r>
        <w:rPr>
          <w:lang w:eastAsia="en-US"/>
        </w:rPr>
        <w:t xml:space="preserve">. </w:t>
      </w:r>
      <w:r w:rsidR="00BB5C58">
        <w:rPr>
          <w:lang w:eastAsia="en-US"/>
        </w:rPr>
        <w:t>Les incendiaires</w:t>
      </w:r>
      <w:r>
        <w:rPr>
          <w:lang w:eastAsia="en-US"/>
        </w:rPr>
        <w:t xml:space="preserve">, </w:t>
      </w:r>
      <w:r w:rsidR="00BB5C58">
        <w:rPr>
          <w:lang w:eastAsia="en-US"/>
        </w:rPr>
        <w:t>en force</w:t>
      </w:r>
      <w:r>
        <w:rPr>
          <w:lang w:eastAsia="en-US"/>
        </w:rPr>
        <w:t xml:space="preserve">, </w:t>
      </w:r>
      <w:r w:rsidR="00BB5C58">
        <w:rPr>
          <w:lang w:eastAsia="en-US"/>
        </w:rPr>
        <w:t>tentent de brûler la métairie qui est de l</w:t>
      </w:r>
      <w:r>
        <w:rPr>
          <w:lang w:eastAsia="en-US"/>
        </w:rPr>
        <w:t>’</w:t>
      </w:r>
      <w:r w:rsidR="00BB5C58">
        <w:rPr>
          <w:lang w:eastAsia="en-US"/>
        </w:rPr>
        <w:t xml:space="preserve">autre côté de la </w:t>
      </w:r>
      <w:proofErr w:type="spellStart"/>
      <w:r w:rsidR="00BB5C58">
        <w:rPr>
          <w:lang w:eastAsia="en-US"/>
        </w:rPr>
        <w:t>Mestivière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par exemple</w:t>
      </w:r>
      <w:r>
        <w:rPr>
          <w:lang w:eastAsia="en-US"/>
        </w:rPr>
        <w:t xml:space="preserve">… </w:t>
      </w:r>
      <w:r w:rsidR="00BB5C58">
        <w:rPr>
          <w:lang w:eastAsia="en-US"/>
        </w:rPr>
        <w:t>Nous nous armons pour défendre une propriété qui est nôtre et indivise</w:t>
      </w:r>
      <w:r>
        <w:rPr>
          <w:lang w:eastAsia="en-US"/>
        </w:rPr>
        <w:t xml:space="preserve">… </w:t>
      </w:r>
      <w:r w:rsidR="00BB5C58">
        <w:rPr>
          <w:lang w:eastAsia="en-US"/>
        </w:rPr>
        <w:t>Il y a un horrible combat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sept d</w:t>
      </w:r>
      <w:r>
        <w:rPr>
          <w:lang w:eastAsia="en-US"/>
        </w:rPr>
        <w:t>’</w:t>
      </w:r>
      <w:r w:rsidR="00BB5C58">
        <w:rPr>
          <w:lang w:eastAsia="en-US"/>
        </w:rPr>
        <w:t>entre nous restent sur le carreau</w:t>
      </w:r>
      <w:r>
        <w:rPr>
          <w:lang w:eastAsia="en-US"/>
        </w:rPr>
        <w:t>.</w:t>
      </w:r>
    </w:p>
    <w:p w14:paraId="56E785A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Romblon serra la main de Fargeau</w:t>
      </w:r>
      <w:r w:rsidR="00A23BF9">
        <w:rPr>
          <w:lang w:eastAsia="en-US"/>
        </w:rPr>
        <w:t>.</w:t>
      </w:r>
    </w:p>
    <w:p w14:paraId="23594A66" w14:textId="0E888B0B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assez bête pour ne pas soulever l</w:t>
      </w:r>
      <w:r>
        <w:rPr>
          <w:lang w:eastAsia="en-US"/>
        </w:rPr>
        <w:t>’</w:t>
      </w:r>
      <w:r w:rsidR="00BB5C58">
        <w:rPr>
          <w:lang w:eastAsia="en-US"/>
        </w:rPr>
        <w:t>ombre d</w:t>
      </w:r>
      <w:r>
        <w:rPr>
          <w:lang w:eastAsia="en-US"/>
        </w:rPr>
        <w:t>’</w:t>
      </w:r>
      <w:r w:rsidR="00BB5C58">
        <w:rPr>
          <w:lang w:eastAsia="en-US"/>
        </w:rPr>
        <w:t>un doute</w:t>
      </w:r>
      <w:r>
        <w:rPr>
          <w:lang w:eastAsia="en-US"/>
        </w:rPr>
        <w:t xml:space="preserve"> ! </w:t>
      </w:r>
      <w:r w:rsidR="00BB5C58">
        <w:rPr>
          <w:lang w:eastAsia="en-US"/>
        </w:rPr>
        <w:t>prononça-t-il gravement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ça fait mon affaire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les moyens</w:t>
      </w:r>
      <w:r>
        <w:rPr>
          <w:lang w:eastAsia="en-US"/>
        </w:rPr>
        <w:t> ?</w:t>
      </w:r>
    </w:p>
    <w:p w14:paraId="7E5F99D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Écoutez</w:t>
      </w:r>
      <w:r>
        <w:rPr>
          <w:lang w:eastAsia="en-US"/>
        </w:rPr>
        <w:t> !</w:t>
      </w:r>
    </w:p>
    <w:p w14:paraId="33FCF31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On grattait doucement à la porte</w:t>
      </w:r>
      <w:r w:rsidR="00A23BF9">
        <w:rPr>
          <w:lang w:eastAsia="en-US"/>
        </w:rPr>
        <w:t xml:space="preserve">. </w:t>
      </w:r>
      <w:r>
        <w:rPr>
          <w:lang w:eastAsia="en-US"/>
        </w:rPr>
        <w:t>Fargeau avait mis le verrou</w:t>
      </w:r>
      <w:r w:rsidR="00A23BF9">
        <w:rPr>
          <w:lang w:eastAsia="en-US"/>
        </w:rPr>
        <w:t>.</w:t>
      </w:r>
    </w:p>
    <w:p w14:paraId="5DE1B15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Qui est là</w:t>
      </w:r>
      <w:r>
        <w:rPr>
          <w:lang w:eastAsia="en-US"/>
        </w:rPr>
        <w:t xml:space="preserve"> ? </w:t>
      </w:r>
      <w:r w:rsidR="00BB5C58">
        <w:rPr>
          <w:lang w:eastAsia="en-US"/>
        </w:rPr>
        <w:t>demanda Romblon</w:t>
      </w:r>
      <w:r>
        <w:rPr>
          <w:lang w:eastAsia="en-US"/>
        </w:rPr>
        <w:t>.</w:t>
      </w:r>
    </w:p>
    <w:p w14:paraId="52043064" w14:textId="1E525374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moi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bon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répondit la voix de </w:t>
      </w:r>
      <w:r w:rsidR="00685E2E">
        <w:rPr>
          <w:lang w:eastAsia="en-US"/>
        </w:rPr>
        <w:t>Cousin-et-ami</w:t>
      </w:r>
      <w:r>
        <w:rPr>
          <w:lang w:eastAsia="en-US"/>
        </w:rPr>
        <w:t>.</w:t>
      </w:r>
    </w:p>
    <w:p w14:paraId="655CB262" w14:textId="7CA773E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suis malade</w:t>
      </w:r>
      <w:r>
        <w:rPr>
          <w:lang w:eastAsia="en-US"/>
        </w:rPr>
        <w:t xml:space="preserve">, </w:t>
      </w:r>
      <w:r w:rsidR="00BB5C58">
        <w:rPr>
          <w:lang w:eastAsia="en-US"/>
        </w:rPr>
        <w:t>cria Romblon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parlez à Fifi</w:t>
      </w:r>
      <w:r>
        <w:rPr>
          <w:lang w:eastAsia="en-US"/>
        </w:rPr>
        <w:t>.</w:t>
      </w:r>
    </w:p>
    <w:p w14:paraId="5F7512E6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Maudreuil</w:t>
      </w:r>
      <w:proofErr w:type="spellEnd"/>
      <w:r>
        <w:rPr>
          <w:lang w:eastAsia="en-US"/>
        </w:rPr>
        <w:t xml:space="preserve"> frappa à la porte du jeune Romblon</w:t>
      </w:r>
      <w:r w:rsidR="00A23BF9">
        <w:rPr>
          <w:lang w:eastAsia="en-US"/>
        </w:rPr>
        <w:t>.</w:t>
      </w:r>
    </w:p>
    <w:p w14:paraId="5483F574" w14:textId="5868F10F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Vous voyez</w:t>
      </w:r>
      <w:r>
        <w:rPr>
          <w:lang w:eastAsia="en-US"/>
        </w:rPr>
        <w:t xml:space="preserve"> ! </w:t>
      </w:r>
      <w:r w:rsidR="00BB5C58">
        <w:rPr>
          <w:lang w:eastAsia="en-US"/>
        </w:rPr>
        <w:t>reprit Fargeau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ils vont tous venir comme cela</w:t>
      </w:r>
      <w:r>
        <w:rPr>
          <w:lang w:eastAsia="en-US"/>
        </w:rPr>
        <w:t xml:space="preserve"> ; </w:t>
      </w:r>
      <w:r w:rsidR="00BB5C58">
        <w:rPr>
          <w:lang w:eastAsia="en-US"/>
        </w:rPr>
        <w:t>vous les ferez entrer tout doucement dans l</w:t>
      </w:r>
      <w:r>
        <w:rPr>
          <w:lang w:eastAsia="en-US"/>
        </w:rPr>
        <w:t>’</w:t>
      </w:r>
      <w:r w:rsidR="00BB5C58">
        <w:rPr>
          <w:lang w:eastAsia="en-US"/>
        </w:rPr>
        <w:t>ordre d</w:t>
      </w:r>
      <w:r>
        <w:rPr>
          <w:lang w:eastAsia="en-US"/>
        </w:rPr>
        <w:t>’</w:t>
      </w:r>
      <w:r w:rsidR="00BB5C58">
        <w:rPr>
          <w:lang w:eastAsia="en-US"/>
        </w:rPr>
        <w:t>idées que je vous indique</w:t>
      </w:r>
      <w:r>
        <w:rPr>
          <w:lang w:eastAsia="en-US"/>
        </w:rPr>
        <w:t xml:space="preserve">… </w:t>
      </w:r>
      <w:r w:rsidR="00BB5C58">
        <w:rPr>
          <w:lang w:eastAsia="en-US"/>
        </w:rPr>
        <w:t>vous leur ferez accroire que</w:t>
      </w:r>
      <w:r>
        <w:rPr>
          <w:lang w:eastAsia="en-US"/>
        </w:rPr>
        <w:t xml:space="preserve">, </w:t>
      </w:r>
      <w:r w:rsidR="00BB5C58">
        <w:rPr>
          <w:lang w:eastAsia="en-US"/>
        </w:rPr>
        <w:t>dans la bagarre</w:t>
      </w:r>
      <w:r>
        <w:rPr>
          <w:lang w:eastAsia="en-US"/>
        </w:rPr>
        <w:t xml:space="preserve">, </w:t>
      </w:r>
      <w:r w:rsidR="00BB5C58">
        <w:rPr>
          <w:lang w:eastAsia="en-US"/>
        </w:rPr>
        <w:t>la bonne place sera pour eux</w:t>
      </w:r>
      <w:r>
        <w:rPr>
          <w:lang w:eastAsia="en-US"/>
        </w:rPr>
        <w:t>.</w:t>
      </w:r>
    </w:p>
    <w:p w14:paraId="0394A48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Comment</w:t>
      </w:r>
      <w:r>
        <w:rPr>
          <w:lang w:eastAsia="en-US"/>
        </w:rPr>
        <w:t xml:space="preserve">, </w:t>
      </w:r>
      <w:r w:rsidR="00BB5C58">
        <w:rPr>
          <w:lang w:eastAsia="en-US"/>
        </w:rPr>
        <w:t>la bonne place</w:t>
      </w:r>
      <w:r>
        <w:rPr>
          <w:lang w:eastAsia="en-US"/>
        </w:rPr>
        <w:t xml:space="preserve"> ! </w:t>
      </w:r>
      <w:r w:rsidR="00BB5C58">
        <w:rPr>
          <w:lang w:eastAsia="en-US"/>
        </w:rPr>
        <w:t>répéta papa</w:t>
      </w:r>
      <w:r>
        <w:rPr>
          <w:lang w:eastAsia="en-US"/>
        </w:rPr>
        <w:t xml:space="preserve">, </w:t>
      </w:r>
      <w:r w:rsidR="00BB5C58">
        <w:rPr>
          <w:lang w:eastAsia="en-US"/>
        </w:rPr>
        <w:t>qui</w:t>
      </w:r>
      <w:r>
        <w:rPr>
          <w:lang w:eastAsia="en-US"/>
        </w:rPr>
        <w:t xml:space="preserve">, </w:t>
      </w:r>
      <w:r w:rsidR="00BB5C58">
        <w:rPr>
          <w:lang w:eastAsia="en-US"/>
        </w:rPr>
        <w:t>malgré son expérience</w:t>
      </w:r>
      <w:r>
        <w:rPr>
          <w:lang w:eastAsia="en-US"/>
        </w:rPr>
        <w:t xml:space="preserve">, </w:t>
      </w:r>
      <w:r w:rsidR="00BB5C58">
        <w:rPr>
          <w:lang w:eastAsia="en-US"/>
        </w:rPr>
        <w:t>ne comprenait pas tout à fait</w:t>
      </w:r>
      <w:r>
        <w:rPr>
          <w:lang w:eastAsia="en-US"/>
        </w:rPr>
        <w:t>.</w:t>
      </w:r>
    </w:p>
    <w:p w14:paraId="7074054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poursuivit Fargeau sans s</w:t>
      </w:r>
      <w:r>
        <w:rPr>
          <w:lang w:eastAsia="en-US"/>
        </w:rPr>
        <w:t>’</w:t>
      </w:r>
      <w:r w:rsidR="00BB5C58">
        <w:rPr>
          <w:lang w:eastAsia="en-US"/>
        </w:rPr>
        <w:t>émouvoir</w:t>
      </w:r>
      <w:r>
        <w:rPr>
          <w:lang w:eastAsia="en-US"/>
        </w:rPr>
        <w:t xml:space="preserve">, </w:t>
      </w:r>
      <w:r w:rsidR="00BB5C58">
        <w:rPr>
          <w:lang w:eastAsia="en-US"/>
        </w:rPr>
        <w:t>le plan est tout tracé</w:t>
      </w:r>
      <w:r>
        <w:rPr>
          <w:lang w:eastAsia="en-US"/>
        </w:rPr>
        <w:t xml:space="preserve">… </w:t>
      </w:r>
      <w:r w:rsidR="00BB5C58">
        <w:rPr>
          <w:lang w:eastAsia="en-US"/>
        </w:rPr>
        <w:t>ce n</w:t>
      </w:r>
      <w:r>
        <w:rPr>
          <w:lang w:eastAsia="en-US"/>
        </w:rPr>
        <w:t>’</w:t>
      </w:r>
      <w:r w:rsidR="00BB5C58">
        <w:rPr>
          <w:lang w:eastAsia="en-US"/>
        </w:rPr>
        <w:t>est pas vous qui mettrez la main à la pâte</w:t>
      </w:r>
      <w:r>
        <w:rPr>
          <w:lang w:eastAsia="en-US"/>
        </w:rPr>
        <w:t>.</w:t>
      </w:r>
    </w:p>
    <w:p w14:paraId="3700035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Qui donc</w:t>
      </w:r>
      <w:r>
        <w:rPr>
          <w:lang w:eastAsia="en-US"/>
        </w:rPr>
        <w:t> ?</w:t>
      </w:r>
    </w:p>
    <w:p w14:paraId="371DB3D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Nous tous</w:t>
      </w:r>
      <w:r>
        <w:rPr>
          <w:lang w:eastAsia="en-US"/>
        </w:rPr>
        <w:t>.</w:t>
      </w:r>
    </w:p>
    <w:p w14:paraId="03D855D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Mais c</w:t>
      </w:r>
      <w:r>
        <w:rPr>
          <w:lang w:eastAsia="en-US"/>
        </w:rPr>
        <w:t>’</w:t>
      </w:r>
      <w:r w:rsidR="00BB5C58">
        <w:rPr>
          <w:lang w:eastAsia="en-US"/>
        </w:rPr>
        <w:t>est superbe</w:t>
      </w:r>
      <w:r>
        <w:rPr>
          <w:lang w:eastAsia="en-US"/>
        </w:rPr>
        <w:t xml:space="preserve">, </w:t>
      </w:r>
      <w:r w:rsidR="00BB5C58">
        <w:rPr>
          <w:lang w:eastAsia="en-US"/>
        </w:rPr>
        <w:t>ça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voyons</w:t>
      </w:r>
      <w:r>
        <w:rPr>
          <w:lang w:eastAsia="en-US"/>
        </w:rPr>
        <w:t> !</w:t>
      </w:r>
    </w:p>
    <w:p w14:paraId="388C2A1A" w14:textId="0989BB05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Vous nous donnez à chacun un fusil bien chargé</w:t>
      </w:r>
      <w:r>
        <w:rPr>
          <w:lang w:eastAsia="en-US"/>
        </w:rPr>
        <w:t xml:space="preserve">, </w:t>
      </w:r>
      <w:r w:rsidR="00BB5C58">
        <w:rPr>
          <w:lang w:eastAsia="en-US"/>
        </w:rPr>
        <w:t>et à chacun vous dites</w:t>
      </w:r>
      <w:r>
        <w:rPr>
          <w:lang w:eastAsia="en-US"/>
        </w:rPr>
        <w:t> : « </w:t>
      </w:r>
      <w:r w:rsidR="00BB5C58">
        <w:rPr>
          <w:lang w:eastAsia="en-US"/>
        </w:rPr>
        <w:t>Le coup est monté de telle sorte qu</w:t>
      </w:r>
      <w:r>
        <w:rPr>
          <w:lang w:eastAsia="en-US"/>
        </w:rPr>
        <w:t>’</w:t>
      </w:r>
      <w:r w:rsidR="00BB5C58">
        <w:rPr>
          <w:lang w:eastAsia="en-US"/>
        </w:rPr>
        <w:t>à un signal donné</w:t>
      </w:r>
      <w:r>
        <w:rPr>
          <w:lang w:eastAsia="en-US"/>
        </w:rPr>
        <w:t xml:space="preserve">, </w:t>
      </w:r>
      <w:r w:rsidR="00BB5C58">
        <w:rPr>
          <w:lang w:eastAsia="en-US"/>
        </w:rPr>
        <w:t>tout le monde tombera</w:t>
      </w:r>
      <w:r>
        <w:rPr>
          <w:lang w:eastAsia="en-US"/>
        </w:rPr>
        <w:t xml:space="preserve">, </w:t>
      </w:r>
      <w:r w:rsidR="00BB5C58">
        <w:rPr>
          <w:lang w:eastAsia="en-US"/>
        </w:rPr>
        <w:t>excepté vous</w:t>
      </w:r>
      <w:r>
        <w:rPr>
          <w:lang w:eastAsia="en-US"/>
        </w:rPr>
        <w:t xml:space="preserve">… </w:t>
      </w:r>
      <w:r w:rsidR="00BB5C58">
        <w:rPr>
          <w:lang w:eastAsia="en-US"/>
        </w:rPr>
        <w:t>car vous viserez votre voisin</w:t>
      </w:r>
      <w:r>
        <w:rPr>
          <w:lang w:eastAsia="en-US"/>
        </w:rPr>
        <w:t xml:space="preserve">, </w:t>
      </w:r>
      <w:r w:rsidR="00BB5C58">
        <w:rPr>
          <w:lang w:eastAsia="en-US"/>
        </w:rPr>
        <w:t>qui visera son voisin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et ainsi de </w:t>
      </w:r>
      <w:r w:rsidR="00BB5C58">
        <w:rPr>
          <w:lang w:eastAsia="en-US"/>
        </w:rPr>
        <w:lastRenderedPageBreak/>
        <w:t>suite</w:t>
      </w:r>
      <w:r>
        <w:rPr>
          <w:lang w:eastAsia="en-US"/>
        </w:rPr>
        <w:t xml:space="preserve">, </w:t>
      </w:r>
      <w:r w:rsidR="00BB5C58">
        <w:rPr>
          <w:lang w:eastAsia="en-US"/>
        </w:rPr>
        <w:t>tandis que vous</w:t>
      </w:r>
      <w:r>
        <w:rPr>
          <w:lang w:eastAsia="en-US"/>
        </w:rPr>
        <w:t xml:space="preserve">, </w:t>
      </w:r>
      <w:r w:rsidR="00BB5C58">
        <w:rPr>
          <w:lang w:eastAsia="en-US"/>
        </w:rPr>
        <w:t>personne ne vous visera</w:t>
      </w:r>
      <w:r>
        <w:rPr>
          <w:lang w:eastAsia="en-US"/>
        </w:rPr>
        <w:t xml:space="preserve"> : </w:t>
      </w:r>
      <w:r w:rsidR="00BB5C58">
        <w:rPr>
          <w:lang w:eastAsia="en-US"/>
        </w:rPr>
        <w:t>je vous aurai placé en lieu sûr</w:t>
      </w:r>
      <w:r>
        <w:rPr>
          <w:lang w:eastAsia="en-US"/>
        </w:rPr>
        <w:t>. »</w:t>
      </w:r>
    </w:p>
    <w:p w14:paraId="66976EE9" w14:textId="0C16E2A0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 parole</w:t>
      </w:r>
      <w:r>
        <w:rPr>
          <w:lang w:eastAsia="en-US"/>
        </w:rPr>
        <w:t xml:space="preserve"> ! </w:t>
      </w:r>
      <w:r w:rsidR="00BB5C58">
        <w:rPr>
          <w:lang w:eastAsia="en-US"/>
        </w:rPr>
        <w:t>interrompit Romblon stupéfait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du bonbon que cette idée-là</w:t>
      </w:r>
      <w:r>
        <w:rPr>
          <w:lang w:eastAsia="en-US"/>
        </w:rPr>
        <w:t xml:space="preserve"> ! </w:t>
      </w:r>
      <w:r w:rsidR="00BB5C58">
        <w:rPr>
          <w:lang w:eastAsia="en-US"/>
        </w:rPr>
        <w:t>Ils croiront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surtout s</w:t>
      </w:r>
      <w:r>
        <w:rPr>
          <w:lang w:eastAsia="en-US"/>
        </w:rPr>
        <w:t>’</w:t>
      </w:r>
      <w:r w:rsidR="00BB5C58">
        <w:rPr>
          <w:lang w:eastAsia="en-US"/>
        </w:rPr>
        <w:t>ils ont payé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ils croiront dur comme fer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et les fusils</w:t>
      </w:r>
      <w:r>
        <w:rPr>
          <w:lang w:eastAsia="en-US"/>
        </w:rPr>
        <w:t> ?</w:t>
      </w:r>
    </w:p>
    <w:p w14:paraId="7E1D13AC" w14:textId="6B49615B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Levez-vous et venez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 Fargeau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il en faut huit</w:t>
      </w:r>
      <w:r>
        <w:rPr>
          <w:lang w:eastAsia="en-US"/>
        </w:rPr>
        <w:t xml:space="preserve"> ; </w:t>
      </w:r>
      <w:r w:rsidR="00BB5C58">
        <w:rPr>
          <w:lang w:eastAsia="en-US"/>
        </w:rPr>
        <w:t>nous apporterons chacun notre charge</w:t>
      </w:r>
      <w:r>
        <w:rPr>
          <w:lang w:eastAsia="en-US"/>
        </w:rPr>
        <w:t>.</w:t>
      </w:r>
    </w:p>
    <w:p w14:paraId="6153F7E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vieux Romblon passa son caleçon et se leva en chemise avec son bonnet de coton</w:t>
      </w:r>
      <w:r w:rsidR="00A23BF9">
        <w:rPr>
          <w:lang w:eastAsia="en-US"/>
        </w:rPr>
        <w:t>.</w:t>
      </w:r>
    </w:p>
    <w:p w14:paraId="60E5DB2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Comme ils sortaient par une porte de derrière donnant sur l</w:t>
      </w:r>
      <w:r w:rsidR="00A23BF9">
        <w:rPr>
          <w:lang w:eastAsia="en-US"/>
        </w:rPr>
        <w:t>’</w:t>
      </w:r>
      <w:r>
        <w:rPr>
          <w:lang w:eastAsia="en-US"/>
        </w:rPr>
        <w:t>escalier de service du château</w:t>
      </w:r>
      <w:r w:rsidR="00A23BF9">
        <w:rPr>
          <w:lang w:eastAsia="en-US"/>
        </w:rPr>
        <w:t xml:space="preserve">, </w:t>
      </w:r>
      <w:r>
        <w:rPr>
          <w:lang w:eastAsia="en-US"/>
        </w:rPr>
        <w:t>on gratta une seconde fois à la porte principale</w:t>
      </w:r>
      <w:r w:rsidR="00A23BF9">
        <w:rPr>
          <w:lang w:eastAsia="en-US"/>
        </w:rPr>
        <w:t>.</w:t>
      </w:r>
    </w:p>
    <w:p w14:paraId="63EFF57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Qui est là</w:t>
      </w:r>
      <w:r>
        <w:rPr>
          <w:lang w:eastAsia="en-US"/>
        </w:rPr>
        <w:t xml:space="preserve"> ? </w:t>
      </w:r>
      <w:r w:rsidR="00BB5C58">
        <w:rPr>
          <w:lang w:eastAsia="en-US"/>
        </w:rPr>
        <w:t>demanda encore Romblon</w:t>
      </w:r>
      <w:r>
        <w:rPr>
          <w:lang w:eastAsia="en-US"/>
        </w:rPr>
        <w:t>.</w:t>
      </w:r>
    </w:p>
    <w:p w14:paraId="56BD79F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Moi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répondit la voix carrée de Besnard</w:t>
      </w:r>
      <w:r>
        <w:rPr>
          <w:lang w:eastAsia="en-US"/>
        </w:rPr>
        <w:t>.</w:t>
      </w:r>
    </w:p>
    <w:p w14:paraId="2982A18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suis à vous</w:t>
      </w:r>
      <w:r>
        <w:rPr>
          <w:lang w:eastAsia="en-US"/>
        </w:rPr>
        <w:t xml:space="preserve">… </w:t>
      </w:r>
      <w:r w:rsidR="00BB5C58">
        <w:rPr>
          <w:lang w:eastAsia="en-US"/>
        </w:rPr>
        <w:t>attendez-moi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cause avec mon fils</w:t>
      </w:r>
      <w:r>
        <w:rPr>
          <w:lang w:eastAsia="en-US"/>
        </w:rPr>
        <w:t>.</w:t>
      </w:r>
    </w:p>
    <w:p w14:paraId="2B8F330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Ça mord</w:t>
      </w:r>
      <w:r>
        <w:rPr>
          <w:lang w:eastAsia="en-US"/>
        </w:rPr>
        <w:t xml:space="preserve"> ! </w:t>
      </w:r>
      <w:r w:rsidR="00BB5C58">
        <w:rPr>
          <w:lang w:eastAsia="en-US"/>
        </w:rPr>
        <w:t>ça mord</w:t>
      </w:r>
      <w:r>
        <w:rPr>
          <w:lang w:eastAsia="en-US"/>
        </w:rPr>
        <w:t xml:space="preserve"> ! </w:t>
      </w:r>
      <w:r w:rsidR="00BB5C58">
        <w:rPr>
          <w:lang w:eastAsia="en-US"/>
        </w:rPr>
        <w:t>ajouta-t-il tout bas en se tournant vers Fargeau</w:t>
      </w:r>
      <w:r>
        <w:rPr>
          <w:lang w:eastAsia="en-US"/>
        </w:rPr>
        <w:t>.</w:t>
      </w:r>
    </w:p>
    <w:p w14:paraId="002D008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 mit un doigt sur sa bouche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ils s</w:t>
      </w:r>
      <w:r w:rsidR="00A23BF9">
        <w:rPr>
          <w:lang w:eastAsia="en-US"/>
        </w:rPr>
        <w:t>’</w:t>
      </w:r>
      <w:r>
        <w:rPr>
          <w:lang w:eastAsia="en-US"/>
        </w:rPr>
        <w:t>engagèrent tous les deux dans l</w:t>
      </w:r>
      <w:r w:rsidR="00A23BF9">
        <w:rPr>
          <w:lang w:eastAsia="en-US"/>
        </w:rPr>
        <w:t>’</w:t>
      </w:r>
      <w:r>
        <w:rPr>
          <w:lang w:eastAsia="en-US"/>
        </w:rPr>
        <w:t>escalier de service</w:t>
      </w:r>
      <w:r w:rsidR="00A23BF9">
        <w:rPr>
          <w:lang w:eastAsia="en-US"/>
        </w:rPr>
        <w:t>.</w:t>
      </w:r>
    </w:p>
    <w:p w14:paraId="27F1736D" w14:textId="2FA5A162" w:rsidR="00BB5C58" w:rsidRPr="00A23BF9" w:rsidRDefault="00BB5C58" w:rsidP="00A23BF9">
      <w:pPr>
        <w:keepNext/>
        <w:ind w:firstLine="0"/>
        <w:jc w:val="center"/>
        <w:rPr>
          <w:lang w:eastAsia="en-US"/>
        </w:rPr>
      </w:pPr>
      <w:r w:rsidRPr="00A23BF9">
        <w:rPr>
          <w:lang w:eastAsia="en-US"/>
        </w:rPr>
        <w:t>*</w:t>
      </w:r>
    </w:p>
    <w:p w14:paraId="36274A24" w14:textId="77777777" w:rsidR="00A23BF9" w:rsidRDefault="00BB5C58" w:rsidP="00A23BF9">
      <w:pPr>
        <w:ind w:firstLine="0"/>
        <w:jc w:val="center"/>
        <w:rPr>
          <w:lang w:eastAsia="en-US"/>
        </w:rPr>
      </w:pPr>
      <w:r w:rsidRPr="00A23BF9">
        <w:rPr>
          <w:lang w:eastAsia="en-US"/>
        </w:rPr>
        <w:t>* *</w:t>
      </w:r>
    </w:p>
    <w:p w14:paraId="32845B3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partie du château où se trouvaient Fargeau et papa Romblon était assez éloignée de la salle rouge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surtout de la chambre mortuaire</w:t>
      </w:r>
      <w:r w:rsidR="00A23BF9">
        <w:rPr>
          <w:lang w:eastAsia="en-US"/>
        </w:rPr>
        <w:t>.</w:t>
      </w:r>
    </w:p>
    <w:p w14:paraId="77D378F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L</w:t>
      </w:r>
      <w:r w:rsidR="00A23BF9">
        <w:rPr>
          <w:lang w:eastAsia="en-US"/>
        </w:rPr>
        <w:t>’</w:t>
      </w:r>
      <w:r>
        <w:rPr>
          <w:lang w:eastAsia="en-US"/>
        </w:rPr>
        <w:t>escalier de service descendait dans la cuisine et montait à de vastes pièces formant resserres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pour la plupart inhabitées</w:t>
      </w:r>
      <w:r w:rsidR="00A23BF9">
        <w:rPr>
          <w:lang w:eastAsia="en-US"/>
        </w:rPr>
        <w:t>.</w:t>
      </w:r>
    </w:p>
    <w:p w14:paraId="27FE541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Les chambres de domestiques étaient aux communs</w:t>
      </w:r>
      <w:r w:rsidR="00A23BF9">
        <w:rPr>
          <w:lang w:eastAsia="en-US"/>
        </w:rPr>
        <w:t xml:space="preserve">, </w:t>
      </w:r>
      <w:r>
        <w:rPr>
          <w:lang w:eastAsia="en-US"/>
        </w:rPr>
        <w:t>de l</w:t>
      </w:r>
      <w:r w:rsidR="00A23BF9">
        <w:rPr>
          <w:lang w:eastAsia="en-US"/>
        </w:rPr>
        <w:t>’</w:t>
      </w:r>
      <w:r>
        <w:rPr>
          <w:lang w:eastAsia="en-US"/>
        </w:rPr>
        <w:t>autre côté de la cour</w:t>
      </w:r>
      <w:r w:rsidR="00A23BF9">
        <w:rPr>
          <w:lang w:eastAsia="en-US"/>
        </w:rPr>
        <w:t xml:space="preserve">. </w:t>
      </w:r>
      <w:r>
        <w:rPr>
          <w:lang w:eastAsia="en-US"/>
        </w:rPr>
        <w:t>Olivette seule couchait à l</w:t>
      </w:r>
      <w:r w:rsidR="00A23BF9">
        <w:rPr>
          <w:lang w:eastAsia="en-US"/>
        </w:rPr>
        <w:t>’</w:t>
      </w:r>
      <w:r>
        <w:rPr>
          <w:lang w:eastAsia="en-US"/>
        </w:rPr>
        <w:t>intérieur du château</w:t>
      </w:r>
      <w:r w:rsidR="00A23BF9">
        <w:rPr>
          <w:lang w:eastAsia="en-US"/>
        </w:rPr>
        <w:t xml:space="preserve">. </w:t>
      </w:r>
      <w:r>
        <w:rPr>
          <w:lang w:eastAsia="en-US"/>
        </w:rPr>
        <w:t>Fargeau et Romblon ne purent faire autrement que de passer devant sa chambrette</w:t>
      </w:r>
      <w:r w:rsidR="00A23BF9">
        <w:rPr>
          <w:lang w:eastAsia="en-US"/>
        </w:rPr>
        <w:t>.</w:t>
      </w:r>
    </w:p>
    <w:p w14:paraId="2A61D76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 en montra la porte du doigt</w:t>
      </w:r>
      <w:r w:rsidR="00A23BF9">
        <w:rPr>
          <w:lang w:eastAsia="en-US"/>
        </w:rPr>
        <w:t>.</w:t>
      </w:r>
    </w:p>
    <w:p w14:paraId="7FDA434D" w14:textId="2C3C699C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Nous comptons mal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Fargeau à voix basse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il ne faut pas de fusil pour Olivette</w:t>
      </w:r>
      <w:r>
        <w:rPr>
          <w:lang w:eastAsia="en-US"/>
        </w:rPr>
        <w:t>.</w:t>
      </w:r>
    </w:p>
    <w:p w14:paraId="190A7BC9" w14:textId="03C1F74D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vrai</w:t>
      </w:r>
      <w:r>
        <w:rPr>
          <w:lang w:eastAsia="en-US"/>
        </w:rPr>
        <w:t xml:space="preserve"> !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pourtant vrai</w:t>
      </w:r>
      <w:r>
        <w:rPr>
          <w:lang w:eastAsia="en-US"/>
        </w:rPr>
        <w:t xml:space="preserve"> ! </w:t>
      </w:r>
      <w:r w:rsidR="00BB5C58">
        <w:rPr>
          <w:lang w:eastAsia="en-US"/>
        </w:rPr>
        <w:t>murmura papa en ricanant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ce vieux a couché la petite dans son testament</w:t>
      </w:r>
      <w:r>
        <w:rPr>
          <w:lang w:eastAsia="en-US"/>
        </w:rPr>
        <w:t xml:space="preserve">… </w:t>
      </w:r>
      <w:r w:rsidR="00BB5C58">
        <w:rPr>
          <w:lang w:eastAsia="en-US"/>
        </w:rPr>
        <w:t>Quel homme ça faisait</w:t>
      </w:r>
      <w:r>
        <w:rPr>
          <w:lang w:eastAsia="en-US"/>
        </w:rPr>
        <w:t> !</w:t>
      </w:r>
    </w:p>
    <w:p w14:paraId="02B81639" w14:textId="7ABFEF89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Reste sept</w:t>
      </w:r>
      <w:r>
        <w:rPr>
          <w:lang w:eastAsia="en-US"/>
        </w:rPr>
        <w:t xml:space="preserve">, </w:t>
      </w:r>
      <w:r w:rsidR="00BB5C58">
        <w:rPr>
          <w:lang w:eastAsia="en-US"/>
        </w:rPr>
        <w:t>dont un doit survivre</w:t>
      </w:r>
      <w:r>
        <w:rPr>
          <w:lang w:eastAsia="en-US"/>
        </w:rPr>
        <w:t xml:space="preserve">, </w:t>
      </w:r>
      <w:r w:rsidR="00BB5C58">
        <w:rPr>
          <w:lang w:eastAsia="en-US"/>
        </w:rPr>
        <w:t>ajouta Fargeau en touchant sa poitrine du bout du doigt comme pour se désigner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quant à ces six-là</w:t>
      </w:r>
      <w:r>
        <w:rPr>
          <w:lang w:eastAsia="en-US"/>
        </w:rPr>
        <w:t xml:space="preserve">, </w:t>
      </w:r>
      <w:r w:rsidR="00BB5C58">
        <w:rPr>
          <w:lang w:eastAsia="en-US"/>
        </w:rPr>
        <w:t>il faut qu</w:t>
      </w:r>
      <w:r>
        <w:rPr>
          <w:lang w:eastAsia="en-US"/>
        </w:rPr>
        <w:t>’</w:t>
      </w:r>
      <w:r w:rsidR="00BB5C58">
        <w:rPr>
          <w:lang w:eastAsia="en-US"/>
        </w:rPr>
        <w:t>ils s</w:t>
      </w:r>
      <w:r>
        <w:rPr>
          <w:lang w:eastAsia="en-US"/>
        </w:rPr>
        <w:t>’</w:t>
      </w:r>
      <w:r w:rsidR="00BB5C58">
        <w:rPr>
          <w:lang w:eastAsia="en-US"/>
        </w:rPr>
        <w:t>en aillent</w:t>
      </w:r>
      <w:r>
        <w:rPr>
          <w:lang w:eastAsia="en-US"/>
        </w:rPr>
        <w:t xml:space="preserve">. 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cher monsieur</w:t>
      </w:r>
      <w:r>
        <w:rPr>
          <w:lang w:eastAsia="en-US"/>
        </w:rPr>
        <w:t xml:space="preserve">, </w:t>
      </w:r>
      <w:r w:rsidR="00BB5C58">
        <w:rPr>
          <w:lang w:eastAsia="en-US"/>
        </w:rPr>
        <w:t>si vous les aviez vus perdre le respect</w:t>
      </w:r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ce </w:t>
      </w:r>
      <w:proofErr w:type="spellStart"/>
      <w:r w:rsidR="00BB5C58">
        <w:rPr>
          <w:lang w:eastAsia="en-US"/>
        </w:rPr>
        <w:t>Maudreuil</w:t>
      </w:r>
      <w:proofErr w:type="spellEnd"/>
      <w:r w:rsidR="00BB5C58">
        <w:rPr>
          <w:lang w:eastAsia="en-US"/>
        </w:rPr>
        <w:t xml:space="preserve"> surtout</w:t>
      </w:r>
      <w:r>
        <w:rPr>
          <w:lang w:eastAsia="en-US"/>
        </w:rPr>
        <w:t> !</w:t>
      </w:r>
    </w:p>
    <w:p w14:paraId="0D4DEE2F" w14:textId="5FD672A8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On le mettra au mauvais bout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répliqua Romblon</w:t>
      </w:r>
      <w:r>
        <w:rPr>
          <w:lang w:eastAsia="en-US"/>
        </w:rPr>
        <w:t xml:space="preserve">, </w:t>
      </w:r>
      <w:r w:rsidR="00BB5C58">
        <w:rPr>
          <w:lang w:eastAsia="en-US"/>
        </w:rPr>
        <w:t>qui ricanait toujours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De sorte qu</w:t>
      </w:r>
      <w:r>
        <w:rPr>
          <w:lang w:eastAsia="en-US"/>
        </w:rPr>
        <w:t>’</w:t>
      </w:r>
      <w:r w:rsidR="00BB5C58">
        <w:rPr>
          <w:lang w:eastAsia="en-US"/>
        </w:rPr>
        <w:t>il sera canardé sans avoir la satisfaction de rendre la pareille à un autre</w:t>
      </w:r>
      <w:r>
        <w:rPr>
          <w:lang w:eastAsia="en-US"/>
        </w:rPr>
        <w:t xml:space="preserve">…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Mais où diable sont-ils donc</w:t>
      </w:r>
      <w:r>
        <w:rPr>
          <w:lang w:eastAsia="en-US"/>
        </w:rPr>
        <w:t xml:space="preserve">, </w:t>
      </w:r>
      <w:r w:rsidR="00BB5C58">
        <w:rPr>
          <w:lang w:eastAsia="en-US"/>
        </w:rPr>
        <w:t>vos fusils</w:t>
      </w:r>
      <w:r>
        <w:rPr>
          <w:lang w:eastAsia="en-US"/>
        </w:rPr>
        <w:t> ?</w:t>
      </w:r>
    </w:p>
    <w:p w14:paraId="6CFD502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 et Romblon atteignaient l</w:t>
      </w:r>
      <w:r w:rsidR="00A23BF9">
        <w:rPr>
          <w:lang w:eastAsia="en-US"/>
        </w:rPr>
        <w:t>’</w:t>
      </w:r>
      <w:r>
        <w:rPr>
          <w:lang w:eastAsia="en-US"/>
        </w:rPr>
        <w:t>extrémité du corridor du premier étage</w:t>
      </w:r>
      <w:r w:rsidR="00A23BF9">
        <w:rPr>
          <w:lang w:eastAsia="en-US"/>
        </w:rPr>
        <w:t>.</w:t>
      </w:r>
    </w:p>
    <w:p w14:paraId="1786CBE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Tenez la lumière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Fargeau</w:t>
      </w:r>
      <w:r>
        <w:rPr>
          <w:lang w:eastAsia="en-US"/>
        </w:rPr>
        <w:t>.</w:t>
      </w:r>
    </w:p>
    <w:p w14:paraId="769BBB1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prit en même temps une clef cachée derrière une saillie de la muraille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ouvrit la porte qui lui faisait face</w:t>
      </w:r>
      <w:r w:rsidR="00A23BF9">
        <w:rPr>
          <w:lang w:eastAsia="en-US"/>
        </w:rPr>
        <w:t>.</w:t>
      </w:r>
    </w:p>
    <w:p w14:paraId="14C0664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Cette porte donnait entrée dans le magasin d</w:t>
      </w:r>
      <w:r w:rsidR="00A23BF9">
        <w:rPr>
          <w:lang w:eastAsia="en-US"/>
        </w:rPr>
        <w:t>’</w:t>
      </w:r>
      <w:r>
        <w:rPr>
          <w:lang w:eastAsia="en-US"/>
        </w:rPr>
        <w:t>armes du château</w:t>
      </w:r>
      <w:r w:rsidR="00A23BF9">
        <w:rPr>
          <w:lang w:eastAsia="en-US"/>
        </w:rPr>
        <w:t xml:space="preserve">. </w:t>
      </w:r>
      <w:r>
        <w:rPr>
          <w:lang w:eastAsia="en-US"/>
        </w:rPr>
        <w:t>Il y avait deux douzaines de fusils plus ou moins bien conservés</w:t>
      </w:r>
      <w:r w:rsidR="00A23BF9">
        <w:rPr>
          <w:lang w:eastAsia="en-US"/>
        </w:rPr>
        <w:t xml:space="preserve">, </w:t>
      </w:r>
      <w:r>
        <w:rPr>
          <w:lang w:eastAsia="en-US"/>
        </w:rPr>
        <w:t>des sabres</w:t>
      </w:r>
      <w:r w:rsidR="00A23BF9">
        <w:rPr>
          <w:lang w:eastAsia="en-US"/>
        </w:rPr>
        <w:t xml:space="preserve">, </w:t>
      </w:r>
      <w:r>
        <w:rPr>
          <w:lang w:eastAsia="en-US"/>
        </w:rPr>
        <w:t>quelques haches d</w:t>
      </w:r>
      <w:r w:rsidR="00A23BF9">
        <w:rPr>
          <w:lang w:eastAsia="en-US"/>
        </w:rPr>
        <w:t>’</w:t>
      </w:r>
      <w:r>
        <w:rPr>
          <w:lang w:eastAsia="en-US"/>
        </w:rPr>
        <w:t>abordage</w:t>
      </w:r>
      <w:r w:rsidR="00A23BF9">
        <w:rPr>
          <w:lang w:eastAsia="en-US"/>
        </w:rPr>
        <w:t xml:space="preserve">, </w:t>
      </w:r>
      <w:r>
        <w:rPr>
          <w:lang w:eastAsia="en-US"/>
        </w:rPr>
        <w:t>des pistolets</w:t>
      </w:r>
      <w:r w:rsidR="00A23BF9">
        <w:rPr>
          <w:lang w:eastAsia="en-US"/>
        </w:rPr>
        <w:t xml:space="preserve">, </w:t>
      </w:r>
      <w:r>
        <w:rPr>
          <w:lang w:eastAsia="en-US"/>
        </w:rPr>
        <w:t>etc</w:t>
      </w:r>
      <w:r w:rsidR="00A23BF9">
        <w:rPr>
          <w:lang w:eastAsia="en-US"/>
        </w:rPr>
        <w:t>.</w:t>
      </w:r>
    </w:p>
    <w:p w14:paraId="3F1DADA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Romblon choisit sept fusils à peu près présentables</w:t>
      </w:r>
      <w:r w:rsidR="00A23BF9">
        <w:rPr>
          <w:lang w:eastAsia="en-US"/>
        </w:rPr>
        <w:t xml:space="preserve">. </w:t>
      </w:r>
      <w:r>
        <w:rPr>
          <w:lang w:eastAsia="en-US"/>
        </w:rPr>
        <w:t>Fargeau se munit de poudre et de balles</w:t>
      </w:r>
      <w:r w:rsidR="00A23BF9">
        <w:rPr>
          <w:lang w:eastAsia="en-US"/>
        </w:rPr>
        <w:t>.</w:t>
      </w:r>
    </w:p>
    <w:p w14:paraId="31062B2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Puis ils reprirent le chemin de la chambre à coucher de Romblon</w:t>
      </w:r>
      <w:r w:rsidR="00A23BF9">
        <w:rPr>
          <w:lang w:eastAsia="en-US"/>
        </w:rPr>
        <w:t xml:space="preserve">. </w:t>
      </w:r>
      <w:r>
        <w:rPr>
          <w:lang w:eastAsia="en-US"/>
        </w:rPr>
        <w:t>Avant de rentrer</w:t>
      </w:r>
      <w:r w:rsidR="00A23BF9">
        <w:rPr>
          <w:lang w:eastAsia="en-US"/>
        </w:rPr>
        <w:t xml:space="preserve">, </w:t>
      </w:r>
      <w:r>
        <w:rPr>
          <w:lang w:eastAsia="en-US"/>
        </w:rPr>
        <w:t>le bonhomme arrêta Fargeau</w:t>
      </w:r>
      <w:r w:rsidR="00A23BF9">
        <w:rPr>
          <w:lang w:eastAsia="en-US"/>
        </w:rPr>
        <w:t>.</w:t>
      </w:r>
    </w:p>
    <w:p w14:paraId="6484F98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Mon mignon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dit-il</w:t>
      </w:r>
      <w:r>
        <w:rPr>
          <w:lang w:eastAsia="en-US"/>
        </w:rPr>
        <w:t xml:space="preserve">, </w:t>
      </w:r>
      <w:r w:rsidR="00BB5C58">
        <w:rPr>
          <w:lang w:eastAsia="en-US"/>
        </w:rPr>
        <w:t>vous êtes sage comme une image</w:t>
      </w:r>
      <w:r>
        <w:rPr>
          <w:lang w:eastAsia="en-US"/>
        </w:rPr>
        <w:t xml:space="preserve">, </w:t>
      </w:r>
      <w:r w:rsidR="00BB5C58">
        <w:rPr>
          <w:lang w:eastAsia="en-US"/>
        </w:rPr>
        <w:t>et je suis bien sûr que vous m</w:t>
      </w:r>
      <w:r>
        <w:rPr>
          <w:lang w:eastAsia="en-US"/>
        </w:rPr>
        <w:t>’</w:t>
      </w:r>
      <w:r w:rsidR="00BB5C58">
        <w:rPr>
          <w:lang w:eastAsia="en-US"/>
        </w:rPr>
        <w:t>apportez un acompte</w:t>
      </w:r>
      <w:r>
        <w:rPr>
          <w:lang w:eastAsia="en-US"/>
        </w:rPr>
        <w:t>.</w:t>
      </w:r>
    </w:p>
    <w:p w14:paraId="31D9C55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Cent louis en or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Fargeau</w:t>
      </w:r>
      <w:r>
        <w:rPr>
          <w:lang w:eastAsia="en-US"/>
        </w:rPr>
        <w:t>.</w:t>
      </w:r>
    </w:p>
    <w:p w14:paraId="4DE13A5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Mettons deux cents</w:t>
      </w:r>
      <w:r>
        <w:rPr>
          <w:lang w:eastAsia="en-US"/>
        </w:rPr>
        <w:t xml:space="preserve">… </w:t>
      </w:r>
      <w:r w:rsidR="00BB5C58">
        <w:rPr>
          <w:lang w:eastAsia="en-US"/>
        </w:rPr>
        <w:t>Vous les avez sur vous</w:t>
      </w:r>
      <w:r>
        <w:rPr>
          <w:lang w:eastAsia="en-US"/>
        </w:rPr>
        <w:t> !</w:t>
      </w:r>
    </w:p>
    <w:p w14:paraId="63A261D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Mettons deux cents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Fargeau</w:t>
      </w:r>
      <w:r>
        <w:rPr>
          <w:lang w:eastAsia="en-US"/>
        </w:rPr>
        <w:t>.</w:t>
      </w:r>
    </w:p>
    <w:p w14:paraId="185C0AE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Papa fut bien fâché de n</w:t>
      </w:r>
      <w:r w:rsidR="00A23BF9">
        <w:rPr>
          <w:lang w:eastAsia="en-US"/>
        </w:rPr>
        <w:t>’</w:t>
      </w:r>
      <w:r>
        <w:rPr>
          <w:lang w:eastAsia="en-US"/>
        </w:rPr>
        <w:t>en avoir pas demandé trois cents</w:t>
      </w:r>
      <w:r w:rsidR="00A23BF9">
        <w:rPr>
          <w:lang w:eastAsia="en-US"/>
        </w:rPr>
        <w:t>.</w:t>
      </w:r>
    </w:p>
    <w:p w14:paraId="23DFDC8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Donnez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reprit-il</w:t>
      </w:r>
      <w:r>
        <w:rPr>
          <w:lang w:eastAsia="en-US"/>
        </w:rPr>
        <w:t>.</w:t>
      </w:r>
    </w:p>
    <w:p w14:paraId="6648C64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quand Fargeau lui eut donné huit rouleaux de 25 louis</w:t>
      </w:r>
      <w:r w:rsidR="00A23BF9">
        <w:rPr>
          <w:lang w:eastAsia="en-US"/>
        </w:rPr>
        <w:t xml:space="preserve">, </w:t>
      </w:r>
      <w:r>
        <w:rPr>
          <w:lang w:eastAsia="en-US"/>
        </w:rPr>
        <w:t>il ajouta</w:t>
      </w:r>
      <w:r w:rsidR="00A23BF9">
        <w:rPr>
          <w:lang w:eastAsia="en-US"/>
        </w:rPr>
        <w:t> :</w:t>
      </w:r>
    </w:p>
    <w:p w14:paraId="60B323F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</w:t>
      </w:r>
      <w:r>
        <w:rPr>
          <w:lang w:eastAsia="en-US"/>
        </w:rPr>
        <w:t>’</w:t>
      </w:r>
      <w:r w:rsidR="00BB5C58">
        <w:rPr>
          <w:lang w:eastAsia="en-US"/>
        </w:rPr>
        <w:t>est-ce que j</w:t>
      </w:r>
      <w:r>
        <w:rPr>
          <w:lang w:eastAsia="en-US"/>
        </w:rPr>
        <w:t>’</w:t>
      </w:r>
      <w:r w:rsidR="00BB5C58">
        <w:rPr>
          <w:lang w:eastAsia="en-US"/>
        </w:rPr>
        <w:t>aurai après l</w:t>
      </w:r>
      <w:r>
        <w:rPr>
          <w:lang w:eastAsia="en-US"/>
        </w:rPr>
        <w:t>’</w:t>
      </w:r>
      <w:r w:rsidR="00BB5C58">
        <w:rPr>
          <w:lang w:eastAsia="en-US"/>
        </w:rPr>
        <w:t>affaire</w:t>
      </w:r>
      <w:r>
        <w:rPr>
          <w:lang w:eastAsia="en-US"/>
        </w:rPr>
        <w:t> ?</w:t>
      </w:r>
    </w:p>
    <w:p w14:paraId="5892872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Une part d</w:t>
      </w:r>
      <w:r>
        <w:rPr>
          <w:lang w:eastAsia="en-US"/>
        </w:rPr>
        <w:t>’</w:t>
      </w:r>
      <w:r w:rsidR="00BB5C58">
        <w:rPr>
          <w:lang w:eastAsia="en-US"/>
        </w:rPr>
        <w:t>héritier</w:t>
      </w:r>
      <w:r>
        <w:rPr>
          <w:lang w:eastAsia="en-US"/>
        </w:rPr>
        <w:t>.</w:t>
      </w:r>
    </w:p>
    <w:p w14:paraId="0E3BBB7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Romblon mit la main sur l</w:t>
      </w:r>
      <w:r w:rsidR="00A23BF9">
        <w:rPr>
          <w:lang w:eastAsia="en-US"/>
        </w:rPr>
        <w:t>’</w:t>
      </w:r>
      <w:r>
        <w:rPr>
          <w:lang w:eastAsia="en-US"/>
        </w:rPr>
        <w:t>épaule de Fargeau</w:t>
      </w:r>
      <w:r w:rsidR="00A23BF9">
        <w:rPr>
          <w:lang w:eastAsia="en-US"/>
        </w:rPr>
        <w:t>.</w:t>
      </w:r>
    </w:p>
    <w:p w14:paraId="3C2139A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Vous irez loin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camarade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dit-il</w:t>
      </w:r>
      <w:r>
        <w:rPr>
          <w:lang w:eastAsia="en-US"/>
        </w:rPr>
        <w:t xml:space="preserve"> ; </w:t>
      </w:r>
      <w:r w:rsidR="00BB5C58">
        <w:rPr>
          <w:lang w:eastAsia="en-US"/>
        </w:rPr>
        <w:t>je vous ai vu marchander un cheval de cinquante écus</w:t>
      </w:r>
      <w:r>
        <w:rPr>
          <w:lang w:eastAsia="en-US"/>
        </w:rPr>
        <w:t xml:space="preserve">, </w:t>
      </w:r>
      <w:r w:rsidR="00BB5C58">
        <w:rPr>
          <w:lang w:eastAsia="en-US"/>
        </w:rPr>
        <w:t>ce qui est bien</w:t>
      </w:r>
      <w:r>
        <w:rPr>
          <w:lang w:eastAsia="en-US"/>
        </w:rPr>
        <w:t xml:space="preserve">… </w:t>
      </w:r>
      <w:r w:rsidR="00BB5C58">
        <w:rPr>
          <w:lang w:eastAsia="en-US"/>
        </w:rPr>
        <w:t>aujourd</w:t>
      </w:r>
      <w:r>
        <w:rPr>
          <w:lang w:eastAsia="en-US"/>
        </w:rPr>
        <w:t>’</w:t>
      </w:r>
      <w:r w:rsidR="00BB5C58">
        <w:rPr>
          <w:lang w:eastAsia="en-US"/>
        </w:rPr>
        <w:t>hui</w:t>
      </w:r>
      <w:r>
        <w:rPr>
          <w:lang w:eastAsia="en-US"/>
        </w:rPr>
        <w:t xml:space="preserve">, </w:t>
      </w:r>
      <w:r w:rsidR="00BB5C58">
        <w:rPr>
          <w:lang w:eastAsia="en-US"/>
        </w:rPr>
        <w:t>vous ne marchandez pas quand il s</w:t>
      </w:r>
      <w:r>
        <w:rPr>
          <w:lang w:eastAsia="en-US"/>
        </w:rPr>
        <w:t>’</w:t>
      </w:r>
      <w:r w:rsidR="00BB5C58">
        <w:rPr>
          <w:lang w:eastAsia="en-US"/>
        </w:rPr>
        <w:t>agit de centaines de mille francs</w:t>
      </w:r>
      <w:r>
        <w:rPr>
          <w:lang w:eastAsia="en-US"/>
        </w:rPr>
        <w:t xml:space="preserve"> :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mieux</w:t>
      </w:r>
      <w:r>
        <w:rPr>
          <w:lang w:eastAsia="en-US"/>
        </w:rPr>
        <w:t xml:space="preserve">… </w:t>
      </w:r>
      <w:r w:rsidR="00BB5C58">
        <w:rPr>
          <w:lang w:eastAsia="en-US"/>
        </w:rPr>
        <w:t>Choisissez votre fusil</w:t>
      </w:r>
      <w:r>
        <w:rPr>
          <w:lang w:eastAsia="en-US"/>
        </w:rPr>
        <w:t xml:space="preserve">, </w:t>
      </w:r>
      <w:r w:rsidR="00BB5C58">
        <w:rPr>
          <w:lang w:eastAsia="en-US"/>
        </w:rPr>
        <w:t>je vais vous le charger</w:t>
      </w:r>
      <w:r>
        <w:rPr>
          <w:lang w:eastAsia="en-US"/>
        </w:rPr>
        <w:t>.</w:t>
      </w:r>
    </w:p>
    <w:p w14:paraId="573CDCB7" w14:textId="3EA51314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Je n</w:t>
      </w:r>
      <w:r>
        <w:rPr>
          <w:lang w:eastAsia="en-US"/>
        </w:rPr>
        <w:t>’</w:t>
      </w:r>
      <w:r w:rsidR="00BB5C58">
        <w:rPr>
          <w:lang w:eastAsia="en-US"/>
        </w:rPr>
        <w:t>y entends rien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répondit Fargeau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maintenant que vous savez mes prix</w:t>
      </w:r>
      <w:r>
        <w:rPr>
          <w:lang w:eastAsia="en-US"/>
        </w:rPr>
        <w:t xml:space="preserve">, </w:t>
      </w:r>
      <w:r w:rsidR="00BB5C58">
        <w:rPr>
          <w:lang w:eastAsia="en-US"/>
        </w:rPr>
        <w:t>je suis sûr de vous</w:t>
      </w:r>
      <w:r>
        <w:rPr>
          <w:lang w:eastAsia="en-US"/>
        </w:rPr>
        <w:t xml:space="preserve">… </w:t>
      </w:r>
      <w:r w:rsidR="00BB5C58">
        <w:rPr>
          <w:lang w:eastAsia="en-US"/>
        </w:rPr>
        <w:t>Choisissez peur moi</w:t>
      </w:r>
      <w:r>
        <w:rPr>
          <w:lang w:eastAsia="en-US"/>
        </w:rPr>
        <w:t xml:space="preserve">, </w:t>
      </w:r>
      <w:r w:rsidR="00BB5C58">
        <w:rPr>
          <w:lang w:eastAsia="en-US"/>
        </w:rPr>
        <w:t>et arrangez tout ça comme il faut</w:t>
      </w:r>
      <w:r>
        <w:rPr>
          <w:lang w:eastAsia="en-US"/>
        </w:rPr>
        <w:t>.</w:t>
      </w:r>
    </w:p>
    <w:p w14:paraId="039B4DB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Romblon prit la meilleure arme et la chargea consciencieusement</w:t>
      </w:r>
      <w:r w:rsidR="00A23BF9">
        <w:rPr>
          <w:lang w:eastAsia="en-US"/>
        </w:rPr>
        <w:t>.</w:t>
      </w:r>
    </w:p>
    <w:p w14:paraId="049C3A3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Puis il dit</w:t>
      </w:r>
      <w:r w:rsidR="00A23BF9">
        <w:rPr>
          <w:lang w:eastAsia="en-US"/>
        </w:rPr>
        <w:t> :</w:t>
      </w:r>
    </w:p>
    <w:p w14:paraId="5D2608E8" w14:textId="73BA95C9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Filez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petit</w:t>
      </w:r>
      <w:r>
        <w:rPr>
          <w:lang w:eastAsia="en-US"/>
        </w:rPr>
        <w:t xml:space="preserve">… </w:t>
      </w:r>
      <w:r w:rsidR="00BB5C58">
        <w:rPr>
          <w:lang w:eastAsia="en-US"/>
        </w:rPr>
        <w:t>À quatre heures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vous irez à la </w:t>
      </w:r>
      <w:proofErr w:type="spellStart"/>
      <w:r w:rsidR="00BB5C58">
        <w:rPr>
          <w:lang w:eastAsia="en-US"/>
        </w:rPr>
        <w:t>Mestivière</w:t>
      </w:r>
      <w:proofErr w:type="spellEnd"/>
      <w:r>
        <w:rPr>
          <w:lang w:eastAsia="en-US"/>
        </w:rPr>
        <w:t xml:space="preserve">… </w:t>
      </w:r>
      <w:r w:rsidR="00BB5C58">
        <w:rPr>
          <w:lang w:eastAsia="en-US"/>
        </w:rPr>
        <w:t>pas sur la plate-forme</w:t>
      </w:r>
      <w:r>
        <w:rPr>
          <w:lang w:eastAsia="en-US"/>
        </w:rPr>
        <w:t xml:space="preserve">… </w:t>
      </w:r>
      <w:r w:rsidR="00BB5C58">
        <w:rPr>
          <w:lang w:eastAsia="en-US"/>
        </w:rPr>
        <w:t>derrière les roches</w:t>
      </w:r>
      <w:r>
        <w:rPr>
          <w:lang w:eastAsia="en-US"/>
        </w:rPr>
        <w:t xml:space="preserve">… </w:t>
      </w:r>
      <w:r w:rsidR="00BB5C58">
        <w:rPr>
          <w:lang w:eastAsia="en-US"/>
        </w:rPr>
        <w:t>Vous vous cacherez dans les genêts auprès du sixième baliveau</w:t>
      </w:r>
      <w:r>
        <w:rPr>
          <w:lang w:eastAsia="en-US"/>
        </w:rPr>
        <w:t xml:space="preserve">, </w:t>
      </w:r>
      <w:r w:rsidR="00BB5C58">
        <w:rPr>
          <w:lang w:eastAsia="en-US"/>
        </w:rPr>
        <w:t>le long de la route</w:t>
      </w:r>
      <w:r>
        <w:rPr>
          <w:lang w:eastAsia="en-US"/>
        </w:rPr>
        <w:t xml:space="preserve">… </w:t>
      </w:r>
      <w:r w:rsidR="00685E2E">
        <w:rPr>
          <w:lang w:eastAsia="en-US"/>
        </w:rPr>
        <w:t>Cousin-et-ami</w:t>
      </w:r>
      <w:r w:rsidR="00BB5C58">
        <w:rPr>
          <w:lang w:eastAsia="en-US"/>
        </w:rPr>
        <w:t xml:space="preserve"> sera au cinquième baliveau</w:t>
      </w:r>
      <w:r>
        <w:rPr>
          <w:lang w:eastAsia="en-US"/>
        </w:rPr>
        <w:t>.</w:t>
      </w:r>
    </w:p>
    <w:p w14:paraId="3BF220C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proofErr w:type="spellStart"/>
      <w:r w:rsidR="00BB5C58">
        <w:rPr>
          <w:lang w:eastAsia="en-US"/>
        </w:rPr>
        <w:t>Maudreuil</w:t>
      </w:r>
      <w:proofErr w:type="spellEnd"/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 Fargeau</w:t>
      </w:r>
      <w:r>
        <w:rPr>
          <w:lang w:eastAsia="en-US"/>
        </w:rPr>
        <w:t xml:space="preserve">, </w:t>
      </w:r>
      <w:r w:rsidR="00BB5C58">
        <w:rPr>
          <w:lang w:eastAsia="en-US"/>
        </w:rPr>
        <w:t>je ne le manquerai pas</w:t>
      </w:r>
      <w:r>
        <w:rPr>
          <w:lang w:eastAsia="en-US"/>
        </w:rPr>
        <w:t>.</w:t>
      </w:r>
    </w:p>
    <w:p w14:paraId="1BFF18B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y compte bien</w:t>
      </w:r>
      <w:r>
        <w:rPr>
          <w:lang w:eastAsia="en-US"/>
        </w:rPr>
        <w:t xml:space="preserve">… </w:t>
      </w:r>
      <w:r w:rsidR="00BB5C58">
        <w:rPr>
          <w:lang w:eastAsia="en-US"/>
        </w:rPr>
        <w:t>À tantôt</w:t>
      </w:r>
      <w:r>
        <w:rPr>
          <w:lang w:eastAsia="en-US"/>
        </w:rPr>
        <w:t> !</w:t>
      </w:r>
    </w:p>
    <w:p w14:paraId="0CA140B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Fargeau voulait parler encore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Romblon avait son monde à recevoir</w:t>
      </w:r>
      <w:r w:rsidR="00A23BF9">
        <w:rPr>
          <w:lang w:eastAsia="en-US"/>
        </w:rPr>
        <w:t xml:space="preserve">.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pour lui nuit de grande audience</w:t>
      </w:r>
      <w:r w:rsidR="00A23BF9">
        <w:rPr>
          <w:lang w:eastAsia="en-US"/>
        </w:rPr>
        <w:t>.</w:t>
      </w:r>
    </w:p>
    <w:p w14:paraId="22C45C7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ferma la porte sur le nez de Fargeau</w:t>
      </w:r>
      <w:r w:rsidR="00A23BF9">
        <w:rPr>
          <w:lang w:eastAsia="en-US"/>
        </w:rPr>
        <w:t>.</w:t>
      </w:r>
    </w:p>
    <w:p w14:paraId="0D80C90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Puis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il connaissait les habitudes du digne jeune homme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ferma encore une seconde porte qui mettait double barrière entre sa voix et les oreilles trop curieuses</w:t>
      </w:r>
      <w:r w:rsidR="00A23BF9">
        <w:rPr>
          <w:lang w:eastAsia="en-US"/>
        </w:rPr>
        <w:t>.</w:t>
      </w:r>
    </w:p>
    <w:p w14:paraId="2B28C8F6" w14:textId="621CFF73" w:rsidR="00BB5C58" w:rsidRDefault="00BB5C58" w:rsidP="007700B9">
      <w:pPr>
        <w:pStyle w:val="Titre2"/>
        <w:rPr>
          <w:lang w:eastAsia="en-US"/>
        </w:rPr>
      </w:pPr>
      <w:bookmarkStart w:id="148" w:name="_Toc231743425"/>
      <w:bookmarkStart w:id="149" w:name="_Toc237577493"/>
      <w:bookmarkStart w:id="150" w:name="_Toc202192441"/>
      <w:r>
        <w:rPr>
          <w:lang w:eastAsia="en-US"/>
        </w:rPr>
        <w:lastRenderedPageBreak/>
        <w:t>LES AUDIENCES DE ROMBLON PÈRE ET FILS</w:t>
      </w:r>
      <w:bookmarkEnd w:id="148"/>
      <w:bookmarkEnd w:id="149"/>
      <w:bookmarkEnd w:id="150"/>
      <w:r>
        <w:rPr>
          <w:lang w:eastAsia="en-US"/>
        </w:rPr>
        <w:br/>
      </w:r>
    </w:p>
    <w:p w14:paraId="1223074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Besnard attendait toujours en dehors</w:t>
      </w:r>
      <w:r w:rsidR="00A23BF9">
        <w:rPr>
          <w:lang w:eastAsia="en-US"/>
        </w:rPr>
        <w:t>.</w:t>
      </w:r>
    </w:p>
    <w:p w14:paraId="619113D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Que diable cela veut-il dire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écriait-il avec impatience</w:t>
      </w:r>
      <w:r>
        <w:rPr>
          <w:lang w:eastAsia="en-US"/>
        </w:rPr>
        <w:t>.</w:t>
      </w:r>
    </w:p>
    <w:p w14:paraId="775C729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Romblon lui ouvrit enfin</w:t>
      </w:r>
      <w:r w:rsidR="00A23BF9">
        <w:rPr>
          <w:lang w:eastAsia="en-US"/>
        </w:rPr>
        <w:t xml:space="preserve"> ; </w:t>
      </w:r>
      <w:r>
        <w:rPr>
          <w:lang w:eastAsia="en-US"/>
        </w:rPr>
        <w:t>mais</w:t>
      </w:r>
      <w:r w:rsidR="00A23BF9">
        <w:rPr>
          <w:lang w:eastAsia="en-US"/>
        </w:rPr>
        <w:t xml:space="preserve">, </w:t>
      </w:r>
      <w:r>
        <w:rPr>
          <w:lang w:eastAsia="en-US"/>
        </w:rPr>
        <w:t>au lieu de le laisser entrer</w:t>
      </w:r>
      <w:r w:rsidR="00A23BF9">
        <w:rPr>
          <w:lang w:eastAsia="en-US"/>
        </w:rPr>
        <w:t xml:space="preserve">, </w:t>
      </w:r>
      <w:r>
        <w:rPr>
          <w:lang w:eastAsia="en-US"/>
        </w:rPr>
        <w:t>il se ravisa et rep</w:t>
      </w:r>
      <w:r>
        <w:t>oussa brusquement la porte</w:t>
      </w:r>
      <w:r w:rsidR="00A23BF9">
        <w:rPr>
          <w:lang w:eastAsia="en-US"/>
        </w:rPr>
        <w:t>.</w:t>
      </w:r>
    </w:p>
    <w:p w14:paraId="1D0EEF39" w14:textId="040DB01B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Attendez voir encore un peu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bon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dit-il</w:t>
      </w:r>
      <w:r>
        <w:rPr>
          <w:lang w:eastAsia="en-US"/>
        </w:rPr>
        <w:t xml:space="preserve">, </w:t>
      </w:r>
      <w:r w:rsidR="00BB5C58">
        <w:rPr>
          <w:lang w:eastAsia="en-US"/>
        </w:rPr>
        <w:t>je n</w:t>
      </w:r>
      <w:r>
        <w:rPr>
          <w:lang w:eastAsia="en-US"/>
        </w:rPr>
        <w:t>’</w:t>
      </w:r>
      <w:r w:rsidR="00BB5C58">
        <w:rPr>
          <w:lang w:eastAsia="en-US"/>
        </w:rPr>
        <w:t>ai plus qu</w:t>
      </w:r>
      <w:r>
        <w:rPr>
          <w:lang w:eastAsia="en-US"/>
        </w:rPr>
        <w:t>’</w:t>
      </w:r>
      <w:r w:rsidR="00BB5C58">
        <w:rPr>
          <w:lang w:eastAsia="en-US"/>
        </w:rPr>
        <w:t>un mot à siffler à Fifi</w:t>
      </w:r>
      <w:r>
        <w:rPr>
          <w:lang w:eastAsia="en-US"/>
        </w:rPr>
        <w:t xml:space="preserve">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Fifi</w:t>
      </w:r>
      <w:r>
        <w:rPr>
          <w:lang w:eastAsia="en-US"/>
        </w:rPr>
        <w:t> !</w:t>
      </w:r>
    </w:p>
    <w:p w14:paraId="418525B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Papa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répondit aussitôt la voix lointaine du jeune maquignon</w:t>
      </w:r>
      <w:r>
        <w:rPr>
          <w:lang w:eastAsia="en-US"/>
        </w:rPr>
        <w:t>.</w:t>
      </w:r>
    </w:p>
    <w:p w14:paraId="6C80FFC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Les deux chambres étaient séparées par un cabinet de toilette</w:t>
      </w:r>
      <w:r w:rsidR="00A23BF9">
        <w:rPr>
          <w:lang w:eastAsia="en-US"/>
        </w:rPr>
        <w:t xml:space="preserve">. </w:t>
      </w:r>
      <w:r>
        <w:rPr>
          <w:lang w:eastAsia="en-US"/>
        </w:rPr>
        <w:t>Ce fut sur ce terrain neutre que les deux Romblon s</w:t>
      </w:r>
      <w:r w:rsidR="00A23BF9">
        <w:rPr>
          <w:lang w:eastAsia="en-US"/>
        </w:rPr>
        <w:t>’</w:t>
      </w:r>
      <w:r>
        <w:rPr>
          <w:lang w:eastAsia="en-US"/>
        </w:rPr>
        <w:t>abouchèrent</w:t>
      </w:r>
      <w:r w:rsidR="00A23BF9">
        <w:rPr>
          <w:lang w:eastAsia="en-US"/>
        </w:rPr>
        <w:t>.</w:t>
      </w:r>
    </w:p>
    <w:p w14:paraId="24AA7BC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Tu as </w:t>
      </w:r>
      <w:proofErr w:type="spellStart"/>
      <w:r w:rsidR="00BB5C58">
        <w:rPr>
          <w:lang w:eastAsia="en-US"/>
        </w:rPr>
        <w:t>Maudreuil</w:t>
      </w:r>
      <w:proofErr w:type="spellEnd"/>
      <w:r w:rsidR="00BB5C58">
        <w:rPr>
          <w:lang w:eastAsia="en-US"/>
        </w:rPr>
        <w:t xml:space="preserve"> chez toi</w:t>
      </w:r>
      <w:r>
        <w:rPr>
          <w:lang w:eastAsia="en-US"/>
        </w:rPr>
        <w:t xml:space="preserve"> ? </w:t>
      </w:r>
      <w:r w:rsidR="00BB5C58">
        <w:rPr>
          <w:lang w:eastAsia="en-US"/>
        </w:rPr>
        <w:t>demanda le père</w:t>
      </w:r>
      <w:r>
        <w:rPr>
          <w:lang w:eastAsia="en-US"/>
        </w:rPr>
        <w:t>.</w:t>
      </w:r>
    </w:p>
    <w:p w14:paraId="29DDDBA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papa</w:t>
      </w:r>
      <w:r>
        <w:rPr>
          <w:lang w:eastAsia="en-US"/>
        </w:rPr>
        <w:t>.</w:t>
      </w:r>
    </w:p>
    <w:p w14:paraId="2F8B121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Ouvre l</w:t>
      </w:r>
      <w:r>
        <w:rPr>
          <w:lang w:eastAsia="en-US"/>
        </w:rPr>
        <w:t>’</w:t>
      </w:r>
      <w:r w:rsidR="00BB5C58">
        <w:rPr>
          <w:lang w:eastAsia="en-US"/>
        </w:rPr>
        <w:t>oreille</w:t>
      </w:r>
      <w:r>
        <w:rPr>
          <w:lang w:eastAsia="en-US"/>
        </w:rPr>
        <w:t xml:space="preserve"> ! </w:t>
      </w:r>
      <w:r w:rsidR="00BB5C58">
        <w:rPr>
          <w:lang w:eastAsia="en-US"/>
        </w:rPr>
        <w:t>je n</w:t>
      </w:r>
      <w:r>
        <w:rPr>
          <w:lang w:eastAsia="en-US"/>
        </w:rPr>
        <w:t>’</w:t>
      </w:r>
      <w:r w:rsidR="00BB5C58">
        <w:rPr>
          <w:lang w:eastAsia="en-US"/>
        </w:rPr>
        <w:t>ai pas le temps de mettre les points sur les i</w:t>
      </w:r>
      <w:r>
        <w:rPr>
          <w:lang w:eastAsia="en-US"/>
        </w:rPr>
        <w:t xml:space="preserve">, </w:t>
      </w:r>
      <w:r w:rsidR="00BB5C58">
        <w:rPr>
          <w:lang w:eastAsia="en-US"/>
        </w:rPr>
        <w:t>entends-tu bien</w:t>
      </w:r>
      <w:r>
        <w:rPr>
          <w:lang w:eastAsia="en-US"/>
        </w:rPr>
        <w:t> ?</w:t>
      </w:r>
    </w:p>
    <w:p w14:paraId="59C8F54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Fifi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semblait en ce moment le plu</w:t>
      </w:r>
      <w:r>
        <w:t>s respectueux de tous les enfants</w:t>
      </w:r>
      <w:r w:rsidR="00A23BF9">
        <w:rPr>
          <w:lang w:eastAsia="en-US"/>
        </w:rPr>
        <w:t xml:space="preserve">, </w:t>
      </w:r>
      <w:r>
        <w:rPr>
          <w:lang w:eastAsia="en-US"/>
        </w:rPr>
        <w:t>écoutant le plus tendre des pères</w:t>
      </w:r>
      <w:r w:rsidR="00A23BF9">
        <w:rPr>
          <w:lang w:eastAsia="en-US"/>
        </w:rPr>
        <w:t xml:space="preserve">, </w:t>
      </w:r>
      <w:r>
        <w:rPr>
          <w:lang w:eastAsia="en-US"/>
        </w:rPr>
        <w:t>s</w:t>
      </w:r>
      <w:r w:rsidR="00A23BF9">
        <w:rPr>
          <w:lang w:eastAsia="en-US"/>
        </w:rPr>
        <w:t>’</w:t>
      </w:r>
      <w:r>
        <w:rPr>
          <w:lang w:eastAsia="en-US"/>
        </w:rPr>
        <w:t>approcha en faisant un signe d</w:t>
      </w:r>
      <w:r w:rsidR="00A23BF9">
        <w:rPr>
          <w:lang w:eastAsia="en-US"/>
        </w:rPr>
        <w:t>’</w:t>
      </w:r>
      <w:r>
        <w:rPr>
          <w:lang w:eastAsia="en-US"/>
        </w:rPr>
        <w:t>obéissance</w:t>
      </w:r>
      <w:r w:rsidR="00A23BF9">
        <w:rPr>
          <w:lang w:eastAsia="en-US"/>
        </w:rPr>
        <w:t>.</w:t>
      </w:r>
    </w:p>
    <w:p w14:paraId="25668BED" w14:textId="08D6F6EF" w:rsidR="00A23BF9" w:rsidRDefault="00BB5C58" w:rsidP="00A23BF9">
      <w:pPr>
        <w:rPr>
          <w:lang w:eastAsia="en-US"/>
        </w:rPr>
      </w:pPr>
      <w:r>
        <w:rPr>
          <w:lang w:eastAsia="en-US"/>
        </w:rPr>
        <w:t>Le bonhomme lui parla pendant deux ou trois minutes rapidement et à voix basse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Tout en parlant</w:t>
      </w:r>
      <w:r w:rsidR="00A23BF9">
        <w:rPr>
          <w:lang w:eastAsia="en-US"/>
        </w:rPr>
        <w:t xml:space="preserve">, </w:t>
      </w:r>
      <w:r>
        <w:rPr>
          <w:lang w:eastAsia="en-US"/>
        </w:rPr>
        <w:t>il chargeait les fusils</w:t>
      </w:r>
      <w:r w:rsidR="00A23BF9">
        <w:rPr>
          <w:lang w:eastAsia="en-US"/>
        </w:rPr>
        <w:t>.</w:t>
      </w:r>
    </w:p>
    <w:p w14:paraId="6E9EECC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Quand il eut ac</w:t>
      </w:r>
      <w:r>
        <w:t>hevé</w:t>
      </w:r>
      <w:r w:rsidR="00A23BF9">
        <w:rPr>
          <w:lang w:eastAsia="en-US"/>
        </w:rPr>
        <w:t> :</w:t>
      </w:r>
    </w:p>
    <w:p w14:paraId="1CD116C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Comprends-tu</w:t>
      </w:r>
      <w:r>
        <w:rPr>
          <w:lang w:eastAsia="en-US"/>
        </w:rPr>
        <w:t xml:space="preserve"> ? </w:t>
      </w:r>
      <w:r w:rsidR="00BB5C58">
        <w:rPr>
          <w:lang w:eastAsia="en-US"/>
        </w:rPr>
        <w:t>demanda-t-il</w:t>
      </w:r>
      <w:r>
        <w:rPr>
          <w:lang w:eastAsia="en-US"/>
        </w:rPr>
        <w:t>.</w:t>
      </w:r>
    </w:p>
    <w:p w14:paraId="344C658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papa</w:t>
      </w:r>
      <w:r>
        <w:rPr>
          <w:lang w:eastAsia="en-US"/>
        </w:rPr>
        <w:t>.</w:t>
      </w:r>
    </w:p>
    <w:p w14:paraId="0956665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Alors</w:t>
      </w:r>
      <w:r>
        <w:rPr>
          <w:lang w:eastAsia="en-US"/>
        </w:rPr>
        <w:t xml:space="preserve">, </w:t>
      </w:r>
      <w:r w:rsidR="00BB5C58">
        <w:rPr>
          <w:lang w:eastAsia="en-US"/>
        </w:rPr>
        <w:t>prend trois fusils et décampe</w:t>
      </w:r>
      <w:r>
        <w:rPr>
          <w:lang w:eastAsia="en-US"/>
        </w:rPr>
        <w:t> !</w:t>
      </w:r>
    </w:p>
    <w:p w14:paraId="64FED1C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Fifi disparut avec les trois fusils</w:t>
      </w:r>
      <w:r w:rsidR="00A23BF9">
        <w:rPr>
          <w:lang w:eastAsia="en-US"/>
        </w:rPr>
        <w:t>.</w:t>
      </w:r>
    </w:p>
    <w:p w14:paraId="32D9DE8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suis à vous</w:t>
      </w:r>
      <w:r>
        <w:rPr>
          <w:lang w:eastAsia="en-US"/>
        </w:rPr>
        <w:t xml:space="preserve">, </w:t>
      </w:r>
      <w:r w:rsidR="00BB5C58">
        <w:rPr>
          <w:lang w:eastAsia="en-US"/>
        </w:rPr>
        <w:t>compère Besnard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le vieux Romblon en ouvrant définitivement la porte d</w:t>
      </w:r>
      <w:r>
        <w:rPr>
          <w:lang w:eastAsia="en-US"/>
        </w:rPr>
        <w:t>’</w:t>
      </w:r>
      <w:r w:rsidR="00BB5C58">
        <w:rPr>
          <w:lang w:eastAsia="en-US"/>
        </w:rPr>
        <w:t>entrée</w:t>
      </w:r>
      <w:r>
        <w:rPr>
          <w:lang w:eastAsia="en-US"/>
        </w:rPr>
        <w:t>.</w:t>
      </w:r>
    </w:p>
    <w:p w14:paraId="6304808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</w:t>
      </w:r>
      <w:r>
        <w:rPr>
          <w:lang w:eastAsia="en-US"/>
        </w:rPr>
        <w:t>’</w:t>
      </w:r>
      <w:r w:rsidR="00BB5C58">
        <w:rPr>
          <w:lang w:eastAsia="en-US"/>
        </w:rPr>
        <w:t>expliquerez-vous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commença l</w:t>
      </w:r>
      <w:r>
        <w:rPr>
          <w:lang w:eastAsia="en-US"/>
        </w:rPr>
        <w:t>’</w:t>
      </w:r>
      <w:r w:rsidR="00BB5C58">
        <w:rPr>
          <w:lang w:eastAsia="en-US"/>
        </w:rPr>
        <w:t>homme d</w:t>
      </w:r>
      <w:r>
        <w:rPr>
          <w:lang w:eastAsia="en-US"/>
        </w:rPr>
        <w:t>’</w:t>
      </w:r>
      <w:r w:rsidR="00BB5C58">
        <w:rPr>
          <w:lang w:eastAsia="en-US"/>
        </w:rPr>
        <w:t>affaires avec mauvaise humeur</w:t>
      </w:r>
      <w:r>
        <w:rPr>
          <w:lang w:eastAsia="en-US"/>
        </w:rPr>
        <w:t>.</w:t>
      </w:r>
    </w:p>
    <w:p w14:paraId="7119696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Pourquoi je vous ai fait attendre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Fifi était à me soigner comme un bon petit gars</w:t>
      </w:r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Mais je </w:t>
      </w:r>
      <w:proofErr w:type="spellStart"/>
      <w:r w:rsidR="00BB5C58">
        <w:rPr>
          <w:lang w:eastAsia="en-US"/>
        </w:rPr>
        <w:t>vas</w:t>
      </w:r>
      <w:proofErr w:type="spellEnd"/>
      <w:r w:rsidR="00BB5C58">
        <w:rPr>
          <w:lang w:eastAsia="en-US"/>
        </w:rPr>
        <w:t xml:space="preserve"> me recoucher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Besnard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reprit-il en grelottant</w:t>
      </w:r>
      <w:r>
        <w:rPr>
          <w:lang w:eastAsia="en-US"/>
        </w:rPr>
        <w:t xml:space="preserve">, </w:t>
      </w:r>
      <w:r w:rsidR="00BB5C58">
        <w:rPr>
          <w:lang w:eastAsia="en-US"/>
        </w:rPr>
        <w:t>car il fait froid</w:t>
      </w:r>
      <w:r>
        <w:rPr>
          <w:lang w:eastAsia="en-US"/>
        </w:rPr>
        <w:t xml:space="preserve">, </w:t>
      </w:r>
      <w:r w:rsidR="00BB5C58">
        <w:rPr>
          <w:lang w:eastAsia="en-US"/>
        </w:rPr>
        <w:t>cette nuit</w:t>
      </w:r>
      <w:r>
        <w:rPr>
          <w:lang w:eastAsia="en-US"/>
        </w:rPr>
        <w:t xml:space="preserve">… </w:t>
      </w:r>
      <w:proofErr w:type="spellStart"/>
      <w:r w:rsidR="00BB5C58">
        <w:rPr>
          <w:lang w:eastAsia="en-US"/>
        </w:rPr>
        <w:t>Brrrrr</w:t>
      </w:r>
      <w:proofErr w:type="spellEnd"/>
      <w:r>
        <w:rPr>
          <w:lang w:eastAsia="en-US"/>
        </w:rPr>
        <w:t xml:space="preserve"> ! </w:t>
      </w:r>
      <w:r w:rsidR="00BB5C58">
        <w:rPr>
          <w:lang w:eastAsia="en-US"/>
        </w:rPr>
        <w:t>Qu</w:t>
      </w:r>
      <w:r>
        <w:rPr>
          <w:lang w:eastAsia="en-US"/>
        </w:rPr>
        <w:t>’</w:t>
      </w:r>
      <w:r w:rsidR="00BB5C58">
        <w:rPr>
          <w:lang w:eastAsia="en-US"/>
        </w:rPr>
        <w:t>e</w:t>
      </w:r>
      <w:r w:rsidR="00BB5C58">
        <w:t>st-ce qu</w:t>
      </w:r>
      <w:r>
        <w:rPr>
          <w:lang w:eastAsia="en-US"/>
        </w:rPr>
        <w:t>’</w:t>
      </w:r>
      <w:r w:rsidR="00BB5C58">
        <w:rPr>
          <w:lang w:eastAsia="en-US"/>
        </w:rPr>
        <w:t>il y a pour votre service</w:t>
      </w:r>
      <w:r>
        <w:rPr>
          <w:lang w:eastAsia="en-US"/>
        </w:rPr>
        <w:t> ?</w:t>
      </w:r>
    </w:p>
    <w:p w14:paraId="326EC45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Besnard avait regardé tout autour de la chambre d</w:t>
      </w:r>
      <w:r w:rsidR="00A23BF9">
        <w:rPr>
          <w:lang w:eastAsia="en-US"/>
        </w:rPr>
        <w:t>’</w:t>
      </w:r>
      <w:r>
        <w:rPr>
          <w:lang w:eastAsia="en-US"/>
        </w:rPr>
        <w:t>un air de défiance</w:t>
      </w:r>
      <w:r w:rsidR="00A23BF9">
        <w:rPr>
          <w:lang w:eastAsia="en-US"/>
        </w:rPr>
        <w:t xml:space="preserve">. </w:t>
      </w:r>
      <w:r>
        <w:rPr>
          <w:lang w:eastAsia="en-US"/>
        </w:rPr>
        <w:t>Il s</w:t>
      </w:r>
      <w:r w:rsidR="00A23BF9">
        <w:rPr>
          <w:lang w:eastAsia="en-US"/>
        </w:rPr>
        <w:t>’</w:t>
      </w:r>
      <w:r>
        <w:rPr>
          <w:lang w:eastAsia="en-US"/>
        </w:rPr>
        <w:t>approcha du lit et s</w:t>
      </w:r>
      <w:r w:rsidR="00A23BF9">
        <w:rPr>
          <w:lang w:eastAsia="en-US"/>
        </w:rPr>
        <w:t>’</w:t>
      </w:r>
      <w:r>
        <w:rPr>
          <w:lang w:eastAsia="en-US"/>
        </w:rPr>
        <w:t>assit tout près de Romblon</w:t>
      </w:r>
      <w:r w:rsidR="00A23BF9">
        <w:rPr>
          <w:lang w:eastAsia="en-US"/>
        </w:rPr>
        <w:t>.</w:t>
      </w:r>
    </w:p>
    <w:p w14:paraId="3B9CF48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fièrement confiance en vous</w:t>
      </w:r>
      <w:r>
        <w:rPr>
          <w:lang w:eastAsia="en-US"/>
        </w:rPr>
        <w:t xml:space="preserve">, </w:t>
      </w:r>
      <w:r w:rsidR="00BB5C58">
        <w:rPr>
          <w:lang w:eastAsia="en-US"/>
        </w:rPr>
        <w:t>papa</w:t>
      </w:r>
      <w:r>
        <w:rPr>
          <w:lang w:eastAsia="en-US"/>
        </w:rPr>
        <w:t xml:space="preserve">, </w:t>
      </w:r>
      <w:r w:rsidR="00BB5C58">
        <w:rPr>
          <w:lang w:eastAsia="en-US"/>
        </w:rPr>
        <w:t>vous savez bien</w:t>
      </w:r>
      <w:r>
        <w:rPr>
          <w:lang w:eastAsia="en-US"/>
        </w:rPr>
        <w:t xml:space="preserve">, </w:t>
      </w:r>
      <w:r w:rsidR="00BB5C58">
        <w:rPr>
          <w:lang w:eastAsia="en-US"/>
        </w:rPr>
        <w:t>commença-t-il</w:t>
      </w:r>
      <w:r>
        <w:rPr>
          <w:lang w:eastAsia="en-US"/>
        </w:rPr>
        <w:t>.</w:t>
      </w:r>
    </w:p>
    <w:p w14:paraId="7CC0535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Après</w:t>
      </w:r>
      <w:r>
        <w:rPr>
          <w:lang w:eastAsia="en-US"/>
        </w:rPr>
        <w:t> ?…</w:t>
      </w:r>
    </w:p>
    <w:p w14:paraId="4D65203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Le d</w:t>
      </w:r>
      <w:r w:rsidR="00BB5C58">
        <w:t>iable</w:t>
      </w:r>
      <w:r>
        <w:rPr>
          <w:lang w:eastAsia="en-US"/>
        </w:rPr>
        <w:t xml:space="preserve">, </w:t>
      </w:r>
      <w:r w:rsidR="00BB5C58">
        <w:rPr>
          <w:lang w:eastAsia="en-US"/>
        </w:rPr>
        <w:t>voyez-vous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le diable et son train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envie de vous conter tout ça</w:t>
      </w:r>
      <w:r>
        <w:rPr>
          <w:lang w:eastAsia="en-US"/>
        </w:rPr>
        <w:t>…</w:t>
      </w:r>
    </w:p>
    <w:p w14:paraId="449543E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Contez</w:t>
      </w:r>
      <w:r>
        <w:rPr>
          <w:lang w:eastAsia="en-US"/>
        </w:rPr>
        <w:t> !</w:t>
      </w:r>
    </w:p>
    <w:p w14:paraId="6C9B4EA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Ceci fut dit avec résignation</w:t>
      </w:r>
      <w:r w:rsidR="00A23BF9">
        <w:rPr>
          <w:lang w:eastAsia="en-US"/>
        </w:rPr>
        <w:t xml:space="preserve">, </w:t>
      </w:r>
      <w:r>
        <w:rPr>
          <w:lang w:eastAsia="en-US"/>
        </w:rPr>
        <w:t>car le vieux Romblon savait déjà l</w:t>
      </w:r>
      <w:r w:rsidR="00A23BF9">
        <w:rPr>
          <w:lang w:eastAsia="en-US"/>
        </w:rPr>
        <w:t>’</w:t>
      </w:r>
      <w:r>
        <w:rPr>
          <w:lang w:eastAsia="en-US"/>
        </w:rPr>
        <w:t>histoire</w:t>
      </w:r>
      <w:r w:rsidR="00A23BF9">
        <w:rPr>
          <w:lang w:eastAsia="en-US"/>
        </w:rPr>
        <w:t>.</w:t>
      </w:r>
    </w:p>
    <w:p w14:paraId="5FECDB3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Besnard lui en fit un second récit détaillé</w:t>
      </w:r>
      <w:r w:rsidR="00A23BF9">
        <w:rPr>
          <w:lang w:eastAsia="en-US"/>
        </w:rPr>
        <w:t xml:space="preserve">, </w:t>
      </w:r>
      <w:r>
        <w:rPr>
          <w:lang w:eastAsia="en-US"/>
        </w:rPr>
        <w:t>après quoi</w:t>
      </w:r>
      <w:r w:rsidR="00A23BF9">
        <w:rPr>
          <w:lang w:eastAsia="en-US"/>
        </w:rPr>
        <w:t xml:space="preserve">, </w:t>
      </w:r>
      <w:r>
        <w:rPr>
          <w:lang w:eastAsia="en-US"/>
        </w:rPr>
        <w:t>il poussa un gros soupir</w:t>
      </w:r>
      <w:r w:rsidR="00A23BF9">
        <w:rPr>
          <w:lang w:eastAsia="en-US"/>
        </w:rPr>
        <w:t>.</w:t>
      </w:r>
    </w:p>
    <w:p w14:paraId="20E4BD27" w14:textId="5CDAFF79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une satanée affaire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dit-il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 xml:space="preserve">ce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</w:t>
      </w:r>
      <w:proofErr w:type="spellStart"/>
      <w:r w:rsidR="00BB5C58">
        <w:rPr>
          <w:lang w:eastAsia="en-US"/>
        </w:rPr>
        <w:t>Blône</w:t>
      </w:r>
      <w:proofErr w:type="spellEnd"/>
      <w:r w:rsidR="00BB5C58">
        <w:rPr>
          <w:lang w:eastAsia="en-US"/>
        </w:rPr>
        <w:t xml:space="preserve"> qui arrive là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Et puis le reste</w:t>
      </w:r>
      <w:r>
        <w:rPr>
          <w:lang w:eastAsia="en-US"/>
        </w:rPr>
        <w:t xml:space="preserve">, </w:t>
      </w:r>
      <w:r w:rsidR="00BB5C58">
        <w:rPr>
          <w:lang w:eastAsia="en-US"/>
        </w:rPr>
        <w:t>en définitive</w:t>
      </w:r>
      <w:r>
        <w:rPr>
          <w:lang w:eastAsia="en-US"/>
        </w:rPr>
        <w:t xml:space="preserve">, </w:t>
      </w:r>
      <w:r w:rsidR="00BB5C58">
        <w:rPr>
          <w:lang w:eastAsia="en-US"/>
        </w:rPr>
        <w:t>car il faudra bien s</w:t>
      </w:r>
      <w:r>
        <w:rPr>
          <w:lang w:eastAsia="en-US"/>
        </w:rPr>
        <w:t>’</w:t>
      </w:r>
      <w:r w:rsidR="00BB5C58">
        <w:rPr>
          <w:lang w:eastAsia="en-US"/>
        </w:rPr>
        <w:t>arracher les yeux</w:t>
      </w:r>
      <w:r>
        <w:rPr>
          <w:lang w:eastAsia="en-US"/>
        </w:rPr>
        <w:t> !</w:t>
      </w:r>
    </w:p>
    <w:p w14:paraId="6A48F13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Sous son bonnet de coton</w:t>
      </w:r>
      <w:r w:rsidR="00A23BF9">
        <w:rPr>
          <w:lang w:eastAsia="en-US"/>
        </w:rPr>
        <w:t xml:space="preserve">, </w:t>
      </w:r>
      <w:r>
        <w:rPr>
          <w:lang w:eastAsia="en-US"/>
        </w:rPr>
        <w:t>papa vous avait une figure doctorale et importante</w:t>
      </w:r>
      <w:r w:rsidR="00A23BF9">
        <w:rPr>
          <w:lang w:eastAsia="en-US"/>
        </w:rPr>
        <w:t>.</w:t>
      </w:r>
    </w:p>
    <w:p w14:paraId="3978E17A" w14:textId="66C3FFB1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Voilà</w:t>
      </w:r>
      <w:r>
        <w:rPr>
          <w:lang w:eastAsia="en-US"/>
        </w:rPr>
        <w:t xml:space="preserve"> ! </w:t>
      </w:r>
      <w:r w:rsidR="00BB5C58">
        <w:rPr>
          <w:lang w:eastAsia="en-US"/>
        </w:rPr>
        <w:t>répliqua-t-il avec solennité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Quand on est comme ça dans la gadoue jusqu</w:t>
      </w:r>
      <w:r>
        <w:rPr>
          <w:lang w:eastAsia="en-US"/>
        </w:rPr>
        <w:t>’</w:t>
      </w:r>
      <w:r w:rsidR="00BB5C58">
        <w:rPr>
          <w:lang w:eastAsia="en-US"/>
        </w:rPr>
        <w:t>aux oreilles</w:t>
      </w:r>
      <w:r>
        <w:rPr>
          <w:lang w:eastAsia="en-US"/>
        </w:rPr>
        <w:t xml:space="preserve">, </w:t>
      </w:r>
      <w:r w:rsidR="00BB5C58">
        <w:rPr>
          <w:lang w:eastAsia="en-US"/>
        </w:rPr>
        <w:t>on vient trouver les Romblon</w:t>
      </w:r>
      <w:r>
        <w:rPr>
          <w:lang w:eastAsia="en-US"/>
        </w:rPr>
        <w:t>…</w:t>
      </w:r>
    </w:p>
    <w:p w14:paraId="5071453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une idée</w:t>
      </w:r>
      <w:r>
        <w:rPr>
          <w:lang w:eastAsia="en-US"/>
        </w:rPr>
        <w:t xml:space="preserve">… </w:t>
      </w:r>
      <w:r w:rsidR="00BB5C58">
        <w:rPr>
          <w:lang w:eastAsia="en-US"/>
        </w:rPr>
        <w:t>voulut interrompre Besnard</w:t>
      </w:r>
      <w:r>
        <w:rPr>
          <w:lang w:eastAsia="en-US"/>
        </w:rPr>
        <w:t>.</w:t>
      </w:r>
    </w:p>
    <w:p w14:paraId="49A66D2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Romblon avait assez écouté</w:t>
      </w:r>
      <w:r w:rsidR="00A23BF9">
        <w:rPr>
          <w:lang w:eastAsia="en-US"/>
        </w:rPr>
        <w:t>.</w:t>
      </w:r>
    </w:p>
    <w:p w14:paraId="3BCD2462" w14:textId="78472566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idée que vous allez me donner la paix</w:t>
      </w:r>
      <w:r>
        <w:rPr>
          <w:lang w:eastAsia="en-US"/>
        </w:rPr>
        <w:t xml:space="preserve">, </w:t>
      </w:r>
      <w:r w:rsidR="00BB5C58">
        <w:rPr>
          <w:lang w:eastAsia="en-US"/>
        </w:rPr>
        <w:t>moi</w:t>
      </w:r>
      <w:r>
        <w:rPr>
          <w:lang w:eastAsia="en-US"/>
        </w:rPr>
        <w:t xml:space="preserve"> ! </w:t>
      </w:r>
      <w:r w:rsidR="00BB5C58">
        <w:rPr>
          <w:lang w:eastAsia="en-US"/>
        </w:rPr>
        <w:t>reprit-il</w:t>
      </w:r>
      <w:r>
        <w:rPr>
          <w:lang w:eastAsia="en-US"/>
        </w:rPr>
        <w:t xml:space="preserve">, </w:t>
      </w:r>
      <w:r w:rsidR="00BB5C58">
        <w:rPr>
          <w:lang w:eastAsia="en-US"/>
        </w:rPr>
        <w:t>employant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au lieu du verbe </w:t>
      </w:r>
      <w:r w:rsidR="00BB5C58">
        <w:rPr>
          <w:i/>
          <w:iCs/>
        </w:rPr>
        <w:t>donner</w:t>
      </w:r>
      <w:r>
        <w:rPr>
          <w:i/>
          <w:iCs/>
        </w:rPr>
        <w:t xml:space="preserve">, </w:t>
      </w:r>
      <w:r w:rsidR="00BB5C58">
        <w:rPr>
          <w:lang w:eastAsia="en-US"/>
        </w:rPr>
        <w:t>un verbe irrégulier bien plus pittoresque et non moins parlementaire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les idées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mon métier d</w:t>
      </w:r>
      <w:r>
        <w:rPr>
          <w:lang w:eastAsia="en-US"/>
        </w:rPr>
        <w:t>’</w:t>
      </w:r>
      <w:r w:rsidR="00BB5C58">
        <w:rPr>
          <w:lang w:eastAsia="en-US"/>
        </w:rPr>
        <w:t>en avoir</w:t>
      </w:r>
      <w:r>
        <w:rPr>
          <w:lang w:eastAsia="en-US"/>
        </w:rPr>
        <w:t xml:space="preserve">…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en ai</w:t>
      </w:r>
      <w:r>
        <w:rPr>
          <w:lang w:eastAsia="en-US"/>
        </w:rPr>
        <w:t>.</w:t>
      </w:r>
    </w:p>
    <w:p w14:paraId="4CE357B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se gratta le front et continua d</w:t>
      </w:r>
      <w:r w:rsidR="00A23BF9">
        <w:rPr>
          <w:lang w:eastAsia="en-US"/>
        </w:rPr>
        <w:t>’</w:t>
      </w:r>
      <w:r>
        <w:rPr>
          <w:lang w:eastAsia="en-US"/>
        </w:rPr>
        <w:t>un air inspiré</w:t>
      </w:r>
      <w:r w:rsidR="00A23BF9">
        <w:rPr>
          <w:lang w:eastAsia="en-US"/>
        </w:rPr>
        <w:t> :</w:t>
      </w:r>
    </w:p>
    <w:p w14:paraId="6CFEC0E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Que dites-vous de celle-ci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homme</w:t>
      </w:r>
      <w:r>
        <w:rPr>
          <w:lang w:eastAsia="en-US"/>
        </w:rPr>
        <w:t> ?</w:t>
      </w:r>
    </w:p>
    <w:p w14:paraId="77BB78C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Celle-ci</w:t>
      </w:r>
      <w:r w:rsidR="00A23BF9">
        <w:rPr>
          <w:lang w:eastAsia="en-US"/>
        </w:rPr>
        <w:t xml:space="preserve">,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l</w:t>
      </w:r>
      <w:r w:rsidR="00A23BF9">
        <w:rPr>
          <w:lang w:eastAsia="en-US"/>
        </w:rPr>
        <w:t>’</w:t>
      </w:r>
      <w:r>
        <w:rPr>
          <w:lang w:eastAsia="en-US"/>
        </w:rPr>
        <w:t>idée de Fargeau</w:t>
      </w:r>
      <w:r w:rsidR="00A23BF9">
        <w:rPr>
          <w:lang w:eastAsia="en-US"/>
        </w:rPr>
        <w:t xml:space="preserve">, </w:t>
      </w:r>
      <w:r>
        <w:rPr>
          <w:lang w:eastAsia="en-US"/>
        </w:rPr>
        <w:t>le massacre mutuel et réciproque</w:t>
      </w:r>
      <w:r w:rsidR="00A23BF9">
        <w:rPr>
          <w:lang w:eastAsia="en-US"/>
        </w:rPr>
        <w:t xml:space="preserve">, </w:t>
      </w:r>
      <w:r>
        <w:rPr>
          <w:lang w:eastAsia="en-US"/>
        </w:rPr>
        <w:t>le Jeu de la Mort joué en une seule partie sans revanche</w:t>
      </w:r>
      <w:r w:rsidR="00A23BF9">
        <w:rPr>
          <w:lang w:eastAsia="en-US"/>
        </w:rPr>
        <w:t>.</w:t>
      </w:r>
    </w:p>
    <w:p w14:paraId="5E296D0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Vous m</w:t>
      </w:r>
      <w:r>
        <w:rPr>
          <w:lang w:eastAsia="en-US"/>
        </w:rPr>
        <w:t>’</w:t>
      </w:r>
      <w:r w:rsidR="00BB5C58">
        <w:rPr>
          <w:lang w:eastAsia="en-US"/>
        </w:rPr>
        <w:t>entendez bien</w:t>
      </w:r>
      <w:r>
        <w:rPr>
          <w:lang w:eastAsia="en-US"/>
        </w:rPr>
        <w:t xml:space="preserve">, </w:t>
      </w:r>
      <w:r w:rsidR="00BB5C58">
        <w:rPr>
          <w:lang w:eastAsia="en-US"/>
        </w:rPr>
        <w:t>conclut papa en se résumant</w:t>
      </w:r>
      <w:r>
        <w:rPr>
          <w:lang w:eastAsia="en-US"/>
        </w:rPr>
        <w:t xml:space="preserve"> : </w:t>
      </w:r>
      <w:r w:rsidR="00BB5C58">
        <w:rPr>
          <w:lang w:eastAsia="en-US"/>
        </w:rPr>
        <w:t xml:space="preserve">vous tirez sur Fargeau qui tire sur </w:t>
      </w:r>
      <w:proofErr w:type="spellStart"/>
      <w:r w:rsidR="00BB5C58">
        <w:rPr>
          <w:lang w:eastAsia="en-US"/>
        </w:rPr>
        <w:t>Maudreuil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 xml:space="preserve">qui tire sur Morin qui tire sur </w:t>
      </w:r>
      <w:proofErr w:type="spellStart"/>
      <w:r w:rsidR="00BB5C58">
        <w:rPr>
          <w:lang w:eastAsia="en-US"/>
        </w:rPr>
        <w:t>Houël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 xml:space="preserve">qui tire sur </w:t>
      </w:r>
      <w:proofErr w:type="spellStart"/>
      <w:r w:rsidR="00BB5C58">
        <w:rPr>
          <w:lang w:eastAsia="en-US"/>
        </w:rPr>
        <w:t>Guérineul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qui tire sur Menand jeune</w:t>
      </w:r>
      <w:r>
        <w:rPr>
          <w:lang w:eastAsia="en-US"/>
        </w:rPr>
        <w:t>…</w:t>
      </w:r>
    </w:p>
    <w:p w14:paraId="4C8C948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Qui tire sur moi</w:t>
      </w:r>
      <w:r>
        <w:rPr>
          <w:lang w:eastAsia="en-US"/>
        </w:rPr>
        <w:t xml:space="preserve">, </w:t>
      </w:r>
      <w:r w:rsidR="00BB5C58">
        <w:rPr>
          <w:lang w:eastAsia="en-US"/>
        </w:rPr>
        <w:t>peut-être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acheva Besnard</w:t>
      </w:r>
      <w:r>
        <w:rPr>
          <w:lang w:eastAsia="en-US"/>
        </w:rPr>
        <w:t>.</w:t>
      </w:r>
    </w:p>
    <w:p w14:paraId="3028184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Le vieux Romblon fit le geste de Socrate sur le point d</w:t>
      </w:r>
      <w:r w:rsidR="00A23BF9">
        <w:rPr>
          <w:lang w:eastAsia="en-US"/>
        </w:rPr>
        <w:t>’</w:t>
      </w:r>
      <w:r>
        <w:rPr>
          <w:lang w:eastAsia="en-US"/>
        </w:rPr>
        <w:t>avaler la ciguë</w:t>
      </w:r>
      <w:r w:rsidR="00A23BF9">
        <w:rPr>
          <w:lang w:eastAsia="en-US"/>
        </w:rPr>
        <w:t>.</w:t>
      </w:r>
    </w:p>
    <w:p w14:paraId="1E7FA05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Si vous payez le prix que ça vaut</w:t>
      </w:r>
      <w:r>
        <w:rPr>
          <w:lang w:eastAsia="en-US"/>
        </w:rPr>
        <w:t xml:space="preserve">, </w:t>
      </w:r>
      <w:r w:rsidR="00BB5C58">
        <w:rPr>
          <w:lang w:eastAsia="en-US"/>
        </w:rPr>
        <w:t>vous n</w:t>
      </w:r>
      <w:r>
        <w:rPr>
          <w:lang w:eastAsia="en-US"/>
        </w:rPr>
        <w:t>’</w:t>
      </w:r>
      <w:r w:rsidR="00BB5C58">
        <w:rPr>
          <w:lang w:eastAsia="en-US"/>
        </w:rPr>
        <w:t>aurez plus de ces idées-là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vie</w:t>
      </w:r>
      <w:r w:rsidR="00BB5C58">
        <w:t>ux</w:t>
      </w:r>
      <w:r>
        <w:rPr>
          <w:lang w:eastAsia="en-US"/>
        </w:rPr>
        <w:t xml:space="preserve"> ! </w:t>
      </w:r>
      <w:r w:rsidR="00BB5C58">
        <w:rPr>
          <w:lang w:eastAsia="en-US"/>
        </w:rPr>
        <w:t>prononça-t-il d</w:t>
      </w:r>
      <w:r>
        <w:rPr>
          <w:lang w:eastAsia="en-US"/>
        </w:rPr>
        <w:t>’</w:t>
      </w:r>
      <w:r w:rsidR="00BB5C58">
        <w:rPr>
          <w:lang w:eastAsia="en-US"/>
        </w:rPr>
        <w:t>un ton sentencieux</w:t>
      </w:r>
      <w:r>
        <w:rPr>
          <w:lang w:eastAsia="en-US"/>
        </w:rPr>
        <w:t>.</w:t>
      </w:r>
    </w:p>
    <w:p w14:paraId="5FD8130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Payer</w:t>
      </w:r>
      <w:r>
        <w:rPr>
          <w:lang w:eastAsia="en-US"/>
        </w:rPr>
        <w:t xml:space="preserve"> ! </w:t>
      </w:r>
      <w:r w:rsidR="00BB5C58">
        <w:rPr>
          <w:lang w:eastAsia="en-US"/>
        </w:rPr>
        <w:t>payer</w:t>
      </w:r>
      <w:r>
        <w:rPr>
          <w:lang w:eastAsia="en-US"/>
        </w:rPr>
        <w:t xml:space="preserve"> ! </w:t>
      </w:r>
      <w:r w:rsidR="00BB5C58">
        <w:rPr>
          <w:lang w:eastAsia="en-US"/>
        </w:rPr>
        <w:t>repartit Besnard</w:t>
      </w:r>
      <w:r>
        <w:rPr>
          <w:lang w:eastAsia="en-US"/>
        </w:rPr>
        <w:t xml:space="preserve">, </w:t>
      </w:r>
      <w:r w:rsidR="00BB5C58">
        <w:rPr>
          <w:lang w:eastAsia="en-US"/>
        </w:rPr>
        <w:t>la belle affaire</w:t>
      </w:r>
      <w:r>
        <w:rPr>
          <w:lang w:eastAsia="en-US"/>
        </w:rPr>
        <w:t xml:space="preserve"> ! </w:t>
      </w:r>
      <w:r w:rsidR="00BB5C58">
        <w:rPr>
          <w:lang w:eastAsia="en-US"/>
        </w:rPr>
        <w:t>je donnerais la moitié de la succession à qui me tirerait d</w:t>
      </w:r>
      <w:r>
        <w:rPr>
          <w:lang w:eastAsia="en-US"/>
        </w:rPr>
        <w:t>’</w:t>
      </w:r>
      <w:r w:rsidR="00BB5C58">
        <w:rPr>
          <w:lang w:eastAsia="en-US"/>
        </w:rPr>
        <w:t>embarras</w:t>
      </w:r>
      <w:r>
        <w:rPr>
          <w:lang w:eastAsia="en-US"/>
        </w:rPr>
        <w:t> !</w:t>
      </w:r>
    </w:p>
    <w:p w14:paraId="50BAC4B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Papa fut touché au cœur</w:t>
      </w:r>
      <w:r w:rsidR="00A23BF9">
        <w:rPr>
          <w:lang w:eastAsia="en-US"/>
        </w:rPr>
        <w:t xml:space="preserve">. </w:t>
      </w:r>
      <w:r>
        <w:rPr>
          <w:lang w:eastAsia="en-US"/>
        </w:rPr>
        <w:t>Pourtant</w:t>
      </w:r>
      <w:r w:rsidR="00A23BF9">
        <w:rPr>
          <w:lang w:eastAsia="en-US"/>
        </w:rPr>
        <w:t xml:space="preserve">, </w:t>
      </w:r>
      <w:r>
        <w:rPr>
          <w:lang w:eastAsia="en-US"/>
        </w:rPr>
        <w:t>il fit la grimace</w:t>
      </w:r>
      <w:r w:rsidR="00A23BF9">
        <w:rPr>
          <w:lang w:eastAsia="en-US"/>
        </w:rPr>
        <w:t>.</w:t>
      </w:r>
    </w:p>
    <w:p w14:paraId="780E441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La moitié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grommela-t-il</w:t>
      </w:r>
      <w:r>
        <w:rPr>
          <w:lang w:eastAsia="en-US"/>
        </w:rPr>
        <w:t xml:space="preserve"> ; </w:t>
      </w:r>
      <w:r w:rsidR="00BB5C58">
        <w:rPr>
          <w:lang w:eastAsia="en-US"/>
        </w:rPr>
        <w:t>c</w:t>
      </w:r>
      <w:r w:rsidR="00BB5C58">
        <w:t>e n</w:t>
      </w:r>
      <w:r>
        <w:rPr>
          <w:lang w:eastAsia="en-US"/>
        </w:rPr>
        <w:t>’</w:t>
      </w:r>
      <w:r w:rsidR="00BB5C58">
        <w:rPr>
          <w:lang w:eastAsia="en-US"/>
        </w:rPr>
        <w:t>est guère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le comptant</w:t>
      </w:r>
      <w:r>
        <w:rPr>
          <w:lang w:eastAsia="en-US"/>
        </w:rPr>
        <w:t> ?</w:t>
      </w:r>
    </w:p>
    <w:p w14:paraId="4F36F02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une centaine de louis dans ma bourse de cuir</w:t>
      </w:r>
      <w:r>
        <w:rPr>
          <w:lang w:eastAsia="en-US"/>
        </w:rPr>
        <w:t>.</w:t>
      </w:r>
    </w:p>
    <w:p w14:paraId="169C76E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Amenez</w:t>
      </w:r>
      <w:r>
        <w:rPr>
          <w:lang w:eastAsia="en-US"/>
        </w:rPr>
        <w:t> !</w:t>
      </w:r>
    </w:p>
    <w:p w14:paraId="25FF82E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Besnard compta les cent louis</w:t>
      </w:r>
      <w:r w:rsidR="00A23BF9">
        <w:rPr>
          <w:lang w:eastAsia="en-US"/>
        </w:rPr>
        <w:t>.</w:t>
      </w:r>
    </w:p>
    <w:p w14:paraId="720A16F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Vous n</w:t>
      </w:r>
      <w:r>
        <w:rPr>
          <w:lang w:eastAsia="en-US"/>
        </w:rPr>
        <w:t>’</w:t>
      </w:r>
      <w:r w:rsidR="00BB5C58">
        <w:rPr>
          <w:lang w:eastAsia="en-US"/>
        </w:rPr>
        <w:t>en avez pas d</w:t>
      </w:r>
      <w:r>
        <w:rPr>
          <w:lang w:eastAsia="en-US"/>
        </w:rPr>
        <w:t>’</w:t>
      </w:r>
      <w:r w:rsidR="00BB5C58">
        <w:rPr>
          <w:lang w:eastAsia="en-US"/>
        </w:rPr>
        <w:t>autres</w:t>
      </w:r>
      <w:r>
        <w:rPr>
          <w:lang w:eastAsia="en-US"/>
        </w:rPr>
        <w:t xml:space="preserve"> ? </w:t>
      </w:r>
      <w:r w:rsidR="00BB5C58">
        <w:rPr>
          <w:lang w:eastAsia="en-US"/>
        </w:rPr>
        <w:t>demanda papa</w:t>
      </w:r>
      <w:r>
        <w:rPr>
          <w:lang w:eastAsia="en-US"/>
        </w:rPr>
        <w:t>.</w:t>
      </w:r>
    </w:p>
    <w:p w14:paraId="7DEF02A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Besnard frappa sur ses poches</w:t>
      </w:r>
      <w:r w:rsidR="00A23BF9">
        <w:rPr>
          <w:lang w:eastAsia="en-US"/>
        </w:rPr>
        <w:t>.</w:t>
      </w:r>
    </w:p>
    <w:p w14:paraId="0CCC516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Bien</w:t>
      </w:r>
      <w:r>
        <w:rPr>
          <w:lang w:eastAsia="en-US"/>
        </w:rPr>
        <w:t xml:space="preserve">, </w:t>
      </w:r>
      <w:r w:rsidR="00BB5C58">
        <w:rPr>
          <w:lang w:eastAsia="en-US"/>
        </w:rPr>
        <w:t>bien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homme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était pour savoir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Maintenant</w:t>
      </w:r>
      <w:r>
        <w:rPr>
          <w:lang w:eastAsia="en-US"/>
        </w:rPr>
        <w:t xml:space="preserve">, </w:t>
      </w:r>
      <w:r w:rsidR="00BB5C58">
        <w:rPr>
          <w:lang w:eastAsia="en-US"/>
        </w:rPr>
        <w:t>écoutez</w:t>
      </w:r>
      <w:r>
        <w:rPr>
          <w:lang w:eastAsia="en-US"/>
        </w:rPr>
        <w:t xml:space="preserve">… </w:t>
      </w:r>
      <w:r w:rsidR="00BB5C58">
        <w:rPr>
          <w:lang w:eastAsia="en-US"/>
        </w:rPr>
        <w:t>Prenez le fusil qui est là au pied du lit</w:t>
      </w:r>
      <w:r>
        <w:rPr>
          <w:lang w:eastAsia="en-US"/>
        </w:rPr>
        <w:t xml:space="preserve">… </w:t>
      </w:r>
      <w:r w:rsidR="00BB5C58">
        <w:rPr>
          <w:lang w:eastAsia="en-US"/>
        </w:rPr>
        <w:t>Il y a dedans une balle et trois chevrotines</w:t>
      </w:r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Vous vous rendrez à quatre heures à la </w:t>
      </w:r>
      <w:proofErr w:type="spellStart"/>
      <w:r w:rsidR="00BB5C58">
        <w:rPr>
          <w:lang w:eastAsia="en-US"/>
        </w:rPr>
        <w:t>Mestivière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par les sentiers de la forêt</w:t>
      </w:r>
      <w:r>
        <w:rPr>
          <w:lang w:eastAsia="en-US"/>
        </w:rPr>
        <w:t xml:space="preserve">… </w:t>
      </w:r>
      <w:r w:rsidR="00BB5C58">
        <w:rPr>
          <w:lang w:eastAsia="en-US"/>
        </w:rPr>
        <w:t>Votre poste est sous la roche</w:t>
      </w:r>
      <w:r>
        <w:rPr>
          <w:lang w:eastAsia="en-US"/>
        </w:rPr>
        <w:t xml:space="preserve">… </w:t>
      </w:r>
      <w:r w:rsidR="00BB5C58">
        <w:rPr>
          <w:lang w:eastAsia="en-US"/>
        </w:rPr>
        <w:t>Fargeau sera devant vous à dix pas</w:t>
      </w:r>
      <w:r>
        <w:rPr>
          <w:lang w:eastAsia="en-US"/>
        </w:rPr>
        <w:t xml:space="preserve">… </w:t>
      </w:r>
      <w:r w:rsidR="00BB5C58">
        <w:rPr>
          <w:lang w:eastAsia="en-US"/>
        </w:rPr>
        <w:t>Bonne nuit</w:t>
      </w:r>
      <w:r>
        <w:rPr>
          <w:lang w:eastAsia="en-US"/>
        </w:rPr>
        <w:t> !</w:t>
      </w:r>
    </w:p>
    <w:p w14:paraId="4C99036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Voyons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Besnard</w:t>
      </w:r>
      <w:r>
        <w:rPr>
          <w:lang w:eastAsia="en-US"/>
        </w:rPr>
        <w:t xml:space="preserve">, </w:t>
      </w:r>
      <w:r w:rsidR="00BB5C58">
        <w:rPr>
          <w:lang w:eastAsia="en-US"/>
        </w:rPr>
        <w:t>convenons de nos faits plus clairement</w:t>
      </w:r>
      <w:r>
        <w:rPr>
          <w:lang w:eastAsia="en-US"/>
        </w:rPr>
        <w:t>.</w:t>
      </w:r>
    </w:p>
    <w:p w14:paraId="2436CF6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tout convenu</w:t>
      </w:r>
      <w:r>
        <w:rPr>
          <w:lang w:eastAsia="en-US"/>
        </w:rPr>
        <w:t xml:space="preserve">… </w:t>
      </w:r>
      <w:r w:rsidR="00BB5C58">
        <w:rPr>
          <w:lang w:eastAsia="en-US"/>
        </w:rPr>
        <w:t>Cette nuit</w:t>
      </w:r>
      <w:r>
        <w:rPr>
          <w:lang w:eastAsia="en-US"/>
        </w:rPr>
        <w:t xml:space="preserve">, </w:t>
      </w:r>
      <w:r w:rsidR="00BB5C58">
        <w:rPr>
          <w:lang w:eastAsia="en-US"/>
        </w:rPr>
        <w:t>à quatre heures cinq minutes</w:t>
      </w:r>
      <w:r>
        <w:rPr>
          <w:lang w:eastAsia="en-US"/>
        </w:rPr>
        <w:t xml:space="preserve">, </w:t>
      </w:r>
      <w:r w:rsidR="00BB5C58">
        <w:rPr>
          <w:lang w:eastAsia="en-US"/>
        </w:rPr>
        <w:t>vous n</w:t>
      </w:r>
      <w:r>
        <w:rPr>
          <w:lang w:eastAsia="en-US"/>
        </w:rPr>
        <w:t>’</w:t>
      </w:r>
      <w:r w:rsidR="00BB5C58">
        <w:rPr>
          <w:lang w:eastAsia="en-US"/>
        </w:rPr>
        <w:t xml:space="preserve">aurez plus pour cohéritiers que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</w:t>
      </w:r>
      <w:proofErr w:type="spellStart"/>
      <w:r w:rsidR="00BB5C58">
        <w:rPr>
          <w:lang w:eastAsia="en-US"/>
        </w:rPr>
        <w:t>Blône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Olivette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Lucien </w:t>
      </w:r>
      <w:proofErr w:type="spellStart"/>
      <w:r w:rsidR="00BB5C58">
        <w:rPr>
          <w:lang w:eastAsia="en-US"/>
        </w:rPr>
        <w:t>Crébu</w:t>
      </w:r>
      <w:proofErr w:type="spellEnd"/>
      <w:r w:rsidR="00BB5C58">
        <w:rPr>
          <w:lang w:eastAsia="en-US"/>
        </w:rPr>
        <w:t xml:space="preserve"> et Honoré le happe-monnaie</w:t>
      </w:r>
      <w:r>
        <w:rPr>
          <w:lang w:eastAsia="en-US"/>
        </w:rPr>
        <w:t>.</w:t>
      </w:r>
    </w:p>
    <w:p w14:paraId="79C792E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Besnard se leva radieux</w:t>
      </w:r>
      <w:r w:rsidR="00A23BF9">
        <w:rPr>
          <w:lang w:eastAsia="en-US"/>
        </w:rPr>
        <w:t>.</w:t>
      </w:r>
    </w:p>
    <w:p w14:paraId="05D0DBA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Ces quatre-là</w:t>
      </w:r>
      <w:r>
        <w:rPr>
          <w:lang w:eastAsia="en-US"/>
        </w:rPr>
        <w:t xml:space="preserve">, </w:t>
      </w:r>
      <w:r w:rsidR="00BB5C58">
        <w:rPr>
          <w:lang w:eastAsia="en-US"/>
        </w:rPr>
        <w:t>je m</w:t>
      </w:r>
      <w:r>
        <w:rPr>
          <w:lang w:eastAsia="en-US"/>
        </w:rPr>
        <w:t>’</w:t>
      </w:r>
      <w:r w:rsidR="00BB5C58">
        <w:rPr>
          <w:lang w:eastAsia="en-US"/>
        </w:rPr>
        <w:t>en charge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écria-t-il</w:t>
      </w:r>
      <w:r>
        <w:rPr>
          <w:lang w:eastAsia="en-US"/>
        </w:rPr>
        <w:t xml:space="preserve">. </w:t>
      </w:r>
      <w:r w:rsidR="00BB5C58">
        <w:rPr>
          <w:lang w:eastAsia="en-US"/>
        </w:rPr>
        <w:t>Bonsoir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véritable ami</w:t>
      </w:r>
      <w:r>
        <w:rPr>
          <w:lang w:eastAsia="en-US"/>
        </w:rPr>
        <w:t>.</w:t>
      </w:r>
    </w:p>
    <w:p w14:paraId="258FC2A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une idée était venue au vieux Romblon</w:t>
      </w:r>
      <w:r w:rsidR="00A23BF9">
        <w:rPr>
          <w:lang w:eastAsia="en-US"/>
        </w:rPr>
        <w:t xml:space="preserve">. </w:t>
      </w:r>
      <w:r>
        <w:rPr>
          <w:lang w:eastAsia="en-US"/>
        </w:rPr>
        <w:t>Au moment où Besnard s</w:t>
      </w:r>
      <w:r w:rsidR="00A23BF9">
        <w:rPr>
          <w:lang w:eastAsia="en-US"/>
        </w:rPr>
        <w:t>’</w:t>
      </w:r>
      <w:r>
        <w:rPr>
          <w:lang w:eastAsia="en-US"/>
        </w:rPr>
        <w:t>éloignait</w:t>
      </w:r>
      <w:r w:rsidR="00A23BF9">
        <w:rPr>
          <w:lang w:eastAsia="en-US"/>
        </w:rPr>
        <w:t xml:space="preserve">, </w:t>
      </w:r>
      <w:r>
        <w:rPr>
          <w:lang w:eastAsia="en-US"/>
        </w:rPr>
        <w:t>il le rappela</w:t>
      </w:r>
      <w:r w:rsidR="00A23BF9">
        <w:rPr>
          <w:lang w:eastAsia="en-US"/>
        </w:rPr>
        <w:t>.</w:t>
      </w:r>
    </w:p>
    <w:p w14:paraId="49F5B152" w14:textId="35582AA4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Cent louis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écria-t-il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 xml:space="preserve">est de la </w:t>
      </w:r>
      <w:proofErr w:type="spellStart"/>
      <w:r w:rsidR="00BB5C58">
        <w:rPr>
          <w:i/>
          <w:iCs/>
        </w:rPr>
        <w:t>gniogniotte</w:t>
      </w:r>
      <w:proofErr w:type="spellEnd"/>
      <w:r>
        <w:rPr>
          <w:i/>
          <w:iCs/>
        </w:rPr>
        <w:t xml:space="preserve"> !… </w:t>
      </w:r>
      <w:r w:rsidR="00BB5C58">
        <w:rPr>
          <w:lang w:eastAsia="en-US"/>
        </w:rPr>
        <w:t>Fichez-</w:t>
      </w:r>
      <w:r w:rsidR="00BB5C58">
        <w:t>moi au moins une consultation par-dessus le marché</w:t>
      </w:r>
      <w:r>
        <w:rPr>
          <w:lang w:eastAsia="en-US"/>
        </w:rPr>
        <w:t>.</w:t>
      </w:r>
    </w:p>
    <w:p w14:paraId="330222A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Besnard revint</w:t>
      </w:r>
      <w:r w:rsidR="00A23BF9">
        <w:rPr>
          <w:lang w:eastAsia="en-US"/>
        </w:rPr>
        <w:t>.</w:t>
      </w:r>
    </w:p>
    <w:p w14:paraId="39D4B5A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Deux consultations</w:t>
      </w:r>
      <w:r>
        <w:rPr>
          <w:lang w:eastAsia="en-US"/>
        </w:rPr>
        <w:t xml:space="preserve">, </w:t>
      </w:r>
      <w:r w:rsidR="00BB5C58">
        <w:rPr>
          <w:lang w:eastAsia="en-US"/>
        </w:rPr>
        <w:t>se reprit papa</w:t>
      </w:r>
      <w:r>
        <w:rPr>
          <w:lang w:eastAsia="en-US"/>
        </w:rPr>
        <w:t>.</w:t>
      </w:r>
    </w:p>
    <w:p w14:paraId="350DCA9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Vingt-cinq</w:t>
      </w:r>
      <w:r>
        <w:rPr>
          <w:lang w:eastAsia="en-US"/>
        </w:rPr>
        <w:t xml:space="preserve">, </w:t>
      </w:r>
      <w:r w:rsidR="00BB5C58">
        <w:rPr>
          <w:lang w:eastAsia="en-US"/>
        </w:rPr>
        <w:t>si ça vous amuse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compère</w:t>
      </w:r>
      <w:r>
        <w:rPr>
          <w:lang w:eastAsia="en-US"/>
        </w:rPr>
        <w:t>.</w:t>
      </w:r>
    </w:p>
    <w:p w14:paraId="33818C2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Non</w:t>
      </w:r>
      <w:r>
        <w:rPr>
          <w:lang w:eastAsia="en-US"/>
        </w:rPr>
        <w:t xml:space="preserve">… </w:t>
      </w:r>
      <w:r w:rsidR="00BB5C58">
        <w:rPr>
          <w:lang w:eastAsia="en-US"/>
        </w:rPr>
        <w:t>Rien que deux</w:t>
      </w:r>
      <w:r>
        <w:rPr>
          <w:lang w:eastAsia="en-US"/>
        </w:rPr>
        <w:t xml:space="preserve">… </w:t>
      </w:r>
      <w:r w:rsidR="00BB5C58">
        <w:rPr>
          <w:lang w:eastAsia="en-US"/>
        </w:rPr>
        <w:t>Que diable</w:t>
      </w:r>
      <w:r>
        <w:rPr>
          <w:lang w:eastAsia="en-US"/>
        </w:rPr>
        <w:t xml:space="preserve"> ! </w:t>
      </w:r>
      <w:r w:rsidR="00BB5C58">
        <w:rPr>
          <w:lang w:eastAsia="en-US"/>
        </w:rPr>
        <w:t>puisque vous m</w:t>
      </w:r>
      <w:r>
        <w:rPr>
          <w:lang w:eastAsia="en-US"/>
        </w:rPr>
        <w:t>’</w:t>
      </w:r>
      <w:r w:rsidR="00BB5C58">
        <w:rPr>
          <w:lang w:eastAsia="en-US"/>
        </w:rPr>
        <w:t>avez promis la moitié de la succession</w:t>
      </w:r>
      <w:r>
        <w:rPr>
          <w:lang w:eastAsia="en-US"/>
        </w:rPr>
        <w:t xml:space="preserve">, </w:t>
      </w:r>
      <w:r w:rsidR="00BB5C58">
        <w:rPr>
          <w:lang w:eastAsia="en-US"/>
        </w:rPr>
        <w:t>ça me regar</w:t>
      </w:r>
      <w:r w:rsidR="00BB5C58">
        <w:t>de un peu</w:t>
      </w:r>
      <w:r>
        <w:rPr>
          <w:lang w:eastAsia="en-US"/>
        </w:rPr>
        <w:t xml:space="preserve">, </w:t>
      </w:r>
      <w:r w:rsidR="00BB5C58">
        <w:rPr>
          <w:lang w:eastAsia="en-US"/>
        </w:rPr>
        <w:t>tout ça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Je vous demande comment une histoire pareille peut être légale</w:t>
      </w:r>
      <w:r>
        <w:rPr>
          <w:lang w:eastAsia="en-US"/>
        </w:rPr>
        <w:t>.</w:t>
      </w:r>
    </w:p>
    <w:p w14:paraId="2C7C990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Légale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répéta Besnard</w:t>
      </w:r>
      <w:r>
        <w:rPr>
          <w:lang w:eastAsia="en-US"/>
        </w:rPr>
        <w:t>.</w:t>
      </w:r>
    </w:p>
    <w:p w14:paraId="2D4FAB2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car si un juge d</w:t>
      </w:r>
      <w:r>
        <w:rPr>
          <w:lang w:eastAsia="en-US"/>
        </w:rPr>
        <w:t>’</w:t>
      </w:r>
      <w:r w:rsidR="00BB5C58">
        <w:rPr>
          <w:lang w:eastAsia="en-US"/>
        </w:rPr>
        <w:t>instruction pouvait démolir la chose en soufflant dessus comme un château de cartes</w:t>
      </w:r>
      <w:r>
        <w:rPr>
          <w:lang w:eastAsia="en-US"/>
        </w:rPr>
        <w:t xml:space="preserve">, </w:t>
      </w:r>
      <w:r w:rsidR="00BB5C58">
        <w:rPr>
          <w:lang w:eastAsia="en-US"/>
        </w:rPr>
        <w:t>ce ne serait pas la peine</w:t>
      </w:r>
      <w:r>
        <w:rPr>
          <w:lang w:eastAsia="en-US"/>
        </w:rPr>
        <w:t>…</w:t>
      </w:r>
    </w:p>
    <w:p w14:paraId="2AE8D24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Le </w:t>
      </w:r>
      <w:r w:rsidR="00BB5C58">
        <w:t>juge d</w:t>
      </w:r>
      <w:r>
        <w:rPr>
          <w:lang w:eastAsia="en-US"/>
        </w:rPr>
        <w:t>’</w:t>
      </w:r>
      <w:r w:rsidR="00BB5C58">
        <w:rPr>
          <w:lang w:eastAsia="en-US"/>
        </w:rPr>
        <w:t>instruction n</w:t>
      </w:r>
      <w:r>
        <w:rPr>
          <w:lang w:eastAsia="en-US"/>
        </w:rPr>
        <w:t>’</w:t>
      </w:r>
      <w:r w:rsidR="00BB5C58">
        <w:rPr>
          <w:lang w:eastAsia="en-US"/>
        </w:rPr>
        <w:t>y peut rien</w:t>
      </w:r>
      <w:r>
        <w:rPr>
          <w:lang w:eastAsia="en-US"/>
        </w:rPr>
        <w:t>.</w:t>
      </w:r>
    </w:p>
    <w:p w14:paraId="24BE318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justement là ce que je voudrais comprendre</w:t>
      </w:r>
      <w:r>
        <w:rPr>
          <w:lang w:eastAsia="en-US"/>
        </w:rPr>
        <w:t>.</w:t>
      </w:r>
    </w:p>
    <w:p w14:paraId="2B90B32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Besnard se recueillit et plaida ainsi</w:t>
      </w:r>
      <w:r w:rsidR="00A23BF9">
        <w:rPr>
          <w:lang w:eastAsia="en-US"/>
        </w:rPr>
        <w:t> :</w:t>
      </w:r>
    </w:p>
    <w:p w14:paraId="273BC6B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Mon vieux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la faculté de tester est de </w:t>
      </w:r>
      <w:r w:rsidR="00BB5C58">
        <w:rPr>
          <w:i/>
          <w:iCs/>
        </w:rPr>
        <w:t>droit étroit</w:t>
      </w:r>
      <w:r>
        <w:rPr>
          <w:lang w:eastAsia="en-US"/>
        </w:rPr>
        <w:t xml:space="preserve">, </w:t>
      </w:r>
      <w:r w:rsidR="00BB5C58">
        <w:rPr>
          <w:lang w:eastAsia="en-US"/>
        </w:rPr>
        <w:t>comme on dit au palais</w:t>
      </w:r>
      <w:r>
        <w:rPr>
          <w:lang w:eastAsia="en-US"/>
        </w:rPr>
        <w:t xml:space="preserve">. </w:t>
      </w:r>
      <w:r w:rsidR="00BB5C58">
        <w:rPr>
          <w:lang w:eastAsia="en-US"/>
        </w:rPr>
        <w:t>Les restrictions que la loi apporte à ce droit s</w:t>
      </w:r>
      <w:r w:rsidR="00BB5C58">
        <w:t>ont rares et prudentes</w:t>
      </w:r>
      <w:r>
        <w:rPr>
          <w:lang w:eastAsia="en-US"/>
        </w:rPr>
        <w:t xml:space="preserve">. </w:t>
      </w:r>
      <w:r w:rsidR="00BB5C58">
        <w:rPr>
          <w:lang w:eastAsia="en-US"/>
        </w:rPr>
        <w:t>Jean-de-la-Mer n</w:t>
      </w:r>
      <w:r>
        <w:rPr>
          <w:lang w:eastAsia="en-US"/>
        </w:rPr>
        <w:t>’</w:t>
      </w:r>
      <w:r w:rsidR="00BB5C58">
        <w:rPr>
          <w:lang w:eastAsia="en-US"/>
        </w:rPr>
        <w:t>a nullement excédé le droit du testateur</w:t>
      </w:r>
      <w:r>
        <w:rPr>
          <w:lang w:eastAsia="en-US"/>
        </w:rPr>
        <w:t xml:space="preserve">, </w:t>
      </w:r>
      <w:r w:rsidR="00BB5C58">
        <w:rPr>
          <w:lang w:eastAsia="en-US"/>
        </w:rPr>
        <w:t>en ceci surtout qu</w:t>
      </w:r>
      <w:r>
        <w:rPr>
          <w:lang w:eastAsia="en-US"/>
        </w:rPr>
        <w:t>’</w:t>
      </w:r>
      <w:r w:rsidR="00BB5C58">
        <w:rPr>
          <w:lang w:eastAsia="en-US"/>
        </w:rPr>
        <w:t>il a subordonné tous tes legs à la condition d</w:t>
      </w:r>
      <w:r>
        <w:rPr>
          <w:lang w:eastAsia="en-US"/>
        </w:rPr>
        <w:t>’</w:t>
      </w:r>
      <w:r w:rsidR="00BB5C58">
        <w:rPr>
          <w:lang w:eastAsia="en-US"/>
        </w:rPr>
        <w:t>acceptation écrite et formelle</w:t>
      </w:r>
      <w:r>
        <w:rPr>
          <w:lang w:eastAsia="en-US"/>
        </w:rPr>
        <w:t xml:space="preserve">, </w:t>
      </w:r>
      <w:r w:rsidR="00BB5C58">
        <w:rPr>
          <w:lang w:eastAsia="en-US"/>
        </w:rPr>
        <w:lastRenderedPageBreak/>
        <w:t>ajoutant qu</w:t>
      </w:r>
      <w:r>
        <w:rPr>
          <w:lang w:eastAsia="en-US"/>
        </w:rPr>
        <w:t>’</w:t>
      </w:r>
      <w:r w:rsidR="00BB5C58">
        <w:rPr>
          <w:lang w:eastAsia="en-US"/>
        </w:rPr>
        <w:t>en cas de refus tous ses biens iraient à l</w:t>
      </w:r>
      <w:r>
        <w:rPr>
          <w:lang w:eastAsia="en-US"/>
        </w:rPr>
        <w:t>’</w:t>
      </w:r>
      <w:r w:rsidR="00BB5C58">
        <w:rPr>
          <w:lang w:eastAsia="en-US"/>
        </w:rPr>
        <w:t>aveugle</w:t>
      </w:r>
      <w:r>
        <w:rPr>
          <w:lang w:eastAsia="en-US"/>
        </w:rPr>
        <w:t xml:space="preserve">… </w:t>
      </w:r>
      <w:r w:rsidR="00BB5C58">
        <w:rPr>
          <w:lang w:eastAsia="en-US"/>
        </w:rPr>
        <w:t>Trois acceptations manquent</w:t>
      </w:r>
      <w:r>
        <w:rPr>
          <w:lang w:eastAsia="en-US"/>
        </w:rPr>
        <w:t xml:space="preserve"> : </w:t>
      </w:r>
      <w:r w:rsidR="00BB5C58">
        <w:rPr>
          <w:lang w:eastAsia="en-US"/>
        </w:rPr>
        <w:t xml:space="preserve">celles de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de Lucien et d</w:t>
      </w:r>
      <w:r>
        <w:rPr>
          <w:lang w:eastAsia="en-US"/>
        </w:rPr>
        <w:t>’</w:t>
      </w:r>
      <w:r w:rsidR="00BB5C58">
        <w:rPr>
          <w:lang w:eastAsia="en-US"/>
        </w:rPr>
        <w:t>Olivette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quand il ne s</w:t>
      </w:r>
      <w:r>
        <w:rPr>
          <w:lang w:eastAsia="en-US"/>
        </w:rPr>
        <w:t>’</w:t>
      </w:r>
      <w:r w:rsidR="00BB5C58">
        <w:rPr>
          <w:lang w:eastAsia="en-US"/>
        </w:rPr>
        <w:t>agira plus que de cela</w:t>
      </w:r>
      <w:r>
        <w:rPr>
          <w:lang w:eastAsia="en-US"/>
        </w:rPr>
        <w:t xml:space="preserve">, </w:t>
      </w:r>
      <w:r w:rsidR="00BB5C58">
        <w:rPr>
          <w:lang w:eastAsia="en-US"/>
        </w:rPr>
        <w:t>je m</w:t>
      </w:r>
      <w:r>
        <w:rPr>
          <w:lang w:eastAsia="en-US"/>
        </w:rPr>
        <w:t>’</w:t>
      </w:r>
      <w:r w:rsidR="00BB5C58">
        <w:rPr>
          <w:lang w:eastAsia="en-US"/>
        </w:rPr>
        <w:t>en charge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quant au testament lui-même</w:t>
      </w:r>
      <w:r>
        <w:rPr>
          <w:lang w:eastAsia="en-US"/>
        </w:rPr>
        <w:t xml:space="preserve">, </w:t>
      </w:r>
      <w:r w:rsidR="00BB5C58">
        <w:rPr>
          <w:lang w:eastAsia="en-US"/>
        </w:rPr>
        <w:t>il est déposé en due forme chez un notaire de Rennes</w:t>
      </w:r>
      <w:r>
        <w:rPr>
          <w:lang w:eastAsia="en-US"/>
        </w:rPr>
        <w:t xml:space="preserve">… </w:t>
      </w:r>
      <w:r w:rsidR="00BB5C58">
        <w:rPr>
          <w:lang w:eastAsia="en-US"/>
        </w:rPr>
        <w:t>Aucune loi n</w:t>
      </w:r>
      <w:r>
        <w:rPr>
          <w:lang w:eastAsia="en-US"/>
        </w:rPr>
        <w:t>’</w:t>
      </w:r>
      <w:r w:rsidR="00BB5C58">
        <w:rPr>
          <w:lang w:eastAsia="en-US"/>
        </w:rPr>
        <w:t>empêche de constituer une tontine par acte testamentaire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Nous sommes à cheval sur les principes</w:t>
      </w:r>
      <w:r>
        <w:rPr>
          <w:lang w:eastAsia="en-US"/>
        </w:rPr>
        <w:t xml:space="preserve">… </w:t>
      </w:r>
      <w:r w:rsidR="00BB5C58">
        <w:rPr>
          <w:lang w:eastAsia="en-US"/>
        </w:rPr>
        <w:t>Tous les juges d</w:t>
      </w:r>
      <w:r>
        <w:rPr>
          <w:lang w:eastAsia="en-US"/>
        </w:rPr>
        <w:t>’</w:t>
      </w:r>
      <w:r w:rsidR="00BB5C58">
        <w:rPr>
          <w:lang w:eastAsia="en-US"/>
        </w:rPr>
        <w:t>instruction de l</w:t>
      </w:r>
      <w:r>
        <w:rPr>
          <w:lang w:eastAsia="en-US"/>
        </w:rPr>
        <w:t>’</w:t>
      </w:r>
      <w:r w:rsidR="00BB5C58">
        <w:rPr>
          <w:lang w:eastAsia="en-US"/>
        </w:rPr>
        <w:t>univers</w:t>
      </w:r>
      <w:r>
        <w:rPr>
          <w:lang w:eastAsia="en-US"/>
        </w:rPr>
        <w:t xml:space="preserve">, </w:t>
      </w:r>
      <w:r w:rsidR="00BB5C58">
        <w:rPr>
          <w:lang w:eastAsia="en-US"/>
        </w:rPr>
        <w:t>on s</w:t>
      </w:r>
      <w:r>
        <w:rPr>
          <w:lang w:eastAsia="en-US"/>
        </w:rPr>
        <w:t>’</w:t>
      </w:r>
      <w:r w:rsidR="00BB5C58">
        <w:rPr>
          <w:lang w:eastAsia="en-US"/>
        </w:rPr>
        <w:t>en moque</w:t>
      </w:r>
      <w:r>
        <w:rPr>
          <w:lang w:eastAsia="en-US"/>
        </w:rPr>
        <w:t> !</w:t>
      </w:r>
    </w:p>
    <w:p w14:paraId="1402DE21" w14:textId="561E4208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Voilà qui est bon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papa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autre consultation</w:t>
      </w:r>
      <w:r>
        <w:rPr>
          <w:lang w:eastAsia="en-US"/>
        </w:rPr>
        <w:t xml:space="preserve">… </w:t>
      </w:r>
      <w:r w:rsidR="00BB5C58">
        <w:rPr>
          <w:lang w:eastAsia="en-US"/>
        </w:rPr>
        <w:t>Quand on trouvera demain matin six cadavres dans la forêt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idée est de passer la bague au doigt des incendiaires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la justice</w:t>
      </w:r>
      <w:r>
        <w:rPr>
          <w:lang w:eastAsia="en-US"/>
        </w:rPr>
        <w:t>…</w:t>
      </w:r>
    </w:p>
    <w:p w14:paraId="08BDFCC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Évidemment</w:t>
      </w:r>
      <w:r>
        <w:rPr>
          <w:lang w:eastAsia="en-US"/>
        </w:rPr>
        <w:t xml:space="preserve">, </w:t>
      </w:r>
      <w:r w:rsidR="00BB5C58">
        <w:rPr>
          <w:lang w:eastAsia="en-US"/>
        </w:rPr>
        <w:t>interrompit Besnard</w:t>
      </w:r>
      <w:r>
        <w:rPr>
          <w:lang w:eastAsia="en-US"/>
        </w:rPr>
        <w:t xml:space="preserve">, </w:t>
      </w:r>
      <w:r w:rsidR="00BB5C58">
        <w:rPr>
          <w:lang w:eastAsia="en-US"/>
        </w:rPr>
        <w:t>la justice fera du bruit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la justice</w:t>
      </w:r>
      <w:r>
        <w:rPr>
          <w:lang w:eastAsia="en-US"/>
        </w:rPr>
        <w:t xml:space="preserve">, </w:t>
      </w:r>
      <w:r w:rsidR="00BB5C58">
        <w:rPr>
          <w:lang w:eastAsia="en-US"/>
        </w:rPr>
        <w:t>voyez-vous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un vieux chien de chasse qui</w:t>
      </w:r>
      <w:r>
        <w:rPr>
          <w:lang w:eastAsia="en-US"/>
        </w:rPr>
        <w:t xml:space="preserve">, </w:t>
      </w:r>
      <w:r w:rsidR="00BB5C58">
        <w:rPr>
          <w:lang w:eastAsia="en-US"/>
        </w:rPr>
        <w:t>à force de gagner de l</w:t>
      </w:r>
      <w:r>
        <w:rPr>
          <w:lang w:eastAsia="en-US"/>
        </w:rPr>
        <w:t>’</w:t>
      </w:r>
      <w:r w:rsidR="00BB5C58">
        <w:rPr>
          <w:lang w:eastAsia="en-US"/>
        </w:rPr>
        <w:t>expérience</w:t>
      </w:r>
      <w:r>
        <w:rPr>
          <w:lang w:eastAsia="en-US"/>
        </w:rPr>
        <w:t xml:space="preserve">, </w:t>
      </w:r>
      <w:r w:rsidR="00BB5C58">
        <w:rPr>
          <w:lang w:eastAsia="en-US"/>
        </w:rPr>
        <w:t>a perdu le flair</w:t>
      </w:r>
      <w:r>
        <w:rPr>
          <w:lang w:eastAsia="en-US"/>
        </w:rPr>
        <w:t xml:space="preserve">… </w:t>
      </w:r>
      <w:r w:rsidR="00BB5C58">
        <w:rPr>
          <w:lang w:eastAsia="en-US"/>
        </w:rPr>
        <w:t>votre idée des incendiaires est niaise comme les contes de ma Mère l</w:t>
      </w:r>
      <w:r>
        <w:rPr>
          <w:lang w:eastAsia="en-US"/>
        </w:rPr>
        <w:t>’</w:t>
      </w:r>
      <w:r w:rsidR="00BB5C58">
        <w:rPr>
          <w:lang w:eastAsia="en-US"/>
        </w:rPr>
        <w:t>Oie</w:t>
      </w:r>
      <w:r>
        <w:rPr>
          <w:lang w:eastAsia="en-US"/>
        </w:rPr>
        <w:t xml:space="preserve">… </w:t>
      </w:r>
      <w:r w:rsidR="00BB5C58">
        <w:rPr>
          <w:lang w:eastAsia="en-US"/>
        </w:rPr>
        <w:t>Elle réussira</w:t>
      </w:r>
      <w:r>
        <w:rPr>
          <w:lang w:eastAsia="en-US"/>
        </w:rPr>
        <w:t xml:space="preserve">… </w:t>
      </w:r>
      <w:r w:rsidR="00BB5C58">
        <w:rPr>
          <w:lang w:eastAsia="en-US"/>
        </w:rPr>
        <w:t>dormez en paix</w:t>
      </w:r>
      <w:r>
        <w:rPr>
          <w:lang w:eastAsia="en-US"/>
        </w:rPr>
        <w:t>.</w:t>
      </w:r>
    </w:p>
    <w:p w14:paraId="72544D67" w14:textId="39FD22BD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Mais</w:t>
      </w:r>
      <w:r>
        <w:rPr>
          <w:lang w:eastAsia="en-US"/>
        </w:rPr>
        <w:t xml:space="preserve">… </w:t>
      </w:r>
      <w:r w:rsidR="00BB5C58">
        <w:rPr>
          <w:lang w:eastAsia="en-US"/>
        </w:rPr>
        <w:t>objecta Romblon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si elle ne réussissait pas</w:t>
      </w:r>
      <w:r>
        <w:rPr>
          <w:lang w:eastAsia="en-US"/>
        </w:rPr>
        <w:t> ?</w:t>
      </w:r>
    </w:p>
    <w:p w14:paraId="1DCC123D" w14:textId="77777777" w:rsidR="00A23BF9" w:rsidRDefault="00BB5C58" w:rsidP="00A23BF9">
      <w:pPr>
        <w:numPr>
          <w:ins w:id="151" w:author="Alain" w:date="2009-11-30T10:40:00Z"/>
        </w:numPr>
        <w:rPr>
          <w:lang w:eastAsia="en-US"/>
        </w:rPr>
      </w:pPr>
      <w:r>
        <w:rPr>
          <w:lang w:eastAsia="en-US"/>
        </w:rPr>
        <w:t>Besnard le regarda en face</w:t>
      </w:r>
      <w:r w:rsidR="00A23BF9">
        <w:rPr>
          <w:lang w:eastAsia="en-US"/>
        </w:rPr>
        <w:t>.</w:t>
      </w:r>
    </w:p>
    <w:p w14:paraId="3067EF03" w14:textId="5A6031BC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Ah çà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vieux </w:t>
      </w:r>
      <w:proofErr w:type="spellStart"/>
      <w:r w:rsidR="00BB5C58">
        <w:rPr>
          <w:lang w:eastAsia="en-US"/>
        </w:rPr>
        <w:t>Romblard</w:t>
      </w:r>
      <w:proofErr w:type="spellEnd"/>
      <w:r>
        <w:rPr>
          <w:lang w:eastAsia="en-US"/>
        </w:rPr>
        <w:t xml:space="preserve"> ! </w:t>
      </w:r>
      <w:r w:rsidR="00BB5C58">
        <w:rPr>
          <w:lang w:eastAsia="en-US"/>
        </w:rPr>
        <w:t>dit-il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est-ce que vous avez jamais espéré mourir dans votre lit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vous</w:t>
      </w:r>
      <w:r>
        <w:rPr>
          <w:lang w:eastAsia="en-US"/>
        </w:rPr>
        <w:t> !…</w:t>
      </w:r>
    </w:p>
    <w:p w14:paraId="74B4322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Romblon lui secoua la main en riant un peu jaune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ils se séparèrent</w:t>
      </w:r>
      <w:r w:rsidR="00A23BF9">
        <w:rPr>
          <w:lang w:eastAsia="en-US"/>
        </w:rPr>
        <w:t>.</w:t>
      </w:r>
    </w:p>
    <w:p w14:paraId="1CCAFF08" w14:textId="1E4914EB" w:rsidR="00BB5C58" w:rsidRPr="00A23BF9" w:rsidRDefault="00BB5C58" w:rsidP="00A23BF9">
      <w:pPr>
        <w:keepNext/>
        <w:ind w:firstLine="0"/>
        <w:jc w:val="center"/>
        <w:rPr>
          <w:lang w:eastAsia="en-US"/>
        </w:rPr>
      </w:pPr>
      <w:r w:rsidRPr="00A23BF9">
        <w:rPr>
          <w:lang w:eastAsia="en-US"/>
        </w:rPr>
        <w:t>*</w:t>
      </w:r>
    </w:p>
    <w:p w14:paraId="67057E3C" w14:textId="77777777" w:rsidR="00A23BF9" w:rsidRDefault="00BB5C58" w:rsidP="00A23BF9">
      <w:pPr>
        <w:ind w:firstLine="0"/>
        <w:jc w:val="center"/>
        <w:rPr>
          <w:lang w:eastAsia="en-US"/>
        </w:rPr>
      </w:pPr>
      <w:r w:rsidRPr="00A23BF9">
        <w:rPr>
          <w:lang w:eastAsia="en-US"/>
        </w:rPr>
        <w:t>* *</w:t>
      </w:r>
    </w:p>
    <w:p w14:paraId="22E4BD9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Trois heures de nuit sonnèrent à l</w:t>
      </w:r>
      <w:r w:rsidR="00A23BF9">
        <w:rPr>
          <w:lang w:eastAsia="en-US"/>
        </w:rPr>
        <w:t>’</w:t>
      </w:r>
      <w:r>
        <w:rPr>
          <w:lang w:eastAsia="en-US"/>
        </w:rPr>
        <w:t>horloge du château</w:t>
      </w:r>
      <w:r w:rsidR="00A23BF9">
        <w:rPr>
          <w:lang w:eastAsia="en-US"/>
        </w:rPr>
        <w:t>.</w:t>
      </w:r>
    </w:p>
    <w:p w14:paraId="0619B4E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Les Romblon avaient donné audience à tout le monde</w:t>
      </w:r>
      <w:r w:rsidR="00A23BF9">
        <w:rPr>
          <w:lang w:eastAsia="en-US"/>
        </w:rPr>
        <w:t>.</w:t>
      </w:r>
    </w:p>
    <w:p w14:paraId="6F0BA0F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Morin était venu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Houël</w:t>
      </w:r>
      <w:proofErr w:type="spellEnd"/>
      <w:r>
        <w:rPr>
          <w:lang w:eastAsia="en-US"/>
        </w:rPr>
        <w:t xml:space="preserve"> était venu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Guérineul</w:t>
      </w:r>
      <w:proofErr w:type="spellEnd"/>
      <w:r>
        <w:rPr>
          <w:lang w:eastAsia="en-US"/>
        </w:rPr>
        <w:t xml:space="preserve"> était venu</w:t>
      </w:r>
      <w:r w:rsidR="00A23BF9">
        <w:rPr>
          <w:lang w:eastAsia="en-US"/>
        </w:rPr>
        <w:t>.</w:t>
      </w:r>
    </w:p>
    <w:p w14:paraId="1175527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Tous ces pauvres héritiers se sentaient acculés au fond d</w:t>
      </w:r>
      <w:r w:rsidR="00A23BF9">
        <w:rPr>
          <w:lang w:eastAsia="en-US"/>
        </w:rPr>
        <w:t>’</w:t>
      </w:r>
      <w:r>
        <w:rPr>
          <w:lang w:eastAsia="en-US"/>
        </w:rPr>
        <w:t>un trou</w:t>
      </w:r>
      <w:r w:rsidR="00A23BF9">
        <w:rPr>
          <w:lang w:eastAsia="en-US"/>
        </w:rPr>
        <w:t xml:space="preserve">. </w:t>
      </w:r>
      <w:r>
        <w:rPr>
          <w:lang w:eastAsia="en-US"/>
        </w:rPr>
        <w:t>Il fallait sortir du trou à tout prix</w:t>
      </w:r>
      <w:r w:rsidR="00A23BF9">
        <w:rPr>
          <w:lang w:eastAsia="en-US"/>
        </w:rPr>
        <w:t xml:space="preserve">, </w:t>
      </w:r>
      <w:r>
        <w:rPr>
          <w:lang w:eastAsia="en-US"/>
        </w:rPr>
        <w:t>fût-ce au moyen d</w:t>
      </w:r>
      <w:r w:rsidR="00A23BF9">
        <w:rPr>
          <w:lang w:eastAsia="en-US"/>
        </w:rPr>
        <w:t>’</w:t>
      </w:r>
      <w:r>
        <w:rPr>
          <w:lang w:eastAsia="en-US"/>
        </w:rPr>
        <w:t>une mine</w:t>
      </w:r>
      <w:r w:rsidR="00A23BF9">
        <w:rPr>
          <w:lang w:eastAsia="en-US"/>
        </w:rPr>
        <w:t> !</w:t>
      </w:r>
    </w:p>
    <w:p w14:paraId="7CF4687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Les moins habitués aux mesures violentes étaient</w:t>
      </w:r>
      <w:r w:rsidR="00A23BF9">
        <w:rPr>
          <w:lang w:eastAsia="en-US"/>
        </w:rPr>
        <w:t xml:space="preserve">, </w:t>
      </w:r>
      <w:r>
        <w:rPr>
          <w:lang w:eastAsia="en-US"/>
        </w:rPr>
        <w:t>cette nuit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premiers à se jeter en avant</w:t>
      </w:r>
      <w:r w:rsidR="00A23BF9">
        <w:rPr>
          <w:lang w:eastAsia="en-US"/>
        </w:rPr>
        <w:t xml:space="preserve">. </w:t>
      </w:r>
      <w:r>
        <w:rPr>
          <w:lang w:eastAsia="en-US"/>
        </w:rPr>
        <w:t>Morin</w:t>
      </w:r>
      <w:r w:rsidR="00A23BF9">
        <w:rPr>
          <w:lang w:eastAsia="en-US"/>
        </w:rPr>
        <w:t xml:space="preserve">, </w:t>
      </w:r>
      <w:r>
        <w:rPr>
          <w:lang w:eastAsia="en-US"/>
        </w:rPr>
        <w:t>Fargeau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Houël</w:t>
      </w:r>
      <w:proofErr w:type="spellEnd"/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Maudreuil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saisirent les fusils chargés avec l</w:t>
      </w:r>
      <w:r w:rsidR="00A23BF9">
        <w:rPr>
          <w:lang w:eastAsia="en-US"/>
        </w:rPr>
        <w:t>’</w:t>
      </w:r>
      <w:r>
        <w:rPr>
          <w:lang w:eastAsia="en-US"/>
        </w:rPr>
        <w:t>ardeur de la fièvre</w:t>
      </w:r>
      <w:r w:rsidR="00A23BF9">
        <w:rPr>
          <w:lang w:eastAsia="en-US"/>
        </w:rPr>
        <w:t xml:space="preserve">. </w:t>
      </w:r>
      <w:r>
        <w:rPr>
          <w:lang w:eastAsia="en-US"/>
        </w:rPr>
        <w:t>Il n</w:t>
      </w:r>
      <w:r w:rsidR="00A23BF9">
        <w:rPr>
          <w:lang w:eastAsia="en-US"/>
        </w:rPr>
        <w:t>’</w:t>
      </w:r>
      <w:r>
        <w:rPr>
          <w:lang w:eastAsia="en-US"/>
        </w:rPr>
        <w:t>y avait pas de danger que personne reculât</w:t>
      </w:r>
      <w:r w:rsidR="00A23BF9">
        <w:rPr>
          <w:lang w:eastAsia="en-US"/>
        </w:rPr>
        <w:t>.</w:t>
      </w:r>
    </w:p>
    <w:p w14:paraId="496C9CA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Les Romblon s</w:t>
      </w:r>
      <w:r w:rsidR="00A23BF9">
        <w:rPr>
          <w:lang w:eastAsia="en-US"/>
        </w:rPr>
        <w:t>’</w:t>
      </w:r>
      <w:r>
        <w:rPr>
          <w:lang w:eastAsia="en-US"/>
        </w:rPr>
        <w:t>habillèrent</w:t>
      </w:r>
      <w:r w:rsidR="00A23BF9">
        <w:rPr>
          <w:lang w:eastAsia="en-US"/>
        </w:rPr>
        <w:t xml:space="preserve">, </w:t>
      </w:r>
      <w:r>
        <w:rPr>
          <w:lang w:eastAsia="en-US"/>
        </w:rPr>
        <w:t>descendirent tout doucement l</w:t>
      </w:r>
      <w:r w:rsidR="00A23BF9">
        <w:rPr>
          <w:lang w:eastAsia="en-US"/>
        </w:rPr>
        <w:t>’</w:t>
      </w:r>
      <w:r>
        <w:rPr>
          <w:lang w:eastAsia="en-US"/>
        </w:rPr>
        <w:t>escalier de service et sortirent du château par la porte de la cour</w:t>
      </w:r>
      <w:r w:rsidR="00A23BF9">
        <w:rPr>
          <w:lang w:eastAsia="en-US"/>
        </w:rPr>
        <w:t>.</w:t>
      </w:r>
    </w:p>
    <w:p w14:paraId="55C80D0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Tous les domestiques reposaient</w:t>
      </w:r>
      <w:r w:rsidR="00A23BF9">
        <w:rPr>
          <w:lang w:eastAsia="en-US"/>
        </w:rPr>
        <w:t>.</w:t>
      </w:r>
    </w:p>
    <w:p w14:paraId="33EA980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Papa et Fifi se prirent bras dessus bras dessous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et suivirent la route de la </w:t>
      </w:r>
      <w:proofErr w:type="spellStart"/>
      <w:r>
        <w:rPr>
          <w:lang w:eastAsia="en-US"/>
        </w:rPr>
        <w:t>Mestivière</w:t>
      </w:r>
      <w:proofErr w:type="spellEnd"/>
      <w:r w:rsidR="00A23BF9">
        <w:rPr>
          <w:lang w:eastAsia="en-US"/>
        </w:rPr>
        <w:t>.</w:t>
      </w:r>
    </w:p>
    <w:p w14:paraId="51F962E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Au lieu de gagner la plate-forme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Romblon tournèrent à gauche dans la forêt</w:t>
      </w:r>
      <w:r w:rsidR="00A23BF9">
        <w:rPr>
          <w:lang w:eastAsia="en-US"/>
        </w:rPr>
        <w:t>.</w:t>
      </w:r>
    </w:p>
    <w:p w14:paraId="28E7E1A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là qu</w:t>
      </w:r>
      <w:r>
        <w:rPr>
          <w:lang w:eastAsia="en-US"/>
        </w:rPr>
        <w:t>’</w:t>
      </w:r>
      <w:r w:rsidR="00BB5C58">
        <w:rPr>
          <w:lang w:eastAsia="en-US"/>
        </w:rPr>
        <w:t>on va danser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papa</w:t>
      </w:r>
      <w:r>
        <w:rPr>
          <w:lang w:eastAsia="en-US"/>
        </w:rPr>
        <w:t>.</w:t>
      </w:r>
    </w:p>
    <w:p w14:paraId="5E8D332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nuit était noire en cet endroit</w:t>
      </w:r>
      <w:r w:rsidR="00A23BF9">
        <w:rPr>
          <w:lang w:eastAsia="en-US"/>
        </w:rPr>
        <w:t xml:space="preserve">, </w:t>
      </w:r>
      <w:r>
        <w:rPr>
          <w:lang w:eastAsia="en-US"/>
        </w:rPr>
        <w:t>et c</w:t>
      </w:r>
      <w:r w:rsidR="00A23BF9">
        <w:rPr>
          <w:lang w:eastAsia="en-US"/>
        </w:rPr>
        <w:t>’</w:t>
      </w:r>
      <w:r>
        <w:rPr>
          <w:lang w:eastAsia="en-US"/>
        </w:rPr>
        <w:t>est à peine si l</w:t>
      </w:r>
      <w:r w:rsidR="00A23BF9">
        <w:rPr>
          <w:lang w:eastAsia="en-US"/>
        </w:rPr>
        <w:t>’</w:t>
      </w:r>
      <w:r>
        <w:rPr>
          <w:lang w:eastAsia="en-US"/>
        </w:rPr>
        <w:t>on distinguait les mouvements du terrain</w:t>
      </w:r>
      <w:r w:rsidR="00A23BF9">
        <w:rPr>
          <w:lang w:eastAsia="en-US"/>
        </w:rPr>
        <w:t>.</w:t>
      </w:r>
    </w:p>
    <w:p w14:paraId="5F6C26F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Les bords du ravin montaient jusqu</w:t>
      </w:r>
      <w:r w:rsidR="00A23BF9">
        <w:rPr>
          <w:lang w:eastAsia="en-US"/>
        </w:rPr>
        <w:t>’</w:t>
      </w:r>
      <w:r>
        <w:rPr>
          <w:lang w:eastAsia="en-US"/>
        </w:rPr>
        <w:t>à la roche</w:t>
      </w:r>
      <w:r w:rsidR="00A23BF9">
        <w:rPr>
          <w:lang w:eastAsia="en-US"/>
        </w:rPr>
        <w:t xml:space="preserve">, </w:t>
      </w:r>
      <w:r>
        <w:rPr>
          <w:lang w:eastAsia="en-US"/>
        </w:rPr>
        <w:t>dont le revers donnait sur la plate-forme</w:t>
      </w:r>
      <w:r w:rsidR="00A23BF9">
        <w:rPr>
          <w:lang w:eastAsia="en-US"/>
        </w:rPr>
        <w:t xml:space="preserve">. </w:t>
      </w:r>
      <w:r>
        <w:rPr>
          <w:lang w:eastAsia="en-US"/>
        </w:rPr>
        <w:t>À cette place même</w:t>
      </w:r>
      <w:r w:rsidR="00A23BF9">
        <w:rPr>
          <w:lang w:eastAsia="en-US"/>
        </w:rPr>
        <w:t xml:space="preserve">, </w:t>
      </w:r>
      <w:r>
        <w:rPr>
          <w:lang w:eastAsia="en-US"/>
        </w:rPr>
        <w:t>Fargeau avait écouté</w:t>
      </w:r>
      <w:r w:rsidR="00A23BF9">
        <w:rPr>
          <w:lang w:eastAsia="en-US"/>
        </w:rPr>
        <w:t xml:space="preserve">, </w:t>
      </w:r>
      <w:r>
        <w:rPr>
          <w:lang w:eastAsia="en-US"/>
        </w:rPr>
        <w:t>la veille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la conversation de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et du pâtour</w:t>
      </w:r>
      <w:r w:rsidR="00A23BF9">
        <w:rPr>
          <w:lang w:eastAsia="en-US"/>
        </w:rPr>
        <w:t>.</w:t>
      </w:r>
    </w:p>
    <w:p w14:paraId="7718C408" w14:textId="79EC41B5" w:rsidR="00A23BF9" w:rsidRDefault="00BB5C58" w:rsidP="00A23BF9">
      <w:pPr>
        <w:rPr>
          <w:lang w:eastAsia="en-US"/>
        </w:rPr>
      </w:pPr>
      <w:r>
        <w:rPr>
          <w:lang w:eastAsia="en-US"/>
        </w:rPr>
        <w:t>Le chêne creux s</w:t>
      </w:r>
      <w:r w:rsidR="00A23BF9">
        <w:rPr>
          <w:lang w:eastAsia="en-US"/>
        </w:rPr>
        <w:t>’</w:t>
      </w:r>
      <w:r>
        <w:rPr>
          <w:lang w:eastAsia="en-US"/>
        </w:rPr>
        <w:t xml:space="preserve">élevait à une centaine de pas de la </w:t>
      </w:r>
      <w:r>
        <w:rPr>
          <w:lang w:eastAsia="en-US"/>
        </w:rPr>
        <w:t>roche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il était séparé du ravin par un fourré impénétrable</w:t>
      </w:r>
      <w:r w:rsidR="00A23BF9">
        <w:rPr>
          <w:lang w:eastAsia="en-US"/>
        </w:rPr>
        <w:t>.</w:t>
      </w:r>
    </w:p>
    <w:p w14:paraId="11A6B24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Fifi regarda tout autour de lui</w:t>
      </w:r>
      <w:r w:rsidR="00A23BF9">
        <w:rPr>
          <w:lang w:eastAsia="en-US"/>
        </w:rPr>
        <w:t>.</w:t>
      </w:r>
    </w:p>
    <w:p w14:paraId="301063C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C</w:t>
      </w:r>
      <w:r w:rsidR="00A23BF9">
        <w:rPr>
          <w:lang w:eastAsia="en-US"/>
        </w:rPr>
        <w:t>’</w:t>
      </w:r>
      <w:r>
        <w:rPr>
          <w:lang w:eastAsia="en-US"/>
        </w:rPr>
        <w:t>est là que sera Besnard</w:t>
      </w:r>
      <w:r w:rsidR="00A23BF9">
        <w:rPr>
          <w:lang w:eastAsia="en-US"/>
        </w:rPr>
        <w:t xml:space="preserve">, </w:t>
      </w:r>
      <w:r>
        <w:rPr>
          <w:lang w:eastAsia="en-US"/>
        </w:rPr>
        <w:t>dit papa</w:t>
      </w:r>
      <w:r w:rsidR="00A23BF9">
        <w:rPr>
          <w:lang w:eastAsia="en-US"/>
        </w:rPr>
        <w:t xml:space="preserve">, </w:t>
      </w:r>
      <w:r>
        <w:rPr>
          <w:lang w:eastAsia="en-US"/>
        </w:rPr>
        <w:t>ici Fargeau</w:t>
      </w:r>
      <w:r w:rsidR="00A23BF9">
        <w:rPr>
          <w:lang w:eastAsia="en-US"/>
        </w:rPr>
        <w:t xml:space="preserve">… </w:t>
      </w:r>
      <w:r>
        <w:rPr>
          <w:lang w:eastAsia="en-US"/>
        </w:rPr>
        <w:t xml:space="preserve">ici </w:t>
      </w:r>
      <w:proofErr w:type="spellStart"/>
      <w:r>
        <w:rPr>
          <w:lang w:eastAsia="en-US"/>
        </w:rPr>
        <w:t>Maudreuil</w:t>
      </w:r>
      <w:proofErr w:type="spellEnd"/>
      <w:r w:rsidR="00A23BF9">
        <w:rPr>
          <w:lang w:eastAsia="en-US"/>
        </w:rPr>
        <w:t xml:space="preserve">… </w:t>
      </w:r>
      <w:r>
        <w:rPr>
          <w:lang w:eastAsia="en-US"/>
        </w:rPr>
        <w:t xml:space="preserve">ici </w:t>
      </w:r>
      <w:proofErr w:type="spellStart"/>
      <w:r>
        <w:rPr>
          <w:lang w:eastAsia="en-US"/>
        </w:rPr>
        <w:t>Houël</w:t>
      </w:r>
      <w:proofErr w:type="spellEnd"/>
      <w:r w:rsidR="00A23BF9">
        <w:rPr>
          <w:lang w:eastAsia="en-US"/>
        </w:rPr>
        <w:t>…</w:t>
      </w:r>
    </w:p>
    <w:p w14:paraId="70FB05B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Fifi se mit à rire</w:t>
      </w:r>
      <w:r w:rsidR="00A23BF9">
        <w:rPr>
          <w:lang w:eastAsia="en-US"/>
        </w:rPr>
        <w:t xml:space="preserve">. </w:t>
      </w:r>
      <w:r>
        <w:rPr>
          <w:lang w:eastAsia="en-US"/>
        </w:rPr>
        <w:t>Papa fit chorus</w:t>
      </w:r>
      <w:r w:rsidR="00A23BF9">
        <w:rPr>
          <w:lang w:eastAsia="en-US"/>
        </w:rPr>
        <w:t>.</w:t>
      </w:r>
    </w:p>
    <w:p w14:paraId="495356C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étaient donc des tigres que ces deux Romblon</w:t>
      </w:r>
      <w:r w:rsidR="00A23BF9">
        <w:rPr>
          <w:lang w:eastAsia="en-US"/>
        </w:rPr>
        <w:t xml:space="preserve">, </w:t>
      </w:r>
      <w:r>
        <w:rPr>
          <w:lang w:eastAsia="en-US"/>
        </w:rPr>
        <w:t>à la fin</w:t>
      </w:r>
      <w:r w:rsidR="00A23BF9">
        <w:rPr>
          <w:lang w:eastAsia="en-US"/>
        </w:rPr>
        <w:t xml:space="preserve"> ! </w:t>
      </w:r>
      <w:r>
        <w:rPr>
          <w:lang w:eastAsia="en-US"/>
        </w:rPr>
        <w:t>Sur la route qu</w:t>
      </w:r>
      <w:r w:rsidR="00A23BF9">
        <w:rPr>
          <w:lang w:eastAsia="en-US"/>
        </w:rPr>
        <w:t>’</w:t>
      </w:r>
      <w:r>
        <w:rPr>
          <w:lang w:eastAsia="en-US"/>
        </w:rPr>
        <w:t>ils venaient de quitter</w:t>
      </w:r>
      <w:r w:rsidR="00A23BF9">
        <w:rPr>
          <w:lang w:eastAsia="en-US"/>
        </w:rPr>
        <w:t xml:space="preserve">, </w:t>
      </w:r>
      <w:r>
        <w:rPr>
          <w:lang w:eastAsia="en-US"/>
        </w:rPr>
        <w:t>le galop d</w:t>
      </w:r>
      <w:r w:rsidR="00A23BF9">
        <w:rPr>
          <w:lang w:eastAsia="en-US"/>
        </w:rPr>
        <w:t>’</w:t>
      </w:r>
      <w:r>
        <w:rPr>
          <w:lang w:eastAsia="en-US"/>
        </w:rPr>
        <w:t>un cheval se fit entendre</w:t>
      </w:r>
      <w:r w:rsidR="00A23BF9">
        <w:rPr>
          <w:lang w:eastAsia="en-US"/>
        </w:rPr>
        <w:t xml:space="preserve"> ; </w:t>
      </w:r>
      <w:r>
        <w:rPr>
          <w:lang w:eastAsia="en-US"/>
        </w:rPr>
        <w:t>une silhouette passa</w:t>
      </w:r>
      <w:r w:rsidR="00A23BF9">
        <w:rPr>
          <w:lang w:eastAsia="en-US"/>
        </w:rPr>
        <w:t xml:space="preserve">, </w:t>
      </w:r>
      <w:r>
        <w:rPr>
          <w:lang w:eastAsia="en-US"/>
        </w:rPr>
        <w:t>puis le silence revint</w:t>
      </w:r>
      <w:r w:rsidR="00A23BF9">
        <w:rPr>
          <w:lang w:eastAsia="en-US"/>
        </w:rPr>
        <w:t>.</w:t>
      </w:r>
    </w:p>
    <w:p w14:paraId="366B28E1" w14:textId="77777777" w:rsidR="00A23BF9" w:rsidRDefault="00A23BF9" w:rsidP="00A23BF9">
      <w:pPr>
        <w:numPr>
          <w:ins w:id="152" w:author="Alain" w:date="2009-11-30T10:41:00Z"/>
        </w:num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As-tu vu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demanda le vieillard</w:t>
      </w:r>
      <w:r>
        <w:rPr>
          <w:lang w:eastAsia="en-US"/>
        </w:rPr>
        <w:t>.</w:t>
      </w:r>
    </w:p>
    <w:p w14:paraId="1249BF6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 xml:space="preserve">est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</w:t>
      </w:r>
      <w:proofErr w:type="spellStart"/>
      <w:r w:rsidR="00BB5C58">
        <w:rPr>
          <w:lang w:eastAsia="en-US"/>
        </w:rPr>
        <w:t>Blône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répondit le fils</w:t>
      </w:r>
      <w:r>
        <w:rPr>
          <w:lang w:eastAsia="en-US"/>
        </w:rPr>
        <w:t>.</w:t>
      </w:r>
    </w:p>
    <w:p w14:paraId="1F0ABA4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Ils restèrent un instant comme indécis</w:t>
      </w:r>
      <w:r w:rsidR="00A23BF9">
        <w:rPr>
          <w:lang w:eastAsia="en-US"/>
        </w:rPr>
        <w:t>.</w:t>
      </w:r>
    </w:p>
    <w:p w14:paraId="5FFC1BF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Puis le bonhomme haussa les épaules</w:t>
      </w:r>
      <w:r w:rsidR="00A23BF9">
        <w:rPr>
          <w:lang w:eastAsia="en-US"/>
        </w:rPr>
        <w:t>.</w:t>
      </w:r>
    </w:p>
    <w:p w14:paraId="10A167F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Bah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dit-il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le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va du côté de Vitré</w:t>
      </w:r>
      <w:r>
        <w:rPr>
          <w:lang w:eastAsia="en-US"/>
        </w:rPr>
        <w:t xml:space="preserve">. </w:t>
      </w:r>
      <w:r w:rsidR="00BB5C58">
        <w:rPr>
          <w:lang w:eastAsia="en-US"/>
        </w:rPr>
        <w:t>Il est déjà loin</w:t>
      </w:r>
      <w:r>
        <w:rPr>
          <w:lang w:eastAsia="en-US"/>
        </w:rPr>
        <w:t xml:space="preserve">… </w:t>
      </w:r>
      <w:r w:rsidR="00BB5C58">
        <w:rPr>
          <w:lang w:eastAsia="en-US"/>
        </w:rPr>
        <w:t>Nous autres</w:t>
      </w:r>
      <w:r>
        <w:rPr>
          <w:lang w:eastAsia="en-US"/>
        </w:rPr>
        <w:t xml:space="preserve">, </w:t>
      </w:r>
      <w:r w:rsidR="00BB5C58">
        <w:rPr>
          <w:lang w:eastAsia="en-US"/>
        </w:rPr>
        <w:t>choisissons nos places</w:t>
      </w:r>
      <w:r>
        <w:rPr>
          <w:lang w:eastAsia="en-US"/>
        </w:rPr>
        <w:t xml:space="preserve">, </w:t>
      </w:r>
      <w:r w:rsidR="00BB5C58">
        <w:rPr>
          <w:lang w:eastAsia="en-US"/>
        </w:rPr>
        <w:t>car les dindons vont venir</w:t>
      </w:r>
      <w:r>
        <w:rPr>
          <w:lang w:eastAsia="en-US"/>
        </w:rPr>
        <w:t>.</w:t>
      </w:r>
    </w:p>
    <w:p w14:paraId="133D2F3F" w14:textId="4F56C667" w:rsidR="00BB5C58" w:rsidRDefault="00BB5C58" w:rsidP="007700B9">
      <w:pPr>
        <w:pStyle w:val="Titre2"/>
        <w:rPr>
          <w:lang w:eastAsia="en-US"/>
        </w:rPr>
      </w:pPr>
      <w:bookmarkStart w:id="153" w:name="_Toc231743426"/>
      <w:bookmarkStart w:id="154" w:name="_Toc237577494"/>
      <w:bookmarkStart w:id="155" w:name="_Toc202192442"/>
      <w:r>
        <w:rPr>
          <w:lang w:eastAsia="en-US"/>
        </w:rPr>
        <w:lastRenderedPageBreak/>
        <w:t>EN JOUE</w:t>
      </w:r>
      <w:r w:rsidR="00A23BF9">
        <w:rPr>
          <w:lang w:eastAsia="en-US"/>
        </w:rPr>
        <w:t>…</w:t>
      </w:r>
      <w:bookmarkEnd w:id="153"/>
      <w:bookmarkEnd w:id="154"/>
      <w:bookmarkEnd w:id="155"/>
      <w:r w:rsidR="00A23BF9">
        <w:rPr>
          <w:lang w:eastAsia="en-US"/>
        </w:rPr>
        <w:br/>
      </w:r>
    </w:p>
    <w:p w14:paraId="72686762" w14:textId="1D75B3E0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 xml:space="preserve">était bien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que les Romblon avaient vu passer sur la route de la </w:t>
      </w:r>
      <w:proofErr w:type="spellStart"/>
      <w:r>
        <w:rPr>
          <w:lang w:eastAsia="en-US"/>
        </w:rPr>
        <w:t>Mestivière</w:t>
      </w:r>
      <w:proofErr w:type="spellEnd"/>
      <w:r w:rsidR="00A23BF9">
        <w:rPr>
          <w:lang w:eastAsia="en-US"/>
        </w:rPr>
        <w:t xml:space="preserve">. </w:t>
      </w:r>
      <w:r>
        <w:rPr>
          <w:lang w:eastAsia="en-US"/>
        </w:rPr>
        <w:t xml:space="preserve">Il était monté sur le cheval de </w:t>
      </w:r>
      <w:r w:rsidR="00A23BF9">
        <w:rPr>
          <w:lang w:eastAsia="en-US"/>
        </w:rPr>
        <w:t>M. </w:t>
      </w:r>
      <w:r>
        <w:rPr>
          <w:lang w:eastAsia="en-US"/>
        </w:rPr>
        <w:t>Fargeau</w:t>
      </w:r>
      <w:r w:rsidR="00A23BF9">
        <w:rPr>
          <w:lang w:eastAsia="en-US"/>
        </w:rPr>
        <w:t xml:space="preserve">. </w:t>
      </w:r>
      <w:r>
        <w:rPr>
          <w:lang w:eastAsia="en-US"/>
        </w:rPr>
        <w:t>Est-il besoin de dire que les deux maquignons avaient reconnu aussi le cheval</w:t>
      </w:r>
      <w:r w:rsidR="00A23BF9">
        <w:rPr>
          <w:lang w:eastAsia="en-US"/>
        </w:rPr>
        <w:t> ?</w:t>
      </w:r>
    </w:p>
    <w:p w14:paraId="4E77E258" w14:textId="0DE22AEC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 w:rsidR="00A23BF9">
        <w:rPr>
          <w:lang w:eastAsia="en-US"/>
        </w:rPr>
        <w:t xml:space="preserve"> !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passa au galop entr</w:t>
      </w:r>
      <w:r>
        <w:t>e les deux roches qui flanqu</w:t>
      </w:r>
      <w:r>
        <w:rPr>
          <w:lang w:eastAsia="en-US"/>
        </w:rPr>
        <w:t>aient l</w:t>
      </w:r>
      <w:r w:rsidR="00A23BF9">
        <w:rPr>
          <w:lang w:eastAsia="en-US"/>
        </w:rPr>
        <w:t>’</w:t>
      </w:r>
      <w:r>
        <w:rPr>
          <w:lang w:eastAsia="en-US"/>
        </w:rPr>
        <w:t>entrée de la plate-forme</w:t>
      </w:r>
      <w:r w:rsidR="00A23BF9">
        <w:rPr>
          <w:lang w:eastAsia="en-US"/>
        </w:rPr>
        <w:t xml:space="preserve">. </w:t>
      </w:r>
      <w:r>
        <w:rPr>
          <w:lang w:eastAsia="en-US"/>
        </w:rPr>
        <w:t>Il n</w:t>
      </w:r>
      <w:r w:rsidR="00A23BF9">
        <w:rPr>
          <w:lang w:eastAsia="en-US"/>
        </w:rPr>
        <w:t>’</w:t>
      </w:r>
      <w:r>
        <w:rPr>
          <w:lang w:eastAsia="en-US"/>
        </w:rPr>
        <w:t>arrêta son cheval que devant le chêne creux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hors de portée de la vue et de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 xml:space="preserve">ouïe </w:t>
      </w:r>
      <w:r>
        <w:rPr>
          <w:lang w:eastAsia="en-US"/>
        </w:rPr>
        <w:t>des deux Romblon</w:t>
      </w:r>
      <w:r w:rsidR="00A23BF9">
        <w:rPr>
          <w:lang w:eastAsia="en-US"/>
        </w:rPr>
        <w:t>.</w:t>
      </w:r>
    </w:p>
    <w:p w14:paraId="0B0BC3B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mit pied à terre et entra dans l</w:t>
      </w:r>
      <w:r w:rsidR="00A23BF9">
        <w:rPr>
          <w:lang w:eastAsia="en-US"/>
        </w:rPr>
        <w:t>’</w:t>
      </w:r>
      <w:r>
        <w:rPr>
          <w:lang w:eastAsia="en-US"/>
        </w:rPr>
        <w:t>intérieur de l</w:t>
      </w:r>
      <w:r w:rsidR="00A23BF9">
        <w:rPr>
          <w:lang w:eastAsia="en-US"/>
        </w:rPr>
        <w:t>’</w:t>
      </w:r>
      <w:r>
        <w:rPr>
          <w:lang w:eastAsia="en-US"/>
        </w:rPr>
        <w:t>arbre</w:t>
      </w:r>
      <w:r w:rsidR="00A23BF9">
        <w:rPr>
          <w:lang w:eastAsia="en-US"/>
        </w:rPr>
        <w:t xml:space="preserve">. </w:t>
      </w:r>
      <w:r>
        <w:rPr>
          <w:lang w:eastAsia="en-US"/>
        </w:rPr>
        <w:t>Berthe était là</w:t>
      </w:r>
      <w:r w:rsidR="00A23BF9">
        <w:rPr>
          <w:lang w:eastAsia="en-US"/>
        </w:rPr>
        <w:t xml:space="preserve">, </w:t>
      </w:r>
      <w:r>
        <w:rPr>
          <w:lang w:eastAsia="en-US"/>
        </w:rPr>
        <w:t>demi-couchée sur un tas d</w:t>
      </w:r>
      <w:r w:rsidR="00A23BF9">
        <w:rPr>
          <w:lang w:eastAsia="en-US"/>
        </w:rPr>
        <w:t>’</w:t>
      </w:r>
      <w:r>
        <w:rPr>
          <w:lang w:eastAsia="en-US"/>
        </w:rPr>
        <w:t>herbe et de mousse</w:t>
      </w:r>
      <w:r w:rsidR="00A23BF9">
        <w:rPr>
          <w:lang w:eastAsia="en-US"/>
        </w:rPr>
        <w:t>.</w:t>
      </w:r>
    </w:p>
    <w:p w14:paraId="5D62B460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s</w:t>
      </w:r>
      <w:r w:rsidR="00A23BF9">
        <w:rPr>
          <w:lang w:eastAsia="en-US"/>
        </w:rPr>
        <w:t>’</w:t>
      </w:r>
      <w:r>
        <w:rPr>
          <w:lang w:eastAsia="en-US"/>
        </w:rPr>
        <w:t>élança vers elle et lui prit la main</w:t>
      </w:r>
      <w:r w:rsidR="00A23BF9">
        <w:rPr>
          <w:lang w:eastAsia="en-US"/>
        </w:rPr>
        <w:t xml:space="preserve">. </w:t>
      </w:r>
      <w:r>
        <w:rPr>
          <w:lang w:eastAsia="en-US"/>
        </w:rPr>
        <w:t>La main de la pauvre Berthe était bien froide</w:t>
      </w:r>
      <w:r w:rsidR="00A23BF9">
        <w:rPr>
          <w:lang w:eastAsia="en-US"/>
        </w:rPr>
        <w:t>.</w:t>
      </w:r>
    </w:p>
    <w:p w14:paraId="7D2FF473" w14:textId="1B9BB458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Mam</w:t>
      </w:r>
      <w:r>
        <w:rPr>
          <w:lang w:eastAsia="en-US"/>
        </w:rPr>
        <w:t>’</w:t>
      </w:r>
      <w:r w:rsidR="00BB5C58">
        <w:rPr>
          <w:lang w:eastAsia="en-US"/>
        </w:rPr>
        <w:t>selle Berthe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lui dit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vous sentez-vous assez forte pour monter à cheval</w:t>
      </w:r>
      <w:r>
        <w:rPr>
          <w:lang w:eastAsia="en-US"/>
        </w:rPr>
        <w:t> ?</w:t>
      </w:r>
    </w:p>
    <w:p w14:paraId="2F55D662" w14:textId="37A69A3C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Oui</w:t>
      </w:r>
      <w:r>
        <w:rPr>
          <w:lang w:eastAsia="en-US"/>
        </w:rPr>
        <w:t xml:space="preserve">… </w:t>
      </w:r>
      <w:r w:rsidR="00BB5C58">
        <w:rPr>
          <w:lang w:eastAsia="en-US"/>
        </w:rPr>
        <w:t>répondit la jeune fille d</w:t>
      </w:r>
      <w:r>
        <w:rPr>
          <w:lang w:eastAsia="en-US"/>
        </w:rPr>
        <w:t>’</w:t>
      </w:r>
      <w:r w:rsidR="00BB5C58">
        <w:rPr>
          <w:lang w:eastAsia="en-US"/>
        </w:rPr>
        <w:t>une voix faible et changée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bientôt</w:t>
      </w:r>
      <w:r>
        <w:rPr>
          <w:lang w:eastAsia="en-US"/>
        </w:rPr>
        <w:t xml:space="preserve">… </w:t>
      </w:r>
      <w:r w:rsidR="00BB5C58">
        <w:rPr>
          <w:lang w:eastAsia="en-US"/>
        </w:rPr>
        <w:t>pas encore</w:t>
      </w:r>
      <w:r>
        <w:rPr>
          <w:lang w:eastAsia="en-US"/>
        </w:rPr>
        <w:t>…</w:t>
      </w:r>
    </w:p>
    <w:p w14:paraId="3C64BC68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se mit à genoux auprès d</w:t>
      </w:r>
      <w:r w:rsidR="00A23BF9">
        <w:rPr>
          <w:lang w:eastAsia="en-US"/>
        </w:rPr>
        <w:t>’</w:t>
      </w:r>
      <w:r>
        <w:rPr>
          <w:lang w:eastAsia="en-US"/>
        </w:rPr>
        <w:t>elle</w:t>
      </w:r>
      <w:r w:rsidR="00A23BF9">
        <w:rPr>
          <w:lang w:eastAsia="en-US"/>
        </w:rPr>
        <w:t>.</w:t>
      </w:r>
    </w:p>
    <w:p w14:paraId="39F37EA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Après la scène du souper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quand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avait sauté par la fenêtre avec Berthe dans ses bras</w:t>
      </w:r>
      <w:r w:rsidR="00A23BF9">
        <w:rPr>
          <w:lang w:eastAsia="en-US"/>
        </w:rPr>
        <w:t xml:space="preserve">, </w:t>
      </w:r>
      <w:r>
        <w:rPr>
          <w:lang w:eastAsia="en-US"/>
        </w:rPr>
        <w:t>il avait fait d</w:t>
      </w:r>
      <w:r w:rsidR="00A23BF9">
        <w:rPr>
          <w:lang w:eastAsia="en-US"/>
        </w:rPr>
        <w:t>’</w:t>
      </w:r>
      <w:r>
        <w:rPr>
          <w:lang w:eastAsia="en-US"/>
        </w:rPr>
        <w:t>abord le tour du château</w:t>
      </w:r>
      <w:r w:rsidR="00A23BF9">
        <w:rPr>
          <w:lang w:eastAsia="en-US"/>
        </w:rPr>
        <w:t xml:space="preserve">, </w:t>
      </w:r>
      <w:r>
        <w:rPr>
          <w:lang w:eastAsia="en-US"/>
        </w:rPr>
        <w:t>se croyant poursuivi</w:t>
      </w:r>
      <w:r w:rsidR="00A23BF9">
        <w:rPr>
          <w:lang w:eastAsia="en-US"/>
        </w:rPr>
        <w:t xml:space="preserve">. </w:t>
      </w:r>
      <w:r>
        <w:rPr>
          <w:lang w:eastAsia="en-US"/>
        </w:rPr>
        <w:t>Berthe était toujours évanouie</w:t>
      </w:r>
      <w:r w:rsidR="00A23BF9">
        <w:rPr>
          <w:lang w:eastAsia="en-US"/>
        </w:rPr>
        <w:t>.</w:t>
      </w:r>
    </w:p>
    <w:p w14:paraId="5A543D8E" w14:textId="4617F40D" w:rsidR="00A23BF9" w:rsidRDefault="00BB5C58" w:rsidP="00A23BF9">
      <w:pPr>
        <w:rPr>
          <w:lang w:eastAsia="en-US"/>
        </w:rPr>
      </w:pPr>
      <w:r>
        <w:rPr>
          <w:lang w:eastAsia="en-US"/>
        </w:rPr>
        <w:t>Pour la première fois de sa vie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avait peur</w:t>
      </w:r>
      <w:r w:rsidR="00A23BF9">
        <w:rPr>
          <w:lang w:eastAsia="en-US"/>
        </w:rPr>
        <w:t xml:space="preserve">. </w:t>
      </w:r>
      <w:r>
        <w:rPr>
          <w:lang w:eastAsia="en-US"/>
        </w:rPr>
        <w:t xml:space="preserve">Il </w:t>
      </w:r>
      <w:proofErr w:type="gramStart"/>
      <w:r>
        <w:rPr>
          <w:lang w:eastAsia="en-US"/>
        </w:rPr>
        <w:t>avait peur</w:t>
      </w:r>
      <w:proofErr w:type="gramEnd"/>
      <w:r>
        <w:rPr>
          <w:lang w:eastAsia="en-US"/>
        </w:rPr>
        <w:t xml:space="preserve"> de n</w:t>
      </w:r>
      <w:r w:rsidR="00A23BF9">
        <w:rPr>
          <w:lang w:eastAsia="en-US"/>
        </w:rPr>
        <w:t>’</w:t>
      </w:r>
      <w:r>
        <w:rPr>
          <w:lang w:eastAsia="en-US"/>
        </w:rPr>
        <w:t>être pas assez fort pour défendre cette jeune fille qui était la fiancée de son ami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de son maître</w:t>
      </w:r>
      <w:r w:rsidR="00A23BF9">
        <w:rPr>
          <w:lang w:eastAsia="en-US"/>
        </w:rPr>
        <w:t>.</w:t>
      </w:r>
    </w:p>
    <w:p w14:paraId="2C0E15C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Et qu</w:t>
      </w:r>
      <w:r w:rsidR="00A23BF9">
        <w:rPr>
          <w:lang w:eastAsia="en-US"/>
        </w:rPr>
        <w:t>’</w:t>
      </w:r>
      <w:r>
        <w:rPr>
          <w:lang w:eastAsia="en-US"/>
        </w:rPr>
        <w:t>il eût défendue</w:t>
      </w:r>
      <w:r w:rsidR="00A23BF9">
        <w:rPr>
          <w:lang w:eastAsia="en-US"/>
        </w:rPr>
        <w:t xml:space="preserve">, </w:t>
      </w:r>
      <w:r>
        <w:rPr>
          <w:lang w:eastAsia="en-US"/>
        </w:rPr>
        <w:t>même sans cela</w:t>
      </w:r>
      <w:r w:rsidR="00A23BF9">
        <w:rPr>
          <w:lang w:eastAsia="en-US"/>
        </w:rPr>
        <w:t xml:space="preserve">, </w:t>
      </w:r>
      <w:r>
        <w:rPr>
          <w:lang w:eastAsia="en-US"/>
        </w:rPr>
        <w:t>jusqu</w:t>
      </w:r>
      <w:r w:rsidR="00A23BF9">
        <w:rPr>
          <w:lang w:eastAsia="en-US"/>
        </w:rPr>
        <w:t>’</w:t>
      </w:r>
      <w:r>
        <w:rPr>
          <w:lang w:eastAsia="en-US"/>
        </w:rPr>
        <w:t>au dernier souffle de sa vie</w:t>
      </w:r>
      <w:r w:rsidR="00A23BF9">
        <w:rPr>
          <w:lang w:eastAsia="en-US"/>
        </w:rPr>
        <w:t> !</w:t>
      </w:r>
    </w:p>
    <w:p w14:paraId="14C1886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Car il l</w:t>
      </w:r>
      <w:r w:rsidR="00A23BF9">
        <w:rPr>
          <w:lang w:eastAsia="en-US"/>
        </w:rPr>
        <w:t>’</w:t>
      </w:r>
      <w:r>
        <w:rPr>
          <w:lang w:eastAsia="en-US"/>
        </w:rPr>
        <w:t>avait dit naïvement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tout à l</w:t>
      </w:r>
      <w:r w:rsidR="00A23BF9">
        <w:rPr>
          <w:lang w:eastAsia="en-US"/>
        </w:rPr>
        <w:t>’</w:t>
      </w:r>
      <w:r>
        <w:rPr>
          <w:lang w:eastAsia="en-US"/>
        </w:rPr>
        <w:t>heure</w:t>
      </w:r>
      <w:r w:rsidR="00A23BF9">
        <w:rPr>
          <w:lang w:eastAsia="en-US"/>
        </w:rPr>
        <w:t xml:space="preserve">, </w:t>
      </w:r>
      <w:r>
        <w:rPr>
          <w:lang w:eastAsia="en-US"/>
        </w:rPr>
        <w:t>dans l</w:t>
      </w:r>
      <w:r w:rsidR="00A23BF9">
        <w:rPr>
          <w:lang w:eastAsia="en-US"/>
        </w:rPr>
        <w:t>’</w:t>
      </w:r>
      <w:r>
        <w:rPr>
          <w:lang w:eastAsia="en-US"/>
        </w:rPr>
        <w:t>embrasure</w:t>
      </w:r>
      <w:r w:rsidR="00A23BF9">
        <w:rPr>
          <w:lang w:eastAsia="en-US"/>
        </w:rPr>
        <w:t xml:space="preserve">. </w:t>
      </w:r>
      <w:r>
        <w:rPr>
          <w:lang w:eastAsia="en-US"/>
        </w:rPr>
        <w:t>Oh</w:t>
      </w:r>
      <w:r w:rsidR="00A23BF9">
        <w:rPr>
          <w:lang w:eastAsia="en-US"/>
        </w:rPr>
        <w:t xml:space="preserve"> ! </w:t>
      </w:r>
      <w:r>
        <w:rPr>
          <w:lang w:eastAsia="en-US"/>
        </w:rPr>
        <w:t>mam</w:t>
      </w:r>
      <w:r w:rsidR="00A23BF9">
        <w:rPr>
          <w:lang w:eastAsia="en-US"/>
        </w:rPr>
        <w:t>’</w:t>
      </w:r>
      <w:r>
        <w:rPr>
          <w:lang w:eastAsia="en-US"/>
        </w:rPr>
        <w:t>selle Berthe</w:t>
      </w:r>
      <w:r w:rsidR="00A23BF9">
        <w:rPr>
          <w:lang w:eastAsia="en-US"/>
        </w:rPr>
        <w:t xml:space="preserve">, </w:t>
      </w:r>
      <w:r>
        <w:rPr>
          <w:lang w:eastAsia="en-US"/>
        </w:rPr>
        <w:t>je ne savais pas que je vous aimais comme ça</w:t>
      </w:r>
      <w:r w:rsidR="00A23BF9">
        <w:rPr>
          <w:lang w:eastAsia="en-US"/>
        </w:rPr>
        <w:t> !</w:t>
      </w:r>
    </w:p>
    <w:p w14:paraId="755CECAD" w14:textId="6D73B28E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Il prit la route de la </w:t>
      </w:r>
      <w:proofErr w:type="spellStart"/>
      <w:r>
        <w:rPr>
          <w:lang w:eastAsia="en-US"/>
        </w:rPr>
        <w:t>Mestivière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n</w:t>
      </w:r>
      <w:r w:rsidR="00A23BF9">
        <w:rPr>
          <w:lang w:eastAsia="en-US"/>
        </w:rPr>
        <w:t>’</w:t>
      </w:r>
      <w:r>
        <w:rPr>
          <w:lang w:eastAsia="en-US"/>
        </w:rPr>
        <w:t>osant pas confier Berthe aux fermiers du voisinage</w:t>
      </w:r>
      <w:r w:rsidR="00A23BF9">
        <w:rPr>
          <w:lang w:eastAsia="en-US"/>
        </w:rPr>
        <w:t xml:space="preserve"> ; </w:t>
      </w:r>
      <w:r>
        <w:rPr>
          <w:lang w:eastAsia="en-US"/>
        </w:rPr>
        <w:t>car les fermiers ne connaissaient pas encore l</w:t>
      </w:r>
      <w:r w:rsidR="00A23BF9">
        <w:rPr>
          <w:lang w:eastAsia="en-US"/>
        </w:rPr>
        <w:t>’</w:t>
      </w:r>
      <w:r>
        <w:rPr>
          <w:lang w:eastAsia="en-US"/>
        </w:rPr>
        <w:t xml:space="preserve">étrange testament de Jean </w:t>
      </w:r>
      <w:proofErr w:type="spellStart"/>
      <w:r>
        <w:rPr>
          <w:lang w:eastAsia="en-US"/>
        </w:rPr>
        <w:t>Crébu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et ils devaient regarder </w:t>
      </w:r>
      <w:r w:rsidR="00A23BF9">
        <w:rPr>
          <w:lang w:eastAsia="en-US"/>
        </w:rPr>
        <w:t>M. </w:t>
      </w:r>
      <w:r>
        <w:rPr>
          <w:lang w:eastAsia="en-US"/>
        </w:rPr>
        <w:t>Fargeau comme un maître</w:t>
      </w:r>
      <w:r w:rsidR="00A23BF9">
        <w:rPr>
          <w:lang w:eastAsia="en-US"/>
        </w:rPr>
        <w:t>.</w:t>
      </w:r>
    </w:p>
    <w:p w14:paraId="115EC2D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chêne creux devait être un abri sûr et muet</w:t>
      </w:r>
      <w:r w:rsidR="00A23BF9">
        <w:rPr>
          <w:lang w:eastAsia="en-US"/>
        </w:rPr>
        <w:t xml:space="preserve">. </w:t>
      </w:r>
      <w:r>
        <w:rPr>
          <w:lang w:eastAsia="en-US"/>
        </w:rPr>
        <w:t>Quand la jeune fille allait reprendre ses sens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comptait aviser et lui trouver une autre retraite</w:t>
      </w:r>
      <w:r w:rsidR="00A23BF9">
        <w:rPr>
          <w:lang w:eastAsia="en-US"/>
        </w:rPr>
        <w:t>.</w:t>
      </w:r>
    </w:p>
    <w:p w14:paraId="6082B30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Berthe fut bien longtemps à reprendre ses sens</w:t>
      </w:r>
      <w:r w:rsidR="00A23BF9">
        <w:rPr>
          <w:lang w:eastAsia="en-US"/>
        </w:rPr>
        <w:t xml:space="preserve">. </w:t>
      </w:r>
      <w:r>
        <w:rPr>
          <w:lang w:eastAsia="en-US"/>
        </w:rPr>
        <w:t>Les navrantes émotions de la journée et cette course à travers la forêt qu</w:t>
      </w:r>
      <w:r w:rsidR="00A23BF9">
        <w:rPr>
          <w:lang w:eastAsia="en-US"/>
        </w:rPr>
        <w:t>’</w:t>
      </w:r>
      <w:r>
        <w:rPr>
          <w:lang w:eastAsia="en-US"/>
        </w:rPr>
        <w:t>elle avait faite</w:t>
      </w:r>
      <w:r w:rsidR="00A23BF9">
        <w:rPr>
          <w:lang w:eastAsia="en-US"/>
        </w:rPr>
        <w:t xml:space="preserve">, </w:t>
      </w:r>
      <w:r>
        <w:rPr>
          <w:lang w:eastAsia="en-US"/>
        </w:rPr>
        <w:t>soutenue seulement par la fièvre et le désespoir</w:t>
      </w:r>
      <w:r w:rsidR="00A23BF9">
        <w:rPr>
          <w:lang w:eastAsia="en-US"/>
        </w:rPr>
        <w:t xml:space="preserve">, </w:t>
      </w:r>
      <w:r>
        <w:rPr>
          <w:lang w:eastAsia="en-US"/>
        </w:rPr>
        <w:t>cette longue et terrible conversation qu</w:t>
      </w:r>
      <w:r w:rsidR="00A23BF9">
        <w:rPr>
          <w:lang w:eastAsia="en-US"/>
        </w:rPr>
        <w:t>’</w:t>
      </w:r>
      <w:r>
        <w:rPr>
          <w:lang w:eastAsia="en-US"/>
        </w:rPr>
        <w:t>elle avait entendue dans la salle rouge</w:t>
      </w:r>
      <w:r w:rsidR="00A23BF9">
        <w:rPr>
          <w:lang w:eastAsia="en-US"/>
        </w:rPr>
        <w:t xml:space="preserve">, </w:t>
      </w:r>
      <w:r>
        <w:rPr>
          <w:lang w:eastAsia="en-US"/>
        </w:rPr>
        <w:t>tout cela l</w:t>
      </w:r>
      <w:r w:rsidR="00A23BF9">
        <w:rPr>
          <w:lang w:eastAsia="en-US"/>
        </w:rPr>
        <w:t>’</w:t>
      </w:r>
      <w:r>
        <w:rPr>
          <w:lang w:eastAsia="en-US"/>
        </w:rPr>
        <w:t>avait brisée</w:t>
      </w:r>
      <w:r w:rsidR="00A23BF9">
        <w:rPr>
          <w:lang w:eastAsia="en-US"/>
        </w:rPr>
        <w:t>.</w:t>
      </w:r>
    </w:p>
    <w:p w14:paraId="2C7C7F9E" w14:textId="68215A70" w:rsidR="00A23BF9" w:rsidRDefault="00BB5C58" w:rsidP="00A23BF9">
      <w:pPr>
        <w:rPr>
          <w:lang w:eastAsia="en-US"/>
        </w:rPr>
      </w:pPr>
      <w:r>
        <w:rPr>
          <w:lang w:eastAsia="en-US"/>
        </w:rPr>
        <w:t>Son cœur était fort</w:t>
      </w:r>
      <w:r w:rsidR="00A23BF9">
        <w:rPr>
          <w:lang w:eastAsia="en-US"/>
        </w:rPr>
        <w:t xml:space="preserve">, </w:t>
      </w:r>
      <w:r>
        <w:rPr>
          <w:lang w:eastAsia="en-US"/>
        </w:rPr>
        <w:t>nous le verrons</w:t>
      </w:r>
      <w:r w:rsidR="00A23BF9">
        <w:rPr>
          <w:lang w:eastAsia="en-US"/>
        </w:rPr>
        <w:t xml:space="preserve">, </w:t>
      </w:r>
      <w:r>
        <w:rPr>
          <w:lang w:eastAsia="en-US"/>
        </w:rPr>
        <w:t>fort et grand</w:t>
      </w:r>
      <w:r w:rsidR="00A23BF9">
        <w:rPr>
          <w:lang w:eastAsia="en-US"/>
        </w:rPr>
        <w:t xml:space="preserve">, </w:t>
      </w:r>
      <w:r>
        <w:rPr>
          <w:lang w:eastAsia="en-US"/>
        </w:rPr>
        <w:t>et capable de résister aux plus poignantes douleurs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Mais son corps était faible</w:t>
      </w:r>
      <w:r w:rsidR="00A23BF9">
        <w:rPr>
          <w:lang w:eastAsia="en-US"/>
        </w:rPr>
        <w:t>.</w:t>
      </w:r>
    </w:p>
    <w:p w14:paraId="7BB9B9E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Faible et malade</w:t>
      </w:r>
      <w:r w:rsidR="00A23BF9">
        <w:rPr>
          <w:lang w:eastAsia="en-US"/>
        </w:rPr>
        <w:t xml:space="preserve">, </w:t>
      </w:r>
      <w:r>
        <w:rPr>
          <w:lang w:eastAsia="en-US"/>
        </w:rPr>
        <w:t>car la pauvre fille allait être mère</w:t>
      </w:r>
      <w:r w:rsidR="00A23BF9">
        <w:rPr>
          <w:lang w:eastAsia="en-US"/>
        </w:rPr>
        <w:t>,</w:t>
      </w:r>
    </w:p>
    <w:p w14:paraId="4ECA339F" w14:textId="0AB8CFA0" w:rsidR="00A23BF9" w:rsidRDefault="00BB5C58" w:rsidP="00A23BF9">
      <w:pPr>
        <w:numPr>
          <w:ins w:id="156" w:author="Alain" w:date="2009-11-30T10:44:00Z"/>
        </w:numPr>
        <w:rPr>
          <w:lang w:eastAsia="en-US"/>
        </w:rPr>
      </w:pPr>
      <w:r>
        <w:rPr>
          <w:lang w:eastAsia="en-US"/>
        </w:rPr>
        <w:t>E</w:t>
      </w:r>
      <w:r>
        <w:rPr>
          <w:lang w:eastAsia="en-US"/>
        </w:rPr>
        <w:t>lle ne s</w:t>
      </w:r>
      <w:r w:rsidR="00A23BF9">
        <w:rPr>
          <w:lang w:eastAsia="en-US"/>
        </w:rPr>
        <w:t>’</w:t>
      </w:r>
      <w:r>
        <w:rPr>
          <w:lang w:eastAsia="en-US"/>
        </w:rPr>
        <w:t>éveillait point</w:t>
      </w:r>
      <w:r w:rsidR="00A23BF9">
        <w:rPr>
          <w:lang w:eastAsia="en-US"/>
        </w:rPr>
        <w:t>.</w:t>
      </w:r>
    </w:p>
    <w:p w14:paraId="1C2E96DE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l</w:t>
      </w:r>
      <w:r w:rsidR="00A23BF9">
        <w:rPr>
          <w:lang w:eastAsia="en-US"/>
        </w:rPr>
        <w:t>’</w:t>
      </w:r>
      <w:r>
        <w:rPr>
          <w:lang w:eastAsia="en-US"/>
        </w:rPr>
        <w:t>appelait</w:t>
      </w:r>
      <w:r w:rsidR="00A23BF9">
        <w:rPr>
          <w:lang w:eastAsia="en-US"/>
        </w:rPr>
        <w:t xml:space="preserve"> ;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avait de grosses larmes sur la joue</w:t>
      </w:r>
      <w:r w:rsidR="00A23BF9">
        <w:rPr>
          <w:lang w:eastAsia="en-US"/>
        </w:rPr>
        <w:t xml:space="preserve">.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la croyait morte</w:t>
      </w:r>
      <w:r w:rsidR="00A23BF9">
        <w:rPr>
          <w:lang w:eastAsia="en-US"/>
        </w:rPr>
        <w:t>.</w:t>
      </w:r>
    </w:p>
    <w:p w14:paraId="3F45000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Une heure se passa</w:t>
      </w:r>
      <w:r w:rsidR="00A23BF9">
        <w:rPr>
          <w:lang w:eastAsia="en-US"/>
        </w:rPr>
        <w:t xml:space="preserve">. </w:t>
      </w:r>
      <w:r>
        <w:rPr>
          <w:lang w:eastAsia="en-US"/>
        </w:rPr>
        <w:t>Hélas</w:t>
      </w:r>
      <w:r w:rsidR="00A23BF9">
        <w:rPr>
          <w:lang w:eastAsia="en-US"/>
        </w:rPr>
        <w:t xml:space="preserve"> ! </w:t>
      </w:r>
      <w:r>
        <w:rPr>
          <w:lang w:eastAsia="en-US"/>
        </w:rPr>
        <w:t>Berthe était toujours étendue</w:t>
      </w:r>
      <w:r w:rsidR="00A23BF9">
        <w:rPr>
          <w:lang w:eastAsia="en-US"/>
        </w:rPr>
        <w:t xml:space="preserve">, </w:t>
      </w:r>
      <w:r>
        <w:rPr>
          <w:lang w:eastAsia="en-US"/>
        </w:rPr>
        <w:t>blanche et froide</w:t>
      </w:r>
      <w:r w:rsidR="00A23BF9">
        <w:rPr>
          <w:lang w:eastAsia="en-US"/>
        </w:rPr>
        <w:t>.</w:t>
      </w:r>
    </w:p>
    <w:p w14:paraId="0294A503" w14:textId="6330A99A" w:rsidR="00A23BF9" w:rsidRDefault="00BB5C58" w:rsidP="00A23BF9">
      <w:pPr>
        <w:rPr>
          <w:lang w:eastAsia="en-US"/>
        </w:rPr>
      </w:pPr>
      <w:r>
        <w:rPr>
          <w:lang w:eastAsia="en-US"/>
        </w:rPr>
        <w:t>Une autre heure encore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se sentait devenir fou</w:t>
      </w:r>
      <w:r w:rsidR="00A23BF9">
        <w:rPr>
          <w:lang w:eastAsia="en-US"/>
        </w:rPr>
        <w:t>.</w:t>
      </w:r>
    </w:p>
    <w:p w14:paraId="4397F5E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Enfin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lèvres de Berthe s</w:t>
      </w:r>
      <w:r w:rsidR="00A23BF9">
        <w:rPr>
          <w:lang w:eastAsia="en-US"/>
        </w:rPr>
        <w:t>’</w:t>
      </w:r>
      <w:r>
        <w:rPr>
          <w:lang w:eastAsia="en-US"/>
        </w:rPr>
        <w:t>entr</w:t>
      </w:r>
      <w:r w:rsidR="00A23BF9">
        <w:rPr>
          <w:lang w:eastAsia="en-US"/>
        </w:rPr>
        <w:t>’</w:t>
      </w:r>
      <w:r>
        <w:rPr>
          <w:lang w:eastAsia="en-US"/>
        </w:rPr>
        <w:t>ouvrirent</w:t>
      </w:r>
      <w:r w:rsidR="00A23BF9">
        <w:rPr>
          <w:lang w:eastAsia="en-US"/>
        </w:rPr>
        <w:t>.</w:t>
      </w:r>
    </w:p>
    <w:p w14:paraId="0381BD1B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joignit les mains pour remercier Dieu</w:t>
      </w:r>
      <w:r w:rsidR="00A23BF9">
        <w:rPr>
          <w:lang w:eastAsia="en-US"/>
        </w:rPr>
        <w:t>.</w:t>
      </w:r>
    </w:p>
    <w:p w14:paraId="7A6EB8D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revint lentement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lentement</w:t>
      </w:r>
      <w:r w:rsidR="00A23BF9">
        <w:rPr>
          <w:lang w:eastAsia="en-US"/>
        </w:rPr>
        <w:t>.</w:t>
      </w:r>
    </w:p>
    <w:p w14:paraId="7205484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Vers deux heures du matin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tressaillit tout à coup dans son demi-sommeil</w:t>
      </w:r>
      <w:r w:rsidR="00A23BF9">
        <w:rPr>
          <w:lang w:eastAsia="en-US"/>
        </w:rPr>
        <w:t>.</w:t>
      </w:r>
    </w:p>
    <w:p w14:paraId="0AFD8C1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Où suis-je</w:t>
      </w:r>
      <w:r>
        <w:rPr>
          <w:lang w:eastAsia="en-US"/>
        </w:rPr>
        <w:t xml:space="preserve"> ? </w:t>
      </w:r>
      <w:r w:rsidR="00BB5C58">
        <w:rPr>
          <w:lang w:eastAsia="en-US"/>
        </w:rPr>
        <w:t>dit-elle</w:t>
      </w:r>
      <w:r>
        <w:rPr>
          <w:lang w:eastAsia="en-US"/>
        </w:rPr>
        <w:t>.</w:t>
      </w:r>
    </w:p>
    <w:p w14:paraId="2149713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Puis elle ajouta sans attendre la réponse</w:t>
      </w:r>
      <w:r w:rsidR="00A23BF9">
        <w:rPr>
          <w:lang w:eastAsia="en-US"/>
        </w:rPr>
        <w:t> :</w:t>
      </w:r>
    </w:p>
    <w:p w14:paraId="62C30EE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Lui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lui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Lucien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Ils voulaient le tuer</w:t>
      </w:r>
      <w:r>
        <w:rPr>
          <w:lang w:eastAsia="en-US"/>
        </w:rPr>
        <w:t> !</w:t>
      </w:r>
    </w:p>
    <w:p w14:paraId="1C453786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la rassura de son mieux</w:t>
      </w:r>
      <w:r w:rsidR="00A23BF9">
        <w:rPr>
          <w:lang w:eastAsia="en-US"/>
        </w:rPr>
        <w:t>.</w:t>
      </w:r>
    </w:p>
    <w:p w14:paraId="2C813A7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ne parla plus que pour dire</w:t>
      </w:r>
      <w:r w:rsidR="00A23BF9">
        <w:rPr>
          <w:lang w:eastAsia="en-US"/>
        </w:rPr>
        <w:t> :</w:t>
      </w:r>
    </w:p>
    <w:p w14:paraId="15EFB18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Allez</w:t>
      </w:r>
      <w:r>
        <w:rPr>
          <w:lang w:eastAsia="en-US"/>
        </w:rPr>
        <w:t xml:space="preserve">, </w:t>
      </w:r>
      <w:proofErr w:type="spellStart"/>
      <w:r w:rsidR="00BB5C58">
        <w:rPr>
          <w:lang w:eastAsia="en-US"/>
        </w:rPr>
        <w:t>Tiennet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je vous en prie</w:t>
      </w:r>
      <w:r>
        <w:rPr>
          <w:lang w:eastAsia="en-US"/>
        </w:rPr>
        <w:t xml:space="preserve">, </w:t>
      </w:r>
      <w:r w:rsidR="00BB5C58">
        <w:rPr>
          <w:lang w:eastAsia="en-US"/>
        </w:rPr>
        <w:t>vous qui êtes fort et brave</w:t>
      </w:r>
      <w:r>
        <w:rPr>
          <w:lang w:eastAsia="en-US"/>
        </w:rPr>
        <w:t xml:space="preserve">… </w:t>
      </w:r>
      <w:r w:rsidR="00BB5C58">
        <w:rPr>
          <w:lang w:eastAsia="en-US"/>
        </w:rPr>
        <w:t>allez le sauver</w:t>
      </w:r>
      <w:r>
        <w:rPr>
          <w:lang w:eastAsia="en-US"/>
        </w:rPr>
        <w:t>.</w:t>
      </w:r>
    </w:p>
    <w:p w14:paraId="2D912E6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embarras du bon garçon recommença</w:t>
      </w:r>
      <w:r w:rsidR="00A23BF9">
        <w:rPr>
          <w:lang w:eastAsia="en-US"/>
        </w:rPr>
        <w:t xml:space="preserve">. </w:t>
      </w:r>
      <w:r>
        <w:rPr>
          <w:lang w:eastAsia="en-US"/>
        </w:rPr>
        <w:t>Comment aller vers Lucien</w:t>
      </w:r>
      <w:r w:rsidR="00A23BF9">
        <w:rPr>
          <w:lang w:eastAsia="en-US"/>
        </w:rPr>
        <w:t xml:space="preserve">, </w:t>
      </w:r>
      <w:r>
        <w:rPr>
          <w:lang w:eastAsia="en-US"/>
        </w:rPr>
        <w:t>qu</w:t>
      </w:r>
      <w:r w:rsidR="00A23BF9">
        <w:rPr>
          <w:lang w:eastAsia="en-US"/>
        </w:rPr>
        <w:t>’</w:t>
      </w:r>
      <w:r>
        <w:rPr>
          <w:lang w:eastAsia="en-US"/>
        </w:rPr>
        <w:t>il fallait sauver en effet</w:t>
      </w:r>
      <w:r w:rsidR="00A23BF9">
        <w:rPr>
          <w:lang w:eastAsia="en-US"/>
        </w:rPr>
        <w:t xml:space="preserve"> ? </w:t>
      </w:r>
      <w:r>
        <w:rPr>
          <w:lang w:eastAsia="en-US"/>
        </w:rPr>
        <w:t>Comment quitter Berthe</w:t>
      </w:r>
      <w:r w:rsidR="00A23BF9">
        <w:rPr>
          <w:lang w:eastAsia="en-US"/>
        </w:rPr>
        <w:t xml:space="preserve"> ? </w:t>
      </w:r>
      <w:r>
        <w:rPr>
          <w:lang w:eastAsia="en-US"/>
        </w:rPr>
        <w:t>comment l</w:t>
      </w:r>
      <w:r w:rsidR="00A23BF9">
        <w:rPr>
          <w:lang w:eastAsia="en-US"/>
        </w:rPr>
        <w:t>’</w:t>
      </w:r>
      <w:r>
        <w:rPr>
          <w:lang w:eastAsia="en-US"/>
        </w:rPr>
        <w:t>emmener</w:t>
      </w:r>
      <w:r w:rsidR="00A23BF9">
        <w:rPr>
          <w:lang w:eastAsia="en-US"/>
        </w:rPr>
        <w:t> ?</w:t>
      </w:r>
    </w:p>
    <w:p w14:paraId="741CDF7C" w14:textId="311F9589" w:rsidR="00A23BF9" w:rsidRDefault="00BB5C58" w:rsidP="00A23BF9">
      <w:pPr>
        <w:rPr>
          <w:lang w:eastAsia="en-US"/>
        </w:rPr>
      </w:pPr>
      <w:r>
        <w:rPr>
          <w:lang w:eastAsia="en-US"/>
        </w:rPr>
        <w:t>Ce fut alors qu</w:t>
      </w:r>
      <w:r w:rsidR="00A23BF9">
        <w:rPr>
          <w:lang w:eastAsia="en-US"/>
        </w:rPr>
        <w:t>’</w:t>
      </w:r>
      <w:r>
        <w:rPr>
          <w:lang w:eastAsia="en-US"/>
        </w:rPr>
        <w:t>il eut cette idée de retourner au château pendant qu</w:t>
      </w:r>
      <w:r w:rsidR="00A23BF9">
        <w:rPr>
          <w:lang w:eastAsia="en-US"/>
        </w:rPr>
        <w:t>’</w:t>
      </w:r>
      <w:r>
        <w:rPr>
          <w:lang w:eastAsia="en-US"/>
        </w:rPr>
        <w:t>il faisait encore nuit noire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de prendre le cheval de </w:t>
      </w:r>
      <w:r w:rsidR="00A23BF9">
        <w:rPr>
          <w:lang w:eastAsia="en-US"/>
        </w:rPr>
        <w:t>M. </w:t>
      </w:r>
      <w:r>
        <w:rPr>
          <w:lang w:eastAsia="en-US"/>
        </w:rPr>
        <w:t>Fargeau et de revenir</w:t>
      </w:r>
      <w:r w:rsidR="00A23BF9">
        <w:rPr>
          <w:lang w:eastAsia="en-US"/>
        </w:rPr>
        <w:t xml:space="preserve">. </w:t>
      </w:r>
      <w:r>
        <w:rPr>
          <w:lang w:eastAsia="en-US"/>
        </w:rPr>
        <w:t>Il comptait mettre Berthe à cheval et la conduire à Vitré</w:t>
      </w:r>
      <w:r w:rsidR="00A23BF9">
        <w:rPr>
          <w:lang w:eastAsia="en-US"/>
        </w:rPr>
        <w:t xml:space="preserve">, </w:t>
      </w:r>
      <w:r>
        <w:rPr>
          <w:lang w:eastAsia="en-US"/>
        </w:rPr>
        <w:t>où Lucien devait être encore</w:t>
      </w:r>
      <w:r w:rsidR="00A23BF9">
        <w:rPr>
          <w:lang w:eastAsia="en-US"/>
        </w:rPr>
        <w:t>.</w:t>
      </w:r>
    </w:p>
    <w:p w14:paraId="7F27419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il y avait dans sa tête un projet vague qui allait bien plus loin que cela</w:t>
      </w:r>
      <w:r w:rsidR="00A23BF9">
        <w:rPr>
          <w:lang w:eastAsia="en-US"/>
        </w:rPr>
        <w:t>.</w:t>
      </w:r>
    </w:p>
    <w:p w14:paraId="0697ABCC" w14:textId="31D59564" w:rsidR="00A23BF9" w:rsidRDefault="00BB5C58" w:rsidP="00A23BF9">
      <w:pPr>
        <w:rPr>
          <w:lang w:eastAsia="en-US"/>
        </w:rPr>
      </w:pPr>
      <w:r>
        <w:rPr>
          <w:lang w:eastAsia="en-US"/>
        </w:rPr>
        <w:t>Partir</w:t>
      </w:r>
      <w:r w:rsidR="00A23BF9">
        <w:rPr>
          <w:lang w:eastAsia="en-US"/>
        </w:rPr>
        <w:t xml:space="preserve">, </w:t>
      </w:r>
      <w:r>
        <w:rPr>
          <w:lang w:eastAsia="en-US"/>
        </w:rPr>
        <w:t>partir tous les trois avec cet homme qui tentait un voyage sans fin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entrepreneur</w:t>
      </w:r>
      <w:r w:rsidR="00A23BF9">
        <w:rPr>
          <w:lang w:eastAsia="en-US"/>
        </w:rPr>
        <w:t>, M. </w:t>
      </w:r>
      <w:proofErr w:type="spellStart"/>
      <w:r>
        <w:rPr>
          <w:lang w:eastAsia="en-US"/>
        </w:rPr>
        <w:t>Berthelleminot</w:t>
      </w:r>
      <w:proofErr w:type="spellEnd"/>
      <w:r w:rsidR="00A23BF9">
        <w:rPr>
          <w:lang w:eastAsia="en-US"/>
        </w:rPr>
        <w:t>.</w:t>
      </w:r>
    </w:p>
    <w:p w14:paraId="2239B6F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Fuir cette ligue organisée pour l</w:t>
      </w:r>
      <w:r w:rsidR="00A23BF9">
        <w:rPr>
          <w:lang w:eastAsia="en-US"/>
        </w:rPr>
        <w:t>’</w:t>
      </w:r>
      <w:r>
        <w:rPr>
          <w:lang w:eastAsia="en-US"/>
        </w:rPr>
        <w:t>assassinat</w:t>
      </w:r>
      <w:r w:rsidR="00A23BF9">
        <w:rPr>
          <w:lang w:eastAsia="en-US"/>
        </w:rPr>
        <w:t> !</w:t>
      </w:r>
    </w:p>
    <w:p w14:paraId="40CEA0E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Car il se sentait trop faible pour défendre toujours Lucien et Berthe contre tant d</w:t>
      </w:r>
      <w:r w:rsidR="00A23BF9">
        <w:rPr>
          <w:lang w:eastAsia="en-US"/>
        </w:rPr>
        <w:t>’</w:t>
      </w:r>
      <w:r>
        <w:rPr>
          <w:lang w:eastAsia="en-US"/>
        </w:rPr>
        <w:t>ennemis</w:t>
      </w:r>
      <w:r w:rsidR="00A23BF9">
        <w:rPr>
          <w:lang w:eastAsia="en-US"/>
        </w:rPr>
        <w:t>.</w:t>
      </w:r>
    </w:p>
    <w:p w14:paraId="7895CA3A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laissa Berthe toute seule dans le creux du chêne et prit sa course vers le </w:t>
      </w:r>
      <w:proofErr w:type="spellStart"/>
      <w:r>
        <w:rPr>
          <w:lang w:eastAsia="en-US"/>
        </w:rPr>
        <w:t>Ceuil</w:t>
      </w:r>
      <w:proofErr w:type="spellEnd"/>
      <w:r w:rsidR="00A23BF9">
        <w:rPr>
          <w:lang w:eastAsia="en-US"/>
        </w:rPr>
        <w:t xml:space="preserve">. </w:t>
      </w:r>
      <w:r>
        <w:rPr>
          <w:lang w:eastAsia="en-US"/>
        </w:rPr>
        <w:t>Une demi-heure après</w:t>
      </w:r>
      <w:r w:rsidR="00A23BF9">
        <w:rPr>
          <w:lang w:eastAsia="en-US"/>
        </w:rPr>
        <w:t xml:space="preserve">, </w:t>
      </w:r>
      <w:r>
        <w:rPr>
          <w:lang w:eastAsia="en-US"/>
        </w:rPr>
        <w:t>il revenait au galop</w:t>
      </w:r>
      <w:r w:rsidR="00A23BF9">
        <w:rPr>
          <w:lang w:eastAsia="en-US"/>
        </w:rPr>
        <w:t>.</w:t>
      </w:r>
    </w:p>
    <w:p w14:paraId="21F9AD4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Pendant que Berthe rassemblait ses forces</w:t>
      </w:r>
      <w:r w:rsidR="00A23BF9">
        <w:rPr>
          <w:lang w:eastAsia="en-US"/>
        </w:rPr>
        <w:t xml:space="preserve">, </w:t>
      </w:r>
      <w:r>
        <w:rPr>
          <w:lang w:eastAsia="en-US"/>
        </w:rPr>
        <w:t>de l</w:t>
      </w:r>
      <w:r w:rsidR="00A23BF9">
        <w:rPr>
          <w:lang w:eastAsia="en-US"/>
        </w:rPr>
        <w:t>’</w:t>
      </w:r>
      <w:r>
        <w:rPr>
          <w:lang w:eastAsia="en-US"/>
        </w:rPr>
        <w:t>autre côté de la roche dont nous avons parlé déjà tant de fois</w:t>
      </w:r>
      <w:r w:rsidR="00A23BF9">
        <w:rPr>
          <w:lang w:eastAsia="en-US"/>
        </w:rPr>
        <w:t xml:space="preserve">, </w:t>
      </w:r>
      <w:r>
        <w:rPr>
          <w:lang w:eastAsia="en-US"/>
        </w:rPr>
        <w:t>on préparait la grande pétarade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disait Fifi Romblon</w:t>
      </w:r>
      <w:r w:rsidR="00A23BF9">
        <w:rPr>
          <w:lang w:eastAsia="en-US"/>
        </w:rPr>
        <w:t>.</w:t>
      </w:r>
    </w:p>
    <w:p w14:paraId="5CFE37A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Dans la nuit noire</w:t>
      </w:r>
      <w:r w:rsidR="00A23BF9">
        <w:rPr>
          <w:lang w:eastAsia="en-US"/>
        </w:rPr>
        <w:t xml:space="preserve">, </w:t>
      </w:r>
      <w:r>
        <w:rPr>
          <w:lang w:eastAsia="en-US"/>
        </w:rPr>
        <w:t>des pas furtifs s</w:t>
      </w:r>
      <w:r w:rsidR="00A23BF9">
        <w:rPr>
          <w:lang w:eastAsia="en-US"/>
        </w:rPr>
        <w:t>’</w:t>
      </w:r>
      <w:r>
        <w:rPr>
          <w:lang w:eastAsia="en-US"/>
        </w:rPr>
        <w:t>entendaient</w:t>
      </w:r>
      <w:r w:rsidR="00A23BF9">
        <w:rPr>
          <w:lang w:eastAsia="en-US"/>
        </w:rPr>
        <w:t>.</w:t>
      </w:r>
    </w:p>
    <w:p w14:paraId="6F74838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Dans le lieu couvert où les Romblon avaient réglé leur sanglante mise en scène</w:t>
      </w:r>
      <w:r w:rsidR="00A23BF9">
        <w:rPr>
          <w:lang w:eastAsia="en-US"/>
        </w:rPr>
        <w:t xml:space="preserve">, </w:t>
      </w:r>
      <w:r>
        <w:rPr>
          <w:lang w:eastAsia="en-US"/>
        </w:rPr>
        <w:t>on n</w:t>
      </w:r>
      <w:r w:rsidR="00A23BF9">
        <w:rPr>
          <w:lang w:eastAsia="en-US"/>
        </w:rPr>
        <w:t>’</w:t>
      </w:r>
      <w:r>
        <w:rPr>
          <w:lang w:eastAsia="en-US"/>
        </w:rPr>
        <w:t>y voyait pas à cinq pas devant soi</w:t>
      </w:r>
      <w:r w:rsidR="00A23BF9">
        <w:rPr>
          <w:lang w:eastAsia="en-US"/>
        </w:rPr>
        <w:t>.</w:t>
      </w:r>
    </w:p>
    <w:p w14:paraId="528B6F6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Cela devait suffire</w:t>
      </w:r>
      <w:r w:rsidR="00A23BF9">
        <w:rPr>
          <w:lang w:eastAsia="en-US"/>
        </w:rPr>
        <w:t xml:space="preserve">. </w:t>
      </w:r>
      <w:r>
        <w:rPr>
          <w:lang w:eastAsia="en-US"/>
        </w:rPr>
        <w:t>Les places étaient distribuées en conséquence</w:t>
      </w:r>
      <w:r w:rsidR="00A23BF9">
        <w:rPr>
          <w:lang w:eastAsia="en-US"/>
        </w:rPr>
        <w:t>.</w:t>
      </w:r>
    </w:p>
    <w:p w14:paraId="542004E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premier qui se glissa dans le ravin fut Fargeau</w:t>
      </w:r>
      <w:r w:rsidR="00A23BF9">
        <w:rPr>
          <w:lang w:eastAsia="en-US"/>
        </w:rPr>
        <w:t xml:space="preserve">. </w:t>
      </w:r>
      <w:r>
        <w:rPr>
          <w:lang w:eastAsia="en-US"/>
        </w:rPr>
        <w:t>Bien qu</w:t>
      </w:r>
      <w:r w:rsidR="00A23BF9">
        <w:rPr>
          <w:lang w:eastAsia="en-US"/>
        </w:rPr>
        <w:t>’</w:t>
      </w:r>
      <w:r>
        <w:rPr>
          <w:lang w:eastAsia="en-US"/>
        </w:rPr>
        <w:t>il crût avoir acheté assez cher la fidélité du vieux Romblon</w:t>
      </w:r>
      <w:r w:rsidR="00A23BF9">
        <w:rPr>
          <w:lang w:eastAsia="en-US"/>
        </w:rPr>
        <w:t xml:space="preserve">, </w:t>
      </w:r>
      <w:r>
        <w:rPr>
          <w:lang w:eastAsia="en-US"/>
        </w:rPr>
        <w:t>tout son corps tremblait</w:t>
      </w:r>
      <w:r w:rsidR="00A23BF9">
        <w:rPr>
          <w:lang w:eastAsia="en-US"/>
        </w:rPr>
        <w:t xml:space="preserve">, </w:t>
      </w:r>
      <w:r>
        <w:rPr>
          <w:lang w:eastAsia="en-US"/>
        </w:rPr>
        <w:t>et ses dents claquaient</w:t>
      </w:r>
      <w:r w:rsidR="00A23BF9">
        <w:rPr>
          <w:lang w:eastAsia="en-US"/>
        </w:rPr>
        <w:t xml:space="preserve">. </w:t>
      </w:r>
      <w:r>
        <w:rPr>
          <w:lang w:eastAsia="en-US"/>
        </w:rPr>
        <w:t>Il se coula derrière son arbre et demeura coi</w:t>
      </w:r>
      <w:r w:rsidR="00A23BF9">
        <w:rPr>
          <w:lang w:eastAsia="en-US"/>
        </w:rPr>
        <w:t>.</w:t>
      </w:r>
    </w:p>
    <w:p w14:paraId="5AE6197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instant d</w:t>
      </w:r>
      <w:r w:rsidR="00A23BF9">
        <w:rPr>
          <w:lang w:eastAsia="en-US"/>
        </w:rPr>
        <w:t>’</w:t>
      </w:r>
      <w:r>
        <w:rPr>
          <w:lang w:eastAsia="en-US"/>
        </w:rPr>
        <w:t>après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feuilles sèches bruirent dans le fourré</w:t>
      </w:r>
      <w:r w:rsidR="00A23BF9">
        <w:rPr>
          <w:lang w:eastAsia="en-US"/>
        </w:rPr>
        <w:t xml:space="preserve">. </w:t>
      </w:r>
      <w:r>
        <w:rPr>
          <w:lang w:eastAsia="en-US"/>
        </w:rPr>
        <w:t>Fargeau ouvrit de grands yeux</w:t>
      </w:r>
      <w:r w:rsidR="00A23BF9">
        <w:rPr>
          <w:lang w:eastAsia="en-US"/>
        </w:rPr>
        <w:t xml:space="preserve">. </w:t>
      </w:r>
      <w:r>
        <w:rPr>
          <w:lang w:eastAsia="en-US"/>
        </w:rPr>
        <w:t>Il ne vit rien</w:t>
      </w:r>
      <w:r w:rsidR="00A23BF9">
        <w:rPr>
          <w:lang w:eastAsia="en-US"/>
        </w:rPr>
        <w:t xml:space="preserve">.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 xml:space="preserve">était </w:t>
      </w:r>
      <w:proofErr w:type="spellStart"/>
      <w:r>
        <w:rPr>
          <w:lang w:eastAsia="en-US"/>
        </w:rPr>
        <w:t>Guérineul</w:t>
      </w:r>
      <w:proofErr w:type="spellEnd"/>
      <w:r>
        <w:rPr>
          <w:lang w:eastAsia="en-US"/>
        </w:rPr>
        <w:t xml:space="preserve"> qui prenait son poste</w:t>
      </w:r>
      <w:r w:rsidR="00A23BF9">
        <w:rPr>
          <w:lang w:eastAsia="en-US"/>
        </w:rPr>
        <w:t xml:space="preserve">, </w:t>
      </w:r>
      <w:r>
        <w:rPr>
          <w:lang w:eastAsia="en-US"/>
        </w:rPr>
        <w:t>le fusil à la main</w:t>
      </w:r>
      <w:r w:rsidR="00A23BF9">
        <w:rPr>
          <w:lang w:eastAsia="en-US"/>
        </w:rPr>
        <w:t xml:space="preserve">, </w:t>
      </w:r>
      <w:r>
        <w:rPr>
          <w:lang w:eastAsia="en-US"/>
        </w:rPr>
        <w:t>et bien sûr de ne pas manquer son coup</w:t>
      </w:r>
      <w:r w:rsidR="00A23BF9">
        <w:rPr>
          <w:lang w:eastAsia="en-US"/>
        </w:rPr>
        <w:t>.</w:t>
      </w:r>
    </w:p>
    <w:p w14:paraId="684B03D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Les autres places se remplirent</w:t>
      </w:r>
      <w:r w:rsidR="00A23BF9">
        <w:rPr>
          <w:lang w:eastAsia="en-US"/>
        </w:rPr>
        <w:t>.</w:t>
      </w:r>
    </w:p>
    <w:p w14:paraId="3B77EDB4" w14:textId="274CEE4D" w:rsidR="00A23BF9" w:rsidRDefault="00BB5C58" w:rsidP="00A23BF9">
      <w:pPr>
        <w:rPr>
          <w:lang w:eastAsia="en-US"/>
        </w:rPr>
      </w:pPr>
      <w:r>
        <w:rPr>
          <w:lang w:eastAsia="en-US"/>
        </w:rPr>
        <w:t>Fargeau vit son homme s</w:t>
      </w:r>
      <w:r w:rsidR="00A23BF9">
        <w:rPr>
          <w:lang w:eastAsia="en-US"/>
        </w:rPr>
        <w:t>’</w:t>
      </w:r>
      <w:r>
        <w:rPr>
          <w:lang w:eastAsia="en-US"/>
        </w:rPr>
        <w:t>adosser à l</w:t>
      </w:r>
      <w:r w:rsidR="00A23BF9">
        <w:rPr>
          <w:lang w:eastAsia="en-US"/>
        </w:rPr>
        <w:t>’</w:t>
      </w:r>
      <w:r>
        <w:rPr>
          <w:lang w:eastAsia="en-US"/>
        </w:rPr>
        <w:t>arbre voisin</w:t>
      </w:r>
      <w:r w:rsidR="00A23BF9">
        <w:rPr>
          <w:lang w:eastAsia="en-US"/>
        </w:rPr>
        <w:t xml:space="preserve"> : </w:t>
      </w:r>
      <w:r w:rsidR="00685E2E">
        <w:rPr>
          <w:lang w:eastAsia="en-US"/>
        </w:rPr>
        <w:t>Cousin-et-ami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qui mit son fusil en joue et visa la tête de </w:t>
      </w:r>
      <w:proofErr w:type="spellStart"/>
      <w:r>
        <w:rPr>
          <w:lang w:eastAsia="en-US"/>
        </w:rPr>
        <w:t>Houël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 xml:space="preserve">lequel ne le voyait point et visait </w:t>
      </w:r>
      <w:proofErr w:type="spellStart"/>
      <w:r>
        <w:rPr>
          <w:lang w:eastAsia="en-US"/>
        </w:rPr>
        <w:t>Guérineul</w:t>
      </w:r>
      <w:proofErr w:type="spellEnd"/>
      <w:r w:rsidR="00A23BF9">
        <w:rPr>
          <w:lang w:eastAsia="en-US"/>
        </w:rPr>
        <w:t>.</w:t>
      </w:r>
    </w:p>
    <w:p w14:paraId="6F662C16" w14:textId="4ACE329F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Fargeau visa </w:t>
      </w:r>
      <w:r w:rsidR="00685E2E">
        <w:rPr>
          <w:lang w:eastAsia="en-US"/>
        </w:rPr>
        <w:t>Cousin-et-ami</w:t>
      </w:r>
      <w:r>
        <w:rPr>
          <w:lang w:eastAsia="en-US"/>
        </w:rPr>
        <w:t xml:space="preserve"> à la tempe</w:t>
      </w:r>
      <w:r w:rsidR="00A23BF9">
        <w:rPr>
          <w:lang w:eastAsia="en-US"/>
        </w:rPr>
        <w:t>.</w:t>
      </w:r>
    </w:p>
    <w:p w14:paraId="13C61CC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 xml:space="preserve">Menand jeune visait Morin et était visé par </w:t>
      </w:r>
      <w:proofErr w:type="spellStart"/>
      <w:r>
        <w:rPr>
          <w:lang w:eastAsia="en-US"/>
        </w:rPr>
        <w:t>Guérineul</w:t>
      </w:r>
      <w:proofErr w:type="spellEnd"/>
      <w:r w:rsidR="00A23BF9">
        <w:rPr>
          <w:lang w:eastAsia="en-US"/>
        </w:rPr>
        <w:t xml:space="preserve">. </w:t>
      </w:r>
      <w:r>
        <w:rPr>
          <w:lang w:eastAsia="en-US"/>
        </w:rPr>
        <w:t>Hélas</w:t>
      </w:r>
      <w:r w:rsidR="00A23BF9">
        <w:rPr>
          <w:lang w:eastAsia="en-US"/>
        </w:rPr>
        <w:t xml:space="preserve"> ! </w:t>
      </w:r>
      <w:r>
        <w:rPr>
          <w:lang w:eastAsia="en-US"/>
        </w:rPr>
        <w:t>hélas</w:t>
      </w:r>
      <w:r w:rsidR="00A23BF9">
        <w:rPr>
          <w:lang w:eastAsia="en-US"/>
        </w:rPr>
        <w:t xml:space="preserve"> ! </w:t>
      </w:r>
      <w:r>
        <w:rPr>
          <w:lang w:eastAsia="en-US"/>
        </w:rPr>
        <w:t>allons-nous donc assister au trépas prématuré de ce notaire</w:t>
      </w:r>
      <w:r w:rsidR="00A23BF9">
        <w:rPr>
          <w:lang w:eastAsia="en-US"/>
        </w:rPr>
        <w:t> !</w:t>
      </w:r>
    </w:p>
    <w:p w14:paraId="2698DB1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Au moment de devenir l</w:t>
      </w:r>
      <w:r w:rsidR="00A23BF9">
        <w:rPr>
          <w:lang w:eastAsia="en-US"/>
        </w:rPr>
        <w:t>’</w:t>
      </w:r>
      <w:r>
        <w:rPr>
          <w:lang w:eastAsia="en-US"/>
        </w:rPr>
        <w:t>époux de la charmante Olivette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Artichaut</w:t>
      </w:r>
      <w:r w:rsidR="00A23BF9">
        <w:rPr>
          <w:lang w:eastAsia="en-US"/>
        </w:rPr>
        <w:t xml:space="preserve">, </w:t>
      </w:r>
      <w:r>
        <w:rPr>
          <w:lang w:eastAsia="en-US"/>
        </w:rPr>
        <w:t>par un destin fatal</w:t>
      </w:r>
      <w:r w:rsidR="00A23BF9">
        <w:rPr>
          <w:lang w:eastAsia="en-US"/>
        </w:rPr>
        <w:t xml:space="preserve">, </w:t>
      </w:r>
      <w:r>
        <w:rPr>
          <w:lang w:eastAsia="en-US"/>
        </w:rPr>
        <w:t>va-t-il être transplanté dans les sombres champs de Ténare</w:t>
      </w:r>
      <w:r w:rsidR="00A23BF9">
        <w:rPr>
          <w:lang w:eastAsia="en-US"/>
        </w:rPr>
        <w:t> !</w:t>
      </w:r>
    </w:p>
    <w:p w14:paraId="07DB8FAF" w14:textId="41569110" w:rsidR="00A23BF9" w:rsidRDefault="00BB5C58" w:rsidP="00A23BF9">
      <w:pPr>
        <w:rPr>
          <w:lang w:eastAsia="en-US"/>
        </w:rPr>
      </w:pPr>
      <w:r>
        <w:rPr>
          <w:lang w:eastAsia="en-US"/>
        </w:rPr>
        <w:t>Le poste de Besnard était au pied de la roche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son rôle était de jeter bas Fargeau</w:t>
      </w:r>
      <w:r w:rsidR="00A23BF9">
        <w:rPr>
          <w:lang w:eastAsia="en-US"/>
        </w:rPr>
        <w:t xml:space="preserve">, </w:t>
      </w:r>
      <w:r>
        <w:rPr>
          <w:lang w:eastAsia="en-US"/>
        </w:rPr>
        <w:t>son jeune ami</w:t>
      </w:r>
      <w:r w:rsidR="00A23BF9">
        <w:rPr>
          <w:lang w:eastAsia="en-US"/>
        </w:rPr>
        <w:t xml:space="preserve">. </w:t>
      </w:r>
      <w:r>
        <w:rPr>
          <w:lang w:eastAsia="en-US"/>
        </w:rPr>
        <w:t>Besnard était un peu défiant de sa nature</w:t>
      </w:r>
      <w:r w:rsidR="00A23BF9">
        <w:rPr>
          <w:lang w:eastAsia="en-US"/>
        </w:rPr>
        <w:t xml:space="preserve">. </w:t>
      </w:r>
      <w:r>
        <w:rPr>
          <w:lang w:eastAsia="en-US"/>
        </w:rPr>
        <w:t xml:space="preserve">Il </w:t>
      </w:r>
      <w:r>
        <w:rPr>
          <w:lang w:eastAsia="en-US"/>
        </w:rPr>
        <w:t xml:space="preserve">pensa </w:t>
      </w:r>
      <w:r>
        <w:rPr>
          <w:lang w:eastAsia="en-US"/>
        </w:rPr>
        <w:t>que</w:t>
      </w:r>
      <w:r w:rsidR="00A23BF9">
        <w:rPr>
          <w:lang w:eastAsia="en-US"/>
        </w:rPr>
        <w:t xml:space="preserve">, </w:t>
      </w:r>
      <w:r>
        <w:rPr>
          <w:lang w:eastAsia="en-US"/>
        </w:rPr>
        <w:t>malgré l</w:t>
      </w:r>
      <w:r w:rsidR="00A23BF9">
        <w:rPr>
          <w:lang w:eastAsia="en-US"/>
        </w:rPr>
        <w:t>’</w:t>
      </w:r>
      <w:r>
        <w:rPr>
          <w:lang w:eastAsia="en-US"/>
        </w:rPr>
        <w:t>excellente prime promise par lui au Papa</w:t>
      </w:r>
      <w:r w:rsidR="00A23BF9">
        <w:rPr>
          <w:lang w:eastAsia="en-US"/>
        </w:rPr>
        <w:t xml:space="preserve">, </w:t>
      </w:r>
      <w:r>
        <w:rPr>
          <w:lang w:eastAsia="en-US"/>
        </w:rPr>
        <w:t>le Papa pourrait bien le trahir</w:t>
      </w:r>
      <w:r w:rsidR="00A23BF9">
        <w:rPr>
          <w:lang w:eastAsia="en-US"/>
        </w:rPr>
        <w:t xml:space="preserve">. </w:t>
      </w:r>
      <w:r>
        <w:rPr>
          <w:lang w:eastAsia="en-US"/>
        </w:rPr>
        <w:t>Au lieu de s</w:t>
      </w:r>
      <w:r w:rsidR="00A23BF9">
        <w:rPr>
          <w:lang w:eastAsia="en-US"/>
        </w:rPr>
        <w:t>’</w:t>
      </w:r>
      <w:r>
        <w:rPr>
          <w:lang w:eastAsia="en-US"/>
        </w:rPr>
        <w:t>adosser à la roche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en fit le tour</w:t>
      </w:r>
      <w:r w:rsidR="00A23BF9">
        <w:rPr>
          <w:lang w:eastAsia="en-US"/>
        </w:rPr>
        <w:t xml:space="preserve">, </w:t>
      </w:r>
      <w:r>
        <w:rPr>
          <w:lang w:eastAsia="en-US"/>
        </w:rPr>
        <w:t>grimpa dessus et se coucha de tout son long sur la partie supérieure</w:t>
      </w:r>
      <w:r w:rsidR="00A23BF9">
        <w:rPr>
          <w:lang w:eastAsia="en-US"/>
        </w:rPr>
        <w:t xml:space="preserve">. </w:t>
      </w:r>
      <w:r>
        <w:rPr>
          <w:lang w:eastAsia="en-US"/>
        </w:rPr>
        <w:t>De là</w:t>
      </w:r>
      <w:r w:rsidR="00A23BF9">
        <w:rPr>
          <w:lang w:eastAsia="en-US"/>
        </w:rPr>
        <w:t xml:space="preserve">, </w:t>
      </w:r>
      <w:r>
        <w:rPr>
          <w:lang w:eastAsia="en-US"/>
        </w:rPr>
        <w:t>il apercevait la silhouette de Fargeau</w:t>
      </w:r>
      <w:r w:rsidR="00A23BF9">
        <w:rPr>
          <w:lang w:eastAsia="en-US"/>
        </w:rPr>
        <w:t xml:space="preserve">, </w:t>
      </w:r>
      <w:r>
        <w:rPr>
          <w:lang w:eastAsia="en-US"/>
        </w:rPr>
        <w:t>qu</w:t>
      </w:r>
      <w:r w:rsidR="00A23BF9">
        <w:rPr>
          <w:lang w:eastAsia="en-US"/>
        </w:rPr>
        <w:t>’</w:t>
      </w:r>
      <w:r>
        <w:rPr>
          <w:lang w:eastAsia="en-US"/>
        </w:rPr>
        <w:t>il mit en joue</w:t>
      </w:r>
      <w:r w:rsidR="00A23BF9">
        <w:rPr>
          <w:lang w:eastAsia="en-US"/>
        </w:rPr>
        <w:t>.</w:t>
      </w:r>
    </w:p>
    <w:p w14:paraId="3471033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signal donné devait être un coup de sifflet</w:t>
      </w:r>
      <w:r w:rsidR="00A23BF9">
        <w:rPr>
          <w:lang w:eastAsia="en-US"/>
        </w:rPr>
        <w:t>.</w:t>
      </w:r>
    </w:p>
    <w:p w14:paraId="11039E12" w14:textId="0D23E0BA" w:rsidR="00BB5C58" w:rsidRDefault="00BB5C58" w:rsidP="007700B9">
      <w:pPr>
        <w:pStyle w:val="Titre2"/>
        <w:rPr>
          <w:lang w:eastAsia="en-US"/>
        </w:rPr>
      </w:pPr>
      <w:bookmarkStart w:id="157" w:name="_Toc231743427"/>
      <w:bookmarkStart w:id="158" w:name="_Toc237577495"/>
      <w:bookmarkStart w:id="159" w:name="_Toc202192443"/>
      <w:r>
        <w:rPr>
          <w:lang w:eastAsia="en-US"/>
        </w:rPr>
        <w:lastRenderedPageBreak/>
        <w:t>MASSACRE GÉNÉRAL</w:t>
      </w:r>
      <w:bookmarkEnd w:id="157"/>
      <w:bookmarkEnd w:id="158"/>
      <w:bookmarkEnd w:id="159"/>
      <w:r>
        <w:rPr>
          <w:lang w:eastAsia="en-US"/>
        </w:rPr>
        <w:br/>
      </w:r>
    </w:p>
    <w:p w14:paraId="5F3A87B4" w14:textId="3EA6F73A" w:rsidR="00A23BF9" w:rsidRDefault="00BB5C58" w:rsidP="00A23BF9">
      <w:pPr>
        <w:rPr>
          <w:lang w:eastAsia="en-US"/>
        </w:rPr>
      </w:pPr>
      <w:r>
        <w:rPr>
          <w:lang w:eastAsia="en-US"/>
        </w:rPr>
        <w:t>Tous ces préparatifs s</w:t>
      </w:r>
      <w:r w:rsidR="00A23BF9">
        <w:rPr>
          <w:lang w:eastAsia="en-US"/>
        </w:rPr>
        <w:t>’</w:t>
      </w:r>
      <w:r>
        <w:rPr>
          <w:lang w:eastAsia="en-US"/>
        </w:rPr>
        <w:t>étaient faits sans bruit aucun</w:t>
      </w:r>
      <w:r w:rsidR="00A23BF9">
        <w:rPr>
          <w:lang w:eastAsia="en-US"/>
        </w:rPr>
        <w:t xml:space="preserve">.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et Berthe ne se doutaient pas </w:t>
      </w:r>
      <w:r>
        <w:t xml:space="preserve">le moins du monde de </w:t>
      </w:r>
      <w:r>
        <w:rPr>
          <w:lang w:eastAsia="en-US"/>
        </w:rPr>
        <w:t>ce qui se passait là</w:t>
      </w:r>
      <w:r w:rsidR="00A23BF9">
        <w:rPr>
          <w:lang w:eastAsia="en-US"/>
        </w:rPr>
        <w:t xml:space="preserve">, </w:t>
      </w:r>
      <w:r>
        <w:rPr>
          <w:lang w:eastAsia="en-US"/>
        </w:rPr>
        <w:t>si près d</w:t>
      </w:r>
      <w:r w:rsidR="00A23BF9">
        <w:rPr>
          <w:lang w:eastAsia="en-US"/>
        </w:rPr>
        <w:t>’</w:t>
      </w:r>
      <w:r>
        <w:rPr>
          <w:lang w:eastAsia="en-US"/>
        </w:rPr>
        <w:t>eux</w:t>
      </w:r>
      <w:r w:rsidR="00A23BF9">
        <w:rPr>
          <w:lang w:eastAsia="en-US"/>
        </w:rPr>
        <w:t>.</w:t>
      </w:r>
    </w:p>
    <w:p w14:paraId="18AEAA6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Au moment où Besnard s</w:t>
      </w:r>
      <w:r w:rsidR="00A23BF9">
        <w:rPr>
          <w:lang w:eastAsia="en-US"/>
        </w:rPr>
        <w:t>’</w:t>
      </w:r>
      <w:r>
        <w:rPr>
          <w:lang w:eastAsia="en-US"/>
        </w:rPr>
        <w:t>installait sur la roche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eut pourtant une alerte</w:t>
      </w:r>
      <w:r w:rsidR="00A23BF9">
        <w:rPr>
          <w:lang w:eastAsia="en-US"/>
        </w:rPr>
        <w:t xml:space="preserve">. </w:t>
      </w:r>
      <w:r>
        <w:rPr>
          <w:lang w:eastAsia="en-US"/>
        </w:rPr>
        <w:t xml:space="preserve">Des pas et des voix se faisaient entendre dans le sentier qui descendait à la </w:t>
      </w:r>
      <w:proofErr w:type="spellStart"/>
      <w:r>
        <w:rPr>
          <w:lang w:eastAsia="en-US"/>
        </w:rPr>
        <w:t>Vesvre</w:t>
      </w:r>
      <w:proofErr w:type="spellEnd"/>
      <w:r w:rsidR="00A23BF9">
        <w:rPr>
          <w:lang w:eastAsia="en-US"/>
        </w:rPr>
        <w:t>.</w:t>
      </w:r>
    </w:p>
    <w:p w14:paraId="2C5DA457" w14:textId="67122645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poussa le cheval de </w:t>
      </w:r>
      <w:r w:rsidR="00A23BF9">
        <w:rPr>
          <w:lang w:eastAsia="en-US"/>
        </w:rPr>
        <w:t>M. </w:t>
      </w:r>
      <w:r>
        <w:rPr>
          <w:lang w:eastAsia="en-US"/>
        </w:rPr>
        <w:t>Fargeau derrière le tronc du chêne</w:t>
      </w:r>
      <w:r w:rsidR="00A23BF9">
        <w:rPr>
          <w:lang w:eastAsia="en-US"/>
        </w:rPr>
        <w:t>.</w:t>
      </w:r>
    </w:p>
    <w:p w14:paraId="1C4D3F0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Les voix et les pas approchaient rapidement</w:t>
      </w:r>
      <w:r w:rsidR="00A23BF9">
        <w:rPr>
          <w:lang w:eastAsia="en-US"/>
        </w:rPr>
        <w:t xml:space="preserve">.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étaient deux hommes qui montaient le tertre en courant</w:t>
      </w:r>
      <w:r w:rsidR="00A23BF9">
        <w:rPr>
          <w:lang w:eastAsia="en-US"/>
        </w:rPr>
        <w:t>.</w:t>
      </w:r>
    </w:p>
    <w:p w14:paraId="68FE736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Malheureux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disait celui qui marchait en avant</w:t>
      </w:r>
      <w:r>
        <w:rPr>
          <w:lang w:eastAsia="en-US"/>
        </w:rPr>
        <w:t xml:space="preserve">, </w:t>
      </w:r>
      <w:r w:rsidR="00BB5C58">
        <w:rPr>
          <w:lang w:eastAsia="en-US"/>
        </w:rPr>
        <w:t>il fallait briser la porte</w:t>
      </w:r>
      <w:r>
        <w:rPr>
          <w:lang w:eastAsia="en-US"/>
        </w:rPr>
        <w:t>.</w:t>
      </w:r>
    </w:p>
    <w:p w14:paraId="45C1B68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Avec ça que maman </w:t>
      </w:r>
      <w:proofErr w:type="spellStart"/>
      <w:r w:rsidR="00BB5C58">
        <w:rPr>
          <w:lang w:eastAsia="en-US"/>
        </w:rPr>
        <w:t>Rogome</w:t>
      </w:r>
      <w:proofErr w:type="spellEnd"/>
      <w:r w:rsidR="00BB5C58">
        <w:rPr>
          <w:lang w:eastAsia="en-US"/>
        </w:rPr>
        <w:t xml:space="preserve"> m</w:t>
      </w:r>
      <w:r>
        <w:rPr>
          <w:lang w:eastAsia="en-US"/>
        </w:rPr>
        <w:t>’</w:t>
      </w:r>
      <w:r w:rsidR="00BB5C58">
        <w:rPr>
          <w:lang w:eastAsia="en-US"/>
        </w:rPr>
        <w:t>aurait</w:t>
      </w:r>
      <w:r w:rsidR="00BB5C58">
        <w:t xml:space="preserve"> c</w:t>
      </w:r>
      <w:r w:rsidR="00BB5C58">
        <w:rPr>
          <w:lang w:eastAsia="en-US"/>
        </w:rPr>
        <w:t>ensément étranglé</w:t>
      </w:r>
      <w:r>
        <w:rPr>
          <w:lang w:eastAsia="en-US"/>
        </w:rPr>
        <w:t xml:space="preserve"> ! </w:t>
      </w:r>
      <w:r w:rsidR="00BB5C58">
        <w:rPr>
          <w:lang w:eastAsia="en-US"/>
        </w:rPr>
        <w:t>répliqua l</w:t>
      </w:r>
      <w:r>
        <w:rPr>
          <w:lang w:eastAsia="en-US"/>
        </w:rPr>
        <w:t>’</w:t>
      </w:r>
      <w:r w:rsidR="00BB5C58">
        <w:rPr>
          <w:lang w:eastAsia="en-US"/>
        </w:rPr>
        <w:t>autre</w:t>
      </w:r>
      <w:r>
        <w:rPr>
          <w:lang w:eastAsia="en-US"/>
        </w:rPr>
        <w:t>.</w:t>
      </w:r>
    </w:p>
    <w:p w14:paraId="4ACCD8F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Le premier coureur était Lucien </w:t>
      </w:r>
      <w:proofErr w:type="spellStart"/>
      <w:r>
        <w:rPr>
          <w:lang w:eastAsia="en-US"/>
        </w:rPr>
        <w:t>Crébu</w:t>
      </w:r>
      <w:proofErr w:type="spellEnd"/>
      <w:r>
        <w:rPr>
          <w:lang w:eastAsia="en-US"/>
        </w:rPr>
        <w:t xml:space="preserve"> et le second </w:t>
      </w: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le pâtour</w:t>
      </w:r>
      <w:r w:rsidR="00A23BF9">
        <w:rPr>
          <w:lang w:eastAsia="en-US"/>
        </w:rPr>
        <w:t>.</w:t>
      </w:r>
    </w:p>
    <w:p w14:paraId="1AF56CDA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avait obéi à </w:t>
      </w:r>
      <w:proofErr w:type="spellStart"/>
      <w:r>
        <w:rPr>
          <w:lang w:eastAsia="en-US"/>
        </w:rPr>
        <w:t>Tiennet</w:t>
      </w:r>
      <w:proofErr w:type="spellEnd"/>
      <w:r w:rsidR="00A23BF9">
        <w:rPr>
          <w:lang w:eastAsia="en-US"/>
        </w:rPr>
        <w:t xml:space="preserve"> ; </w:t>
      </w:r>
      <w:r>
        <w:rPr>
          <w:lang w:eastAsia="en-US"/>
        </w:rPr>
        <w:t>mais il avait tourné si longtemps autour des contrevents fermés du grand café de l</w:t>
      </w:r>
      <w:r w:rsidR="00A23BF9">
        <w:rPr>
          <w:lang w:eastAsia="en-US"/>
        </w:rPr>
        <w:t>’</w:t>
      </w:r>
      <w:r>
        <w:rPr>
          <w:lang w:eastAsia="en-US"/>
        </w:rPr>
        <w:t>Industrie avant d</w:t>
      </w:r>
      <w:r w:rsidR="00A23BF9">
        <w:rPr>
          <w:lang w:eastAsia="en-US"/>
        </w:rPr>
        <w:t>’</w:t>
      </w:r>
      <w:r>
        <w:rPr>
          <w:lang w:eastAsia="en-US"/>
        </w:rPr>
        <w:t>oser frapper comme il faut</w:t>
      </w:r>
      <w:r w:rsidR="00A23BF9">
        <w:rPr>
          <w:lang w:eastAsia="en-US"/>
        </w:rPr>
        <w:t> !</w:t>
      </w:r>
    </w:p>
    <w:p w14:paraId="266545C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c</w:t>
      </w:r>
      <w:r>
        <w:rPr>
          <w:lang w:eastAsia="en-US"/>
        </w:rPr>
        <w:t>’</w:t>
      </w:r>
      <w:r w:rsidR="00BB5C58">
        <w:rPr>
          <w:lang w:eastAsia="en-US"/>
        </w:rPr>
        <w:t>est ici que tu as vu cela</w:t>
      </w:r>
      <w:r>
        <w:rPr>
          <w:lang w:eastAsia="en-US"/>
        </w:rPr>
        <w:t xml:space="preserve"> ? </w:t>
      </w:r>
      <w:r w:rsidR="00BB5C58">
        <w:rPr>
          <w:lang w:eastAsia="en-US"/>
        </w:rPr>
        <w:t>reprit Lucien qui haletait</w:t>
      </w:r>
      <w:r>
        <w:rPr>
          <w:lang w:eastAsia="en-US"/>
        </w:rPr>
        <w:t>.</w:t>
      </w:r>
    </w:p>
    <w:p w14:paraId="18BE47DB" w14:textId="0E42B9D8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Censé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répondit </w:t>
      </w:r>
      <w:proofErr w:type="spellStart"/>
      <w:r w:rsidR="00BB5C58">
        <w:rPr>
          <w:lang w:eastAsia="en-US"/>
        </w:rPr>
        <w:t>Yaume</w:t>
      </w:r>
      <w:proofErr w:type="spellEnd"/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dans le chêne creux</w:t>
      </w:r>
      <w:r>
        <w:rPr>
          <w:lang w:eastAsia="en-US"/>
        </w:rPr>
        <w:t>.</w:t>
      </w:r>
    </w:p>
    <w:p w14:paraId="2017590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Berthe n</w:t>
      </w:r>
      <w:r>
        <w:rPr>
          <w:lang w:eastAsia="en-US"/>
        </w:rPr>
        <w:t>’</w:t>
      </w:r>
      <w:r w:rsidR="00BB5C58">
        <w:rPr>
          <w:lang w:eastAsia="en-US"/>
        </w:rPr>
        <w:t>est pas venue au château</w:t>
      </w:r>
      <w:r>
        <w:rPr>
          <w:lang w:eastAsia="en-US"/>
        </w:rPr>
        <w:t> ?…</w:t>
      </w:r>
    </w:p>
    <w:p w14:paraId="026DE8E8" w14:textId="264DEC41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 xml:space="preserve">Le gars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m</w:t>
      </w:r>
      <w:r>
        <w:rPr>
          <w:lang w:eastAsia="en-US"/>
        </w:rPr>
        <w:t>’</w:t>
      </w:r>
      <w:r w:rsidR="00BB5C58">
        <w:rPr>
          <w:lang w:eastAsia="en-US"/>
        </w:rPr>
        <w:t>avait censément défendu de vous parler de mademoiselle Berthe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le pâtour en se grattant l</w:t>
      </w:r>
      <w:r>
        <w:rPr>
          <w:lang w:eastAsia="en-US"/>
        </w:rPr>
        <w:t>’</w:t>
      </w:r>
      <w:r w:rsidR="00BB5C58">
        <w:rPr>
          <w:lang w:eastAsia="en-US"/>
        </w:rPr>
        <w:t>oreille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mais ça ne fait point rien</w:t>
      </w:r>
      <w:r>
        <w:rPr>
          <w:lang w:eastAsia="en-US"/>
        </w:rPr>
        <w:t>…</w:t>
      </w:r>
    </w:p>
    <w:p w14:paraId="293E22D4" w14:textId="7678B0BD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Fargeau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murmura Lucien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et Besnard</w:t>
      </w:r>
      <w:r>
        <w:rPr>
          <w:lang w:eastAsia="en-US"/>
        </w:rPr>
        <w:t> !…</w:t>
      </w:r>
    </w:p>
    <w:p w14:paraId="3649F74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Ses doigts crispés serraient machinalement le bois de son fusil de chasse</w:t>
      </w:r>
      <w:r w:rsidR="00A23BF9">
        <w:rPr>
          <w:lang w:eastAsia="en-US"/>
        </w:rPr>
        <w:t>.</w:t>
      </w:r>
    </w:p>
    <w:p w14:paraId="0C6033E1" w14:textId="08CFD851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reprit </w:t>
      </w:r>
      <w:proofErr w:type="spellStart"/>
      <w:r w:rsidR="00BB5C58">
        <w:rPr>
          <w:lang w:eastAsia="en-US"/>
        </w:rPr>
        <w:t>Yaume</w:t>
      </w:r>
      <w:proofErr w:type="spellEnd"/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 xml:space="preserve">le gars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qui sait tout</w:t>
      </w:r>
      <w:r>
        <w:rPr>
          <w:lang w:eastAsia="en-US"/>
        </w:rPr>
        <w:t xml:space="preserve">, </w:t>
      </w:r>
      <w:r w:rsidR="00BB5C58">
        <w:rPr>
          <w:lang w:eastAsia="en-US"/>
        </w:rPr>
        <w:t>disait qu</w:t>
      </w:r>
      <w:r>
        <w:rPr>
          <w:lang w:eastAsia="en-US"/>
        </w:rPr>
        <w:t>’</w:t>
      </w:r>
      <w:r w:rsidR="00BB5C58">
        <w:rPr>
          <w:lang w:eastAsia="en-US"/>
        </w:rPr>
        <w:t>ils pourraient bien l</w:t>
      </w:r>
      <w:r>
        <w:rPr>
          <w:lang w:eastAsia="en-US"/>
        </w:rPr>
        <w:t>’</w:t>
      </w:r>
      <w:r w:rsidR="00BB5C58">
        <w:rPr>
          <w:lang w:eastAsia="en-US"/>
        </w:rPr>
        <w:t>avoir</w:t>
      </w:r>
      <w:r>
        <w:rPr>
          <w:lang w:eastAsia="en-US"/>
        </w:rPr>
        <w:t xml:space="preserve">, </w:t>
      </w:r>
      <w:r w:rsidR="00BB5C58">
        <w:rPr>
          <w:lang w:eastAsia="en-US"/>
        </w:rPr>
        <w:t>eux deux</w:t>
      </w:r>
      <w:r>
        <w:rPr>
          <w:lang w:eastAsia="en-US"/>
        </w:rPr>
        <w:t xml:space="preserve">, </w:t>
      </w:r>
      <w:r w:rsidR="00BB5C58">
        <w:rPr>
          <w:lang w:eastAsia="en-US"/>
        </w:rPr>
        <w:t>censément périe</w:t>
      </w:r>
      <w:r>
        <w:rPr>
          <w:lang w:eastAsia="en-US"/>
        </w:rPr>
        <w:t>…</w:t>
      </w:r>
    </w:p>
    <w:p w14:paraId="2C30750E" w14:textId="77777777" w:rsidR="00A23BF9" w:rsidRDefault="00BB5C58" w:rsidP="00A23BF9">
      <w:pPr>
        <w:numPr>
          <w:ins w:id="160" w:author="Alain" w:date="2009-11-30T10:48:00Z"/>
        </w:numPr>
        <w:rPr>
          <w:lang w:eastAsia="en-US"/>
        </w:rPr>
      </w:pPr>
      <w:r>
        <w:rPr>
          <w:lang w:eastAsia="en-US"/>
        </w:rPr>
        <w:t>Lucien s</w:t>
      </w:r>
      <w:r w:rsidR="00A23BF9">
        <w:rPr>
          <w:lang w:eastAsia="en-US"/>
        </w:rPr>
        <w:t>’</w:t>
      </w:r>
      <w:r>
        <w:rPr>
          <w:lang w:eastAsia="en-US"/>
        </w:rPr>
        <w:t>arrêta et mit ses deux mains sur sa poitrine</w:t>
      </w:r>
      <w:r w:rsidR="00A23BF9">
        <w:rPr>
          <w:lang w:eastAsia="en-US"/>
        </w:rPr>
        <w:t xml:space="preserve">. </w:t>
      </w:r>
      <w:r>
        <w:rPr>
          <w:lang w:eastAsia="en-US"/>
        </w:rPr>
        <w:t>Son cœur bondissait</w:t>
      </w:r>
      <w:r w:rsidR="00A23BF9">
        <w:rPr>
          <w:lang w:eastAsia="en-US"/>
        </w:rPr>
        <w:t xml:space="preserve"> ; </w:t>
      </w:r>
      <w:r>
        <w:rPr>
          <w:lang w:eastAsia="en-US"/>
        </w:rPr>
        <w:t>sa tête éclatait</w:t>
      </w:r>
      <w:r w:rsidR="00A23BF9">
        <w:rPr>
          <w:lang w:eastAsia="en-US"/>
        </w:rPr>
        <w:t>.</w:t>
      </w:r>
    </w:p>
    <w:p w14:paraId="6898980E" w14:textId="28206B69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Tais-toi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prononça-t-il d</w:t>
      </w:r>
      <w:r>
        <w:rPr>
          <w:lang w:eastAsia="en-US"/>
        </w:rPr>
        <w:t>’</w:t>
      </w:r>
      <w:r w:rsidR="00BB5C58">
        <w:rPr>
          <w:lang w:eastAsia="en-US"/>
        </w:rPr>
        <w:t>une voix étouffée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tais-toi</w:t>
      </w:r>
      <w:r>
        <w:rPr>
          <w:lang w:eastAsia="en-US"/>
        </w:rPr>
        <w:t> !…</w:t>
      </w:r>
    </w:p>
    <w:p w14:paraId="5B548C7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Ils atteignaient presque le niveau de la plate-forme</w:t>
      </w:r>
      <w:r w:rsidR="00A23BF9">
        <w:rPr>
          <w:lang w:eastAsia="en-US"/>
        </w:rPr>
        <w:t xml:space="preserve">. </w:t>
      </w: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se tut</w:t>
      </w:r>
      <w:r w:rsidR="00A23BF9">
        <w:rPr>
          <w:lang w:eastAsia="en-US"/>
        </w:rPr>
        <w:t>.</w:t>
      </w:r>
    </w:p>
    <w:p w14:paraId="7B312E2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Quand Lucien eut repris haleine et dompté les battements de son cœur</w:t>
      </w:r>
      <w:r w:rsidR="00A23BF9">
        <w:rPr>
          <w:lang w:eastAsia="en-US"/>
        </w:rPr>
        <w:t xml:space="preserve">, </w:t>
      </w:r>
      <w:r>
        <w:rPr>
          <w:lang w:eastAsia="en-US"/>
        </w:rPr>
        <w:t>il s</w:t>
      </w:r>
      <w:r w:rsidR="00A23BF9">
        <w:rPr>
          <w:lang w:eastAsia="en-US"/>
        </w:rPr>
        <w:t>’</w:t>
      </w:r>
      <w:r>
        <w:rPr>
          <w:lang w:eastAsia="en-US"/>
        </w:rPr>
        <w:t>élança de nouveau</w:t>
      </w:r>
      <w:r w:rsidR="00A23BF9">
        <w:rPr>
          <w:lang w:eastAsia="en-US"/>
        </w:rPr>
        <w:t xml:space="preserve">. </w:t>
      </w: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et lui passèrent en silence devant le creux du chêne</w:t>
      </w:r>
      <w:r w:rsidR="00A23BF9">
        <w:rPr>
          <w:lang w:eastAsia="en-US"/>
        </w:rPr>
        <w:t>.</w:t>
      </w:r>
    </w:p>
    <w:p w14:paraId="16E74C3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À ce moment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la lune</w:t>
      </w:r>
      <w:r w:rsidR="00A23BF9">
        <w:rPr>
          <w:lang w:eastAsia="en-US"/>
        </w:rPr>
        <w:t xml:space="preserve">, </w:t>
      </w:r>
      <w:r>
        <w:rPr>
          <w:lang w:eastAsia="en-US"/>
        </w:rPr>
        <w:t>glissant entre deux nuages</w:t>
      </w:r>
      <w:r w:rsidR="00A23BF9">
        <w:rPr>
          <w:lang w:eastAsia="en-US"/>
        </w:rPr>
        <w:t xml:space="preserve">, </w:t>
      </w:r>
      <w:r>
        <w:rPr>
          <w:lang w:eastAsia="en-US"/>
        </w:rPr>
        <w:t>jeta un rayon clair qui mit en lumière</w:t>
      </w:r>
      <w:r w:rsidR="00A23BF9">
        <w:rPr>
          <w:lang w:eastAsia="en-US"/>
        </w:rPr>
        <w:t xml:space="preserve">, </w:t>
      </w:r>
      <w:r>
        <w:rPr>
          <w:lang w:eastAsia="en-US"/>
        </w:rPr>
        <w:t>pour une seconde</w:t>
      </w:r>
      <w:r w:rsidR="00A23BF9">
        <w:rPr>
          <w:lang w:eastAsia="en-US"/>
        </w:rPr>
        <w:t xml:space="preserve">, </w:t>
      </w:r>
      <w:r>
        <w:rPr>
          <w:lang w:eastAsia="en-US"/>
        </w:rPr>
        <w:t>tous les objets environnants</w:t>
      </w:r>
      <w:r w:rsidR="00A23BF9">
        <w:rPr>
          <w:lang w:eastAsia="en-US"/>
        </w:rPr>
        <w:t>.</w:t>
      </w:r>
    </w:p>
    <w:p w14:paraId="10E8F2D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Lucien qui allait</w:t>
      </w:r>
      <w:r w:rsidR="00A23BF9">
        <w:rPr>
          <w:lang w:eastAsia="en-US"/>
        </w:rPr>
        <w:t xml:space="preserve">, </w:t>
      </w:r>
      <w:r>
        <w:rPr>
          <w:lang w:eastAsia="en-US"/>
        </w:rPr>
        <w:t>brandissant son fusil comme un fou et répétant au fond de son cœur</w:t>
      </w:r>
      <w:r w:rsidR="00A23BF9">
        <w:rPr>
          <w:lang w:eastAsia="en-US"/>
        </w:rPr>
        <w:t xml:space="preserve"> : </w:t>
      </w:r>
      <w:r>
        <w:rPr>
          <w:lang w:eastAsia="en-US"/>
        </w:rPr>
        <w:t>Fargeau</w:t>
      </w:r>
      <w:r w:rsidR="00A23BF9">
        <w:rPr>
          <w:lang w:eastAsia="en-US"/>
        </w:rPr>
        <w:t xml:space="preserve"> ! </w:t>
      </w:r>
      <w:r>
        <w:rPr>
          <w:lang w:eastAsia="en-US"/>
        </w:rPr>
        <w:t>Besnard</w:t>
      </w:r>
      <w:r w:rsidR="00A23BF9">
        <w:rPr>
          <w:lang w:eastAsia="en-US"/>
        </w:rPr>
        <w:t xml:space="preserve"> ! </w:t>
      </w:r>
      <w:r>
        <w:rPr>
          <w:lang w:eastAsia="en-US"/>
        </w:rPr>
        <w:t>Berthe</w:t>
      </w:r>
      <w:r w:rsidR="00A23BF9">
        <w:rPr>
          <w:lang w:eastAsia="en-US"/>
        </w:rPr>
        <w:t xml:space="preserve"> !… </w:t>
      </w:r>
      <w:r>
        <w:rPr>
          <w:lang w:eastAsia="en-US"/>
        </w:rPr>
        <w:t>tuée</w:t>
      </w:r>
      <w:r w:rsidR="00A23BF9">
        <w:rPr>
          <w:lang w:eastAsia="en-US"/>
        </w:rPr>
        <w:t xml:space="preserve">, </w:t>
      </w:r>
      <w:r>
        <w:rPr>
          <w:lang w:eastAsia="en-US"/>
        </w:rPr>
        <w:t>tuée</w:t>
      </w:r>
      <w:r w:rsidR="00A23BF9">
        <w:rPr>
          <w:lang w:eastAsia="en-US"/>
        </w:rPr>
        <w:t xml:space="preserve">, </w:t>
      </w:r>
      <w:r>
        <w:rPr>
          <w:lang w:eastAsia="en-US"/>
        </w:rPr>
        <w:t>tuée</w:t>
      </w:r>
      <w:r w:rsidR="00A23BF9">
        <w:rPr>
          <w:lang w:eastAsia="en-US"/>
        </w:rPr>
        <w:t xml:space="preserve"> !… </w:t>
      </w:r>
      <w:r>
        <w:rPr>
          <w:lang w:eastAsia="en-US"/>
        </w:rPr>
        <w:t>Lucien s</w:t>
      </w:r>
      <w:r w:rsidR="00A23BF9">
        <w:rPr>
          <w:lang w:eastAsia="en-US"/>
        </w:rPr>
        <w:t>’</w:t>
      </w:r>
      <w:r>
        <w:rPr>
          <w:lang w:eastAsia="en-US"/>
        </w:rPr>
        <w:t>arrêta court</w:t>
      </w:r>
      <w:r w:rsidR="00A23BF9">
        <w:rPr>
          <w:lang w:eastAsia="en-US"/>
        </w:rPr>
        <w:t>.</w:t>
      </w:r>
    </w:p>
    <w:p w14:paraId="2457446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venait d</w:t>
      </w:r>
      <w:r w:rsidR="00A23BF9">
        <w:rPr>
          <w:lang w:eastAsia="en-US"/>
        </w:rPr>
        <w:t>’</w:t>
      </w:r>
      <w:r>
        <w:rPr>
          <w:lang w:eastAsia="en-US"/>
        </w:rPr>
        <w:t>apercevoir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en un songe</w:t>
      </w:r>
      <w:r w:rsidR="00A23BF9">
        <w:rPr>
          <w:lang w:eastAsia="en-US"/>
        </w:rPr>
        <w:t xml:space="preserve">, </w:t>
      </w:r>
      <w:r>
        <w:rPr>
          <w:lang w:eastAsia="en-US"/>
        </w:rPr>
        <w:t>le profil de Besnard</w:t>
      </w:r>
      <w:r w:rsidR="00A23BF9">
        <w:rPr>
          <w:lang w:eastAsia="en-US"/>
        </w:rPr>
        <w:t>.</w:t>
      </w:r>
    </w:p>
    <w:p w14:paraId="53EC783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De Besnard qui avait assassiné son bonheur</w:t>
      </w:r>
      <w:r w:rsidR="00A23BF9">
        <w:rPr>
          <w:lang w:eastAsia="en-US"/>
        </w:rPr>
        <w:t> !…</w:t>
      </w:r>
    </w:p>
    <w:p w14:paraId="7C4F53A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Était-ce possible que Besnard fût là</w:t>
      </w:r>
      <w:r w:rsidR="00A23BF9">
        <w:rPr>
          <w:lang w:eastAsia="en-US"/>
        </w:rPr>
        <w:t xml:space="preserve">, </w:t>
      </w:r>
      <w:r>
        <w:rPr>
          <w:lang w:eastAsia="en-US"/>
        </w:rPr>
        <w:t>sur cette roche</w:t>
      </w:r>
      <w:r w:rsidR="00A23BF9">
        <w:rPr>
          <w:lang w:eastAsia="en-US"/>
        </w:rPr>
        <w:t xml:space="preserve">, </w:t>
      </w:r>
      <w:r>
        <w:rPr>
          <w:lang w:eastAsia="en-US"/>
        </w:rPr>
        <w:t>à quatre heures de nuit</w:t>
      </w:r>
      <w:r w:rsidR="00A23BF9">
        <w:rPr>
          <w:lang w:eastAsia="en-US"/>
        </w:rPr>
        <w:t xml:space="preserve"> ? </w:t>
      </w:r>
      <w:r>
        <w:rPr>
          <w:lang w:eastAsia="en-US"/>
        </w:rPr>
        <w:t>Lucien n</w:t>
      </w:r>
      <w:r w:rsidR="00A23BF9">
        <w:rPr>
          <w:lang w:eastAsia="en-US"/>
        </w:rPr>
        <w:t>’</w:t>
      </w:r>
      <w:r>
        <w:rPr>
          <w:lang w:eastAsia="en-US"/>
        </w:rPr>
        <w:t>eut garde de se faire cette question</w:t>
      </w:r>
      <w:r w:rsidR="00A23BF9">
        <w:rPr>
          <w:lang w:eastAsia="en-US"/>
        </w:rPr>
        <w:t xml:space="preserve">. </w:t>
      </w:r>
      <w:r>
        <w:rPr>
          <w:lang w:eastAsia="en-US"/>
        </w:rPr>
        <w:t>Son fusil tomba en joue comme de lui-même</w:t>
      </w:r>
      <w:r w:rsidR="00A23BF9">
        <w:rPr>
          <w:lang w:eastAsia="en-US"/>
        </w:rPr>
        <w:t>.</w:t>
      </w:r>
    </w:p>
    <w:p w14:paraId="373795E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Lucien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cria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qui venait de l</w:t>
      </w:r>
      <w:r>
        <w:rPr>
          <w:lang w:eastAsia="en-US"/>
        </w:rPr>
        <w:t>’</w:t>
      </w:r>
      <w:r w:rsidR="00BB5C58">
        <w:rPr>
          <w:lang w:eastAsia="en-US"/>
        </w:rPr>
        <w:t>apercevoir et qui s</w:t>
      </w:r>
      <w:r>
        <w:rPr>
          <w:lang w:eastAsia="en-US"/>
        </w:rPr>
        <w:t>’</w:t>
      </w:r>
      <w:r w:rsidR="00BB5C58">
        <w:rPr>
          <w:lang w:eastAsia="en-US"/>
        </w:rPr>
        <w:t>élançait vers lui de l</w:t>
      </w:r>
      <w:r>
        <w:rPr>
          <w:lang w:eastAsia="en-US"/>
        </w:rPr>
        <w:t>’</w:t>
      </w:r>
      <w:r w:rsidR="00BB5C58">
        <w:rPr>
          <w:lang w:eastAsia="en-US"/>
        </w:rPr>
        <w:t>autre côté du tertre</w:t>
      </w:r>
      <w:r>
        <w:rPr>
          <w:lang w:eastAsia="en-US"/>
        </w:rPr>
        <w:t xml:space="preserve"> ; </w:t>
      </w:r>
      <w:r w:rsidR="00BB5C58">
        <w:rPr>
          <w:lang w:eastAsia="en-US"/>
        </w:rPr>
        <w:t>venez</w:t>
      </w:r>
      <w:r>
        <w:rPr>
          <w:lang w:eastAsia="en-US"/>
        </w:rPr>
        <w:t xml:space="preserve"> ! </w:t>
      </w:r>
      <w:r w:rsidR="00BB5C58">
        <w:rPr>
          <w:lang w:eastAsia="en-US"/>
        </w:rPr>
        <w:t>venez</w:t>
      </w:r>
      <w:r>
        <w:rPr>
          <w:lang w:eastAsia="en-US"/>
        </w:rPr>
        <w:t> !</w:t>
      </w:r>
    </w:p>
    <w:p w14:paraId="036C8ED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lune entra dans un nuage et la nuit redevint sombre</w:t>
      </w:r>
      <w:r w:rsidR="00A23BF9">
        <w:rPr>
          <w:lang w:eastAsia="en-US"/>
        </w:rPr>
        <w:t>.</w:t>
      </w:r>
    </w:p>
    <w:p w14:paraId="55496D15" w14:textId="772024FC" w:rsidR="00A23BF9" w:rsidRDefault="00BB5C58" w:rsidP="00A23BF9">
      <w:pPr>
        <w:rPr>
          <w:lang w:eastAsia="en-US"/>
        </w:rPr>
      </w:pPr>
      <w:r>
        <w:rPr>
          <w:lang w:eastAsia="en-US"/>
        </w:rPr>
        <w:t>Lucien toucha la gâchette de son fusil</w:t>
      </w:r>
      <w:r w:rsidR="00A23BF9">
        <w:rPr>
          <w:lang w:eastAsia="en-US"/>
        </w:rPr>
        <w:t xml:space="preserve">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Un coup de sifflet aigu descendit des grands arbres</w:t>
      </w:r>
      <w:r w:rsidR="00A23BF9">
        <w:rPr>
          <w:lang w:eastAsia="en-US"/>
        </w:rPr>
        <w:t xml:space="preserve">. </w:t>
      </w:r>
      <w:r>
        <w:rPr>
          <w:lang w:eastAsia="en-US"/>
        </w:rPr>
        <w:t>Au lieu de la seule détonation du fusil de Lucien</w:t>
      </w:r>
      <w:r w:rsidR="00A23BF9">
        <w:rPr>
          <w:lang w:eastAsia="en-US"/>
        </w:rPr>
        <w:t xml:space="preserve">, </w:t>
      </w:r>
      <w:r>
        <w:rPr>
          <w:lang w:eastAsia="en-US"/>
        </w:rPr>
        <w:t>ce fut comme une décharge de guerre</w:t>
      </w:r>
      <w:r w:rsidR="00A23BF9">
        <w:rPr>
          <w:lang w:eastAsia="en-US"/>
        </w:rPr>
        <w:t xml:space="preserve">. </w:t>
      </w:r>
      <w:r>
        <w:rPr>
          <w:lang w:eastAsia="en-US"/>
        </w:rPr>
        <w:t>Huit explosions qui n</w:t>
      </w:r>
      <w:r w:rsidR="00A23BF9">
        <w:rPr>
          <w:lang w:eastAsia="en-US"/>
        </w:rPr>
        <w:t>’</w:t>
      </w:r>
      <w:r>
        <w:rPr>
          <w:lang w:eastAsia="en-US"/>
        </w:rPr>
        <w:t>en firent qu</w:t>
      </w:r>
      <w:r w:rsidR="00A23BF9">
        <w:rPr>
          <w:lang w:eastAsia="en-US"/>
        </w:rPr>
        <w:t>’</w:t>
      </w:r>
      <w:r>
        <w:rPr>
          <w:lang w:eastAsia="en-US"/>
        </w:rPr>
        <w:t>une</w:t>
      </w:r>
      <w:r w:rsidR="00A23BF9">
        <w:rPr>
          <w:lang w:eastAsia="en-US"/>
        </w:rPr>
        <w:t>.</w:t>
      </w:r>
    </w:p>
    <w:p w14:paraId="4FE4F9E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Un horrible cri</w:t>
      </w:r>
      <w:r w:rsidR="00A23BF9">
        <w:rPr>
          <w:lang w:eastAsia="en-US"/>
        </w:rPr>
        <w:t>.</w:t>
      </w:r>
    </w:p>
    <w:p w14:paraId="7B09478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Puis le silence mortel</w:t>
      </w:r>
      <w:r w:rsidR="00A23BF9">
        <w:rPr>
          <w:lang w:eastAsia="en-US"/>
        </w:rPr>
        <w:t>.</w:t>
      </w:r>
    </w:p>
    <w:p w14:paraId="4DD2DC5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forêt</w:t>
      </w:r>
      <w:r w:rsidR="00A23BF9">
        <w:rPr>
          <w:lang w:eastAsia="en-US"/>
        </w:rPr>
        <w:t xml:space="preserve">, </w:t>
      </w:r>
      <w:r>
        <w:rPr>
          <w:lang w:eastAsia="en-US"/>
        </w:rPr>
        <w:t>soudainement illuminée dans sa profondeur</w:t>
      </w:r>
      <w:r w:rsidR="00A23BF9">
        <w:rPr>
          <w:lang w:eastAsia="en-US"/>
        </w:rPr>
        <w:t xml:space="preserve">, </w:t>
      </w:r>
      <w:r>
        <w:rPr>
          <w:lang w:eastAsia="en-US"/>
        </w:rPr>
        <w:t>par cette foudre mystérieuse</w:t>
      </w:r>
      <w:r w:rsidR="00A23BF9">
        <w:rPr>
          <w:lang w:eastAsia="en-US"/>
        </w:rPr>
        <w:t xml:space="preserve">, </w:t>
      </w:r>
      <w:r>
        <w:rPr>
          <w:lang w:eastAsia="en-US"/>
        </w:rPr>
        <w:t>se voilait de ténèbres plus noires</w:t>
      </w:r>
      <w:r w:rsidR="00A23BF9">
        <w:rPr>
          <w:lang w:eastAsia="en-US"/>
        </w:rPr>
        <w:t xml:space="preserve">. </w:t>
      </w:r>
      <w:r>
        <w:rPr>
          <w:lang w:eastAsia="en-US"/>
        </w:rPr>
        <w:t>Besnard dégringola et vint choir aux pieds de Lucien</w:t>
      </w:r>
      <w:r w:rsidR="00A23BF9">
        <w:rPr>
          <w:lang w:eastAsia="en-US"/>
        </w:rPr>
        <w:t xml:space="preserve">. </w:t>
      </w:r>
      <w:r>
        <w:rPr>
          <w:lang w:eastAsia="en-US"/>
        </w:rPr>
        <w:t>Il avait trois chevrotines dans la tête</w:t>
      </w:r>
      <w:r w:rsidR="00A23BF9">
        <w:rPr>
          <w:lang w:eastAsia="en-US"/>
        </w:rPr>
        <w:t xml:space="preserve">. </w:t>
      </w:r>
      <w:r>
        <w:rPr>
          <w:lang w:eastAsia="en-US"/>
        </w:rPr>
        <w:t>Il ne bougeait déjà plus</w:t>
      </w:r>
      <w:r w:rsidR="00A23BF9">
        <w:rPr>
          <w:lang w:eastAsia="en-US"/>
        </w:rPr>
        <w:t xml:space="preserve">. </w:t>
      </w: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avait disparu</w:t>
      </w:r>
      <w:r w:rsidR="00A23BF9">
        <w:rPr>
          <w:lang w:eastAsia="en-US"/>
        </w:rPr>
        <w:t>.</w:t>
      </w:r>
    </w:p>
    <w:p w14:paraId="3EB21830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était debout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au devant</w:t>
      </w:r>
      <w:proofErr w:type="spellEnd"/>
      <w:r>
        <w:rPr>
          <w:lang w:eastAsia="en-US"/>
        </w:rPr>
        <w:t xml:space="preserve"> de Lucien</w:t>
      </w:r>
      <w:r w:rsidR="00A23BF9">
        <w:rPr>
          <w:lang w:eastAsia="en-US"/>
        </w:rPr>
        <w:t xml:space="preserve">, </w:t>
      </w:r>
      <w:r>
        <w:rPr>
          <w:lang w:eastAsia="en-US"/>
        </w:rPr>
        <w:t>le couvrant de son corps et attendant une attaque</w:t>
      </w:r>
      <w:r w:rsidR="00A23BF9">
        <w:rPr>
          <w:lang w:eastAsia="en-US"/>
        </w:rPr>
        <w:t xml:space="preserve"> ; </w:t>
      </w:r>
      <w:r>
        <w:rPr>
          <w:lang w:eastAsia="en-US"/>
        </w:rPr>
        <w:t>car après cette étrange décharge</w:t>
      </w:r>
      <w:r w:rsidR="00A23BF9">
        <w:rPr>
          <w:lang w:eastAsia="en-US"/>
        </w:rPr>
        <w:t xml:space="preserve">, </w:t>
      </w:r>
      <w:r>
        <w:rPr>
          <w:lang w:eastAsia="en-US"/>
        </w:rPr>
        <w:t>tout était à craindre</w:t>
      </w:r>
      <w:r w:rsidR="00A23BF9">
        <w:rPr>
          <w:lang w:eastAsia="en-US"/>
        </w:rPr>
        <w:t>.</w:t>
      </w:r>
    </w:p>
    <w:p w14:paraId="06A8825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Comme personne ne venait</w:t>
      </w:r>
      <w:r w:rsidR="00A23BF9">
        <w:rPr>
          <w:lang w:eastAsia="en-US"/>
        </w:rPr>
        <w:t xml:space="preserve">, </w:t>
      </w:r>
      <w:r>
        <w:rPr>
          <w:lang w:eastAsia="en-US"/>
        </w:rPr>
        <w:t>cependant</w:t>
      </w:r>
      <w:r w:rsidR="00A23BF9">
        <w:rPr>
          <w:lang w:eastAsia="en-US"/>
        </w:rPr>
        <w:t xml:space="preserve">, </w:t>
      </w:r>
      <w:r>
        <w:rPr>
          <w:lang w:eastAsia="en-US"/>
        </w:rPr>
        <w:t>il se pencha sur Besnard et le tâta</w:t>
      </w:r>
      <w:r w:rsidR="00A23BF9">
        <w:rPr>
          <w:lang w:eastAsia="en-US"/>
        </w:rPr>
        <w:t>.</w:t>
      </w:r>
    </w:p>
    <w:p w14:paraId="4F9291B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Vous l</w:t>
      </w:r>
      <w:r>
        <w:rPr>
          <w:lang w:eastAsia="en-US"/>
        </w:rPr>
        <w:t>’</w:t>
      </w:r>
      <w:r w:rsidR="00BB5C58">
        <w:rPr>
          <w:lang w:eastAsia="en-US"/>
        </w:rPr>
        <w:t>avez tué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dit-il à Lucien</w:t>
      </w:r>
      <w:r>
        <w:rPr>
          <w:lang w:eastAsia="en-US"/>
        </w:rPr>
        <w:t>.</w:t>
      </w:r>
    </w:p>
    <w:p w14:paraId="57D6B68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Lucien</w:t>
      </w:r>
      <w:r w:rsidR="00A23BF9">
        <w:rPr>
          <w:lang w:eastAsia="en-US"/>
        </w:rPr>
        <w:t xml:space="preserve">, </w:t>
      </w:r>
      <w:r>
        <w:rPr>
          <w:lang w:eastAsia="en-US"/>
        </w:rPr>
        <w:t>appuyé sur son fusil</w:t>
      </w:r>
      <w:r w:rsidR="00A23BF9">
        <w:rPr>
          <w:lang w:eastAsia="en-US"/>
        </w:rPr>
        <w:t xml:space="preserve">, </w:t>
      </w:r>
      <w:r>
        <w:rPr>
          <w:lang w:eastAsia="en-US"/>
        </w:rPr>
        <w:t>chancelait et râlait</w:t>
      </w:r>
      <w:r w:rsidR="00A23BF9">
        <w:rPr>
          <w:lang w:eastAsia="en-US"/>
        </w:rPr>
        <w:t xml:space="preserve">.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le prit à bras le corps</w:t>
      </w:r>
      <w:r w:rsidR="00A23BF9">
        <w:rPr>
          <w:lang w:eastAsia="en-US"/>
        </w:rPr>
        <w:t>.</w:t>
      </w:r>
    </w:p>
    <w:p w14:paraId="4177F33A" w14:textId="2303C205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Vous l</w:t>
      </w:r>
      <w:r>
        <w:rPr>
          <w:lang w:eastAsia="en-US"/>
        </w:rPr>
        <w:t>’</w:t>
      </w:r>
      <w:r w:rsidR="00BB5C58">
        <w:rPr>
          <w:lang w:eastAsia="en-US"/>
        </w:rPr>
        <w:t>avez tué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répéta-t-il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fuyons</w:t>
      </w:r>
      <w:r>
        <w:rPr>
          <w:lang w:eastAsia="en-US"/>
        </w:rPr>
        <w:t xml:space="preserve">, </w:t>
      </w:r>
      <w:r w:rsidR="00BB5C58">
        <w:rPr>
          <w:lang w:eastAsia="en-US"/>
        </w:rPr>
        <w:t>car il n</w:t>
      </w:r>
      <w:r>
        <w:rPr>
          <w:lang w:eastAsia="en-US"/>
        </w:rPr>
        <w:t>’</w:t>
      </w:r>
      <w:r w:rsidR="00BB5C58">
        <w:rPr>
          <w:lang w:eastAsia="en-US"/>
        </w:rPr>
        <w:t>était pas seul</w:t>
      </w:r>
      <w:r>
        <w:rPr>
          <w:lang w:eastAsia="en-US"/>
        </w:rPr>
        <w:t xml:space="preserve">, </w:t>
      </w:r>
      <w:r w:rsidR="00BB5C58">
        <w:rPr>
          <w:lang w:eastAsia="en-US"/>
        </w:rPr>
        <w:t>et que pourrais-je pour vous protéger contre une balle qui sortirait de la nuit</w:t>
      </w:r>
      <w:r>
        <w:rPr>
          <w:lang w:eastAsia="en-US"/>
        </w:rPr>
        <w:t> ?…</w:t>
      </w:r>
    </w:p>
    <w:p w14:paraId="65A0D9F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Lucien ne répondait pas</w:t>
      </w:r>
      <w:r w:rsidR="00A23BF9">
        <w:rPr>
          <w:lang w:eastAsia="en-US"/>
        </w:rPr>
        <w:t>.</w:t>
      </w:r>
    </w:p>
    <w:p w14:paraId="0867F2FF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le souleva comme un enfant et le mit sur la selle du cheval de Fargeau</w:t>
      </w:r>
      <w:r w:rsidR="00A23BF9">
        <w:rPr>
          <w:lang w:eastAsia="en-US"/>
        </w:rPr>
        <w:t>.</w:t>
      </w:r>
    </w:p>
    <w:p w14:paraId="734DAEC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rentra dans l</w:t>
      </w:r>
      <w:r w:rsidR="00A23BF9">
        <w:rPr>
          <w:lang w:eastAsia="en-US"/>
        </w:rPr>
        <w:t>’</w:t>
      </w:r>
      <w:r>
        <w:rPr>
          <w:lang w:eastAsia="en-US"/>
        </w:rPr>
        <w:t>arbre où Berthe</w:t>
      </w:r>
      <w:r w:rsidR="00A23BF9">
        <w:rPr>
          <w:lang w:eastAsia="en-US"/>
        </w:rPr>
        <w:t xml:space="preserve">, </w:t>
      </w:r>
      <w:r>
        <w:rPr>
          <w:lang w:eastAsia="en-US"/>
        </w:rPr>
        <w:t>frappée à l</w:t>
      </w:r>
      <w:r w:rsidR="00A23BF9">
        <w:rPr>
          <w:lang w:eastAsia="en-US"/>
        </w:rPr>
        <w:t>’</w:t>
      </w:r>
      <w:r>
        <w:rPr>
          <w:lang w:eastAsia="en-US"/>
        </w:rPr>
        <w:t>improviste par le bruit de cette détonation</w:t>
      </w:r>
      <w:r w:rsidR="00A23BF9">
        <w:rPr>
          <w:lang w:eastAsia="en-US"/>
        </w:rPr>
        <w:t xml:space="preserve">, </w:t>
      </w:r>
      <w:r>
        <w:rPr>
          <w:lang w:eastAsia="en-US"/>
        </w:rPr>
        <w:t>appuyait de nouveau sa tête contre la mousse</w:t>
      </w:r>
      <w:r w:rsidR="00A23BF9">
        <w:rPr>
          <w:lang w:eastAsia="en-US"/>
        </w:rPr>
        <w:t>.</w:t>
      </w:r>
    </w:p>
    <w:p w14:paraId="07A42971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hésita entre Berthe et Lucien</w:t>
      </w:r>
      <w:r w:rsidR="00A23BF9">
        <w:rPr>
          <w:lang w:eastAsia="en-US"/>
        </w:rPr>
        <w:t>.</w:t>
      </w:r>
    </w:p>
    <w:p w14:paraId="25FA221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il se dit</w:t>
      </w:r>
      <w:r w:rsidR="00A23BF9">
        <w:rPr>
          <w:lang w:eastAsia="en-US"/>
        </w:rPr>
        <w:t> :</w:t>
      </w:r>
    </w:p>
    <w:p w14:paraId="5E4CAB1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Sauvons-le d</w:t>
      </w:r>
      <w:r>
        <w:rPr>
          <w:lang w:eastAsia="en-US"/>
        </w:rPr>
        <w:t>’</w:t>
      </w:r>
      <w:r w:rsidR="00BB5C58">
        <w:rPr>
          <w:lang w:eastAsia="en-US"/>
        </w:rPr>
        <w:t>abord</w:t>
      </w:r>
      <w:r>
        <w:rPr>
          <w:lang w:eastAsia="en-US"/>
        </w:rPr>
        <w:t xml:space="preserve">. </w:t>
      </w:r>
      <w:r w:rsidR="00BB5C58">
        <w:rPr>
          <w:lang w:eastAsia="en-US"/>
        </w:rPr>
        <w:t>Je vais venir la chercher après</w:t>
      </w:r>
      <w:r>
        <w:rPr>
          <w:lang w:eastAsia="en-US"/>
        </w:rPr>
        <w:t>.</w:t>
      </w:r>
    </w:p>
    <w:p w14:paraId="21F6365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sans parler de la jeune fille que Lucien n</w:t>
      </w:r>
      <w:r w:rsidR="00A23BF9">
        <w:rPr>
          <w:lang w:eastAsia="en-US"/>
        </w:rPr>
        <w:t>’</w:t>
      </w:r>
      <w:r>
        <w:rPr>
          <w:lang w:eastAsia="en-US"/>
        </w:rPr>
        <w:t>aurait pas voulu abandonner pour aucun prix</w:t>
      </w:r>
      <w:r w:rsidR="00A23BF9">
        <w:rPr>
          <w:lang w:eastAsia="en-US"/>
        </w:rPr>
        <w:t xml:space="preserve">, </w:t>
      </w:r>
      <w:r>
        <w:rPr>
          <w:lang w:eastAsia="en-US"/>
        </w:rPr>
        <w:t>il prit le cheval par la bride pour le guider dans la descente</w:t>
      </w:r>
      <w:r w:rsidR="00A23BF9">
        <w:rPr>
          <w:lang w:eastAsia="en-US"/>
        </w:rPr>
        <w:t>.</w:t>
      </w:r>
    </w:p>
    <w:p w14:paraId="2415C2A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Lucien se laissa faire</w:t>
      </w:r>
      <w:r w:rsidR="00A23BF9">
        <w:rPr>
          <w:lang w:eastAsia="en-US"/>
        </w:rPr>
        <w:t xml:space="preserve">. </w:t>
      </w:r>
      <w:r>
        <w:rPr>
          <w:lang w:eastAsia="en-US"/>
        </w:rPr>
        <w:t>Le peu de force qui était en lui pliait et sommeillait</w:t>
      </w:r>
      <w:r w:rsidR="00A23BF9">
        <w:rPr>
          <w:lang w:eastAsia="en-US"/>
        </w:rPr>
        <w:t>.</w:t>
      </w:r>
    </w:p>
    <w:p w14:paraId="528007B7" w14:textId="7D904E38" w:rsidR="00BB5C58" w:rsidRPr="00A23BF9" w:rsidRDefault="00BB5C58" w:rsidP="00A23BF9">
      <w:pPr>
        <w:keepNext/>
        <w:ind w:firstLine="0"/>
        <w:jc w:val="center"/>
        <w:rPr>
          <w:lang w:eastAsia="en-US"/>
        </w:rPr>
      </w:pPr>
      <w:r w:rsidRPr="00A23BF9">
        <w:rPr>
          <w:lang w:eastAsia="en-US"/>
        </w:rPr>
        <w:t>*</w:t>
      </w:r>
    </w:p>
    <w:p w14:paraId="7E4BAB51" w14:textId="77777777" w:rsidR="00A23BF9" w:rsidRDefault="00BB5C58" w:rsidP="00A23BF9">
      <w:pPr>
        <w:ind w:firstLine="0"/>
        <w:jc w:val="center"/>
        <w:rPr>
          <w:lang w:eastAsia="en-US"/>
        </w:rPr>
      </w:pPr>
      <w:r w:rsidRPr="00A23BF9">
        <w:rPr>
          <w:lang w:eastAsia="en-US"/>
        </w:rPr>
        <w:t>* *</w:t>
      </w:r>
    </w:p>
    <w:p w14:paraId="25C8ECD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c</w:t>
      </w:r>
      <w:r w:rsidR="00A23BF9">
        <w:rPr>
          <w:lang w:eastAsia="en-US"/>
        </w:rPr>
        <w:t>’</w:t>
      </w:r>
      <w:r>
        <w:rPr>
          <w:lang w:eastAsia="en-US"/>
        </w:rPr>
        <w:t>était de l</w:t>
      </w:r>
      <w:r w:rsidR="00A23BF9">
        <w:rPr>
          <w:lang w:eastAsia="en-US"/>
        </w:rPr>
        <w:t>’</w:t>
      </w:r>
      <w:r>
        <w:rPr>
          <w:lang w:eastAsia="en-US"/>
        </w:rPr>
        <w:t>autre côté de la roche qu</w:t>
      </w:r>
      <w:r w:rsidR="00A23BF9">
        <w:rPr>
          <w:lang w:eastAsia="en-US"/>
        </w:rPr>
        <w:t>’</w:t>
      </w:r>
      <w:r>
        <w:rPr>
          <w:lang w:eastAsia="en-US"/>
        </w:rPr>
        <w:t>il y avait une abominable tuerie</w:t>
      </w:r>
      <w:r w:rsidR="00A23BF9">
        <w:rPr>
          <w:lang w:eastAsia="en-US"/>
        </w:rPr>
        <w:t xml:space="preserve"> ! </w:t>
      </w:r>
      <w:r>
        <w:rPr>
          <w:lang w:eastAsia="en-US"/>
        </w:rPr>
        <w:t>Miséricorde</w:t>
      </w:r>
      <w:r w:rsidR="00A23BF9">
        <w:rPr>
          <w:lang w:eastAsia="en-US"/>
        </w:rPr>
        <w:t xml:space="preserve"> ! </w:t>
      </w:r>
      <w:r>
        <w:rPr>
          <w:lang w:eastAsia="en-US"/>
        </w:rPr>
        <w:t>quel abattis</w:t>
      </w:r>
      <w:r w:rsidR="00A23BF9">
        <w:rPr>
          <w:lang w:eastAsia="en-US"/>
        </w:rPr>
        <w:t> !</w:t>
      </w:r>
    </w:p>
    <w:p w14:paraId="5ACCDACA" w14:textId="2FBD0C0E" w:rsidR="00A23BF9" w:rsidRDefault="00BB5C58" w:rsidP="00A23BF9">
      <w:pPr>
        <w:rPr>
          <w:lang w:eastAsia="en-US"/>
        </w:rPr>
      </w:pPr>
      <w:r>
        <w:rPr>
          <w:lang w:eastAsia="en-US"/>
        </w:rPr>
        <w:t>Il paraît que Besnard avait eu le temps de lâcher son coup de fusil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car </w:t>
      </w:r>
      <w:r w:rsidR="00A23BF9">
        <w:rPr>
          <w:lang w:eastAsia="en-US"/>
        </w:rPr>
        <w:t>M. </w:t>
      </w:r>
      <w:r>
        <w:rPr>
          <w:lang w:eastAsia="en-US"/>
        </w:rPr>
        <w:t>Fargeau était couché tout de son long dans l</w:t>
      </w:r>
      <w:r w:rsidR="00A23BF9">
        <w:rPr>
          <w:lang w:eastAsia="en-US"/>
        </w:rPr>
        <w:t>’</w:t>
      </w:r>
      <w:r>
        <w:rPr>
          <w:lang w:eastAsia="en-US"/>
        </w:rPr>
        <w:t>herbe</w:t>
      </w:r>
      <w:r w:rsidR="00A23BF9">
        <w:rPr>
          <w:lang w:eastAsia="en-US"/>
        </w:rPr>
        <w:t xml:space="preserve">. </w:t>
      </w:r>
      <w:r>
        <w:rPr>
          <w:lang w:eastAsia="en-US"/>
        </w:rPr>
        <w:t>Auprès de lui</w:t>
      </w:r>
      <w:r w:rsidR="00A23BF9">
        <w:rPr>
          <w:lang w:eastAsia="en-US"/>
        </w:rPr>
        <w:t xml:space="preserve">, </w:t>
      </w:r>
      <w:r w:rsidR="00685E2E">
        <w:rPr>
          <w:lang w:eastAsia="en-US"/>
        </w:rPr>
        <w:t>Cousin-et-ami</w:t>
      </w:r>
      <w:r>
        <w:rPr>
          <w:lang w:eastAsia="en-US"/>
        </w:rPr>
        <w:t xml:space="preserve"> s</w:t>
      </w:r>
      <w:r w:rsidR="00A23BF9">
        <w:rPr>
          <w:lang w:eastAsia="en-US"/>
        </w:rPr>
        <w:t>’</w:t>
      </w:r>
      <w:r>
        <w:rPr>
          <w:lang w:eastAsia="en-US"/>
        </w:rPr>
        <w:t>étendait sur le dos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touchant du pied le vieux </w:t>
      </w:r>
      <w:proofErr w:type="spellStart"/>
      <w:r>
        <w:rPr>
          <w:lang w:eastAsia="en-US"/>
        </w:rPr>
        <w:t>Houël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roulé sur lui-même comme une chenille blessée</w:t>
      </w:r>
      <w:r w:rsidR="00A23BF9">
        <w:rPr>
          <w:lang w:eastAsia="en-US"/>
        </w:rPr>
        <w:t>.</w:t>
      </w:r>
    </w:p>
    <w:p w14:paraId="0FFFF3E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Morin avait la tête appuyée contre son arbre</w:t>
      </w:r>
      <w:r w:rsidR="00A23BF9">
        <w:rPr>
          <w:lang w:eastAsia="en-US"/>
        </w:rPr>
        <w:t xml:space="preserve">. </w:t>
      </w:r>
      <w:proofErr w:type="spellStart"/>
      <w:r>
        <w:rPr>
          <w:lang w:eastAsia="en-US"/>
        </w:rPr>
        <w:t>Guérineul</w:t>
      </w:r>
      <w:proofErr w:type="spellEnd"/>
      <w:r>
        <w:rPr>
          <w:lang w:eastAsia="en-US"/>
        </w:rPr>
        <w:t xml:space="preserve"> était tombé sans avoir le temps de jurer seulement </w:t>
      </w:r>
      <w:proofErr w:type="spellStart"/>
      <w:r>
        <w:rPr>
          <w:lang w:eastAsia="en-US"/>
        </w:rPr>
        <w:t>sacrebleure</w:t>
      </w:r>
      <w:proofErr w:type="spellEnd"/>
      <w:r w:rsidR="00A23BF9">
        <w:rPr>
          <w:lang w:eastAsia="en-US"/>
        </w:rPr>
        <w:t> !</w:t>
      </w:r>
    </w:p>
    <w:p w14:paraId="66D45B5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Menand</w:t>
      </w:r>
      <w:r w:rsidR="00A23BF9">
        <w:rPr>
          <w:lang w:eastAsia="en-US"/>
        </w:rPr>
        <w:t xml:space="preserve"> ! </w:t>
      </w:r>
      <w:r>
        <w:rPr>
          <w:lang w:eastAsia="en-US"/>
        </w:rPr>
        <w:t>Oh</w:t>
      </w:r>
      <w:r w:rsidR="00A23BF9">
        <w:rPr>
          <w:lang w:eastAsia="en-US"/>
        </w:rPr>
        <w:t xml:space="preserve"> ! </w:t>
      </w:r>
      <w:r>
        <w:rPr>
          <w:lang w:eastAsia="en-US"/>
        </w:rPr>
        <w:t>quel deuil de voir cet artichaut penché sur sa tige</w:t>
      </w:r>
      <w:r w:rsidR="00A23BF9">
        <w:rPr>
          <w:lang w:eastAsia="en-US"/>
        </w:rPr>
        <w:t xml:space="preserve"> ! </w:t>
      </w:r>
      <w:r>
        <w:rPr>
          <w:lang w:eastAsia="en-US"/>
        </w:rPr>
        <w:t>et de se dire</w:t>
      </w:r>
      <w:r w:rsidR="00A23BF9">
        <w:rPr>
          <w:lang w:eastAsia="en-US"/>
        </w:rPr>
        <w:t xml:space="preserve"> : </w:t>
      </w:r>
      <w:r>
        <w:rPr>
          <w:lang w:eastAsia="en-US"/>
        </w:rPr>
        <w:t>il était jeune encore</w:t>
      </w:r>
      <w:r w:rsidR="00A23BF9">
        <w:rPr>
          <w:lang w:eastAsia="en-US"/>
        </w:rPr>
        <w:t xml:space="preserve">, </w:t>
      </w:r>
      <w:r>
        <w:rPr>
          <w:lang w:eastAsia="en-US"/>
        </w:rPr>
        <w:t>notaire royal</w:t>
      </w:r>
      <w:r w:rsidR="00A23BF9">
        <w:rPr>
          <w:lang w:eastAsia="en-US"/>
        </w:rPr>
        <w:t xml:space="preserve">, </w:t>
      </w:r>
      <w:r>
        <w:rPr>
          <w:lang w:eastAsia="en-US"/>
        </w:rPr>
        <w:t>frère germain d</w:t>
      </w:r>
      <w:r w:rsidR="00A23BF9">
        <w:rPr>
          <w:lang w:eastAsia="en-US"/>
        </w:rPr>
        <w:t>’</w:t>
      </w:r>
      <w:r>
        <w:rPr>
          <w:lang w:eastAsia="en-US"/>
        </w:rPr>
        <w:t>un apothicaire</w:t>
      </w:r>
      <w:r w:rsidR="00A23BF9">
        <w:rPr>
          <w:lang w:eastAsia="en-US"/>
        </w:rPr>
        <w:t xml:space="preserve"> ! </w:t>
      </w:r>
      <w:r>
        <w:rPr>
          <w:lang w:eastAsia="en-US"/>
        </w:rPr>
        <w:t>Il avait des goûts simples</w:t>
      </w:r>
      <w:r w:rsidR="00A23BF9">
        <w:rPr>
          <w:lang w:eastAsia="en-US"/>
        </w:rPr>
        <w:t xml:space="preserve">.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oignon suffisait à son bonheur</w:t>
      </w:r>
      <w:r w:rsidR="00A23BF9">
        <w:rPr>
          <w:lang w:eastAsia="en-US"/>
        </w:rPr>
        <w:t xml:space="preserve">. </w:t>
      </w:r>
      <w:r>
        <w:rPr>
          <w:lang w:eastAsia="en-US"/>
        </w:rPr>
        <w:t>Et le voilà couché sur l</w:t>
      </w:r>
      <w:r w:rsidR="00A23BF9">
        <w:rPr>
          <w:lang w:eastAsia="en-US"/>
        </w:rPr>
        <w:t>’</w:t>
      </w:r>
      <w:r>
        <w:rPr>
          <w:lang w:eastAsia="en-US"/>
        </w:rPr>
        <w:t>herbe</w:t>
      </w:r>
      <w:r w:rsidR="00A23BF9">
        <w:rPr>
          <w:lang w:eastAsia="en-US"/>
        </w:rPr>
        <w:t xml:space="preserve">, </w:t>
      </w:r>
      <w:r>
        <w:rPr>
          <w:lang w:eastAsia="en-US"/>
        </w:rPr>
        <w:t>le voilà dompté par cette mort qui semble choisir dans le troupeau humain tout ce qu</w:t>
      </w:r>
      <w:r w:rsidR="00A23BF9">
        <w:rPr>
          <w:lang w:eastAsia="en-US"/>
        </w:rPr>
        <w:t>’</w:t>
      </w:r>
      <w:r>
        <w:rPr>
          <w:lang w:eastAsia="en-US"/>
        </w:rPr>
        <w:t>il y a de joli</w:t>
      </w:r>
      <w:r w:rsidR="00A23BF9">
        <w:rPr>
          <w:lang w:eastAsia="en-US"/>
        </w:rPr>
        <w:t xml:space="preserve">, </w:t>
      </w:r>
      <w:r>
        <w:rPr>
          <w:lang w:eastAsia="en-US"/>
        </w:rPr>
        <w:t>de gracieux et d</w:t>
      </w:r>
      <w:r w:rsidR="00A23BF9">
        <w:rPr>
          <w:lang w:eastAsia="en-US"/>
        </w:rPr>
        <w:t>’</w:t>
      </w:r>
      <w:r>
        <w:rPr>
          <w:lang w:eastAsia="en-US"/>
        </w:rPr>
        <w:t>aimable</w:t>
      </w:r>
      <w:r w:rsidR="00A23BF9">
        <w:rPr>
          <w:lang w:eastAsia="en-US"/>
        </w:rPr>
        <w:t> !</w:t>
      </w:r>
    </w:p>
    <w:p w14:paraId="6464653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Bon Menand</w:t>
      </w:r>
      <w:r w:rsidR="00A23BF9">
        <w:rPr>
          <w:lang w:eastAsia="en-US"/>
        </w:rPr>
        <w:t xml:space="preserve"> ! </w:t>
      </w:r>
      <w:r>
        <w:rPr>
          <w:lang w:eastAsia="en-US"/>
        </w:rPr>
        <w:t>cher Menand</w:t>
      </w:r>
      <w:r w:rsidR="00A23BF9">
        <w:rPr>
          <w:lang w:eastAsia="en-US"/>
        </w:rPr>
        <w:t xml:space="preserve"> ! </w:t>
      </w:r>
      <w:r>
        <w:rPr>
          <w:lang w:eastAsia="en-US"/>
        </w:rPr>
        <w:t>Menand jeune</w:t>
      </w:r>
      <w:r w:rsidR="00A23BF9">
        <w:rPr>
          <w:lang w:eastAsia="en-US"/>
        </w:rPr>
        <w:t> !</w:t>
      </w:r>
    </w:p>
    <w:p w14:paraId="098B8F5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Nous irons visiter ton mausolée</w:t>
      </w:r>
      <w:r w:rsidR="00A23BF9">
        <w:rPr>
          <w:lang w:eastAsia="en-US"/>
        </w:rPr>
        <w:t xml:space="preserve"> ; </w:t>
      </w:r>
      <w:r>
        <w:rPr>
          <w:lang w:eastAsia="en-US"/>
        </w:rPr>
        <w:t>nous sèmerons autour de ce monument sans prétention l</w:t>
      </w:r>
      <w:r w:rsidR="00A23BF9">
        <w:rPr>
          <w:lang w:eastAsia="en-US"/>
        </w:rPr>
        <w:t>’</w:t>
      </w:r>
      <w:r>
        <w:rPr>
          <w:lang w:eastAsia="en-US"/>
        </w:rPr>
        <w:t>échalotte parfumée et l</w:t>
      </w:r>
      <w:r w:rsidR="00A23BF9">
        <w:rPr>
          <w:lang w:eastAsia="en-US"/>
        </w:rPr>
        <w:t>’</w:t>
      </w:r>
      <w:r>
        <w:rPr>
          <w:lang w:eastAsia="en-US"/>
        </w:rPr>
        <w:t>oignon qui favorise les pleurs</w:t>
      </w:r>
      <w:r w:rsidR="00A23BF9">
        <w:rPr>
          <w:lang w:eastAsia="en-US"/>
        </w:rPr>
        <w:t> !…</w:t>
      </w:r>
    </w:p>
    <w:p w14:paraId="61692C2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quoi</w:t>
      </w:r>
      <w:r w:rsidR="00A23BF9">
        <w:rPr>
          <w:lang w:eastAsia="en-US"/>
        </w:rPr>
        <w:t xml:space="preserve"> !…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habitude de se nourrir de cordes donne-t-elle l</w:t>
      </w:r>
      <w:r w:rsidR="00A23BF9">
        <w:rPr>
          <w:lang w:eastAsia="en-US"/>
        </w:rPr>
        <w:t>’</w:t>
      </w:r>
      <w:r>
        <w:rPr>
          <w:lang w:eastAsia="en-US"/>
        </w:rPr>
        <w:t>immortalité</w:t>
      </w:r>
      <w:r w:rsidR="00A23BF9">
        <w:rPr>
          <w:lang w:eastAsia="en-US"/>
        </w:rPr>
        <w:t> ?</w:t>
      </w:r>
    </w:p>
    <w:p w14:paraId="425B16A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En croirez-vous nos yeux</w:t>
      </w:r>
      <w:r w:rsidR="00A23BF9">
        <w:rPr>
          <w:lang w:eastAsia="en-US"/>
        </w:rPr>
        <w:t> ?…</w:t>
      </w:r>
    </w:p>
    <w:p w14:paraId="66B1DF77" w14:textId="38D4D18A" w:rsidR="00A23BF9" w:rsidRDefault="00BB5C58" w:rsidP="00A23BF9">
      <w:pPr>
        <w:rPr>
          <w:lang w:eastAsia="en-US"/>
        </w:rPr>
      </w:pPr>
      <w:r>
        <w:rPr>
          <w:lang w:eastAsia="en-US"/>
        </w:rPr>
        <w:t>Voilà que Menand jeune remue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se secoue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ouvre un œil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se relève</w:t>
      </w:r>
      <w:r w:rsidR="00A23BF9">
        <w:rPr>
          <w:lang w:eastAsia="en-US"/>
        </w:rPr>
        <w:t> !</w:t>
      </w:r>
    </w:p>
    <w:p w14:paraId="5A824B4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se tâte avec soin</w:t>
      </w:r>
      <w:r w:rsidR="00A23BF9">
        <w:rPr>
          <w:lang w:eastAsia="en-US"/>
        </w:rPr>
        <w:t xml:space="preserve">. </w:t>
      </w:r>
      <w:r>
        <w:rPr>
          <w:lang w:eastAsia="en-US"/>
        </w:rPr>
        <w:t>Pas la moindre avarie</w:t>
      </w:r>
      <w:r w:rsidR="00A23BF9">
        <w:rPr>
          <w:lang w:eastAsia="en-US"/>
        </w:rPr>
        <w:t>.</w:t>
      </w:r>
    </w:p>
    <w:p w14:paraId="3CCF5CB3" w14:textId="284D91D9" w:rsidR="00A23BF9" w:rsidRDefault="00BB5C58" w:rsidP="00A23BF9">
      <w:pPr>
        <w:rPr>
          <w:lang w:eastAsia="en-US"/>
        </w:rPr>
      </w:pPr>
      <w:r>
        <w:rPr>
          <w:lang w:eastAsia="en-US"/>
        </w:rPr>
        <w:t>Mais ce n</w:t>
      </w:r>
      <w:r w:rsidR="00A23BF9">
        <w:rPr>
          <w:lang w:eastAsia="en-US"/>
        </w:rPr>
        <w:t>’</w:t>
      </w:r>
      <w:r>
        <w:rPr>
          <w:lang w:eastAsia="en-US"/>
        </w:rPr>
        <w:t>est pas Menand seul</w:t>
      </w:r>
      <w:r w:rsidR="00A23BF9">
        <w:rPr>
          <w:lang w:eastAsia="en-US"/>
        </w:rPr>
        <w:t xml:space="preserve">. </w:t>
      </w:r>
      <w:r>
        <w:rPr>
          <w:lang w:eastAsia="en-US"/>
        </w:rPr>
        <w:t>Tous ces cadavres s</w:t>
      </w:r>
      <w:r w:rsidR="00A23BF9">
        <w:rPr>
          <w:lang w:eastAsia="en-US"/>
        </w:rPr>
        <w:t>’</w:t>
      </w:r>
      <w:r>
        <w:rPr>
          <w:lang w:eastAsia="en-US"/>
        </w:rPr>
        <w:t>agitent d</w:t>
      </w:r>
      <w:r w:rsidR="00A23BF9">
        <w:rPr>
          <w:lang w:eastAsia="en-US"/>
        </w:rPr>
        <w:t>’</w:t>
      </w:r>
      <w:r>
        <w:rPr>
          <w:lang w:eastAsia="en-US"/>
        </w:rPr>
        <w:t>une manière inconvenante</w:t>
      </w:r>
      <w:r w:rsidR="00A23BF9">
        <w:rPr>
          <w:lang w:eastAsia="en-US"/>
        </w:rPr>
        <w:t xml:space="preserve">. </w:t>
      </w:r>
      <w:r>
        <w:rPr>
          <w:lang w:eastAsia="en-US"/>
        </w:rPr>
        <w:t>Le cadavre de Fargeau rampe comme une couleuvre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le cadavre de </w:t>
      </w:r>
      <w:proofErr w:type="spellStart"/>
      <w:r>
        <w:rPr>
          <w:lang w:eastAsia="en-US"/>
        </w:rPr>
        <w:t>Houël</w:t>
      </w:r>
      <w:proofErr w:type="spellEnd"/>
      <w:r>
        <w:rPr>
          <w:lang w:eastAsia="en-US"/>
        </w:rPr>
        <w:t xml:space="preserve"> roule comme un ballon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le cadavre de </w:t>
      </w:r>
      <w:r w:rsidR="00685E2E">
        <w:rPr>
          <w:lang w:eastAsia="en-US"/>
        </w:rPr>
        <w:t>Cousin-et-ami</w:t>
      </w:r>
      <w:r>
        <w:rPr>
          <w:lang w:eastAsia="en-US"/>
        </w:rPr>
        <w:t xml:space="preserve"> se dresse comme une perche</w:t>
      </w:r>
      <w:r w:rsidR="00A23BF9">
        <w:rPr>
          <w:lang w:eastAsia="en-US"/>
        </w:rPr>
        <w:t>.</w:t>
      </w:r>
    </w:p>
    <w:p w14:paraId="54FA986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Est-ce une fantasmagorie</w:t>
      </w:r>
      <w:r w:rsidR="00A23BF9">
        <w:rPr>
          <w:lang w:eastAsia="en-US"/>
        </w:rPr>
        <w:t> ?</w:t>
      </w:r>
    </w:p>
    <w:p w14:paraId="5208B81F" w14:textId="1C422FE4" w:rsidR="00A23BF9" w:rsidRDefault="00BB5C58" w:rsidP="00A23BF9">
      <w:pPr>
        <w:rPr>
          <w:lang w:eastAsia="en-US"/>
        </w:rPr>
      </w:pPr>
      <w:r>
        <w:rPr>
          <w:lang w:eastAsia="en-US"/>
        </w:rPr>
        <w:t>Morin tousse</w:t>
      </w:r>
      <w:r w:rsidR="00A23BF9">
        <w:rPr>
          <w:lang w:eastAsia="en-US"/>
        </w:rPr>
        <w:t xml:space="preserve">. </w:t>
      </w:r>
      <w:r>
        <w:rPr>
          <w:lang w:eastAsia="en-US"/>
        </w:rPr>
        <w:t xml:space="preserve">Le jeune </w:t>
      </w:r>
      <w:r w:rsidR="00A23BF9">
        <w:rPr>
          <w:lang w:eastAsia="en-US"/>
        </w:rPr>
        <w:t>M. de </w:t>
      </w:r>
      <w:proofErr w:type="spellStart"/>
      <w:r>
        <w:rPr>
          <w:lang w:eastAsia="en-US"/>
        </w:rPr>
        <w:t>Guérineul</w:t>
      </w:r>
      <w:proofErr w:type="spellEnd"/>
      <w:r>
        <w:rPr>
          <w:lang w:eastAsia="en-US"/>
        </w:rPr>
        <w:t xml:space="preserve"> crache et s</w:t>
      </w:r>
      <w:r w:rsidR="00A23BF9">
        <w:rPr>
          <w:lang w:eastAsia="en-US"/>
        </w:rPr>
        <w:t>’</w:t>
      </w:r>
      <w:r>
        <w:rPr>
          <w:lang w:eastAsia="en-US"/>
        </w:rPr>
        <w:t>écrie</w:t>
      </w:r>
      <w:r w:rsidR="00A23BF9">
        <w:rPr>
          <w:lang w:eastAsia="en-US"/>
        </w:rPr>
        <w:t> :</w:t>
      </w:r>
    </w:p>
    <w:p w14:paraId="28C59FD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Nom d</w:t>
      </w:r>
      <w:r>
        <w:rPr>
          <w:lang w:eastAsia="en-US"/>
        </w:rPr>
        <w:t>’</w:t>
      </w:r>
      <w:r w:rsidR="00BB5C58">
        <w:rPr>
          <w:lang w:eastAsia="en-US"/>
        </w:rPr>
        <w:t>une pipe</w:t>
      </w:r>
      <w:r>
        <w:rPr>
          <w:lang w:eastAsia="en-US"/>
        </w:rPr>
        <w:t> !</w:t>
      </w:r>
    </w:p>
    <w:p w14:paraId="20CC099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À ce mot</w:t>
      </w:r>
      <w:r w:rsidR="00A23BF9">
        <w:rPr>
          <w:lang w:eastAsia="en-US"/>
        </w:rPr>
        <w:t xml:space="preserve">, </w:t>
      </w:r>
      <w:r>
        <w:rPr>
          <w:lang w:eastAsia="en-US"/>
        </w:rPr>
        <w:t>tous les cadavres bondissent</w:t>
      </w:r>
      <w:r w:rsidR="00A23BF9">
        <w:rPr>
          <w:lang w:eastAsia="en-US"/>
        </w:rPr>
        <w:t xml:space="preserve">. </w:t>
      </w:r>
      <w:r>
        <w:rPr>
          <w:lang w:eastAsia="en-US"/>
        </w:rPr>
        <w:t>Chacun s</w:t>
      </w:r>
      <w:r w:rsidR="00A23BF9">
        <w:rPr>
          <w:lang w:eastAsia="en-US"/>
        </w:rPr>
        <w:t>’</w:t>
      </w:r>
      <w:r>
        <w:rPr>
          <w:lang w:eastAsia="en-US"/>
        </w:rPr>
        <w:t>élance dans le fourré comme si le diable était à ses trousses</w:t>
      </w:r>
      <w:r w:rsidR="00A23BF9">
        <w:rPr>
          <w:lang w:eastAsia="en-US"/>
        </w:rPr>
        <w:t xml:space="preserve">. </w:t>
      </w:r>
      <w:r>
        <w:rPr>
          <w:lang w:eastAsia="en-US"/>
        </w:rPr>
        <w:t>Jamais lièvres ne coururent si vite et si bien dans le taillis</w:t>
      </w:r>
      <w:r w:rsidR="00A23BF9">
        <w:rPr>
          <w:lang w:eastAsia="en-US"/>
        </w:rPr>
        <w:t> !</w:t>
      </w:r>
    </w:p>
    <w:p w14:paraId="7993FBF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place est nette</w:t>
      </w:r>
      <w:r w:rsidR="00A23BF9">
        <w:rPr>
          <w:lang w:eastAsia="en-US"/>
        </w:rPr>
        <w:t>…</w:t>
      </w:r>
    </w:p>
    <w:p w14:paraId="05D6BEC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À ce moment solennel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deux Romblon descendirent de leurs arbres respectifs</w:t>
      </w:r>
      <w:r w:rsidR="00A23BF9">
        <w:rPr>
          <w:lang w:eastAsia="en-US"/>
        </w:rPr>
        <w:t xml:space="preserve">. </w:t>
      </w:r>
      <w:r>
        <w:rPr>
          <w:lang w:eastAsia="en-US"/>
        </w:rPr>
        <w:t>Ils riaient tous les deux à se briser les côtes</w:t>
      </w:r>
      <w:r w:rsidR="00A23BF9">
        <w:rPr>
          <w:lang w:eastAsia="en-US"/>
        </w:rPr>
        <w:t>.</w:t>
      </w:r>
    </w:p>
    <w:p w14:paraId="1E3E0BD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ils courent comme ça jusqu</w:t>
      </w:r>
      <w:r>
        <w:rPr>
          <w:lang w:eastAsia="en-US"/>
        </w:rPr>
        <w:t>’</w:t>
      </w:r>
      <w:r w:rsidR="00BB5C58">
        <w:rPr>
          <w:lang w:eastAsia="en-US"/>
        </w:rPr>
        <w:t>à demain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Fifi</w:t>
      </w:r>
      <w:r>
        <w:rPr>
          <w:lang w:eastAsia="en-US"/>
        </w:rPr>
        <w:t xml:space="preserve">, </w:t>
      </w:r>
      <w:r w:rsidR="00BB5C58">
        <w:rPr>
          <w:lang w:eastAsia="en-US"/>
        </w:rPr>
        <w:t>ça ira bien</w:t>
      </w:r>
      <w:r>
        <w:rPr>
          <w:lang w:eastAsia="en-US"/>
        </w:rPr>
        <w:t> !</w:t>
      </w:r>
    </w:p>
    <w:p w14:paraId="16BF63D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As-tu vu le vieux </w:t>
      </w:r>
      <w:proofErr w:type="spellStart"/>
      <w:r w:rsidR="00BB5C58">
        <w:rPr>
          <w:lang w:eastAsia="en-US"/>
        </w:rPr>
        <w:t>Houël</w:t>
      </w:r>
      <w:proofErr w:type="spellEnd"/>
      <w:r w:rsidR="00BB5C58">
        <w:rPr>
          <w:lang w:eastAsia="en-US"/>
        </w:rPr>
        <w:t xml:space="preserve"> passer entre les jambes du docteur Morin</w:t>
      </w:r>
      <w:r>
        <w:rPr>
          <w:lang w:eastAsia="en-US"/>
        </w:rPr>
        <w:t xml:space="preserve"> ? </w:t>
      </w:r>
      <w:r w:rsidR="00BB5C58">
        <w:rPr>
          <w:lang w:eastAsia="en-US"/>
        </w:rPr>
        <w:t>demanda papa</w:t>
      </w:r>
      <w:r>
        <w:rPr>
          <w:lang w:eastAsia="en-US"/>
        </w:rPr>
        <w:t>.</w:t>
      </w:r>
    </w:p>
    <w:p w14:paraId="3B08A3A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Fargeau</w:t>
      </w:r>
      <w:r>
        <w:rPr>
          <w:lang w:eastAsia="en-US"/>
        </w:rPr>
        <w:t xml:space="preserve"> ! </w:t>
      </w:r>
      <w:r w:rsidR="00BB5C58">
        <w:rPr>
          <w:lang w:eastAsia="en-US"/>
        </w:rPr>
        <w:t>En voilà un cerf</w:t>
      </w:r>
      <w:r>
        <w:rPr>
          <w:lang w:eastAsia="en-US"/>
        </w:rPr>
        <w:t> !</w:t>
      </w:r>
    </w:p>
    <w:p w14:paraId="4FB9E789" w14:textId="4EC04BB4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l</w:t>
      </w:r>
      <w:r>
        <w:rPr>
          <w:lang w:eastAsia="en-US"/>
        </w:rPr>
        <w:t>’</w:t>
      </w:r>
      <w:r w:rsidR="00BB5C58">
        <w:rPr>
          <w:lang w:eastAsia="en-US"/>
        </w:rPr>
        <w:t xml:space="preserve">Artichaut qui a sauté à pieds joints par-dessus </w:t>
      </w:r>
      <w:r w:rsidR="00685E2E">
        <w:rPr>
          <w:lang w:eastAsia="en-US"/>
        </w:rPr>
        <w:t>Cousin-et-ami</w:t>
      </w:r>
      <w:r>
        <w:rPr>
          <w:lang w:eastAsia="en-US"/>
        </w:rPr>
        <w:t> !…</w:t>
      </w:r>
    </w:p>
    <w:p w14:paraId="1C9069D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Papa mit ses deux mains sur les épaules de Fifi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s</w:t>
      </w:r>
      <w:r w:rsidR="00A23BF9">
        <w:rPr>
          <w:lang w:eastAsia="en-US"/>
        </w:rPr>
        <w:t>’</w:t>
      </w:r>
      <w:r>
        <w:rPr>
          <w:lang w:eastAsia="en-US"/>
        </w:rPr>
        <w:t>affaissa</w:t>
      </w:r>
      <w:r w:rsidR="00A23BF9">
        <w:rPr>
          <w:lang w:eastAsia="en-US"/>
        </w:rPr>
        <w:t xml:space="preserve">, </w:t>
      </w:r>
      <w:r>
        <w:rPr>
          <w:lang w:eastAsia="en-US"/>
        </w:rPr>
        <w:t>énervé par un fou rire</w:t>
      </w:r>
      <w:r w:rsidR="00A23BF9">
        <w:rPr>
          <w:lang w:eastAsia="en-US"/>
        </w:rPr>
        <w:t>.</w:t>
      </w:r>
    </w:p>
    <w:p w14:paraId="6BCF91BE" w14:textId="1B11BA2D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De l</w:t>
      </w:r>
      <w:r>
        <w:rPr>
          <w:lang w:eastAsia="en-US"/>
        </w:rPr>
        <w:t>’</w:t>
      </w:r>
      <w:r w:rsidR="00BB5C58">
        <w:rPr>
          <w:lang w:eastAsia="en-US"/>
        </w:rPr>
        <w:t>étoupe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 le bonhomme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rien que de l</w:t>
      </w:r>
      <w:r>
        <w:rPr>
          <w:lang w:eastAsia="en-US"/>
        </w:rPr>
        <w:t>’</w:t>
      </w:r>
      <w:r w:rsidR="00BB5C58">
        <w:rPr>
          <w:lang w:eastAsia="en-US"/>
        </w:rPr>
        <w:t>étoupe jusqu</w:t>
      </w:r>
      <w:r>
        <w:rPr>
          <w:lang w:eastAsia="en-US"/>
        </w:rPr>
        <w:t>’</w:t>
      </w:r>
      <w:r w:rsidR="00BB5C58">
        <w:rPr>
          <w:lang w:eastAsia="en-US"/>
        </w:rPr>
        <w:t>à la gueule des fusils</w:t>
      </w:r>
      <w:r>
        <w:rPr>
          <w:lang w:eastAsia="en-US"/>
        </w:rPr>
        <w:t> !</w:t>
      </w:r>
    </w:p>
    <w:p w14:paraId="30CF7719" w14:textId="74EB7D08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De la filasse</w:t>
      </w:r>
      <w:r>
        <w:rPr>
          <w:lang w:eastAsia="en-US"/>
        </w:rPr>
        <w:t xml:space="preserve"> ! </w:t>
      </w:r>
      <w:r w:rsidR="00BB5C58">
        <w:rPr>
          <w:lang w:eastAsia="en-US"/>
        </w:rPr>
        <w:t>ajouta Fifi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la bonne histoire</w:t>
      </w:r>
      <w:r>
        <w:rPr>
          <w:lang w:eastAsia="en-US"/>
        </w:rPr>
        <w:t xml:space="preserve"> ! </w:t>
      </w:r>
      <w:r w:rsidR="00BB5C58">
        <w:rPr>
          <w:lang w:eastAsia="en-US"/>
        </w:rPr>
        <w:t>Ils se sont tous crus morts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Vous êtes fièrement amusant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papa</w:t>
      </w:r>
      <w:r>
        <w:rPr>
          <w:lang w:eastAsia="en-US"/>
        </w:rPr>
        <w:t> !</w:t>
      </w:r>
    </w:p>
    <w:p w14:paraId="2D55F89B" w14:textId="2C1C401E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Écoute</w:t>
      </w:r>
      <w:r>
        <w:rPr>
          <w:lang w:eastAsia="en-US"/>
        </w:rPr>
        <w:t xml:space="preserve">, </w:t>
      </w:r>
      <w:r w:rsidR="00BB5C58">
        <w:rPr>
          <w:lang w:eastAsia="en-US"/>
        </w:rPr>
        <w:t>Fifi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 le père avec plus de gravité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quand on a de bonnes petites affaires</w:t>
      </w:r>
      <w:r>
        <w:rPr>
          <w:lang w:eastAsia="en-US"/>
        </w:rPr>
        <w:t xml:space="preserve">, </w:t>
      </w:r>
      <w:r w:rsidR="00BB5C58">
        <w:rPr>
          <w:lang w:eastAsia="en-US"/>
        </w:rPr>
        <w:t>faut les nourrir et non pas les étouffer</w:t>
      </w:r>
      <w:r>
        <w:rPr>
          <w:lang w:eastAsia="en-US"/>
        </w:rPr>
        <w:t xml:space="preserve">… </w:t>
      </w:r>
      <w:r w:rsidR="00BB5C58">
        <w:rPr>
          <w:lang w:eastAsia="en-US"/>
        </w:rPr>
        <w:t>Combien t</w:t>
      </w:r>
      <w:r>
        <w:rPr>
          <w:lang w:eastAsia="en-US"/>
        </w:rPr>
        <w:t>’</w:t>
      </w:r>
      <w:r w:rsidR="00BB5C58">
        <w:rPr>
          <w:lang w:eastAsia="en-US"/>
        </w:rPr>
        <w:t>ont-ils donné</w:t>
      </w:r>
      <w:r>
        <w:rPr>
          <w:lang w:eastAsia="en-US"/>
        </w:rPr>
        <w:t> ?</w:t>
      </w:r>
    </w:p>
    <w:p w14:paraId="69AC6BC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Quatre cents louis à trois</w:t>
      </w:r>
      <w:r>
        <w:rPr>
          <w:lang w:eastAsia="en-US"/>
        </w:rPr>
        <w:t>.</w:t>
      </w:r>
    </w:p>
    <w:p w14:paraId="5197051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Moi</w:t>
      </w:r>
      <w:r>
        <w:rPr>
          <w:lang w:eastAsia="en-US"/>
        </w:rPr>
        <w:t xml:space="preserve">,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en ai eu six cents</w:t>
      </w:r>
      <w:r>
        <w:rPr>
          <w:lang w:eastAsia="en-US"/>
        </w:rPr>
        <w:t xml:space="preserve">, </w:t>
      </w:r>
      <w:r w:rsidR="00BB5C58">
        <w:rPr>
          <w:lang w:eastAsia="en-US"/>
        </w:rPr>
        <w:t>à quatre</w:t>
      </w:r>
      <w:r>
        <w:rPr>
          <w:lang w:eastAsia="en-US"/>
        </w:rPr>
        <w:t xml:space="preserve">… </w:t>
      </w:r>
      <w:proofErr w:type="spellStart"/>
      <w:r w:rsidR="00BB5C58">
        <w:rPr>
          <w:lang w:eastAsia="en-US"/>
        </w:rPr>
        <w:t>çà</w:t>
      </w:r>
      <w:proofErr w:type="spellEnd"/>
      <w:r w:rsidR="00BB5C58">
        <w:rPr>
          <w:lang w:eastAsia="en-US"/>
        </w:rPr>
        <w:t xml:space="preserve"> fait deux mille pistoles</w:t>
      </w:r>
      <w:r>
        <w:rPr>
          <w:lang w:eastAsia="en-US"/>
        </w:rPr>
        <w:t xml:space="preserve">… </w:t>
      </w:r>
      <w:r w:rsidR="00BB5C58">
        <w:rPr>
          <w:lang w:eastAsia="en-US"/>
        </w:rPr>
        <w:t>En les mitonnant bien</w:t>
      </w:r>
      <w:r>
        <w:rPr>
          <w:lang w:eastAsia="en-US"/>
        </w:rPr>
        <w:t xml:space="preserve">, </w:t>
      </w:r>
      <w:r w:rsidR="00BB5C58">
        <w:rPr>
          <w:lang w:eastAsia="en-US"/>
        </w:rPr>
        <w:t>ces héritiers-là</w:t>
      </w:r>
      <w:r>
        <w:rPr>
          <w:lang w:eastAsia="en-US"/>
        </w:rPr>
        <w:t xml:space="preserve">, </w:t>
      </w:r>
      <w:r w:rsidR="00BB5C58">
        <w:rPr>
          <w:lang w:eastAsia="en-US"/>
        </w:rPr>
        <w:t>je veux en gagner deux fois autant tous les ans</w:t>
      </w:r>
      <w:r>
        <w:rPr>
          <w:lang w:eastAsia="en-US"/>
        </w:rPr>
        <w:t>.</w:t>
      </w:r>
    </w:p>
    <w:p w14:paraId="1554E81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Voilà un bon papa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 Fifi</w:t>
      </w:r>
      <w:r>
        <w:rPr>
          <w:lang w:eastAsia="en-US"/>
        </w:rPr>
        <w:t xml:space="preserve">, </w:t>
      </w:r>
      <w:r w:rsidR="00BB5C58">
        <w:rPr>
          <w:lang w:eastAsia="en-US"/>
        </w:rPr>
        <w:t>au comble de l</w:t>
      </w:r>
      <w:r>
        <w:rPr>
          <w:lang w:eastAsia="en-US"/>
        </w:rPr>
        <w:t>’</w:t>
      </w:r>
      <w:r w:rsidR="00BB5C58">
        <w:rPr>
          <w:lang w:eastAsia="en-US"/>
        </w:rPr>
        <w:t>enthousiasme</w:t>
      </w:r>
      <w:r>
        <w:rPr>
          <w:lang w:eastAsia="en-US"/>
        </w:rPr>
        <w:t>.</w:t>
      </w:r>
    </w:p>
    <w:p w14:paraId="489D5AD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saisit le bras de son père et le fit danser</w:t>
      </w:r>
      <w:r w:rsidR="00A23BF9">
        <w:rPr>
          <w:lang w:eastAsia="en-US"/>
        </w:rPr>
        <w:t xml:space="preserve">, </w:t>
      </w:r>
      <w:r>
        <w:rPr>
          <w:lang w:eastAsia="en-US"/>
        </w:rPr>
        <w:t>bon gré</w:t>
      </w:r>
      <w:r w:rsidR="00A23BF9">
        <w:rPr>
          <w:lang w:eastAsia="en-US"/>
        </w:rPr>
        <w:t xml:space="preserve">, </w:t>
      </w:r>
      <w:r>
        <w:rPr>
          <w:lang w:eastAsia="en-US"/>
        </w:rPr>
        <w:t>mal gré</w:t>
      </w:r>
      <w:r w:rsidR="00A23BF9">
        <w:rPr>
          <w:lang w:eastAsia="en-US"/>
        </w:rPr>
        <w:t xml:space="preserve">, </w:t>
      </w:r>
      <w:r>
        <w:rPr>
          <w:lang w:eastAsia="en-US"/>
        </w:rPr>
        <w:t>en tournant tout autour de la roche</w:t>
      </w:r>
      <w:r w:rsidR="00A23BF9">
        <w:rPr>
          <w:lang w:eastAsia="en-US"/>
        </w:rPr>
        <w:t>.</w:t>
      </w:r>
    </w:p>
    <w:p w14:paraId="6EF171E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Leur danse joyeuse fut interrompue par une chute qu</w:t>
      </w:r>
      <w:r w:rsidR="00A23BF9">
        <w:rPr>
          <w:lang w:eastAsia="en-US"/>
        </w:rPr>
        <w:t>’</w:t>
      </w:r>
      <w:r>
        <w:rPr>
          <w:lang w:eastAsia="en-US"/>
        </w:rPr>
        <w:t>ils firent en se heurtant tous les deux contre le corps de Besnard</w:t>
      </w:r>
      <w:r w:rsidR="00A23BF9">
        <w:rPr>
          <w:lang w:eastAsia="en-US"/>
        </w:rPr>
        <w:t xml:space="preserve">. </w:t>
      </w:r>
      <w:r>
        <w:rPr>
          <w:lang w:eastAsia="en-US"/>
        </w:rPr>
        <w:t>Ils restèrent abasourdis</w:t>
      </w:r>
      <w:r w:rsidR="00A23BF9">
        <w:rPr>
          <w:lang w:eastAsia="en-US"/>
        </w:rPr>
        <w:t>.</w:t>
      </w:r>
    </w:p>
    <w:p w14:paraId="655009F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En voilà un qui n</w:t>
      </w:r>
      <w:r>
        <w:rPr>
          <w:lang w:eastAsia="en-US"/>
        </w:rPr>
        <w:t>’</w:t>
      </w:r>
      <w:r w:rsidR="00BB5C58">
        <w:rPr>
          <w:lang w:eastAsia="en-US"/>
        </w:rPr>
        <w:t>est pas parti avec les autres</w:t>
      </w:r>
      <w:r>
        <w:rPr>
          <w:lang w:eastAsia="en-US"/>
        </w:rPr>
        <w:t xml:space="preserve"> ! </w:t>
      </w:r>
      <w:r w:rsidR="00BB5C58">
        <w:rPr>
          <w:lang w:eastAsia="en-US"/>
        </w:rPr>
        <w:t>grommela le papa</w:t>
      </w:r>
      <w:r>
        <w:rPr>
          <w:lang w:eastAsia="en-US"/>
        </w:rPr>
        <w:t>.</w:t>
      </w:r>
    </w:p>
    <w:p w14:paraId="52F0AAB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se baissa et toucha la figure de Besnard</w:t>
      </w:r>
      <w:r w:rsidR="00A23BF9">
        <w:rPr>
          <w:lang w:eastAsia="en-US"/>
        </w:rPr>
        <w:t xml:space="preserve">. </w:t>
      </w:r>
      <w:r>
        <w:rPr>
          <w:lang w:eastAsia="en-US"/>
        </w:rPr>
        <w:t>Comme il ne pouvait voir</w:t>
      </w:r>
      <w:r w:rsidR="00A23BF9">
        <w:rPr>
          <w:lang w:eastAsia="en-US"/>
        </w:rPr>
        <w:t xml:space="preserve">, </w:t>
      </w:r>
      <w:r>
        <w:rPr>
          <w:lang w:eastAsia="en-US"/>
        </w:rPr>
        <w:t>et qu</w:t>
      </w:r>
      <w:r w:rsidR="00A23BF9">
        <w:rPr>
          <w:lang w:eastAsia="en-US"/>
        </w:rPr>
        <w:t>’</w:t>
      </w:r>
      <w:r>
        <w:rPr>
          <w:lang w:eastAsia="en-US"/>
        </w:rPr>
        <w:t>il sentait ses doigts humides</w:t>
      </w:r>
      <w:r w:rsidR="00A23BF9">
        <w:rPr>
          <w:lang w:eastAsia="en-US"/>
        </w:rPr>
        <w:t xml:space="preserve">, </w:t>
      </w:r>
      <w:r>
        <w:rPr>
          <w:lang w:eastAsia="en-US"/>
        </w:rPr>
        <w:t>il les flaira</w:t>
      </w:r>
      <w:r w:rsidR="00A23BF9">
        <w:rPr>
          <w:lang w:eastAsia="en-US"/>
        </w:rPr>
        <w:t>.</w:t>
      </w:r>
    </w:p>
    <w:p w14:paraId="0841FCF9" w14:textId="4ED7E9E6" w:rsidR="00A23BF9" w:rsidRDefault="00A23BF9" w:rsidP="00A23BF9">
      <w:pPr>
        <w:rPr>
          <w:lang w:eastAsia="en-US"/>
        </w:rPr>
      </w:pPr>
      <w:r>
        <w:rPr>
          <w:lang w:eastAsia="en-US"/>
        </w:rPr>
        <w:t>— « </w:t>
      </w:r>
      <w:r w:rsidR="00BB5C58">
        <w:rPr>
          <w:lang w:eastAsia="en-US"/>
        </w:rPr>
        <w:t>On a triché</w:t>
      </w:r>
      <w:r>
        <w:rPr>
          <w:lang w:eastAsia="en-US"/>
        </w:rPr>
        <w:t xml:space="preserve">… </w:t>
      </w:r>
      <w:r w:rsidR="00BB5C58">
        <w:rPr>
          <w:lang w:eastAsia="en-US"/>
        </w:rPr>
        <w:t>grommela-t-il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 xml:space="preserve">et celui-là </w:t>
      </w:r>
      <w:proofErr w:type="spellStart"/>
      <w:r w:rsidR="00BB5C58">
        <w:rPr>
          <w:lang w:eastAsia="en-US"/>
        </w:rPr>
        <w:t>a</w:t>
      </w:r>
      <w:proofErr w:type="spellEnd"/>
      <w:r w:rsidR="00BB5C58">
        <w:rPr>
          <w:lang w:eastAsia="en-US"/>
        </w:rPr>
        <w:t xml:space="preserve"> son compte</w:t>
      </w:r>
      <w:r>
        <w:rPr>
          <w:lang w:eastAsia="en-US"/>
        </w:rPr>
        <w:t>…</w:t>
      </w:r>
    </w:p>
    <w:p w14:paraId="2288746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Aide-moi</w:t>
      </w:r>
      <w:r w:rsidR="00A23BF9">
        <w:rPr>
          <w:lang w:eastAsia="en-US"/>
        </w:rPr>
        <w:t>.</w:t>
      </w:r>
    </w:p>
    <w:p w14:paraId="79C9F72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Romblon père prit Besnard par la tête</w:t>
      </w:r>
      <w:r w:rsidR="00A23BF9">
        <w:rPr>
          <w:lang w:eastAsia="en-US"/>
        </w:rPr>
        <w:t xml:space="preserve">, </w:t>
      </w:r>
      <w:r>
        <w:rPr>
          <w:lang w:eastAsia="en-US"/>
        </w:rPr>
        <w:t>Romblon fils le prit par les pieds et ils le portèrent ainsi jusqu</w:t>
      </w:r>
      <w:r w:rsidR="00A23BF9">
        <w:rPr>
          <w:lang w:eastAsia="en-US"/>
        </w:rPr>
        <w:t>’</w:t>
      </w:r>
      <w:r>
        <w:rPr>
          <w:lang w:eastAsia="en-US"/>
        </w:rPr>
        <w:t>au creux du chêne où ils le jetèrent sans regarder</w:t>
      </w:r>
      <w:r w:rsidR="00A23BF9">
        <w:rPr>
          <w:lang w:eastAsia="en-US"/>
        </w:rPr>
        <w:t>.</w:t>
      </w:r>
    </w:p>
    <w:p w14:paraId="5E73A16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Puis ils partirent sans trop se faire de mauvais sang</w:t>
      </w:r>
      <w:r w:rsidR="00A23BF9">
        <w:rPr>
          <w:lang w:eastAsia="en-US"/>
        </w:rPr>
        <w:t>.</w:t>
      </w:r>
    </w:p>
    <w:p w14:paraId="264EFE43" w14:textId="541C5848" w:rsidR="00BB5C58" w:rsidRPr="00A23BF9" w:rsidRDefault="00BB5C58" w:rsidP="00A23BF9">
      <w:pPr>
        <w:keepNext/>
        <w:ind w:firstLine="0"/>
        <w:jc w:val="center"/>
        <w:rPr>
          <w:lang w:eastAsia="en-US"/>
        </w:rPr>
      </w:pPr>
      <w:r w:rsidRPr="00A23BF9">
        <w:rPr>
          <w:lang w:eastAsia="en-US"/>
        </w:rPr>
        <w:t>*</w:t>
      </w:r>
    </w:p>
    <w:p w14:paraId="42FCACA3" w14:textId="77777777" w:rsidR="00A23BF9" w:rsidRDefault="00BB5C58" w:rsidP="00A23BF9">
      <w:pPr>
        <w:ind w:firstLine="0"/>
        <w:jc w:val="center"/>
        <w:rPr>
          <w:lang w:eastAsia="en-US"/>
        </w:rPr>
      </w:pPr>
      <w:r w:rsidRPr="00A23BF9">
        <w:rPr>
          <w:lang w:eastAsia="en-US"/>
        </w:rPr>
        <w:t>* *</w:t>
      </w:r>
    </w:p>
    <w:p w14:paraId="3AD4133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était cinq heures et demie</w:t>
      </w:r>
      <w:r w:rsidR="00A23BF9">
        <w:rPr>
          <w:lang w:eastAsia="en-US"/>
        </w:rPr>
        <w:t>.</w:t>
      </w:r>
    </w:p>
    <w:p w14:paraId="0516D574" w14:textId="6E2E25A9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La voiture de </w:t>
      </w:r>
      <w:r w:rsidR="00A23BF9">
        <w:rPr>
          <w:lang w:eastAsia="en-US"/>
        </w:rPr>
        <w:t>M. </w:t>
      </w:r>
      <w:proofErr w:type="spellStart"/>
      <w:r>
        <w:rPr>
          <w:lang w:eastAsia="en-US"/>
        </w:rPr>
        <w:t>Berthelleminot</w:t>
      </w:r>
      <w:proofErr w:type="spellEnd"/>
      <w:r>
        <w:rPr>
          <w:lang w:eastAsia="en-US"/>
        </w:rPr>
        <w:t xml:space="preserve"> de </w:t>
      </w:r>
      <w:proofErr w:type="spellStart"/>
      <w:r>
        <w:rPr>
          <w:lang w:eastAsia="en-US"/>
        </w:rPr>
        <w:t>Beaurepas</w:t>
      </w:r>
      <w:proofErr w:type="spellEnd"/>
      <w:r>
        <w:rPr>
          <w:lang w:eastAsia="en-US"/>
        </w:rPr>
        <w:t xml:space="preserve"> attendait sous le château</w:t>
      </w:r>
      <w:r w:rsidR="00A23BF9">
        <w:rPr>
          <w:lang w:eastAsia="en-US"/>
        </w:rPr>
        <w:t xml:space="preserve">.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y fit monter Lucien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qui </w:t>
      </w:r>
      <w:r>
        <w:rPr>
          <w:lang w:eastAsia="en-US"/>
        </w:rPr>
        <w:lastRenderedPageBreak/>
        <w:t>n</w:t>
      </w:r>
      <w:r w:rsidR="00A23BF9">
        <w:rPr>
          <w:lang w:eastAsia="en-US"/>
        </w:rPr>
        <w:t>’</w:t>
      </w:r>
      <w:r>
        <w:rPr>
          <w:lang w:eastAsia="en-US"/>
        </w:rPr>
        <w:t>opposa aucune résistance</w:t>
      </w:r>
      <w:r w:rsidR="00A23BF9">
        <w:rPr>
          <w:lang w:eastAsia="en-US"/>
        </w:rPr>
        <w:t xml:space="preserve">. </w:t>
      </w:r>
      <w:r>
        <w:rPr>
          <w:lang w:eastAsia="en-US"/>
        </w:rPr>
        <w:t>Il savait maintenant que Berthe vivait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l</w:t>
      </w:r>
      <w:r w:rsidR="00A23BF9">
        <w:rPr>
          <w:lang w:eastAsia="en-US"/>
        </w:rPr>
        <w:t>’</w:t>
      </w:r>
      <w:r>
        <w:rPr>
          <w:lang w:eastAsia="en-US"/>
        </w:rPr>
        <w:t>idée du meurtre l</w:t>
      </w:r>
      <w:r w:rsidR="00A23BF9">
        <w:rPr>
          <w:lang w:eastAsia="en-US"/>
        </w:rPr>
        <w:t>’</w:t>
      </w:r>
      <w:r>
        <w:rPr>
          <w:lang w:eastAsia="en-US"/>
        </w:rPr>
        <w:t>écrasait</w:t>
      </w:r>
      <w:r w:rsidR="00A23BF9">
        <w:rPr>
          <w:lang w:eastAsia="en-US"/>
        </w:rPr>
        <w:t xml:space="preserve">. </w:t>
      </w:r>
      <w:r>
        <w:rPr>
          <w:lang w:eastAsia="en-US"/>
        </w:rPr>
        <w:t>Avant de monter</w:t>
      </w:r>
      <w:r w:rsidR="00A23BF9">
        <w:rPr>
          <w:lang w:eastAsia="en-US"/>
        </w:rPr>
        <w:t xml:space="preserve">, </w:t>
      </w:r>
      <w:r>
        <w:rPr>
          <w:lang w:eastAsia="en-US"/>
        </w:rPr>
        <w:t>pourtant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il embrassa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et lui dit</w:t>
      </w:r>
      <w:r w:rsidR="00A23BF9">
        <w:rPr>
          <w:lang w:eastAsia="en-US"/>
        </w:rPr>
        <w:t> :</w:t>
      </w:r>
    </w:p>
    <w:p w14:paraId="31305F2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Va la chercher</w:t>
      </w:r>
      <w:r>
        <w:rPr>
          <w:lang w:eastAsia="en-US"/>
        </w:rPr>
        <w:t xml:space="preserve">… </w:t>
      </w:r>
      <w:r w:rsidR="00BB5C58">
        <w:rPr>
          <w:lang w:eastAsia="en-US"/>
        </w:rPr>
        <w:t>Rejoignons-nous à Granville</w:t>
      </w:r>
      <w:r>
        <w:rPr>
          <w:lang w:eastAsia="en-US"/>
        </w:rPr>
        <w:t xml:space="preserve">… </w:t>
      </w:r>
      <w:r w:rsidR="00BB5C58">
        <w:rPr>
          <w:lang w:eastAsia="en-US"/>
        </w:rPr>
        <w:t>Tu seras notre frère</w:t>
      </w:r>
      <w:r>
        <w:rPr>
          <w:lang w:eastAsia="en-US"/>
        </w:rPr>
        <w:t>…</w:t>
      </w:r>
    </w:p>
    <w:p w14:paraId="5A72F97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En route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 xml:space="preserve">écria </w:t>
      </w:r>
      <w:proofErr w:type="spellStart"/>
      <w:r w:rsidR="00BB5C58">
        <w:rPr>
          <w:lang w:eastAsia="en-US"/>
        </w:rPr>
        <w:t>Berthelleminot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lequel ne s</w:t>
      </w:r>
      <w:r>
        <w:rPr>
          <w:lang w:eastAsia="en-US"/>
        </w:rPr>
        <w:t>’</w:t>
      </w:r>
      <w:r w:rsidR="00BB5C58">
        <w:rPr>
          <w:lang w:eastAsia="en-US"/>
        </w:rPr>
        <w:t>était point aperçu de la substitution</w:t>
      </w:r>
      <w:r>
        <w:rPr>
          <w:lang w:eastAsia="en-US"/>
        </w:rPr>
        <w:t>.</w:t>
      </w:r>
    </w:p>
    <w:p w14:paraId="0E609EC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voiture s</w:t>
      </w:r>
      <w:r w:rsidR="00A23BF9">
        <w:rPr>
          <w:lang w:eastAsia="en-US"/>
        </w:rPr>
        <w:t>’</w:t>
      </w:r>
      <w:r>
        <w:rPr>
          <w:lang w:eastAsia="en-US"/>
        </w:rPr>
        <w:t>ébranla</w:t>
      </w:r>
      <w:r w:rsidR="00A23BF9">
        <w:rPr>
          <w:lang w:eastAsia="en-US"/>
        </w:rPr>
        <w:t>.</w:t>
      </w:r>
    </w:p>
    <w:p w14:paraId="4C2CDB99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restait comme cloué à sa place</w:t>
      </w:r>
      <w:r w:rsidR="00A23BF9">
        <w:rPr>
          <w:lang w:eastAsia="en-US"/>
        </w:rPr>
        <w:t>.</w:t>
      </w:r>
    </w:p>
    <w:p w14:paraId="17BE4838" w14:textId="29D43039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Leur frère</w:t>
      </w:r>
      <w:r>
        <w:rPr>
          <w:lang w:eastAsia="en-US"/>
        </w:rPr>
        <w:t xml:space="preserve">, </w:t>
      </w:r>
      <w:r w:rsidR="00BB5C58">
        <w:rPr>
          <w:lang w:eastAsia="en-US"/>
        </w:rPr>
        <w:t>murmura-t-il au dedans de lui-même</w:t>
      </w:r>
      <w:r>
        <w:rPr>
          <w:lang w:eastAsia="en-US"/>
        </w:rPr>
        <w:t xml:space="preserve"> :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leur frère</w:t>
      </w:r>
      <w:r>
        <w:rPr>
          <w:lang w:eastAsia="en-US"/>
        </w:rPr>
        <w:t> !</w:t>
      </w:r>
    </w:p>
    <w:p w14:paraId="6EFB7CD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sa poitrine battait</w:t>
      </w:r>
      <w:r w:rsidR="00A23BF9">
        <w:rPr>
          <w:lang w:eastAsia="en-US"/>
        </w:rPr>
        <w:t xml:space="preserve">. </w:t>
      </w:r>
      <w:r>
        <w:rPr>
          <w:lang w:eastAsia="en-US"/>
        </w:rPr>
        <w:t>Ses yeux le brûlaient comme s</w:t>
      </w:r>
      <w:r w:rsidR="00A23BF9">
        <w:rPr>
          <w:lang w:eastAsia="en-US"/>
        </w:rPr>
        <w:t>’</w:t>
      </w:r>
      <w:r>
        <w:rPr>
          <w:lang w:eastAsia="en-US"/>
        </w:rPr>
        <w:t>ils eussent voulu pleurer</w:t>
      </w:r>
      <w:r w:rsidR="00A23BF9">
        <w:rPr>
          <w:lang w:eastAsia="en-US"/>
        </w:rPr>
        <w:t xml:space="preserve">. </w:t>
      </w:r>
      <w:r>
        <w:rPr>
          <w:lang w:eastAsia="en-US"/>
        </w:rPr>
        <w:t>Une pensée faisait explosion au fond de son cœur</w:t>
      </w:r>
      <w:r w:rsidR="00A23BF9">
        <w:rPr>
          <w:lang w:eastAsia="en-US"/>
        </w:rPr>
        <w:t>.</w:t>
      </w:r>
    </w:p>
    <w:p w14:paraId="0E83D5F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Naguère il se demandait pourquoi il aimait Berthe</w:t>
      </w:r>
      <w:r w:rsidR="00A23BF9">
        <w:rPr>
          <w:lang w:eastAsia="en-US"/>
        </w:rPr>
        <w:t>.</w:t>
      </w:r>
    </w:p>
    <w:p w14:paraId="6DAA85E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Lucien venait de prononcer un mot qui était la réponse à cette question</w:t>
      </w:r>
      <w:r w:rsidR="00A23BF9">
        <w:rPr>
          <w:lang w:eastAsia="en-US"/>
        </w:rPr>
        <w:t xml:space="preserve">, </w:t>
      </w:r>
      <w:r>
        <w:rPr>
          <w:lang w:eastAsia="en-US"/>
        </w:rPr>
        <w:t>le mot</w:t>
      </w:r>
      <w:r w:rsidR="00A23BF9">
        <w:rPr>
          <w:lang w:eastAsia="en-US"/>
        </w:rPr>
        <w:t xml:space="preserve"> : </w:t>
      </w:r>
      <w:r>
        <w:rPr>
          <w:lang w:eastAsia="en-US"/>
        </w:rPr>
        <w:t>FRÈRE</w:t>
      </w:r>
      <w:r w:rsidR="00A23BF9">
        <w:rPr>
          <w:lang w:eastAsia="en-US"/>
        </w:rPr>
        <w:t>.</w:t>
      </w:r>
    </w:p>
    <w:p w14:paraId="4DA7BC2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il n</w:t>
      </w:r>
      <w:r w:rsidR="00A23BF9">
        <w:rPr>
          <w:lang w:eastAsia="en-US"/>
        </w:rPr>
        <w:t>’</w:t>
      </w:r>
      <w:r>
        <w:rPr>
          <w:lang w:eastAsia="en-US"/>
        </w:rPr>
        <w:t>y avait pas songé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lui </w:t>
      </w:r>
      <w:proofErr w:type="spellStart"/>
      <w:r>
        <w:rPr>
          <w:lang w:eastAsia="en-US"/>
        </w:rPr>
        <w:t>Tiennet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au milieu des mille événements qui l</w:t>
      </w:r>
      <w:r w:rsidR="00A23BF9">
        <w:rPr>
          <w:lang w:eastAsia="en-US"/>
        </w:rPr>
        <w:t>’</w:t>
      </w:r>
      <w:r>
        <w:rPr>
          <w:lang w:eastAsia="en-US"/>
        </w:rPr>
        <w:t>avaient ballotté cette nuit</w:t>
      </w:r>
      <w:r w:rsidR="00A23BF9">
        <w:rPr>
          <w:lang w:eastAsia="en-US"/>
        </w:rPr>
        <w:t> !</w:t>
      </w:r>
    </w:p>
    <w:p w14:paraId="4CA5232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testament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le testament brûlé ne disait-il pas que Berthe était la fille de Jean-de-la-Mer</w:t>
      </w:r>
      <w:r w:rsidR="00A23BF9">
        <w:rPr>
          <w:lang w:eastAsia="en-US"/>
        </w:rPr>
        <w:t> ?</w:t>
      </w:r>
    </w:p>
    <w:p w14:paraId="7A7345B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lui</w:t>
      </w:r>
      <w:r w:rsidR="00A23BF9">
        <w:rPr>
          <w:lang w:eastAsia="en-US"/>
        </w:rPr>
        <w:t xml:space="preserve">, </w:t>
      </w:r>
      <w:r>
        <w:rPr>
          <w:lang w:eastAsia="en-US"/>
        </w:rPr>
        <w:t>n</w:t>
      </w:r>
      <w:r w:rsidR="00A23BF9">
        <w:rPr>
          <w:lang w:eastAsia="en-US"/>
        </w:rPr>
        <w:t>’</w:t>
      </w:r>
      <w:r>
        <w:rPr>
          <w:lang w:eastAsia="en-US"/>
        </w:rPr>
        <w:t>était-il pas le fils de Jean-de-la-Mer</w:t>
      </w:r>
      <w:r w:rsidR="00A23BF9">
        <w:rPr>
          <w:lang w:eastAsia="en-US"/>
        </w:rPr>
        <w:t> ?</w:t>
      </w:r>
    </w:p>
    <w:p w14:paraId="608D9FC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N</w:t>
      </w:r>
      <w:r w:rsidR="00A23BF9">
        <w:rPr>
          <w:lang w:eastAsia="en-US"/>
        </w:rPr>
        <w:t>’</w:t>
      </w:r>
      <w:r>
        <w:rPr>
          <w:lang w:eastAsia="en-US"/>
        </w:rPr>
        <w:t>était-ce pas son nom que le vieillard avait écrit</w:t>
      </w:r>
      <w:r w:rsidR="00A23BF9">
        <w:rPr>
          <w:lang w:eastAsia="en-US"/>
        </w:rPr>
        <w:t xml:space="preserve">, </w:t>
      </w:r>
      <w:r>
        <w:rPr>
          <w:lang w:eastAsia="en-US"/>
        </w:rPr>
        <w:t>puis effacé</w:t>
      </w:r>
      <w:r w:rsidR="00A23BF9">
        <w:rPr>
          <w:lang w:eastAsia="en-US"/>
        </w:rPr>
        <w:t xml:space="preserve">, </w:t>
      </w:r>
      <w:r>
        <w:rPr>
          <w:lang w:eastAsia="en-US"/>
        </w:rPr>
        <w:t>puis rétabli</w:t>
      </w:r>
      <w:r w:rsidR="00A23BF9">
        <w:rPr>
          <w:lang w:eastAsia="en-US"/>
        </w:rPr>
        <w:t xml:space="preserve">, </w:t>
      </w:r>
      <w:r>
        <w:rPr>
          <w:lang w:eastAsia="en-US"/>
        </w:rPr>
        <w:t>puis effacé encore sur son testament</w:t>
      </w:r>
      <w:r w:rsidR="00A23BF9">
        <w:rPr>
          <w:lang w:eastAsia="en-US"/>
        </w:rPr>
        <w:t> ?</w:t>
      </w:r>
    </w:p>
    <w:p w14:paraId="2FD3F4E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Oh</w:t>
      </w:r>
      <w:r w:rsidR="00A23BF9">
        <w:rPr>
          <w:lang w:eastAsia="en-US"/>
        </w:rPr>
        <w:t xml:space="preserve"> ! </w:t>
      </w:r>
      <w:r>
        <w:rPr>
          <w:lang w:eastAsia="en-US"/>
        </w:rPr>
        <w:t>le doute était</w:t>
      </w:r>
      <w:r w:rsidR="00A23BF9">
        <w:rPr>
          <w:lang w:eastAsia="en-US"/>
        </w:rPr>
        <w:t xml:space="preserve">, </w:t>
      </w:r>
      <w:r>
        <w:rPr>
          <w:lang w:eastAsia="en-US"/>
        </w:rPr>
        <w:t>Dieu merci</w:t>
      </w:r>
      <w:r w:rsidR="00A23BF9">
        <w:rPr>
          <w:lang w:eastAsia="en-US"/>
        </w:rPr>
        <w:t xml:space="preserve">, </w:t>
      </w:r>
      <w:r>
        <w:rPr>
          <w:lang w:eastAsia="en-US"/>
        </w:rPr>
        <w:t>impossible</w:t>
      </w:r>
      <w:r w:rsidR="00A23BF9">
        <w:rPr>
          <w:lang w:eastAsia="en-US"/>
        </w:rPr>
        <w:t>.</w:t>
      </w:r>
    </w:p>
    <w:p w14:paraId="1975EC1C" w14:textId="6BA6A91A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Il avait une sœur</w:t>
      </w:r>
      <w:r w:rsidR="00A23BF9">
        <w:rPr>
          <w:lang w:eastAsia="en-US"/>
        </w:rPr>
        <w:t xml:space="preserve">, </w:t>
      </w:r>
      <w:r>
        <w:rPr>
          <w:lang w:eastAsia="en-US"/>
        </w:rPr>
        <w:t>une sœur à aimer</w:t>
      </w:r>
      <w:r w:rsidR="00A23BF9">
        <w:rPr>
          <w:lang w:eastAsia="en-US"/>
        </w:rPr>
        <w:t xml:space="preserve">, </w:t>
      </w:r>
      <w:r>
        <w:rPr>
          <w:lang w:eastAsia="en-US"/>
        </w:rPr>
        <w:t>à protéger</w:t>
      </w:r>
      <w:r w:rsidR="00A23BF9">
        <w:rPr>
          <w:lang w:eastAsia="en-US"/>
        </w:rPr>
        <w:t xml:space="preserve">, </w:t>
      </w:r>
      <w:r>
        <w:rPr>
          <w:lang w:eastAsia="en-US"/>
        </w:rPr>
        <w:t>une sœur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presqu</w:t>
      </w:r>
      <w:r w:rsidR="00A23BF9">
        <w:rPr>
          <w:lang w:eastAsia="en-US"/>
        </w:rPr>
        <w:t>’</w:t>
      </w:r>
      <w:r>
        <w:rPr>
          <w:lang w:eastAsia="en-US"/>
        </w:rPr>
        <w:t>une mère</w:t>
      </w:r>
      <w:r w:rsidR="00A23BF9">
        <w:rPr>
          <w:lang w:eastAsia="en-US"/>
        </w:rPr>
        <w:t> !</w:t>
      </w:r>
    </w:p>
    <w:p w14:paraId="1740BF2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cheval de Fargeau traversa la plaine en quelques minutes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et ses flancs saignaient quand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l</w:t>
      </w:r>
      <w:r w:rsidR="00A23BF9">
        <w:rPr>
          <w:lang w:eastAsia="en-US"/>
        </w:rPr>
        <w:t>’</w:t>
      </w:r>
      <w:r>
        <w:rPr>
          <w:lang w:eastAsia="en-US"/>
        </w:rPr>
        <w:t xml:space="preserve">arrêta au pied de la </w:t>
      </w:r>
      <w:proofErr w:type="spellStart"/>
      <w:r>
        <w:rPr>
          <w:lang w:eastAsia="en-US"/>
        </w:rPr>
        <w:t>Mestivière</w:t>
      </w:r>
      <w:proofErr w:type="spellEnd"/>
      <w:r w:rsidR="00A23BF9">
        <w:rPr>
          <w:lang w:eastAsia="en-US"/>
        </w:rPr>
        <w:t>.</w:t>
      </w:r>
    </w:p>
    <w:p w14:paraId="2042FED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Que de joie et que d</w:t>
      </w:r>
      <w:r w:rsidR="00A23BF9">
        <w:rPr>
          <w:lang w:eastAsia="en-US"/>
        </w:rPr>
        <w:t>’</w:t>
      </w:r>
      <w:r>
        <w:rPr>
          <w:lang w:eastAsia="en-US"/>
        </w:rPr>
        <w:t>espoir</w:t>
      </w:r>
      <w:r w:rsidR="00A23BF9">
        <w:rPr>
          <w:lang w:eastAsia="en-US"/>
        </w:rPr>
        <w:t> !</w:t>
      </w:r>
    </w:p>
    <w:p w14:paraId="1D8B371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</w:t>
      </w:r>
      <w:r w:rsidR="00A23BF9">
        <w:rPr>
          <w:lang w:eastAsia="en-US"/>
        </w:rPr>
        <w:t xml:space="preserve"> ! </w:t>
      </w:r>
      <w:r>
        <w:rPr>
          <w:lang w:eastAsia="en-US"/>
        </w:rPr>
        <w:t>la chère et douce enfant</w:t>
      </w:r>
      <w:r w:rsidR="00A23BF9">
        <w:rPr>
          <w:lang w:eastAsia="en-US"/>
        </w:rPr>
        <w:t xml:space="preserve"> ! </w:t>
      </w:r>
      <w:r>
        <w:rPr>
          <w:lang w:eastAsia="en-US"/>
        </w:rPr>
        <w:t>Lucien et lui allaient la faire si heureuse</w:t>
      </w:r>
      <w:r w:rsidR="00A23BF9">
        <w:rPr>
          <w:lang w:eastAsia="en-US"/>
        </w:rPr>
        <w:t> !…</w:t>
      </w:r>
    </w:p>
    <w:p w14:paraId="3D22979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Que fallait-il pour gagner Granville et rejoindre Lucien</w:t>
      </w:r>
      <w:r w:rsidR="00A23BF9">
        <w:rPr>
          <w:lang w:eastAsia="en-US"/>
        </w:rPr>
        <w:t xml:space="preserve"> ? </w:t>
      </w:r>
      <w:r>
        <w:rPr>
          <w:lang w:eastAsia="en-US"/>
        </w:rPr>
        <w:t>Douze heures</w:t>
      </w:r>
      <w:r w:rsidR="00A23BF9">
        <w:rPr>
          <w:lang w:eastAsia="en-US"/>
        </w:rPr>
        <w:t>…</w:t>
      </w:r>
    </w:p>
    <w:p w14:paraId="526A6618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était fou en montant le sentier</w:t>
      </w:r>
      <w:r w:rsidR="00A23BF9">
        <w:rPr>
          <w:lang w:eastAsia="en-US"/>
        </w:rPr>
        <w:t>.</w:t>
      </w:r>
    </w:p>
    <w:p w14:paraId="41C252E0" w14:textId="16713BE3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 sœur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disait-il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ma petite sœur adorée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Je suis trop heureux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Dieu</w:t>
      </w:r>
      <w:r>
        <w:rPr>
          <w:lang w:eastAsia="en-US"/>
        </w:rPr>
        <w:t> !</w:t>
      </w:r>
    </w:p>
    <w:p w14:paraId="23E7DC8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jour commençait à poindre</w:t>
      </w:r>
      <w:r w:rsidR="00A23BF9">
        <w:rPr>
          <w:lang w:eastAsia="en-US"/>
        </w:rPr>
        <w:t>.</w:t>
      </w:r>
    </w:p>
    <w:p w14:paraId="03636B06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s</w:t>
      </w:r>
      <w:r w:rsidR="00A23BF9">
        <w:rPr>
          <w:lang w:eastAsia="en-US"/>
        </w:rPr>
        <w:t>’</w:t>
      </w:r>
      <w:r>
        <w:rPr>
          <w:lang w:eastAsia="en-US"/>
        </w:rPr>
        <w:t>élança vers le chêne creux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bras ouverts et le sourire aux lèvres</w:t>
      </w:r>
      <w:r w:rsidR="00A23BF9">
        <w:rPr>
          <w:lang w:eastAsia="en-US"/>
        </w:rPr>
        <w:t>.</w:t>
      </w:r>
    </w:p>
    <w:p w14:paraId="584D918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Dans le chêne creux</w:t>
      </w:r>
      <w:r w:rsidR="00A23BF9">
        <w:rPr>
          <w:lang w:eastAsia="en-US"/>
        </w:rPr>
        <w:t xml:space="preserve">, </w:t>
      </w:r>
      <w:r>
        <w:rPr>
          <w:lang w:eastAsia="en-US"/>
        </w:rPr>
        <w:t>il n</w:t>
      </w:r>
      <w:r w:rsidR="00A23BF9">
        <w:rPr>
          <w:lang w:eastAsia="en-US"/>
        </w:rPr>
        <w:t>’</w:t>
      </w:r>
      <w:r>
        <w:rPr>
          <w:lang w:eastAsia="en-US"/>
        </w:rPr>
        <w:t>y avait plus que le cadavre défiguré de Besnard</w:t>
      </w:r>
      <w:r w:rsidR="00A23BF9">
        <w:rPr>
          <w:lang w:eastAsia="en-US"/>
        </w:rPr>
        <w:t>.</w:t>
      </w:r>
    </w:p>
    <w:p w14:paraId="2B185EF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Berthe avait disparu</w:t>
      </w:r>
      <w:r w:rsidR="00A23BF9">
        <w:rPr>
          <w:lang w:eastAsia="en-US"/>
        </w:rPr>
        <w:t>.</w:t>
      </w:r>
    </w:p>
    <w:p w14:paraId="7F322828" w14:textId="32D4DC68" w:rsidR="00A23BF9" w:rsidRDefault="00BB5C58" w:rsidP="00A23BF9">
      <w:pPr>
        <w:ind w:firstLine="0"/>
        <w:jc w:val="center"/>
      </w:pPr>
      <w:r w:rsidRPr="00A23BF9">
        <w:t>FIN DU PROLOGUE</w:t>
      </w:r>
    </w:p>
    <w:p w14:paraId="0D48238F" w14:textId="23C78C71" w:rsidR="00BB5C58" w:rsidRPr="007700B9" w:rsidRDefault="007700B9" w:rsidP="007700B9">
      <w:pPr>
        <w:pStyle w:val="Titre1"/>
        <w:rPr>
          <w:sz w:val="60"/>
          <w:lang w:eastAsia="en-US"/>
        </w:rPr>
      </w:pPr>
      <w:bookmarkStart w:id="161" w:name="_Toc231743428"/>
      <w:bookmarkStart w:id="162" w:name="_Toc237577496"/>
      <w:r>
        <w:rPr>
          <w:sz w:val="60"/>
          <w:lang w:eastAsia="en-US"/>
        </w:rPr>
        <w:lastRenderedPageBreak/>
        <w:br/>
      </w:r>
      <w:r w:rsidRPr="007700B9">
        <w:rPr>
          <w:sz w:val="60"/>
          <w:lang w:eastAsia="en-US"/>
        </w:rPr>
        <w:br/>
      </w:r>
      <w:r w:rsidRPr="007700B9">
        <w:rPr>
          <w:sz w:val="60"/>
          <w:lang w:eastAsia="en-US"/>
        </w:rPr>
        <w:br/>
      </w:r>
      <w:bookmarkStart w:id="163" w:name="_Toc202192444"/>
      <w:r w:rsidR="00BB5C58" w:rsidRPr="007700B9">
        <w:rPr>
          <w:sz w:val="60"/>
          <w:lang w:eastAsia="en-US"/>
        </w:rPr>
        <w:t>PREMIÈRE PARTIE</w:t>
      </w:r>
      <w:bookmarkEnd w:id="161"/>
      <w:bookmarkEnd w:id="162"/>
      <w:bookmarkEnd w:id="163"/>
      <w:r w:rsidR="00BB5C58" w:rsidRPr="007700B9">
        <w:rPr>
          <w:sz w:val="60"/>
          <w:lang w:eastAsia="en-US"/>
        </w:rPr>
        <w:br/>
      </w:r>
    </w:p>
    <w:p w14:paraId="2388ECBC" w14:textId="77777777" w:rsidR="00BB5C58" w:rsidRDefault="00BB5C58" w:rsidP="007700B9">
      <w:pPr>
        <w:pStyle w:val="Titre2"/>
        <w:rPr>
          <w:lang w:eastAsia="en-US"/>
        </w:rPr>
      </w:pPr>
      <w:bookmarkStart w:id="164" w:name="_Toc231743429"/>
      <w:bookmarkStart w:id="165" w:name="_Toc237577497"/>
      <w:bookmarkStart w:id="166" w:name="_Toc202192445"/>
      <w:r>
        <w:rPr>
          <w:lang w:eastAsia="en-US"/>
        </w:rPr>
        <w:lastRenderedPageBreak/>
        <w:t>LES OISEAUX ET LES JEUNES FILLES</w:t>
      </w:r>
      <w:bookmarkEnd w:id="164"/>
      <w:bookmarkEnd w:id="165"/>
      <w:bookmarkEnd w:id="166"/>
      <w:r>
        <w:rPr>
          <w:lang w:eastAsia="en-US"/>
        </w:rPr>
        <w:br/>
      </w:r>
    </w:p>
    <w:p w14:paraId="009A7CC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Nous sommes au mois de mai 1849</w:t>
      </w:r>
      <w:r w:rsidR="00A23BF9">
        <w:rPr>
          <w:lang w:eastAsia="en-US"/>
        </w:rPr>
        <w:t xml:space="preserve">. </w:t>
      </w:r>
      <w:r>
        <w:rPr>
          <w:lang w:eastAsia="en-US"/>
        </w:rPr>
        <w:t>Mon Dieu</w:t>
      </w:r>
      <w:r w:rsidR="00A23BF9">
        <w:rPr>
          <w:lang w:eastAsia="en-US"/>
        </w:rPr>
        <w:t xml:space="preserve">, </w:t>
      </w:r>
      <w:r>
        <w:rPr>
          <w:lang w:eastAsia="en-US"/>
        </w:rPr>
        <w:t>oui</w:t>
      </w:r>
      <w:r w:rsidR="00A23BF9">
        <w:rPr>
          <w:lang w:eastAsia="en-US"/>
        </w:rPr>
        <w:t xml:space="preserve"> :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hier</w:t>
      </w:r>
      <w:r w:rsidR="00A23BF9">
        <w:rPr>
          <w:lang w:eastAsia="en-US"/>
        </w:rPr>
        <w:t>.</w:t>
      </w:r>
    </w:p>
    <w:p w14:paraId="71B9F01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Qu</w:t>
      </w:r>
      <w:r w:rsidR="00A23BF9">
        <w:rPr>
          <w:lang w:eastAsia="en-US"/>
        </w:rPr>
        <w:t>’</w:t>
      </w:r>
      <w:r>
        <w:rPr>
          <w:lang w:eastAsia="en-US"/>
        </w:rPr>
        <w:t xml:space="preserve">ils doivent </w:t>
      </w:r>
      <w:r>
        <w:t>être beaux</w:t>
      </w:r>
      <w:r w:rsidR="00A23BF9">
        <w:rPr>
          <w:lang w:eastAsia="en-US"/>
        </w:rPr>
        <w:t xml:space="preserve">, </w:t>
      </w:r>
      <w:r>
        <w:rPr>
          <w:lang w:eastAsia="en-US"/>
        </w:rPr>
        <w:t>par ce soleil de feu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les arbres de la forêt du </w:t>
      </w:r>
      <w:proofErr w:type="spellStart"/>
      <w:r>
        <w:rPr>
          <w:lang w:eastAsia="en-US"/>
        </w:rPr>
        <w:t>Ceuil</w:t>
      </w:r>
      <w:proofErr w:type="spellEnd"/>
      <w:r w:rsidR="00A23BF9">
        <w:rPr>
          <w:lang w:eastAsia="en-US"/>
        </w:rPr>
        <w:t xml:space="preserve"> ! </w:t>
      </w:r>
      <w:r>
        <w:rPr>
          <w:lang w:eastAsia="en-US"/>
        </w:rPr>
        <w:t xml:space="preserve">Quel ombrage touffu sous le chêne géant de la </w:t>
      </w:r>
      <w:proofErr w:type="spellStart"/>
      <w:r>
        <w:rPr>
          <w:lang w:eastAsia="en-US"/>
        </w:rPr>
        <w:t>Mestivière</w:t>
      </w:r>
      <w:proofErr w:type="spellEnd"/>
      <w:r w:rsidR="00A23BF9">
        <w:rPr>
          <w:lang w:eastAsia="en-US"/>
        </w:rPr>
        <w:t> !</w:t>
      </w:r>
    </w:p>
    <w:p w14:paraId="1D9DBDF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Vitré</w:t>
      </w:r>
      <w:r w:rsidR="00A23BF9">
        <w:rPr>
          <w:lang w:eastAsia="en-US"/>
        </w:rPr>
        <w:t xml:space="preserve">, </w:t>
      </w:r>
      <w:r>
        <w:rPr>
          <w:lang w:eastAsia="en-US"/>
        </w:rPr>
        <w:t>le vieux Vitré</w:t>
      </w:r>
      <w:r w:rsidR="00A23BF9">
        <w:rPr>
          <w:lang w:eastAsia="en-US"/>
        </w:rPr>
        <w:t xml:space="preserve">, </w:t>
      </w:r>
      <w:r>
        <w:rPr>
          <w:lang w:eastAsia="en-US"/>
        </w:rPr>
        <w:t>avec ses maisons bardées d</w:t>
      </w:r>
      <w:r w:rsidR="00A23BF9">
        <w:rPr>
          <w:lang w:eastAsia="en-US"/>
        </w:rPr>
        <w:t>’</w:t>
      </w:r>
      <w:r>
        <w:rPr>
          <w:lang w:eastAsia="en-US"/>
        </w:rPr>
        <w:t>ardoises jusqu</w:t>
      </w:r>
      <w:r w:rsidR="00A23BF9">
        <w:rPr>
          <w:lang w:eastAsia="en-US"/>
        </w:rPr>
        <w:t>’</w:t>
      </w:r>
      <w:r>
        <w:rPr>
          <w:lang w:eastAsia="en-US"/>
        </w:rPr>
        <w:t>au premier étage et ses porches gris qui abritent tant de commérages</w:t>
      </w:r>
      <w:r w:rsidR="00A23BF9">
        <w:rPr>
          <w:lang w:eastAsia="en-US"/>
        </w:rPr>
        <w:t> !</w:t>
      </w:r>
    </w:p>
    <w:p w14:paraId="71E1DF5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Et la </w:t>
      </w:r>
      <w:proofErr w:type="spellStart"/>
      <w:r>
        <w:rPr>
          <w:lang w:eastAsia="en-US"/>
        </w:rPr>
        <w:t>Vesvre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et le château</w:t>
      </w:r>
      <w:r w:rsidR="00A23BF9">
        <w:rPr>
          <w:lang w:eastAsia="en-US"/>
        </w:rPr>
        <w:t xml:space="preserve">, </w:t>
      </w:r>
      <w:r>
        <w:rPr>
          <w:lang w:eastAsia="en-US"/>
        </w:rPr>
        <w:t>et tous nos souvenirs</w:t>
      </w:r>
      <w:r w:rsidR="00A23BF9">
        <w:rPr>
          <w:lang w:eastAsia="en-US"/>
        </w:rPr>
        <w:t> !</w:t>
      </w:r>
    </w:p>
    <w:p w14:paraId="61256E0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Nous ne verrons rien de tout cela</w:t>
      </w:r>
      <w:r w:rsidR="00A23BF9">
        <w:rPr>
          <w:lang w:eastAsia="en-US"/>
        </w:rPr>
        <w:t xml:space="preserve">, </w:t>
      </w:r>
      <w:r>
        <w:rPr>
          <w:lang w:eastAsia="en-US"/>
        </w:rPr>
        <w:t>ni l</w:t>
      </w:r>
      <w:r w:rsidR="00A23BF9">
        <w:rPr>
          <w:lang w:eastAsia="en-US"/>
        </w:rPr>
        <w:t>’</w:t>
      </w:r>
      <w:r>
        <w:rPr>
          <w:lang w:eastAsia="en-US"/>
        </w:rPr>
        <w:t>avenue séculaire</w:t>
      </w:r>
      <w:r w:rsidR="00A23BF9">
        <w:rPr>
          <w:lang w:eastAsia="en-US"/>
        </w:rPr>
        <w:t xml:space="preserve">, </w:t>
      </w:r>
      <w:r>
        <w:rPr>
          <w:lang w:eastAsia="en-US"/>
        </w:rPr>
        <w:t>ni les longs corridors du château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ni le courant où </w:t>
      </w:r>
      <w:proofErr w:type="spellStart"/>
      <w:r>
        <w:rPr>
          <w:lang w:eastAsia="en-US"/>
        </w:rPr>
        <w:t>Tiennet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Blône</w:t>
      </w:r>
      <w:proofErr w:type="spellEnd"/>
      <w:r>
        <w:rPr>
          <w:lang w:eastAsia="en-US"/>
        </w:rPr>
        <w:t xml:space="preserve"> dit adieu au pauvre petit Argent</w:t>
      </w:r>
      <w:r w:rsidR="00A23BF9">
        <w:rPr>
          <w:lang w:eastAsia="en-US"/>
        </w:rPr>
        <w:t xml:space="preserve">, </w:t>
      </w:r>
      <w:r>
        <w:rPr>
          <w:lang w:eastAsia="en-US"/>
        </w:rPr>
        <w:t>ni le chêne creux</w:t>
      </w:r>
      <w:r w:rsidR="00A23BF9">
        <w:rPr>
          <w:lang w:eastAsia="en-US"/>
        </w:rPr>
        <w:t xml:space="preserve">, </w:t>
      </w:r>
      <w:r>
        <w:rPr>
          <w:lang w:eastAsia="en-US"/>
        </w:rPr>
        <w:t>ni la rue de la Croix</w:t>
      </w:r>
      <w:r w:rsidR="00A23BF9">
        <w:rPr>
          <w:lang w:eastAsia="en-US"/>
        </w:rPr>
        <w:t xml:space="preserve">, </w:t>
      </w:r>
      <w:r>
        <w:rPr>
          <w:lang w:eastAsia="en-US"/>
        </w:rPr>
        <w:t>ni le Grand-Café de l</w:t>
      </w:r>
      <w:r w:rsidR="00A23BF9">
        <w:rPr>
          <w:lang w:eastAsia="en-US"/>
        </w:rPr>
        <w:t>’</w:t>
      </w:r>
      <w:r>
        <w:rPr>
          <w:lang w:eastAsia="en-US"/>
        </w:rPr>
        <w:t>Industrie</w:t>
      </w:r>
      <w:r w:rsidR="00A23BF9">
        <w:rPr>
          <w:lang w:eastAsia="en-US"/>
        </w:rPr>
        <w:t>.</w:t>
      </w:r>
    </w:p>
    <w:p w14:paraId="650B88E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Nous sommes à Paris</w:t>
      </w:r>
      <w:r w:rsidR="00A23BF9">
        <w:rPr>
          <w:lang w:eastAsia="en-US"/>
        </w:rPr>
        <w:t>.</w:t>
      </w:r>
    </w:p>
    <w:p w14:paraId="19A94EAC" w14:textId="73FA513D" w:rsidR="00BB5C58" w:rsidRPr="00A23BF9" w:rsidRDefault="00BB5C58" w:rsidP="00A23BF9">
      <w:pPr>
        <w:keepNext/>
        <w:ind w:firstLine="0"/>
        <w:jc w:val="center"/>
        <w:rPr>
          <w:lang w:eastAsia="en-US"/>
        </w:rPr>
      </w:pPr>
      <w:r w:rsidRPr="00A23BF9">
        <w:rPr>
          <w:lang w:eastAsia="en-US"/>
        </w:rPr>
        <w:t>*</w:t>
      </w:r>
    </w:p>
    <w:p w14:paraId="7A004E3B" w14:textId="77777777" w:rsidR="00A23BF9" w:rsidRDefault="00BB5C58" w:rsidP="00A23BF9">
      <w:pPr>
        <w:ind w:firstLine="0"/>
        <w:jc w:val="center"/>
        <w:rPr>
          <w:lang w:eastAsia="en-US"/>
        </w:rPr>
      </w:pPr>
      <w:r w:rsidRPr="00A23BF9">
        <w:rPr>
          <w:lang w:eastAsia="en-US"/>
        </w:rPr>
        <w:t>* *</w:t>
      </w:r>
    </w:p>
    <w:p w14:paraId="4E8F59F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était sept heures du matin</w:t>
      </w:r>
      <w:r w:rsidR="00A23BF9">
        <w:rPr>
          <w:lang w:eastAsia="en-US"/>
        </w:rPr>
        <w:t xml:space="preserve"> ; </w:t>
      </w:r>
      <w:r>
        <w:rPr>
          <w:lang w:eastAsia="en-US"/>
        </w:rPr>
        <w:t>le soleil inondait déjà la ville à moitié endormie</w:t>
      </w:r>
      <w:r w:rsidR="00A23BF9">
        <w:rPr>
          <w:lang w:eastAsia="en-US"/>
        </w:rPr>
        <w:t>.</w:t>
      </w:r>
    </w:p>
    <w:p w14:paraId="71FBF65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Dans ces jardins tranquilles et retirés qui parsèment le quartier du Luxembourg</w:t>
      </w:r>
      <w:r w:rsidR="00A23BF9">
        <w:rPr>
          <w:lang w:eastAsia="en-US"/>
        </w:rPr>
        <w:t xml:space="preserve">, </w:t>
      </w:r>
      <w:r>
        <w:rPr>
          <w:lang w:eastAsia="en-US"/>
        </w:rPr>
        <w:t>des nuées de moineaux-francs s</w:t>
      </w:r>
      <w:r w:rsidR="00A23BF9">
        <w:rPr>
          <w:lang w:eastAsia="en-US"/>
        </w:rPr>
        <w:t>’</w:t>
      </w:r>
      <w:r>
        <w:rPr>
          <w:lang w:eastAsia="en-US"/>
        </w:rPr>
        <w:t>abattaient</w:t>
      </w:r>
      <w:r w:rsidR="00A23BF9">
        <w:rPr>
          <w:lang w:eastAsia="en-US"/>
        </w:rPr>
        <w:t xml:space="preserve">, </w:t>
      </w:r>
      <w:r>
        <w:rPr>
          <w:lang w:eastAsia="en-US"/>
        </w:rPr>
        <w:t>remuaient</w:t>
      </w:r>
      <w:r w:rsidR="00A23BF9">
        <w:rPr>
          <w:lang w:eastAsia="en-US"/>
        </w:rPr>
        <w:t xml:space="preserve">, </w:t>
      </w:r>
      <w:r>
        <w:rPr>
          <w:lang w:eastAsia="en-US"/>
        </w:rPr>
        <w:t>picotaient et criaient</w:t>
      </w:r>
      <w:r w:rsidR="00A23BF9">
        <w:rPr>
          <w:lang w:eastAsia="en-US"/>
        </w:rPr>
        <w:t>.</w:t>
      </w:r>
    </w:p>
    <w:p w14:paraId="4E047EC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Il y a dans ce quartier du Luxembourg</w:t>
      </w:r>
      <w:r w:rsidR="00A23BF9">
        <w:rPr>
          <w:lang w:eastAsia="en-US"/>
        </w:rPr>
        <w:t xml:space="preserve">, </w:t>
      </w:r>
      <w:r>
        <w:rPr>
          <w:lang w:eastAsia="en-US"/>
        </w:rPr>
        <w:t>au bout de la rue du Regard</w:t>
      </w:r>
      <w:r w:rsidR="00A23BF9">
        <w:rPr>
          <w:lang w:eastAsia="en-US"/>
        </w:rPr>
        <w:t xml:space="preserve">, </w:t>
      </w:r>
      <w:r>
        <w:rPr>
          <w:lang w:eastAsia="en-US"/>
        </w:rPr>
        <w:t>non loin de l</w:t>
      </w:r>
      <w:r w:rsidR="00A23BF9">
        <w:rPr>
          <w:lang w:eastAsia="en-US"/>
        </w:rPr>
        <w:t>’</w:t>
      </w:r>
      <w:r>
        <w:rPr>
          <w:lang w:eastAsia="en-US"/>
        </w:rPr>
        <w:t>ancienne maison des jésuites</w:t>
      </w:r>
      <w:r w:rsidR="00A23BF9">
        <w:rPr>
          <w:lang w:eastAsia="en-US"/>
        </w:rPr>
        <w:t xml:space="preserve">, </w:t>
      </w:r>
      <w:r>
        <w:rPr>
          <w:lang w:eastAsia="en-US"/>
        </w:rPr>
        <w:t>un hôtel assez beau</w:t>
      </w:r>
      <w:r w:rsidR="00A23BF9">
        <w:rPr>
          <w:lang w:eastAsia="en-US"/>
        </w:rPr>
        <w:t xml:space="preserve">, </w:t>
      </w:r>
      <w:r>
        <w:rPr>
          <w:lang w:eastAsia="en-US"/>
        </w:rPr>
        <w:t>derrière lequel s</w:t>
      </w:r>
      <w:r w:rsidR="00A23BF9">
        <w:rPr>
          <w:lang w:eastAsia="en-US"/>
        </w:rPr>
        <w:t>’</w:t>
      </w:r>
      <w:r>
        <w:rPr>
          <w:lang w:eastAsia="en-US"/>
        </w:rPr>
        <w:t>étend un vaste jardin</w:t>
      </w:r>
      <w:r w:rsidR="00A23BF9">
        <w:rPr>
          <w:lang w:eastAsia="en-US"/>
        </w:rPr>
        <w:t>.</w:t>
      </w:r>
    </w:p>
    <w:p w14:paraId="4CB0FC7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 jardin fut coupé en deux à une époque que nous ne saurions point dire</w:t>
      </w:r>
      <w:r w:rsidR="00A23BF9">
        <w:rPr>
          <w:lang w:eastAsia="en-US"/>
        </w:rPr>
        <w:t xml:space="preserve">. </w:t>
      </w:r>
      <w:r>
        <w:rPr>
          <w:lang w:eastAsia="en-US"/>
        </w:rPr>
        <w:t>On en vendit la moitié</w:t>
      </w:r>
      <w:r w:rsidR="00A23BF9">
        <w:rPr>
          <w:lang w:eastAsia="en-US"/>
        </w:rPr>
        <w:t xml:space="preserve">, </w:t>
      </w:r>
      <w:r>
        <w:rPr>
          <w:lang w:eastAsia="en-US"/>
        </w:rPr>
        <w:t>et sur cette moitié fut bâtie une petite maison blanche</w:t>
      </w:r>
      <w:r w:rsidR="00A23BF9">
        <w:rPr>
          <w:lang w:eastAsia="en-US"/>
        </w:rPr>
        <w:t xml:space="preserve">, </w:t>
      </w:r>
      <w:r>
        <w:rPr>
          <w:lang w:eastAsia="en-US"/>
        </w:rPr>
        <w:t>bien proprette et jolie</w:t>
      </w:r>
      <w:r w:rsidR="00A23BF9">
        <w:rPr>
          <w:lang w:eastAsia="en-US"/>
        </w:rPr>
        <w:t xml:space="preserve">, </w:t>
      </w:r>
      <w:r>
        <w:rPr>
          <w:lang w:eastAsia="en-US"/>
        </w:rPr>
        <w:t>ayant l</w:t>
      </w:r>
      <w:r w:rsidR="00A23BF9">
        <w:rPr>
          <w:lang w:eastAsia="en-US"/>
        </w:rPr>
        <w:t>’</w:t>
      </w:r>
      <w:r>
        <w:rPr>
          <w:lang w:eastAsia="en-US"/>
        </w:rPr>
        <w:t>air</w:t>
      </w:r>
      <w:r w:rsidR="00A23BF9">
        <w:rPr>
          <w:lang w:eastAsia="en-US"/>
        </w:rPr>
        <w:t xml:space="preserve">, </w:t>
      </w:r>
      <w:r>
        <w:rPr>
          <w:lang w:eastAsia="en-US"/>
        </w:rPr>
        <w:t>le soleil et l</w:t>
      </w:r>
      <w:r w:rsidR="00A23BF9">
        <w:rPr>
          <w:lang w:eastAsia="en-US"/>
        </w:rPr>
        <w:t>’</w:t>
      </w:r>
      <w:r>
        <w:rPr>
          <w:lang w:eastAsia="en-US"/>
        </w:rPr>
        <w:t>ombrage à profusion tout aussi bien que l</w:t>
      </w:r>
      <w:r w:rsidR="00A23BF9">
        <w:rPr>
          <w:lang w:eastAsia="en-US"/>
        </w:rPr>
        <w:t>’</w:t>
      </w:r>
      <w:r>
        <w:rPr>
          <w:lang w:eastAsia="en-US"/>
        </w:rPr>
        <w:t>hôtel voisin</w:t>
      </w:r>
      <w:r w:rsidR="00A23BF9">
        <w:rPr>
          <w:lang w:eastAsia="en-US"/>
        </w:rPr>
        <w:t>.</w:t>
      </w:r>
    </w:p>
    <w:p w14:paraId="1443579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petite maison blanche eut sa portion de jardin</w:t>
      </w:r>
      <w:r w:rsidR="00A23BF9">
        <w:rPr>
          <w:lang w:eastAsia="en-US"/>
        </w:rPr>
        <w:t xml:space="preserve">, </w:t>
      </w:r>
      <w:r>
        <w:rPr>
          <w:lang w:eastAsia="en-US"/>
        </w:rPr>
        <w:t>ses arbres</w:t>
      </w:r>
      <w:r w:rsidR="00A23BF9">
        <w:rPr>
          <w:lang w:eastAsia="en-US"/>
        </w:rPr>
        <w:t xml:space="preserve">, </w:t>
      </w:r>
      <w:r>
        <w:rPr>
          <w:lang w:eastAsia="en-US"/>
        </w:rPr>
        <w:t>son gazon</w:t>
      </w:r>
      <w:r w:rsidR="00A23BF9">
        <w:rPr>
          <w:lang w:eastAsia="en-US"/>
        </w:rPr>
        <w:t xml:space="preserve">, </w:t>
      </w:r>
      <w:r>
        <w:rPr>
          <w:lang w:eastAsia="en-US"/>
        </w:rPr>
        <w:t>sa charmille</w:t>
      </w:r>
      <w:r w:rsidR="00A23BF9">
        <w:rPr>
          <w:lang w:eastAsia="en-US"/>
        </w:rPr>
        <w:t>.</w:t>
      </w:r>
    </w:p>
    <w:p w14:paraId="5D4E1EC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Seulement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hôtel garda pour soi un beau jet d</w:t>
      </w:r>
      <w:r w:rsidR="00A23BF9">
        <w:rPr>
          <w:lang w:eastAsia="en-US"/>
        </w:rPr>
        <w:t>’</w:t>
      </w:r>
      <w:r>
        <w:rPr>
          <w:lang w:eastAsia="en-US"/>
        </w:rPr>
        <w:t>eau qui était généralement à sec</w:t>
      </w:r>
      <w:r w:rsidR="00A23BF9">
        <w:rPr>
          <w:lang w:eastAsia="en-US"/>
        </w:rPr>
        <w:t xml:space="preserve">, </w:t>
      </w:r>
      <w:r>
        <w:rPr>
          <w:lang w:eastAsia="en-US"/>
        </w:rPr>
        <w:t>quatre statues mythologiques et une grotte en cailloutis bien propice aux amours des araignées</w:t>
      </w:r>
      <w:r w:rsidR="00A23BF9">
        <w:rPr>
          <w:lang w:eastAsia="en-US"/>
        </w:rPr>
        <w:t>.</w:t>
      </w:r>
    </w:p>
    <w:p w14:paraId="4F7C8C5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Dans le principe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propriétaires de l</w:t>
      </w:r>
      <w:r w:rsidR="00A23BF9">
        <w:rPr>
          <w:lang w:eastAsia="en-US"/>
        </w:rPr>
        <w:t>’</w:t>
      </w:r>
      <w:r>
        <w:rPr>
          <w:lang w:eastAsia="en-US"/>
        </w:rPr>
        <w:t>hôtel et ceux de la petite maison étaient sans doute des amis</w:t>
      </w:r>
      <w:r w:rsidR="00A23BF9">
        <w:rPr>
          <w:lang w:eastAsia="en-US"/>
        </w:rPr>
        <w:t xml:space="preserve">, </w:t>
      </w:r>
      <w:r>
        <w:rPr>
          <w:lang w:eastAsia="en-US"/>
        </w:rPr>
        <w:t>car on n</w:t>
      </w:r>
      <w:r w:rsidR="00A23BF9">
        <w:rPr>
          <w:lang w:eastAsia="en-US"/>
        </w:rPr>
        <w:t>’</w:t>
      </w:r>
      <w:r>
        <w:rPr>
          <w:lang w:eastAsia="en-US"/>
        </w:rPr>
        <w:t>avait point fait de mur de séparation</w:t>
      </w:r>
      <w:r w:rsidR="00A23BF9">
        <w:rPr>
          <w:lang w:eastAsia="en-US"/>
        </w:rPr>
        <w:t xml:space="preserve">. </w:t>
      </w:r>
      <w:r>
        <w:rPr>
          <w:lang w:eastAsia="en-US"/>
        </w:rPr>
        <w:t>Une charmille épaisse servait seule de clôture mutuelle</w:t>
      </w:r>
      <w:r w:rsidR="00A23BF9">
        <w:rPr>
          <w:lang w:eastAsia="en-US"/>
        </w:rPr>
        <w:t xml:space="preserve">. </w:t>
      </w:r>
      <w:r>
        <w:rPr>
          <w:lang w:eastAsia="en-US"/>
        </w:rPr>
        <w:t>Çà et là</w:t>
      </w:r>
      <w:r w:rsidR="00A23BF9">
        <w:rPr>
          <w:lang w:eastAsia="en-US"/>
        </w:rPr>
        <w:t xml:space="preserve">, </w:t>
      </w:r>
      <w:r>
        <w:rPr>
          <w:lang w:eastAsia="en-US"/>
        </w:rPr>
        <w:t>on apercevait pourtant les restes vermoulus d</w:t>
      </w:r>
      <w:r w:rsidR="00A23BF9">
        <w:rPr>
          <w:lang w:eastAsia="en-US"/>
        </w:rPr>
        <w:t>’</w:t>
      </w:r>
      <w:r>
        <w:rPr>
          <w:lang w:eastAsia="en-US"/>
        </w:rPr>
        <w:t>une claire-voie</w:t>
      </w:r>
      <w:r w:rsidR="00A23BF9">
        <w:rPr>
          <w:lang w:eastAsia="en-US"/>
        </w:rPr>
        <w:t xml:space="preserve">, </w:t>
      </w:r>
      <w:r>
        <w:rPr>
          <w:lang w:eastAsia="en-US"/>
        </w:rPr>
        <w:t>et</w:t>
      </w:r>
      <w:r w:rsidR="00A23BF9">
        <w:rPr>
          <w:lang w:eastAsia="en-US"/>
        </w:rPr>
        <w:t xml:space="preserve">, </w:t>
      </w:r>
      <w:r>
        <w:rPr>
          <w:lang w:eastAsia="en-US"/>
        </w:rPr>
        <w:t>du côté de l</w:t>
      </w:r>
      <w:r w:rsidR="00A23BF9">
        <w:rPr>
          <w:lang w:eastAsia="en-US"/>
        </w:rPr>
        <w:t>’</w:t>
      </w:r>
      <w:r>
        <w:rPr>
          <w:lang w:eastAsia="en-US"/>
        </w:rPr>
        <w:t>hôtel</w:t>
      </w:r>
      <w:r w:rsidR="00A23BF9">
        <w:rPr>
          <w:lang w:eastAsia="en-US"/>
        </w:rPr>
        <w:t xml:space="preserve">, </w:t>
      </w:r>
      <w:r>
        <w:rPr>
          <w:lang w:eastAsia="en-US"/>
        </w:rPr>
        <w:t>des planches plantées debout fermaient les ouvertures de la charmille</w:t>
      </w:r>
      <w:r w:rsidR="00A23BF9">
        <w:rPr>
          <w:lang w:eastAsia="en-US"/>
        </w:rPr>
        <w:t>.</w:t>
      </w:r>
    </w:p>
    <w:p w14:paraId="7D0C274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Tout cela était fait très négligemment</w:t>
      </w:r>
      <w:r w:rsidR="00A23BF9">
        <w:rPr>
          <w:lang w:eastAsia="en-US"/>
        </w:rPr>
        <w:t xml:space="preserve">. </w:t>
      </w:r>
      <w:r>
        <w:rPr>
          <w:lang w:eastAsia="en-US"/>
        </w:rPr>
        <w:t>Rien n</w:t>
      </w:r>
      <w:r w:rsidR="00A23BF9">
        <w:rPr>
          <w:lang w:eastAsia="en-US"/>
        </w:rPr>
        <w:t>’</w:t>
      </w:r>
      <w:r>
        <w:rPr>
          <w:lang w:eastAsia="en-US"/>
        </w:rPr>
        <w:t>est abandonné comme un jardin de Paris</w:t>
      </w:r>
      <w:r w:rsidR="00A23BF9">
        <w:rPr>
          <w:lang w:eastAsia="en-US"/>
        </w:rPr>
        <w:t>.</w:t>
      </w:r>
    </w:p>
    <w:p w14:paraId="1E7FE52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faut dire pourtant que la portion affectée à la maison blanche était beaucoup mieux entretenue que le côté du grand hôtel</w:t>
      </w:r>
      <w:r w:rsidR="00A23BF9">
        <w:rPr>
          <w:lang w:eastAsia="en-US"/>
        </w:rPr>
        <w:t xml:space="preserve">. </w:t>
      </w:r>
      <w:r>
        <w:rPr>
          <w:lang w:eastAsia="en-US"/>
        </w:rPr>
        <w:t>Du côté de l</w:t>
      </w:r>
      <w:r w:rsidR="00A23BF9">
        <w:rPr>
          <w:lang w:eastAsia="en-US"/>
        </w:rPr>
        <w:t>’</w:t>
      </w:r>
      <w:r>
        <w:rPr>
          <w:lang w:eastAsia="en-US"/>
        </w:rPr>
        <w:t>hôtel</w:t>
      </w:r>
      <w:r w:rsidR="00A23BF9">
        <w:rPr>
          <w:lang w:eastAsia="en-US"/>
        </w:rPr>
        <w:t xml:space="preserve">, </w:t>
      </w:r>
      <w:r>
        <w:rPr>
          <w:lang w:eastAsia="en-US"/>
        </w:rPr>
        <w:t>à part les statues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grottes et le jet d</w:t>
      </w:r>
      <w:r w:rsidR="00A23BF9">
        <w:rPr>
          <w:lang w:eastAsia="en-US"/>
        </w:rPr>
        <w:t>’</w:t>
      </w:r>
      <w:r>
        <w:rPr>
          <w:lang w:eastAsia="en-US"/>
        </w:rPr>
        <w:t>eau à sec</w:t>
      </w:r>
      <w:r w:rsidR="00A23BF9">
        <w:rPr>
          <w:lang w:eastAsia="en-US"/>
        </w:rPr>
        <w:t xml:space="preserve">, </w:t>
      </w:r>
      <w:r>
        <w:rPr>
          <w:lang w:eastAsia="en-US"/>
        </w:rPr>
        <w:t>vous vous seriez crus dans une forêt vierge de Montfermeil</w:t>
      </w:r>
      <w:r w:rsidR="00A23BF9">
        <w:rPr>
          <w:lang w:eastAsia="en-US"/>
        </w:rPr>
        <w:t xml:space="preserve">, </w:t>
      </w:r>
      <w:r>
        <w:rPr>
          <w:lang w:eastAsia="en-US"/>
        </w:rPr>
        <w:t>tandis que du côté de la maison blanche</w:t>
      </w:r>
      <w:r w:rsidR="00A23BF9">
        <w:rPr>
          <w:lang w:eastAsia="en-US"/>
        </w:rPr>
        <w:t xml:space="preserve">, </w:t>
      </w:r>
      <w:r>
        <w:rPr>
          <w:lang w:eastAsia="en-US"/>
        </w:rPr>
        <w:t>le gazon était bien peigné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arbres en belle vue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les lilas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chers lilas</w:t>
      </w:r>
      <w:r w:rsidR="00A23BF9">
        <w:rPr>
          <w:lang w:eastAsia="en-US"/>
        </w:rPr>
        <w:t xml:space="preserve">, </w:t>
      </w:r>
      <w:r>
        <w:rPr>
          <w:lang w:eastAsia="en-US"/>
        </w:rPr>
        <w:t>couverts de bouquets magnifiques</w:t>
      </w:r>
      <w:r w:rsidR="00A23BF9">
        <w:rPr>
          <w:lang w:eastAsia="en-US"/>
        </w:rPr>
        <w:t>.</w:t>
      </w:r>
    </w:p>
    <w:p w14:paraId="10164C74" w14:textId="28452C2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La petite maison appartenait à la famille de Marans</w:t>
      </w:r>
      <w:r w:rsidR="00A23BF9">
        <w:rPr>
          <w:lang w:eastAsia="en-US"/>
        </w:rPr>
        <w:t xml:space="preserve">, </w:t>
      </w:r>
      <w:r>
        <w:rPr>
          <w:lang w:eastAsia="en-US"/>
        </w:rPr>
        <w:t>nom bien sonnant et tout à fait fashionable</w:t>
      </w:r>
      <w:r w:rsidR="00A23BF9">
        <w:rPr>
          <w:lang w:eastAsia="en-US"/>
        </w:rPr>
        <w:t xml:space="preserve"> ; </w:t>
      </w:r>
      <w:r>
        <w:rPr>
          <w:lang w:eastAsia="en-US"/>
        </w:rPr>
        <w:t xml:space="preserve">le grand hôtel avait pour hôtes la famille </w:t>
      </w:r>
      <w:proofErr w:type="spellStart"/>
      <w:r>
        <w:rPr>
          <w:lang w:eastAsia="en-US"/>
        </w:rPr>
        <w:t>Lointier</w:t>
      </w:r>
      <w:proofErr w:type="spellEnd"/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les </w:t>
      </w:r>
      <w:proofErr w:type="spellStart"/>
      <w:r>
        <w:rPr>
          <w:lang w:eastAsia="en-US"/>
        </w:rPr>
        <w:t>Lointier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comme on disait</w:t>
      </w:r>
      <w:r w:rsidR="00A23BF9">
        <w:rPr>
          <w:lang w:eastAsia="en-US"/>
        </w:rPr>
        <w:t>.</w:t>
      </w:r>
    </w:p>
    <w:p w14:paraId="38CDA09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famille de Marans se composait de trois personnes</w:t>
      </w:r>
      <w:r w:rsidR="00A23BF9">
        <w:rPr>
          <w:lang w:eastAsia="en-US"/>
        </w:rPr>
        <w:t xml:space="preserve"> : </w:t>
      </w:r>
      <w:r>
        <w:rPr>
          <w:lang w:eastAsia="en-US"/>
        </w:rPr>
        <w:t>la mère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était une femme jeune encore et merveilleusement belle</w:t>
      </w:r>
      <w:r w:rsidR="00A23BF9">
        <w:rPr>
          <w:lang w:eastAsia="en-US"/>
        </w:rPr>
        <w:t xml:space="preserve">, </w:t>
      </w:r>
      <w:r>
        <w:rPr>
          <w:lang w:eastAsia="en-US"/>
        </w:rPr>
        <w:t>un fils et une fille</w:t>
      </w:r>
      <w:r w:rsidR="00A23BF9">
        <w:rPr>
          <w:lang w:eastAsia="en-US"/>
        </w:rPr>
        <w:t>.</w:t>
      </w:r>
    </w:p>
    <w:p w14:paraId="583105B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On pensait que ces deux derniers étaient jumeaux</w:t>
      </w:r>
      <w:r w:rsidR="00A23BF9">
        <w:rPr>
          <w:lang w:eastAsia="en-US"/>
        </w:rPr>
        <w:t xml:space="preserve">, </w:t>
      </w:r>
      <w:r>
        <w:rPr>
          <w:lang w:eastAsia="en-US"/>
        </w:rPr>
        <w:t>car ils avaient</w:t>
      </w:r>
      <w:r w:rsidR="00A23BF9">
        <w:rPr>
          <w:lang w:eastAsia="en-US"/>
        </w:rPr>
        <w:t xml:space="preserve">, </w:t>
      </w:r>
      <w:r>
        <w:rPr>
          <w:lang w:eastAsia="en-US"/>
        </w:rPr>
        <w:t>le même âge et se ressemblaient trait pour trait</w:t>
      </w:r>
      <w:r w:rsidR="00A23BF9">
        <w:rPr>
          <w:lang w:eastAsia="en-US"/>
        </w:rPr>
        <w:t xml:space="preserve">. </w:t>
      </w:r>
      <w:r>
        <w:rPr>
          <w:lang w:eastAsia="en-US"/>
        </w:rPr>
        <w:t>Gabriel de Marans était un charmant cavalier</w:t>
      </w:r>
      <w:r w:rsidR="00A23BF9">
        <w:rPr>
          <w:lang w:eastAsia="en-US"/>
        </w:rPr>
        <w:t xml:space="preserve">, </w:t>
      </w:r>
      <w:r>
        <w:rPr>
          <w:lang w:eastAsia="en-US"/>
        </w:rPr>
        <w:t>Lucienne de Marans était une délicieuse jeune fille</w:t>
      </w:r>
      <w:r w:rsidR="00A23BF9">
        <w:rPr>
          <w:lang w:eastAsia="en-US"/>
        </w:rPr>
        <w:t>.</w:t>
      </w:r>
    </w:p>
    <w:p w14:paraId="36F4AEF4" w14:textId="579D4B5D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La famille </w:t>
      </w:r>
      <w:proofErr w:type="spellStart"/>
      <w:r>
        <w:rPr>
          <w:lang w:eastAsia="en-US"/>
        </w:rPr>
        <w:t>Lointier</w:t>
      </w:r>
      <w:proofErr w:type="spellEnd"/>
      <w:r>
        <w:rPr>
          <w:lang w:eastAsia="en-US"/>
        </w:rPr>
        <w:t xml:space="preserve"> se composait de </w:t>
      </w:r>
      <w:r w:rsidR="00A23BF9">
        <w:rPr>
          <w:lang w:eastAsia="en-US"/>
        </w:rPr>
        <w:t>M. </w:t>
      </w:r>
      <w:r>
        <w:rPr>
          <w:lang w:eastAsia="en-US"/>
        </w:rPr>
        <w:t>André</w:t>
      </w:r>
      <w:r w:rsidR="00A23BF9">
        <w:rPr>
          <w:lang w:eastAsia="en-US"/>
        </w:rPr>
        <w:t xml:space="preserve">, </w:t>
      </w:r>
      <w:r>
        <w:rPr>
          <w:lang w:eastAsia="en-US"/>
        </w:rPr>
        <w:t>de son frère Raymond</w:t>
      </w:r>
      <w:r w:rsidR="00A23BF9">
        <w:rPr>
          <w:lang w:eastAsia="en-US"/>
        </w:rPr>
        <w:t xml:space="preserve">, </w:t>
      </w:r>
      <w:r>
        <w:rPr>
          <w:lang w:eastAsia="en-US"/>
        </w:rPr>
        <w:t>beaucoup plus jeune que lui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frappé d</w:t>
      </w:r>
      <w:r w:rsidR="00A23BF9">
        <w:rPr>
          <w:lang w:eastAsia="en-US"/>
        </w:rPr>
        <w:t>’</w:t>
      </w:r>
      <w:r>
        <w:rPr>
          <w:lang w:eastAsia="en-US"/>
        </w:rPr>
        <w:t>une infirmité cruelle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de sa fille Clémence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était presque aussi jolie que Lucienne</w:t>
      </w:r>
      <w:r w:rsidR="00A23BF9">
        <w:rPr>
          <w:lang w:eastAsia="en-US"/>
        </w:rPr>
        <w:t>.</w:t>
      </w:r>
    </w:p>
    <w:p w14:paraId="6BAF7F64" w14:textId="501896D4" w:rsidR="00A23BF9" w:rsidRDefault="00BB5C58" w:rsidP="00A23BF9">
      <w:pPr>
        <w:rPr>
          <w:lang w:eastAsia="en-US"/>
        </w:rPr>
      </w:pPr>
      <w:r>
        <w:rPr>
          <w:lang w:eastAsia="en-US"/>
        </w:rPr>
        <w:t>Les deux familles ne se voyaient point officiellement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Gabriel de Marans</w:t>
      </w:r>
      <w:r w:rsidR="00A23BF9">
        <w:rPr>
          <w:lang w:eastAsia="en-US"/>
        </w:rPr>
        <w:t xml:space="preserve">, </w:t>
      </w:r>
      <w:r>
        <w:rPr>
          <w:lang w:eastAsia="en-US"/>
        </w:rPr>
        <w:t>docteur depuis un mois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avait des rapports avec le pauvre </w:t>
      </w:r>
      <w:r w:rsidR="00A23BF9">
        <w:rPr>
          <w:lang w:eastAsia="en-US"/>
        </w:rPr>
        <w:t>M. </w:t>
      </w:r>
      <w:r>
        <w:rPr>
          <w:lang w:eastAsia="en-US"/>
        </w:rPr>
        <w:t>Raymond</w:t>
      </w:r>
      <w:r w:rsidR="00A23BF9">
        <w:rPr>
          <w:lang w:eastAsia="en-US"/>
        </w:rPr>
        <w:t xml:space="preserve">, </w:t>
      </w:r>
      <w:r>
        <w:rPr>
          <w:lang w:eastAsia="en-US"/>
        </w:rPr>
        <w:t>et Lucienne aimait Clémence comme sa sœur</w:t>
      </w:r>
      <w:r w:rsidR="00A23BF9">
        <w:rPr>
          <w:lang w:eastAsia="en-US"/>
        </w:rPr>
        <w:t>.</w:t>
      </w:r>
    </w:p>
    <w:p w14:paraId="78EE456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Clémence le lui rendait</w:t>
      </w:r>
      <w:r w:rsidR="00A23BF9">
        <w:rPr>
          <w:lang w:eastAsia="en-US"/>
        </w:rPr>
        <w:t xml:space="preserve">. </w:t>
      </w:r>
      <w:r>
        <w:rPr>
          <w:lang w:eastAsia="en-US"/>
        </w:rPr>
        <w:t>En outre</w:t>
      </w:r>
      <w:r w:rsidR="00A23BF9">
        <w:rPr>
          <w:lang w:eastAsia="en-US"/>
        </w:rPr>
        <w:t xml:space="preserve">, </w:t>
      </w:r>
      <w:r>
        <w:rPr>
          <w:lang w:eastAsia="en-US"/>
        </w:rPr>
        <w:t>peut-être bien que Clémence avait vu de bon œil ce blond Gabriel à travers la charmille</w:t>
      </w:r>
      <w:r w:rsidR="00A23BF9">
        <w:rPr>
          <w:lang w:eastAsia="en-US"/>
        </w:rPr>
        <w:t>.</w:t>
      </w:r>
    </w:p>
    <w:p w14:paraId="0E948B3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Au moment où sept heures sonnaient à Notre-Dame-des-Champs</w:t>
      </w:r>
      <w:r w:rsidR="00A23BF9">
        <w:rPr>
          <w:lang w:eastAsia="en-US"/>
        </w:rPr>
        <w:t xml:space="preserve">, </w:t>
      </w:r>
      <w:r>
        <w:rPr>
          <w:lang w:eastAsia="en-US"/>
        </w:rPr>
        <w:t>la porte en persiennes de la maison blanche s</w:t>
      </w:r>
      <w:r w:rsidR="00A23BF9">
        <w:rPr>
          <w:lang w:eastAsia="en-US"/>
        </w:rPr>
        <w:t>’</w:t>
      </w:r>
      <w:r>
        <w:rPr>
          <w:lang w:eastAsia="en-US"/>
        </w:rPr>
        <w:t>ouvrit et Lucienne de Marans sortit</w:t>
      </w:r>
      <w:r w:rsidR="00A23BF9">
        <w:rPr>
          <w:lang w:eastAsia="en-US"/>
        </w:rPr>
        <w:t xml:space="preserve">, </w:t>
      </w:r>
      <w:r>
        <w:rPr>
          <w:lang w:eastAsia="en-US"/>
        </w:rPr>
        <w:t>en déshabillé du matin</w:t>
      </w:r>
      <w:r w:rsidR="00A23BF9">
        <w:rPr>
          <w:lang w:eastAsia="en-US"/>
        </w:rPr>
        <w:t xml:space="preserve">, </w:t>
      </w:r>
      <w:r>
        <w:rPr>
          <w:lang w:eastAsia="en-US"/>
        </w:rPr>
        <w:t>tête nue et les yeux encore gros de sommeil</w:t>
      </w:r>
      <w:r w:rsidR="00A23BF9">
        <w:rPr>
          <w:lang w:eastAsia="en-US"/>
        </w:rPr>
        <w:t>.</w:t>
      </w:r>
    </w:p>
    <w:p w14:paraId="6DFA065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étira ses jolis bras demi-nus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sa bouche mignonne eut un dernier bâillement qui finit en sourire</w:t>
      </w:r>
      <w:r w:rsidR="00A23BF9">
        <w:rPr>
          <w:lang w:eastAsia="en-US"/>
        </w:rPr>
        <w:t>.</w:t>
      </w:r>
    </w:p>
    <w:p w14:paraId="178EA6BD" w14:textId="7185B986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 xml:space="preserve">Elle </w:t>
      </w:r>
      <w:r>
        <w:rPr>
          <w:lang w:eastAsia="en-US"/>
        </w:rPr>
        <w:t xml:space="preserve">souriait </w:t>
      </w:r>
      <w:r>
        <w:rPr>
          <w:lang w:eastAsia="en-US"/>
        </w:rPr>
        <w:t>à ce bon air frais du matin</w:t>
      </w:r>
      <w:r w:rsidR="00A23BF9">
        <w:rPr>
          <w:lang w:eastAsia="en-US"/>
        </w:rPr>
        <w:t xml:space="preserve">, </w:t>
      </w:r>
      <w:r>
        <w:rPr>
          <w:lang w:eastAsia="en-US"/>
        </w:rPr>
        <w:t>aux rayons gais du soleil</w:t>
      </w:r>
      <w:r w:rsidR="00A23BF9">
        <w:rPr>
          <w:lang w:eastAsia="en-US"/>
        </w:rPr>
        <w:t xml:space="preserve">, </w:t>
      </w:r>
      <w:r>
        <w:rPr>
          <w:lang w:eastAsia="en-US"/>
        </w:rPr>
        <w:t>aux petits oiseaux qui passaient en piaulant dans les arbres balancés par la brise</w:t>
      </w:r>
      <w:r w:rsidR="00A23BF9">
        <w:rPr>
          <w:lang w:eastAsia="en-US"/>
        </w:rPr>
        <w:t>.</w:t>
      </w:r>
    </w:p>
    <w:p w14:paraId="3BB8D9E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Presque au même instant</w:t>
      </w:r>
      <w:r w:rsidR="00A23BF9">
        <w:rPr>
          <w:lang w:eastAsia="en-US"/>
        </w:rPr>
        <w:t xml:space="preserve">, </w:t>
      </w:r>
      <w:r>
        <w:rPr>
          <w:lang w:eastAsia="en-US"/>
        </w:rPr>
        <w:t>la porte massive de l</w:t>
      </w:r>
      <w:r w:rsidR="00A23BF9">
        <w:rPr>
          <w:lang w:eastAsia="en-US"/>
        </w:rPr>
        <w:t>’</w:t>
      </w:r>
      <w:r>
        <w:rPr>
          <w:lang w:eastAsia="en-US"/>
        </w:rPr>
        <w:t>hôtel tourna sur ses gonds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et Clémence </w:t>
      </w:r>
      <w:proofErr w:type="spellStart"/>
      <w:r>
        <w:rPr>
          <w:lang w:eastAsia="en-US"/>
        </w:rPr>
        <w:t>Lointier</w:t>
      </w:r>
      <w:proofErr w:type="spellEnd"/>
      <w:r>
        <w:rPr>
          <w:lang w:eastAsia="en-US"/>
        </w:rPr>
        <w:t xml:space="preserve"> descendit les marches du perron</w:t>
      </w:r>
      <w:r w:rsidR="00A23BF9">
        <w:rPr>
          <w:lang w:eastAsia="en-US"/>
        </w:rPr>
        <w:t>.</w:t>
      </w:r>
    </w:p>
    <w:p w14:paraId="21FA71D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Clémence était un peu pâle</w:t>
      </w:r>
      <w:r w:rsidR="00A23BF9">
        <w:rPr>
          <w:lang w:eastAsia="en-US"/>
        </w:rPr>
        <w:t xml:space="preserve">. </w:t>
      </w:r>
      <w:r>
        <w:rPr>
          <w:lang w:eastAsia="en-US"/>
        </w:rPr>
        <w:t>Le bon air frais du matin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petits oiseaux dans les arbres balancés par la brise étaient pour elle comme pour Lucienne</w:t>
      </w:r>
      <w:r w:rsidR="00A23BF9">
        <w:rPr>
          <w:lang w:eastAsia="en-US"/>
        </w:rPr>
        <w:t xml:space="preserve">. </w:t>
      </w:r>
      <w:r>
        <w:rPr>
          <w:lang w:eastAsia="en-US"/>
        </w:rPr>
        <w:t>Cependant elle n</w:t>
      </w:r>
      <w:r w:rsidR="00A23BF9">
        <w:rPr>
          <w:lang w:eastAsia="en-US"/>
        </w:rPr>
        <w:t>’</w:t>
      </w:r>
      <w:r>
        <w:rPr>
          <w:lang w:eastAsia="en-US"/>
        </w:rPr>
        <w:t>eut point de sourire</w:t>
      </w:r>
      <w:r w:rsidR="00A23BF9">
        <w:rPr>
          <w:lang w:eastAsia="en-US"/>
        </w:rPr>
        <w:t>.</w:t>
      </w:r>
    </w:p>
    <w:p w14:paraId="1D54213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Ces petits cœurs apprennent si tôt la mélancolie</w:t>
      </w:r>
      <w:r w:rsidR="00A23BF9">
        <w:rPr>
          <w:lang w:eastAsia="en-US"/>
        </w:rPr>
        <w:t> !</w:t>
      </w:r>
    </w:p>
    <w:p w14:paraId="68065A83" w14:textId="39F5A113" w:rsidR="00A23BF9" w:rsidRDefault="00BB5C58" w:rsidP="00A23BF9">
      <w:pPr>
        <w:rPr>
          <w:lang w:eastAsia="en-US"/>
        </w:rPr>
      </w:pPr>
      <w:r>
        <w:rPr>
          <w:lang w:eastAsia="en-US"/>
        </w:rPr>
        <w:t>Clémence descendit avec lenteur les marches du perron</w:t>
      </w:r>
      <w:r w:rsidR="00A23BF9">
        <w:rPr>
          <w:lang w:eastAsia="en-US"/>
        </w:rPr>
        <w:t xml:space="preserve">. </w:t>
      </w:r>
      <w:r>
        <w:rPr>
          <w:lang w:eastAsia="en-US"/>
        </w:rPr>
        <w:t>Son regard se porta vers la maison blanche</w:t>
      </w:r>
      <w:r w:rsidR="00A23BF9">
        <w:rPr>
          <w:lang w:eastAsia="en-US"/>
        </w:rPr>
        <w:t xml:space="preserve">. </w:t>
      </w:r>
      <w:r>
        <w:rPr>
          <w:lang w:eastAsia="en-US"/>
        </w:rPr>
        <w:t>Toutes les fenêtres y étaient fermées</w:t>
      </w:r>
      <w:r w:rsidR="00A23BF9">
        <w:rPr>
          <w:lang w:eastAsia="en-US"/>
        </w:rPr>
        <w:t xml:space="preserve">, </w:t>
      </w:r>
      <w:r>
        <w:rPr>
          <w:lang w:eastAsia="en-US"/>
        </w:rPr>
        <w:t>excepté une qui laissait voir l</w:t>
      </w:r>
      <w:r w:rsidR="00A23BF9">
        <w:rPr>
          <w:lang w:eastAsia="en-US"/>
        </w:rPr>
        <w:t>’</w:t>
      </w:r>
      <w:r>
        <w:rPr>
          <w:lang w:eastAsia="en-US"/>
        </w:rPr>
        <w:t>intérieur d</w:t>
      </w:r>
      <w:r w:rsidR="00A23BF9">
        <w:rPr>
          <w:lang w:eastAsia="en-US"/>
        </w:rPr>
        <w:t>’</w:t>
      </w:r>
      <w:r>
        <w:rPr>
          <w:lang w:eastAsia="en-US"/>
        </w:rPr>
        <w:t>une chambre de jeune homme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Au fond</w:t>
      </w:r>
      <w:r w:rsidR="00A23BF9">
        <w:rPr>
          <w:lang w:eastAsia="en-US"/>
        </w:rPr>
        <w:t xml:space="preserve">, </w:t>
      </w:r>
      <w:r>
        <w:rPr>
          <w:lang w:eastAsia="en-US"/>
        </w:rPr>
        <w:t>des fleurets croisés sous un masque</w:t>
      </w:r>
      <w:r w:rsidR="00A23BF9">
        <w:rPr>
          <w:lang w:eastAsia="en-US"/>
        </w:rPr>
        <w:t xml:space="preserve">, </w:t>
      </w:r>
      <w:r>
        <w:rPr>
          <w:lang w:eastAsia="en-US"/>
        </w:rPr>
        <w:t>de longues pipes dans lesquelles on ne fume pas</w:t>
      </w:r>
      <w:r w:rsidR="00A23BF9">
        <w:rPr>
          <w:lang w:eastAsia="en-US"/>
        </w:rPr>
        <w:t xml:space="preserve">, </w:t>
      </w:r>
      <w:r>
        <w:rPr>
          <w:lang w:eastAsia="en-US"/>
        </w:rPr>
        <w:t>des pistolets de tir et un fusil de chasse</w:t>
      </w:r>
      <w:r w:rsidR="00A23BF9">
        <w:rPr>
          <w:lang w:eastAsia="en-US"/>
        </w:rPr>
        <w:t>.</w:t>
      </w:r>
    </w:p>
    <w:p w14:paraId="4DA2EF3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y avait de plus ici des plâtres et dessins scientifiques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attendu que le propriétaire de toutes ces armes cruelles et de toutes ces pipes </w:t>
      </w:r>
      <w:r>
        <w:rPr>
          <w:i/>
          <w:iCs/>
        </w:rPr>
        <w:t>originales</w:t>
      </w:r>
      <w:r>
        <w:rPr>
          <w:lang w:eastAsia="en-US"/>
        </w:rPr>
        <w:t xml:space="preserve"> était un petit docteu</w:t>
      </w:r>
      <w:r>
        <w:t>r</w:t>
      </w:r>
      <w:r w:rsidR="00A23BF9">
        <w:rPr>
          <w:lang w:eastAsia="en-US"/>
        </w:rPr>
        <w:t>.</w:t>
      </w:r>
    </w:p>
    <w:p w14:paraId="3241C37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docteur Gabriel de Marans</w:t>
      </w:r>
      <w:r w:rsidR="00A23BF9">
        <w:rPr>
          <w:lang w:eastAsia="en-US"/>
        </w:rPr>
        <w:t xml:space="preserve">, </w:t>
      </w:r>
      <w:r>
        <w:rPr>
          <w:lang w:eastAsia="en-US"/>
        </w:rPr>
        <w:t>vingt ans</w:t>
      </w:r>
      <w:r w:rsidR="00A23BF9">
        <w:rPr>
          <w:lang w:eastAsia="en-US"/>
        </w:rPr>
        <w:t xml:space="preserve">, </w:t>
      </w:r>
      <w:r>
        <w:rPr>
          <w:lang w:eastAsia="en-US"/>
        </w:rPr>
        <w:t>élève particulier de Van-</w:t>
      </w:r>
      <w:proofErr w:type="spellStart"/>
      <w:r>
        <w:rPr>
          <w:lang w:eastAsia="en-US"/>
        </w:rPr>
        <w:t>Eyde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ce vieux Hollandais qui faisait des miracles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et que Broussais appelait </w:t>
      </w:r>
      <w:r>
        <w:rPr>
          <w:i/>
          <w:iCs/>
        </w:rPr>
        <w:t>le sorcier</w:t>
      </w:r>
      <w:r w:rsidR="00A23BF9">
        <w:rPr>
          <w:lang w:eastAsia="en-US"/>
        </w:rPr>
        <w:t>.</w:t>
      </w:r>
    </w:p>
    <w:p w14:paraId="6BE5F9C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Un enfant</w:t>
      </w:r>
      <w:r w:rsidR="00A23BF9">
        <w:rPr>
          <w:lang w:eastAsia="en-US"/>
        </w:rPr>
        <w:t xml:space="preserve">, </w:t>
      </w:r>
      <w:r>
        <w:rPr>
          <w:lang w:eastAsia="en-US"/>
        </w:rPr>
        <w:t>ce Gabriel</w:t>
      </w:r>
      <w:r w:rsidR="00A23BF9">
        <w:rPr>
          <w:lang w:eastAsia="en-US"/>
        </w:rPr>
        <w:t xml:space="preserve"> ! </w:t>
      </w:r>
      <w:r>
        <w:rPr>
          <w:lang w:eastAsia="en-US"/>
        </w:rPr>
        <w:t>Beau et passionné comme une femme</w:t>
      </w:r>
      <w:r w:rsidR="00A23BF9">
        <w:rPr>
          <w:lang w:eastAsia="en-US"/>
        </w:rPr>
        <w:t xml:space="preserve">. </w:t>
      </w:r>
      <w:r>
        <w:rPr>
          <w:lang w:eastAsia="en-US"/>
        </w:rPr>
        <w:t>Faible et hardi</w:t>
      </w:r>
      <w:r w:rsidR="00A23BF9">
        <w:rPr>
          <w:lang w:eastAsia="en-US"/>
        </w:rPr>
        <w:t xml:space="preserve">, </w:t>
      </w:r>
      <w:r>
        <w:rPr>
          <w:lang w:eastAsia="en-US"/>
        </w:rPr>
        <w:t>paresseux et savant</w:t>
      </w:r>
      <w:r w:rsidR="00A23BF9">
        <w:rPr>
          <w:lang w:eastAsia="en-US"/>
        </w:rPr>
        <w:t>.</w:t>
      </w:r>
    </w:p>
    <w:p w14:paraId="16016CC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Clémence s</w:t>
      </w:r>
      <w:r w:rsidR="00A23BF9">
        <w:rPr>
          <w:lang w:eastAsia="en-US"/>
        </w:rPr>
        <w:t>’</w:t>
      </w:r>
      <w:r>
        <w:rPr>
          <w:lang w:eastAsia="en-US"/>
        </w:rPr>
        <w:t>arrêta sur la dernière marche du perron</w:t>
      </w:r>
      <w:r w:rsidR="00A23BF9">
        <w:rPr>
          <w:lang w:eastAsia="en-US"/>
        </w:rPr>
        <w:t xml:space="preserve">. </w:t>
      </w:r>
      <w:r>
        <w:rPr>
          <w:lang w:eastAsia="en-US"/>
        </w:rPr>
        <w:t>Un pas de plus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le haut de la charmille lui cachait la croisée ouverte</w:t>
      </w:r>
      <w:r w:rsidR="00A23BF9">
        <w:rPr>
          <w:lang w:eastAsia="en-US"/>
        </w:rPr>
        <w:t>.</w:t>
      </w:r>
    </w:p>
    <w:p w14:paraId="479DF21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Or</w:t>
      </w:r>
      <w:r w:rsidR="00A23BF9">
        <w:rPr>
          <w:lang w:eastAsia="en-US"/>
        </w:rPr>
        <w:t xml:space="preserve">, </w:t>
      </w:r>
      <w:r>
        <w:rPr>
          <w:lang w:eastAsia="en-US"/>
        </w:rPr>
        <w:t>Clémence avait une inspection à faire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regarda longuement et attentivement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puis ses charmantes épaules se haussèren</w:t>
      </w:r>
      <w:r>
        <w:t>t avec dépit</w:t>
      </w:r>
      <w:r w:rsidR="00A23BF9">
        <w:rPr>
          <w:lang w:eastAsia="en-US"/>
        </w:rPr>
        <w:t>.</w:t>
      </w:r>
    </w:p>
    <w:p w14:paraId="5481412B" w14:textId="0D759426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Elle venait de constater que le lit de </w:t>
      </w:r>
      <w:r w:rsidR="00A23BF9">
        <w:rPr>
          <w:lang w:eastAsia="en-US"/>
        </w:rPr>
        <w:t>M. </w:t>
      </w:r>
      <w:r>
        <w:rPr>
          <w:lang w:eastAsia="en-US"/>
        </w:rPr>
        <w:t>le docteur Gabriel de Marans n</w:t>
      </w:r>
      <w:r w:rsidR="00A23BF9">
        <w:rPr>
          <w:lang w:eastAsia="en-US"/>
        </w:rPr>
        <w:t>’</w:t>
      </w:r>
      <w:r>
        <w:rPr>
          <w:lang w:eastAsia="en-US"/>
        </w:rPr>
        <w:t>avait pas été défait</w:t>
      </w:r>
      <w:r w:rsidR="00A23BF9">
        <w:rPr>
          <w:lang w:eastAsia="en-US"/>
        </w:rPr>
        <w:t>.</w:t>
      </w:r>
    </w:p>
    <w:p w14:paraId="1611ADA4" w14:textId="2CC3A013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Il n</w:t>
      </w:r>
      <w:r>
        <w:rPr>
          <w:lang w:eastAsia="en-US"/>
        </w:rPr>
        <w:t>’</w:t>
      </w:r>
      <w:r w:rsidR="00BB5C58">
        <w:rPr>
          <w:lang w:eastAsia="en-US"/>
        </w:rPr>
        <w:t xml:space="preserve">est pas rentré </w:t>
      </w:r>
      <w:r w:rsidR="00BB5C58">
        <w:rPr>
          <w:lang w:eastAsia="en-US"/>
        </w:rPr>
        <w:t xml:space="preserve">cette </w:t>
      </w:r>
      <w:r w:rsidR="00BB5C58">
        <w:rPr>
          <w:lang w:eastAsia="en-US"/>
        </w:rPr>
        <w:t>nuit</w:t>
      </w:r>
      <w:r>
        <w:rPr>
          <w:lang w:eastAsia="en-US"/>
        </w:rPr>
        <w:t xml:space="preserve">, </w:t>
      </w:r>
      <w:r w:rsidR="00BB5C58">
        <w:rPr>
          <w:lang w:eastAsia="en-US"/>
        </w:rPr>
        <w:t>murmura-t-elle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il est fou</w:t>
      </w:r>
      <w:r>
        <w:rPr>
          <w:lang w:eastAsia="en-US"/>
        </w:rPr>
        <w:t> !</w:t>
      </w:r>
    </w:p>
    <w:p w14:paraId="7777DFD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proofErr w:type="spellStart"/>
      <w:r w:rsidR="00BB5C58">
        <w:rPr>
          <w:lang w:eastAsia="en-US"/>
        </w:rPr>
        <w:t>Psttt</w:t>
      </w:r>
      <w:proofErr w:type="spellEnd"/>
      <w:r>
        <w:rPr>
          <w:lang w:eastAsia="en-US"/>
        </w:rPr>
        <w:t xml:space="preserve"> ! </w:t>
      </w:r>
      <w:proofErr w:type="spellStart"/>
      <w:r w:rsidR="00BB5C58">
        <w:rPr>
          <w:lang w:eastAsia="en-US"/>
        </w:rPr>
        <w:t>psttt</w:t>
      </w:r>
      <w:proofErr w:type="spellEnd"/>
      <w:r>
        <w:rPr>
          <w:lang w:eastAsia="en-US"/>
        </w:rPr>
        <w:t xml:space="preserve"> ! </w:t>
      </w:r>
      <w:r w:rsidR="00BB5C58">
        <w:rPr>
          <w:lang w:eastAsia="en-US"/>
        </w:rPr>
        <w:t>fit-on dans le jardin voisin</w:t>
      </w:r>
      <w:r>
        <w:rPr>
          <w:lang w:eastAsia="en-US"/>
        </w:rPr>
        <w:t>.</w:t>
      </w:r>
    </w:p>
    <w:p w14:paraId="3DF5CF4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Clémence tressaillit légèremen</w:t>
      </w:r>
      <w:r>
        <w:t>t et changea d</w:t>
      </w:r>
      <w:r w:rsidR="00A23BF9">
        <w:rPr>
          <w:lang w:eastAsia="en-US"/>
        </w:rPr>
        <w:t>’</w:t>
      </w:r>
      <w:r>
        <w:rPr>
          <w:lang w:eastAsia="en-US"/>
        </w:rPr>
        <w:t>autorité l</w:t>
      </w:r>
      <w:r w:rsidR="00A23BF9">
        <w:rPr>
          <w:lang w:eastAsia="en-US"/>
        </w:rPr>
        <w:t>’</w:t>
      </w:r>
      <w:r>
        <w:rPr>
          <w:lang w:eastAsia="en-US"/>
        </w:rPr>
        <w:t>expression de sa physionomie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prit un beau petit air insoucieux et répéta en se dirigeant vers la charmille</w:t>
      </w:r>
      <w:r w:rsidR="00A23BF9">
        <w:rPr>
          <w:lang w:eastAsia="en-US"/>
        </w:rPr>
        <w:t> :</w:t>
      </w:r>
    </w:p>
    <w:p w14:paraId="70C018C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proofErr w:type="spellStart"/>
      <w:r w:rsidR="00BB5C58">
        <w:rPr>
          <w:lang w:eastAsia="en-US"/>
        </w:rPr>
        <w:t>Psttt</w:t>
      </w:r>
      <w:proofErr w:type="spellEnd"/>
      <w:r>
        <w:rPr>
          <w:lang w:eastAsia="en-US"/>
        </w:rPr>
        <w:t xml:space="preserve"> ! </w:t>
      </w:r>
      <w:proofErr w:type="spellStart"/>
      <w:r w:rsidR="00BB5C58">
        <w:rPr>
          <w:lang w:eastAsia="en-US"/>
        </w:rPr>
        <w:t>psttt</w:t>
      </w:r>
      <w:proofErr w:type="spellEnd"/>
      <w:r>
        <w:rPr>
          <w:lang w:eastAsia="en-US"/>
        </w:rPr>
        <w:t> !…</w:t>
      </w:r>
    </w:p>
    <w:p w14:paraId="28F73A8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Alors</w:t>
      </w:r>
      <w:r w:rsidR="00A23BF9">
        <w:rPr>
          <w:lang w:eastAsia="en-US"/>
        </w:rPr>
        <w:t xml:space="preserve">, </w:t>
      </w:r>
      <w:r>
        <w:rPr>
          <w:lang w:eastAsia="en-US"/>
        </w:rPr>
        <w:t>des deux côtés de la clôture ce fut un jeu pareil</w:t>
      </w:r>
      <w:r w:rsidR="00A23BF9">
        <w:rPr>
          <w:lang w:eastAsia="en-US"/>
        </w:rPr>
        <w:t xml:space="preserve">. </w:t>
      </w:r>
      <w:r>
        <w:rPr>
          <w:lang w:eastAsia="en-US"/>
        </w:rPr>
        <w:t>Les deux jeunes filles coururent à l</w:t>
      </w:r>
      <w:r>
        <w:t>a charmille</w:t>
      </w:r>
      <w:r w:rsidR="00A23BF9">
        <w:rPr>
          <w:lang w:eastAsia="en-US"/>
        </w:rPr>
        <w:t xml:space="preserve">, </w:t>
      </w:r>
      <w:r>
        <w:rPr>
          <w:lang w:eastAsia="en-US"/>
        </w:rPr>
        <w:t>souriant et se balançant pour chercher des trous entre les branches et se voir plus vite</w:t>
      </w:r>
      <w:r w:rsidR="00A23BF9">
        <w:rPr>
          <w:lang w:eastAsia="en-US"/>
        </w:rPr>
        <w:t xml:space="preserve">. </w:t>
      </w:r>
      <w:r>
        <w:rPr>
          <w:lang w:eastAsia="en-US"/>
        </w:rPr>
        <w:t>Car chacune d</w:t>
      </w:r>
      <w:r w:rsidR="00A23BF9">
        <w:rPr>
          <w:lang w:eastAsia="en-US"/>
        </w:rPr>
        <w:t>’</w:t>
      </w:r>
      <w:r>
        <w:rPr>
          <w:lang w:eastAsia="en-US"/>
        </w:rPr>
        <w:t>elles apercevait à moitié</w:t>
      </w:r>
      <w:r w:rsidR="00A23BF9">
        <w:rPr>
          <w:lang w:eastAsia="en-US"/>
        </w:rPr>
        <w:t xml:space="preserve">, </w:t>
      </w:r>
      <w:r>
        <w:rPr>
          <w:lang w:eastAsia="en-US"/>
        </w:rPr>
        <w:t>derrière la feuillée toute nouvelle</w:t>
      </w:r>
      <w:r w:rsidR="00A23BF9">
        <w:rPr>
          <w:lang w:eastAsia="en-US"/>
        </w:rPr>
        <w:t xml:space="preserve">, </w:t>
      </w:r>
      <w:r>
        <w:rPr>
          <w:lang w:eastAsia="en-US"/>
        </w:rPr>
        <w:t>la robe blanche de sa compagne</w:t>
      </w:r>
      <w:r w:rsidR="00A23BF9">
        <w:rPr>
          <w:lang w:eastAsia="en-US"/>
        </w:rPr>
        <w:t>.</w:t>
      </w:r>
    </w:p>
    <w:p w14:paraId="6CC20D4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On arriva devant cette fameuse charmille</w:t>
      </w:r>
      <w:r w:rsidR="00A23BF9">
        <w:rPr>
          <w:lang w:eastAsia="en-US"/>
        </w:rPr>
        <w:t xml:space="preserve">. </w:t>
      </w:r>
      <w:r>
        <w:rPr>
          <w:lang w:eastAsia="en-US"/>
        </w:rPr>
        <w:t>Clémence souleva une branche de lilas chargée de riches bouquets</w:t>
      </w:r>
      <w:r w:rsidR="00A23BF9">
        <w:rPr>
          <w:lang w:eastAsia="en-US"/>
        </w:rPr>
        <w:t xml:space="preserve">. </w:t>
      </w:r>
      <w:r>
        <w:rPr>
          <w:lang w:eastAsia="en-US"/>
        </w:rPr>
        <w:t>Cette branche recouvrait une ouverture</w:t>
      </w:r>
      <w:r w:rsidR="00A23BF9">
        <w:rPr>
          <w:lang w:eastAsia="en-US"/>
        </w:rPr>
        <w:t xml:space="preserve">. </w:t>
      </w:r>
      <w:r>
        <w:rPr>
          <w:lang w:eastAsia="en-US"/>
        </w:rPr>
        <w:t>Clémence mit sa tête à la place des fleurs</w:t>
      </w:r>
      <w:r w:rsidR="00A23BF9">
        <w:rPr>
          <w:lang w:eastAsia="en-US"/>
        </w:rPr>
        <w:t>.</w:t>
      </w:r>
    </w:p>
    <w:p w14:paraId="53ADA93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Lucienne</w:t>
      </w:r>
      <w:r w:rsidR="00A23BF9">
        <w:rPr>
          <w:lang w:eastAsia="en-US"/>
        </w:rPr>
        <w:t xml:space="preserve">, </w:t>
      </w:r>
      <w:r>
        <w:rPr>
          <w:lang w:eastAsia="en-US"/>
        </w:rPr>
        <w:t>une autre fleur</w:t>
      </w:r>
      <w:r w:rsidR="00A23BF9">
        <w:rPr>
          <w:lang w:eastAsia="en-US"/>
        </w:rPr>
        <w:t xml:space="preserve">, </w:t>
      </w:r>
      <w:r>
        <w:rPr>
          <w:lang w:eastAsia="en-US"/>
        </w:rPr>
        <w:t>se penchait déjà sur la brèche</w:t>
      </w:r>
      <w:r w:rsidR="00A23BF9">
        <w:rPr>
          <w:lang w:eastAsia="en-US"/>
        </w:rPr>
        <w:t>.</w:t>
      </w:r>
    </w:p>
    <w:p w14:paraId="3CDE77F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la grosse branche de lilas</w:t>
      </w:r>
      <w:r w:rsidR="00A23BF9">
        <w:rPr>
          <w:lang w:eastAsia="en-US"/>
        </w:rPr>
        <w:t xml:space="preserve">, </w:t>
      </w:r>
      <w:r>
        <w:rPr>
          <w:lang w:eastAsia="en-US"/>
        </w:rPr>
        <w:t>la jalouse</w:t>
      </w:r>
      <w:r w:rsidR="00A23BF9">
        <w:rPr>
          <w:lang w:eastAsia="en-US"/>
        </w:rPr>
        <w:t xml:space="preserve">, </w:t>
      </w:r>
      <w:r>
        <w:rPr>
          <w:lang w:eastAsia="en-US"/>
        </w:rPr>
        <w:t>voulant reprendre sa place</w:t>
      </w:r>
      <w:r w:rsidR="00A23BF9">
        <w:rPr>
          <w:lang w:eastAsia="en-US"/>
        </w:rPr>
        <w:t xml:space="preserve">, </w:t>
      </w:r>
      <w:r>
        <w:rPr>
          <w:lang w:eastAsia="en-US"/>
        </w:rPr>
        <w:t>pendait sur les deux jeunes filles et balançait autour de leurs cheveux blonds ses grappes fraîches inondées de rosée</w:t>
      </w:r>
      <w:r w:rsidR="00A23BF9">
        <w:rPr>
          <w:lang w:eastAsia="en-US"/>
        </w:rPr>
        <w:t>.</w:t>
      </w:r>
    </w:p>
    <w:p w14:paraId="3FD4A92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Et les oiseaux</w:t>
      </w:r>
      <w:r w:rsidR="00A23BF9">
        <w:rPr>
          <w:lang w:eastAsia="en-US"/>
        </w:rPr>
        <w:t xml:space="preserve">, </w:t>
      </w:r>
      <w:r>
        <w:rPr>
          <w:lang w:eastAsia="en-US"/>
        </w:rPr>
        <w:t>effarouchés un peu par cette irruption matinale</w:t>
      </w:r>
      <w:r w:rsidR="00A23BF9">
        <w:rPr>
          <w:lang w:eastAsia="en-US"/>
        </w:rPr>
        <w:t xml:space="preserve">, </w:t>
      </w:r>
      <w:r>
        <w:rPr>
          <w:lang w:eastAsia="en-US"/>
        </w:rPr>
        <w:t>voletaient</w:t>
      </w:r>
      <w:r w:rsidR="00A23BF9">
        <w:rPr>
          <w:lang w:eastAsia="en-US"/>
        </w:rPr>
        <w:t xml:space="preserve">, </w:t>
      </w:r>
      <w:r>
        <w:rPr>
          <w:lang w:eastAsia="en-US"/>
        </w:rPr>
        <w:t>inquiets</w:t>
      </w:r>
      <w:r w:rsidR="00A23BF9">
        <w:rPr>
          <w:lang w:eastAsia="en-US"/>
        </w:rPr>
        <w:t xml:space="preserve">, </w:t>
      </w:r>
      <w:r>
        <w:rPr>
          <w:lang w:eastAsia="en-US"/>
        </w:rPr>
        <w:t>redoublant leurs mignons commérages</w:t>
      </w:r>
      <w:r w:rsidR="00A23BF9">
        <w:rPr>
          <w:lang w:eastAsia="en-US"/>
        </w:rPr>
        <w:t>.</w:t>
      </w:r>
    </w:p>
    <w:p w14:paraId="46C8B1A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Clémence</w:t>
      </w:r>
      <w:r>
        <w:rPr>
          <w:lang w:eastAsia="en-US"/>
        </w:rPr>
        <w:t> !</w:t>
      </w:r>
    </w:p>
    <w:p w14:paraId="3A24CC6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Lucienne</w:t>
      </w:r>
      <w:r>
        <w:rPr>
          <w:lang w:eastAsia="en-US"/>
        </w:rPr>
        <w:t> !</w:t>
      </w:r>
    </w:p>
    <w:p w14:paraId="4A13145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Puis mille baisers à travers la charmille</w:t>
      </w:r>
      <w:r w:rsidR="00A23BF9">
        <w:rPr>
          <w:lang w:eastAsia="en-US"/>
        </w:rPr>
        <w:t>.</w:t>
      </w:r>
    </w:p>
    <w:p w14:paraId="6A4E585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Elles étaient jolies toutes deux à faire honte aux descriptions des poètes</w:t>
      </w:r>
      <w:r w:rsidR="00A23BF9">
        <w:rPr>
          <w:lang w:eastAsia="en-US"/>
        </w:rPr>
        <w:t>.</w:t>
      </w:r>
    </w:p>
    <w:p w14:paraId="2D87DE5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Jolies et gracieuses comme des fées</w:t>
      </w:r>
      <w:r w:rsidR="00A23BF9">
        <w:rPr>
          <w:lang w:eastAsia="en-US"/>
        </w:rPr>
        <w:t>.</w:t>
      </w:r>
    </w:p>
    <w:p w14:paraId="1250E8A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Lucienne était plus grande</w:t>
      </w:r>
      <w:r w:rsidR="00A23BF9">
        <w:rPr>
          <w:lang w:eastAsia="en-US"/>
        </w:rPr>
        <w:t xml:space="preserve">, </w:t>
      </w:r>
      <w:r>
        <w:rPr>
          <w:lang w:eastAsia="en-US"/>
        </w:rPr>
        <w:t>plus blonde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son profil hautain faisait contraste avec la naïveté enfantine de son sourire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devait être un peu plus âgée que Clémence</w:t>
      </w:r>
      <w:r w:rsidR="00A23BF9">
        <w:rPr>
          <w:lang w:eastAsia="en-US"/>
        </w:rPr>
        <w:t xml:space="preserve">,. </w:t>
      </w:r>
      <w:r>
        <w:rPr>
          <w:lang w:eastAsia="en-US"/>
        </w:rPr>
        <w:t>Comme type</w:t>
      </w:r>
      <w:r w:rsidR="00A23BF9">
        <w:rPr>
          <w:lang w:eastAsia="en-US"/>
        </w:rPr>
        <w:t xml:space="preserve">, </w:t>
      </w:r>
      <w:r>
        <w:rPr>
          <w:lang w:eastAsia="en-US"/>
        </w:rPr>
        <w:t>Lucienne était incomparablement belle</w:t>
      </w:r>
      <w:r w:rsidR="00A23BF9">
        <w:rPr>
          <w:lang w:eastAsia="en-US"/>
        </w:rPr>
        <w:t xml:space="preserve"> ; </w:t>
      </w:r>
      <w:r>
        <w:rPr>
          <w:lang w:eastAsia="en-US"/>
        </w:rPr>
        <w:t>et ce qui faisait rayonner surtout sa beauté</w:t>
      </w:r>
      <w:r w:rsidR="00A23BF9">
        <w:rPr>
          <w:lang w:eastAsia="en-US"/>
        </w:rPr>
        <w:t xml:space="preserve">,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ce bon et pur reflet de l</w:t>
      </w:r>
      <w:r w:rsidR="00A23BF9">
        <w:rPr>
          <w:lang w:eastAsia="en-US"/>
        </w:rPr>
        <w:t>’</w:t>
      </w:r>
      <w:r>
        <w:rPr>
          <w:lang w:eastAsia="en-US"/>
        </w:rPr>
        <w:t>âme qui brillait dans ses yeux</w:t>
      </w:r>
      <w:r w:rsidR="00A23BF9">
        <w:rPr>
          <w:lang w:eastAsia="en-US"/>
        </w:rPr>
        <w:t>.</w:t>
      </w:r>
    </w:p>
    <w:p w14:paraId="5490719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Clémence avait à peine dix-huit ans</w:t>
      </w:r>
      <w:r w:rsidR="00A23BF9">
        <w:rPr>
          <w:lang w:eastAsia="en-US"/>
        </w:rPr>
        <w:t xml:space="preserve">. </w:t>
      </w:r>
      <w:r>
        <w:rPr>
          <w:lang w:eastAsia="en-US"/>
        </w:rPr>
        <w:t>Il y avait en elle moins de fraîcheur et plus d</w:t>
      </w:r>
      <w:r w:rsidR="00A23BF9">
        <w:rPr>
          <w:lang w:eastAsia="en-US"/>
        </w:rPr>
        <w:t>’</w:t>
      </w:r>
      <w:r>
        <w:rPr>
          <w:lang w:eastAsia="en-US"/>
        </w:rPr>
        <w:t>esprit</w:t>
      </w:r>
      <w:r w:rsidR="00A23BF9">
        <w:rPr>
          <w:lang w:eastAsia="en-US"/>
        </w:rPr>
        <w:t xml:space="preserve">. </w:t>
      </w:r>
      <w:r>
        <w:rPr>
          <w:lang w:eastAsia="en-US"/>
        </w:rPr>
        <w:t>Sa taille peu élevée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svelte et hardie dans ses frêles proportions</w:t>
      </w:r>
      <w:r w:rsidR="00A23BF9">
        <w:rPr>
          <w:lang w:eastAsia="en-US"/>
        </w:rPr>
        <w:t xml:space="preserve">, </w:t>
      </w:r>
      <w:r>
        <w:rPr>
          <w:lang w:eastAsia="en-US"/>
        </w:rPr>
        <w:t>supportait admirablement sa tête moqueuse et fine</w:t>
      </w:r>
      <w:r w:rsidR="00A23BF9">
        <w:rPr>
          <w:lang w:eastAsia="en-US"/>
        </w:rPr>
        <w:t>.</w:t>
      </w:r>
    </w:p>
    <w:p w14:paraId="7ECC31DC" w14:textId="32D5F334" w:rsidR="00A23BF9" w:rsidRDefault="00BB5C58" w:rsidP="00A23BF9">
      <w:pPr>
        <w:rPr>
          <w:lang w:eastAsia="en-US"/>
        </w:rPr>
      </w:pPr>
      <w:r>
        <w:rPr>
          <w:lang w:eastAsia="en-US"/>
        </w:rPr>
        <w:t>Quand on se fut embrassé à satiété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Clémence mit ses deux petites mains sur les deux épaules de Lucienne et la </w:t>
      </w:r>
      <w:r>
        <w:rPr>
          <w:lang w:eastAsia="en-US"/>
        </w:rPr>
        <w:t xml:space="preserve">regarda </w:t>
      </w:r>
      <w:r>
        <w:rPr>
          <w:lang w:eastAsia="en-US"/>
        </w:rPr>
        <w:t>longuement</w:t>
      </w:r>
      <w:r w:rsidR="00A23BF9">
        <w:rPr>
          <w:lang w:eastAsia="en-US"/>
        </w:rPr>
        <w:t>.</w:t>
      </w:r>
    </w:p>
    <w:p w14:paraId="2BD7A594" w14:textId="77C0FC2B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Nous pensons bien avoir dit quelque part que Lucienne ressemblait trait pour trait à son frère </w:t>
      </w:r>
      <w:r w:rsidR="00A23BF9">
        <w:rPr>
          <w:lang w:eastAsia="en-US"/>
        </w:rPr>
        <w:t>M. </w:t>
      </w:r>
      <w:r>
        <w:rPr>
          <w:lang w:eastAsia="en-US"/>
        </w:rPr>
        <w:t>le docteur Gabriel</w:t>
      </w:r>
      <w:r w:rsidR="00A23BF9">
        <w:rPr>
          <w:lang w:eastAsia="en-US"/>
        </w:rPr>
        <w:t>…</w:t>
      </w:r>
    </w:p>
    <w:p w14:paraId="0282175B" w14:textId="7AA1CA37" w:rsidR="00A23BF9" w:rsidRDefault="00BB5C58" w:rsidP="007700B9">
      <w:pPr>
        <w:pStyle w:val="Titre2"/>
        <w:rPr>
          <w:lang w:eastAsia="en-US"/>
        </w:rPr>
      </w:pPr>
      <w:bookmarkStart w:id="167" w:name="_Toc231743430"/>
      <w:bookmarkStart w:id="168" w:name="_Toc237577498"/>
      <w:bookmarkStart w:id="169" w:name="_Toc202192446"/>
      <w:r>
        <w:rPr>
          <w:lang w:eastAsia="en-US"/>
        </w:rPr>
        <w:lastRenderedPageBreak/>
        <w:t>ENCORE LES JEUNES FILLES ET LES OISEAUX</w:t>
      </w:r>
      <w:bookmarkEnd w:id="167"/>
      <w:bookmarkEnd w:id="168"/>
      <w:bookmarkEnd w:id="169"/>
      <w:r>
        <w:rPr>
          <w:lang w:eastAsia="en-US"/>
        </w:rPr>
        <w:br/>
      </w:r>
    </w:p>
    <w:p w14:paraId="49E080D5" w14:textId="77777777" w:rsidR="00A23BF9" w:rsidRDefault="00A23BF9" w:rsidP="00A23BF9">
      <w:pPr>
        <w:rPr>
          <w:lang w:eastAsia="en-US"/>
        </w:rPr>
      </w:pPr>
      <w:r w:rsidRPr="006477D1">
        <w:t>— </w:t>
      </w:r>
      <w:r w:rsidR="00BB5C58">
        <w:rPr>
          <w:lang w:eastAsia="en-US"/>
        </w:rPr>
        <w:t>Que je suis contente de te voir</w:t>
      </w:r>
      <w:r>
        <w:rPr>
          <w:lang w:eastAsia="en-US"/>
        </w:rPr>
        <w:t xml:space="preserve">, </w:t>
      </w:r>
      <w:r w:rsidR="00BB5C58">
        <w:rPr>
          <w:lang w:eastAsia="en-US"/>
        </w:rPr>
        <w:t>ma petite Clémence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disait Lucienne</w:t>
      </w:r>
      <w:r>
        <w:rPr>
          <w:lang w:eastAsia="en-US"/>
        </w:rPr>
        <w:t>.</w:t>
      </w:r>
    </w:p>
    <w:p w14:paraId="5F66C67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moi</w:t>
      </w:r>
      <w:r>
        <w:rPr>
          <w:lang w:eastAsia="en-US"/>
        </w:rPr>
        <w:t xml:space="preserve">, </w:t>
      </w:r>
      <w:r w:rsidR="00BB5C58">
        <w:rPr>
          <w:lang w:eastAsia="en-US"/>
        </w:rPr>
        <w:t>donc</w:t>
      </w:r>
      <w:r>
        <w:rPr>
          <w:lang w:eastAsia="en-US"/>
        </w:rPr>
        <w:t xml:space="preserve"> ! </w:t>
      </w:r>
      <w:r w:rsidR="00BB5C58">
        <w:rPr>
          <w:lang w:eastAsia="en-US"/>
        </w:rPr>
        <w:t>répondait Clémence</w:t>
      </w:r>
      <w:r>
        <w:rPr>
          <w:lang w:eastAsia="en-US"/>
        </w:rPr>
        <w:t>.</w:t>
      </w:r>
    </w:p>
    <w:p w14:paraId="3642968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Lucienne et Clémence parlaient vrai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Elles s</w:t>
      </w:r>
      <w:r w:rsidR="00A23BF9">
        <w:rPr>
          <w:lang w:eastAsia="en-US"/>
        </w:rPr>
        <w:t>’</w:t>
      </w:r>
      <w:r>
        <w:rPr>
          <w:lang w:eastAsia="en-US"/>
        </w:rPr>
        <w:t>aimaient du meilleur de leur cœur</w:t>
      </w:r>
      <w:r w:rsidR="00A23BF9">
        <w:rPr>
          <w:lang w:eastAsia="en-US"/>
        </w:rPr>
        <w:t xml:space="preserve">. </w:t>
      </w:r>
      <w:r>
        <w:rPr>
          <w:lang w:eastAsia="en-US"/>
        </w:rPr>
        <w:t>Pourtant</w:t>
      </w:r>
      <w:r w:rsidR="00A23BF9">
        <w:rPr>
          <w:lang w:eastAsia="en-US"/>
        </w:rPr>
        <w:t xml:space="preserve">, </w:t>
      </w:r>
      <w:r>
        <w:rPr>
          <w:lang w:eastAsia="en-US"/>
        </w:rPr>
        <w:t>il y avait peut-être un peu de di</w:t>
      </w:r>
      <w:r>
        <w:t>straction dans la voix et dans le regard de Clémence</w:t>
      </w:r>
      <w:r w:rsidR="00A23BF9">
        <w:rPr>
          <w:lang w:eastAsia="en-US"/>
        </w:rPr>
        <w:t>.</w:t>
      </w:r>
    </w:p>
    <w:p w14:paraId="6B39357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Voilà huit jours que nous sommes arrivés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 Lucienne</w:t>
      </w:r>
      <w:r>
        <w:rPr>
          <w:lang w:eastAsia="en-US"/>
        </w:rPr>
        <w:t xml:space="preserve">, </w:t>
      </w:r>
      <w:r w:rsidR="00BB5C58">
        <w:rPr>
          <w:lang w:eastAsia="en-US"/>
        </w:rPr>
        <w:t>et j</w:t>
      </w:r>
      <w:r>
        <w:rPr>
          <w:lang w:eastAsia="en-US"/>
        </w:rPr>
        <w:t>’</w:t>
      </w:r>
      <w:r w:rsidR="00BB5C58">
        <w:rPr>
          <w:lang w:eastAsia="en-US"/>
        </w:rPr>
        <w:t>ai trouvé le temps bien long</w:t>
      </w:r>
      <w:r>
        <w:rPr>
          <w:lang w:eastAsia="en-US"/>
        </w:rPr>
        <w:t xml:space="preserve">, </w:t>
      </w:r>
      <w:r w:rsidR="00BB5C58">
        <w:rPr>
          <w:lang w:eastAsia="en-US"/>
        </w:rPr>
        <w:t>va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avais tant de choses à te dire</w:t>
      </w:r>
      <w:r>
        <w:rPr>
          <w:lang w:eastAsia="en-US"/>
        </w:rPr>
        <w:t> !</w:t>
      </w:r>
    </w:p>
    <w:p w14:paraId="49BA6C41" w14:textId="18D2436A" w:rsidR="00064958" w:rsidRDefault="00A23BF9" w:rsidP="00064958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Quoi</w:t>
      </w:r>
      <w:r>
        <w:rPr>
          <w:lang w:eastAsia="en-US"/>
        </w:rPr>
        <w:t xml:space="preserve"> ? </w:t>
      </w:r>
      <w:r w:rsidR="00BB5C58">
        <w:rPr>
          <w:lang w:eastAsia="en-US"/>
        </w:rPr>
        <w:t>demanda Clémence</w:t>
      </w:r>
      <w:r>
        <w:rPr>
          <w:lang w:eastAsia="en-US"/>
        </w:rPr>
        <w:t xml:space="preserve">, </w:t>
      </w:r>
      <w:r w:rsidR="00BB5C58">
        <w:rPr>
          <w:lang w:eastAsia="en-US"/>
        </w:rPr>
        <w:t>dont l</w:t>
      </w:r>
      <w:r>
        <w:rPr>
          <w:lang w:eastAsia="en-US"/>
        </w:rPr>
        <w:t>’</w:t>
      </w:r>
      <w:r w:rsidR="00BB5C58">
        <w:rPr>
          <w:lang w:eastAsia="en-US"/>
        </w:rPr>
        <w:t>œil brilla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puis glissa vers </w:t>
      </w:r>
      <w:r w:rsidR="00BB5C58">
        <w:t>la fenêtre ouverte</w:t>
      </w:r>
      <w:r w:rsidR="00064958">
        <w:rPr>
          <w:lang w:eastAsia="en-US"/>
        </w:rPr>
        <w:t>.</w:t>
      </w:r>
    </w:p>
    <w:p w14:paraId="47C5FCD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fenêtre qui laissait voir des fleurets croisés sous un masque</w:t>
      </w:r>
      <w:r w:rsidR="00A23BF9">
        <w:rPr>
          <w:lang w:eastAsia="en-US"/>
        </w:rPr>
        <w:t xml:space="preserve">, </w:t>
      </w:r>
      <w:r>
        <w:rPr>
          <w:lang w:eastAsia="en-US"/>
        </w:rPr>
        <w:t>des pipes monstrueuses et des plâtres anatomiques</w:t>
      </w:r>
      <w:r w:rsidR="00A23BF9">
        <w:rPr>
          <w:lang w:eastAsia="en-US"/>
        </w:rPr>
        <w:t>.</w:t>
      </w:r>
    </w:p>
    <w:p w14:paraId="0B62991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bien des choses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Je te dirai cela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êtes-vous ici pour longtemps</w:t>
      </w:r>
      <w:r>
        <w:rPr>
          <w:lang w:eastAsia="en-US"/>
        </w:rPr>
        <w:t> ?</w:t>
      </w:r>
    </w:p>
    <w:p w14:paraId="32D6E96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Mon père et mon oncle sont revenus pour les élections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répondit Clémence</w:t>
      </w:r>
      <w:r>
        <w:rPr>
          <w:lang w:eastAsia="en-US"/>
        </w:rPr>
        <w:t>.</w:t>
      </w:r>
    </w:p>
    <w:p w14:paraId="6D37FE4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Nous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 Lucienne</w:t>
      </w:r>
      <w:r>
        <w:rPr>
          <w:lang w:eastAsia="en-US"/>
        </w:rPr>
        <w:t xml:space="preserve">, </w:t>
      </w:r>
      <w:r w:rsidR="00BB5C58">
        <w:rPr>
          <w:lang w:eastAsia="en-US"/>
        </w:rPr>
        <w:t>nous ne sommes pas encore électeurs</w:t>
      </w:r>
      <w:r>
        <w:rPr>
          <w:lang w:eastAsia="en-US"/>
        </w:rPr>
        <w:t xml:space="preserve">… </w:t>
      </w:r>
      <w:r w:rsidR="00BB5C58">
        <w:rPr>
          <w:lang w:eastAsia="en-US"/>
        </w:rPr>
        <w:t>nous sommes revenus pour la conscription</w:t>
      </w:r>
      <w:r>
        <w:rPr>
          <w:lang w:eastAsia="en-US"/>
        </w:rPr>
        <w:t>.</w:t>
      </w:r>
    </w:p>
    <w:p w14:paraId="3CA95956" w14:textId="594C511F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vrai</w:t>
      </w:r>
      <w:r>
        <w:rPr>
          <w:lang w:eastAsia="en-US"/>
        </w:rPr>
        <w:t xml:space="preserve">… </w:t>
      </w:r>
      <w:r w:rsidR="00BB5C58">
        <w:rPr>
          <w:lang w:eastAsia="en-US"/>
        </w:rPr>
        <w:t>dit Clémence qui rougit légèrement</w:t>
      </w:r>
      <w:r>
        <w:rPr>
          <w:lang w:eastAsia="en-US"/>
        </w:rPr>
        <w:t>, M. </w:t>
      </w:r>
      <w:r w:rsidR="00BB5C58">
        <w:rPr>
          <w:lang w:eastAsia="en-US"/>
        </w:rPr>
        <w:t>Gabriel va tirer au sort</w:t>
      </w:r>
      <w:r>
        <w:rPr>
          <w:lang w:eastAsia="en-US"/>
        </w:rPr>
        <w:t>.</w:t>
      </w:r>
    </w:p>
    <w:p w14:paraId="557F51A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Hélas oui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mais parle-moi donc de toi</w:t>
      </w:r>
      <w:r>
        <w:rPr>
          <w:lang w:eastAsia="en-US"/>
        </w:rPr>
        <w:t xml:space="preserve">, </w:t>
      </w:r>
      <w:r w:rsidR="00BB5C58">
        <w:rPr>
          <w:lang w:eastAsia="en-US"/>
        </w:rPr>
        <w:t>Clémence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T</w:t>
      </w:r>
      <w:r>
        <w:rPr>
          <w:lang w:eastAsia="en-US"/>
        </w:rPr>
        <w:t>’</w:t>
      </w:r>
      <w:r w:rsidR="00BB5C58">
        <w:rPr>
          <w:lang w:eastAsia="en-US"/>
        </w:rPr>
        <w:t>es-tu bien amusée à la campagne</w:t>
      </w:r>
      <w:r>
        <w:rPr>
          <w:lang w:eastAsia="en-US"/>
        </w:rPr>
        <w:t> ?</w:t>
      </w:r>
    </w:p>
    <w:p w14:paraId="25D7E68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Non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répondit Clémence</w:t>
      </w:r>
      <w:r>
        <w:rPr>
          <w:lang w:eastAsia="en-US"/>
        </w:rPr>
        <w:t>.</w:t>
      </w:r>
    </w:p>
    <w:p w14:paraId="2E80BE2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Comme tu dis cela</w:t>
      </w:r>
      <w:r>
        <w:rPr>
          <w:lang w:eastAsia="en-US"/>
        </w:rPr>
        <w:t> !…</w:t>
      </w:r>
    </w:p>
    <w:p w14:paraId="60E7DFD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Chez nous</w:t>
      </w:r>
      <w:r>
        <w:rPr>
          <w:lang w:eastAsia="en-US"/>
        </w:rPr>
        <w:t xml:space="preserve">, </w:t>
      </w:r>
      <w:r w:rsidR="00BB5C58">
        <w:rPr>
          <w:lang w:eastAsia="en-US"/>
        </w:rPr>
        <w:t>à la campagne</w:t>
      </w:r>
      <w:r>
        <w:rPr>
          <w:lang w:eastAsia="en-US"/>
        </w:rPr>
        <w:t xml:space="preserve">, </w:t>
      </w:r>
      <w:r w:rsidR="00BB5C58">
        <w:rPr>
          <w:lang w:eastAsia="en-US"/>
        </w:rPr>
        <w:t>on ne s</w:t>
      </w:r>
      <w:r>
        <w:rPr>
          <w:lang w:eastAsia="en-US"/>
        </w:rPr>
        <w:t>’</w:t>
      </w:r>
      <w:r w:rsidR="00BB5C58">
        <w:rPr>
          <w:lang w:eastAsia="en-US"/>
        </w:rPr>
        <w:t>amuse pas</w:t>
      </w:r>
      <w:r>
        <w:rPr>
          <w:lang w:eastAsia="en-US"/>
        </w:rPr>
        <w:t xml:space="preserve">, </w:t>
      </w:r>
      <w:r w:rsidR="00BB5C58">
        <w:rPr>
          <w:lang w:eastAsia="en-US"/>
        </w:rPr>
        <w:t>ma pauvre Lucienne</w:t>
      </w:r>
      <w:r>
        <w:rPr>
          <w:lang w:eastAsia="en-US"/>
        </w:rPr>
        <w:t xml:space="preserve">… </w:t>
      </w:r>
      <w:r w:rsidR="00BB5C58">
        <w:rPr>
          <w:lang w:eastAsia="en-US"/>
        </w:rPr>
        <w:t>Mon père s</w:t>
      </w:r>
      <w:r>
        <w:rPr>
          <w:lang w:eastAsia="en-US"/>
        </w:rPr>
        <w:t>’</w:t>
      </w:r>
      <w:r w:rsidR="00BB5C58">
        <w:rPr>
          <w:lang w:eastAsia="en-US"/>
        </w:rPr>
        <w:t>occupe Dieu sait à quoi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quant à mon oncle</w:t>
      </w:r>
      <w:r>
        <w:rPr>
          <w:lang w:eastAsia="en-US"/>
        </w:rPr>
        <w:t xml:space="preserve">, </w:t>
      </w:r>
      <w:r w:rsidR="00BB5C58">
        <w:rPr>
          <w:lang w:eastAsia="en-US"/>
        </w:rPr>
        <w:t>il a beau faire</w:t>
      </w:r>
      <w:r>
        <w:rPr>
          <w:lang w:eastAsia="en-US"/>
        </w:rPr>
        <w:t xml:space="preserve">…, </w:t>
      </w:r>
      <w:r w:rsidR="00BB5C58">
        <w:rPr>
          <w:lang w:eastAsia="en-US"/>
        </w:rPr>
        <w:t>son infirmité le rend triste</w:t>
      </w:r>
      <w:r>
        <w:rPr>
          <w:lang w:eastAsia="en-US"/>
        </w:rPr>
        <w:t>.</w:t>
      </w:r>
    </w:p>
    <w:p w14:paraId="3A6F467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Si Gabriel parvenait à la guérir</w:t>
      </w:r>
      <w:r>
        <w:rPr>
          <w:lang w:eastAsia="en-US"/>
        </w:rPr>
        <w:t xml:space="preserve"> ! </w:t>
      </w:r>
      <w:r w:rsidR="00BB5C58">
        <w:rPr>
          <w:lang w:eastAsia="en-US"/>
        </w:rPr>
        <w:t>murmura Lucienne</w:t>
      </w:r>
      <w:r>
        <w:rPr>
          <w:lang w:eastAsia="en-US"/>
        </w:rPr>
        <w:t>.</w:t>
      </w:r>
    </w:p>
    <w:p w14:paraId="35D05EC7" w14:textId="5731314C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fit Clémence sèchement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M. </w:t>
      </w:r>
      <w:r w:rsidR="00BB5C58">
        <w:rPr>
          <w:lang w:eastAsia="en-US"/>
        </w:rPr>
        <w:t>Gabriel n</w:t>
      </w:r>
      <w:r>
        <w:rPr>
          <w:lang w:eastAsia="en-US"/>
        </w:rPr>
        <w:t>’</w:t>
      </w:r>
      <w:r w:rsidR="00BB5C58">
        <w:rPr>
          <w:lang w:eastAsia="en-US"/>
        </w:rPr>
        <w:t>a pas le temps de songer à nous</w:t>
      </w:r>
      <w:r>
        <w:rPr>
          <w:lang w:eastAsia="en-US"/>
        </w:rPr>
        <w:t> !</w:t>
      </w:r>
    </w:p>
    <w:p w14:paraId="041AB68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Lucienne lui prit la main et sa voix changea</w:t>
      </w:r>
      <w:r w:rsidR="00A23BF9">
        <w:rPr>
          <w:lang w:eastAsia="en-US"/>
        </w:rPr>
        <w:t>.</w:t>
      </w:r>
    </w:p>
    <w:p w14:paraId="40DA402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Méchante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dit-elle bien bas</w:t>
      </w:r>
      <w:r>
        <w:rPr>
          <w:lang w:eastAsia="en-US"/>
        </w:rPr>
        <w:t>.</w:t>
      </w:r>
    </w:p>
    <w:p w14:paraId="5C73AE7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Clémence était capricieuse et nerveuse au point de se pincer elle-même jusqu</w:t>
      </w:r>
      <w:r w:rsidR="00A23BF9">
        <w:rPr>
          <w:lang w:eastAsia="en-US"/>
        </w:rPr>
        <w:t>’</w:t>
      </w:r>
      <w:r>
        <w:rPr>
          <w:lang w:eastAsia="en-US"/>
        </w:rPr>
        <w:t>au sang pour faire pièce à autrui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était venue là pour parler de Gabriel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détourna brusquement l</w:t>
      </w:r>
      <w:r w:rsidR="00A23BF9">
        <w:rPr>
          <w:lang w:eastAsia="en-US"/>
        </w:rPr>
        <w:t>’</w:t>
      </w:r>
      <w:r>
        <w:rPr>
          <w:lang w:eastAsia="en-US"/>
        </w:rPr>
        <w:t>entretien</w:t>
      </w:r>
      <w:r w:rsidR="00A23BF9">
        <w:rPr>
          <w:lang w:eastAsia="en-US"/>
        </w:rPr>
        <w:t>.</w:t>
      </w:r>
    </w:p>
    <w:p w14:paraId="4E908DBA" w14:textId="6128968F" w:rsidR="00A23BF9" w:rsidRDefault="00BB5C58" w:rsidP="00A23BF9">
      <w:pPr>
        <w:rPr>
          <w:lang w:eastAsia="en-US"/>
        </w:rPr>
      </w:pPr>
      <w:r>
        <w:rPr>
          <w:lang w:eastAsia="en-US"/>
        </w:rPr>
        <w:t>Bonne fille</w:t>
      </w:r>
      <w:r w:rsidR="00A23BF9">
        <w:rPr>
          <w:lang w:eastAsia="en-US"/>
        </w:rPr>
        <w:t xml:space="preserve">, </w:t>
      </w:r>
      <w:r>
        <w:rPr>
          <w:lang w:eastAsia="en-US"/>
        </w:rPr>
        <w:t>au moins</w:t>
      </w:r>
      <w:r w:rsidR="00A23BF9">
        <w:rPr>
          <w:lang w:eastAsia="en-US"/>
        </w:rPr>
        <w:t xml:space="preserve">, </w:t>
      </w:r>
      <w:r>
        <w:rPr>
          <w:lang w:eastAsia="en-US"/>
        </w:rPr>
        <w:t>malgré cela</w:t>
      </w:r>
      <w:r w:rsidR="00A23BF9">
        <w:rPr>
          <w:lang w:eastAsia="en-US"/>
        </w:rPr>
        <w:t xml:space="preserve">, </w:t>
      </w:r>
      <w:r>
        <w:rPr>
          <w:lang w:eastAsia="en-US"/>
        </w:rPr>
        <w:t>aimante et dévouée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Mais les nerfs</w:t>
      </w:r>
      <w:r w:rsidR="00A23BF9">
        <w:rPr>
          <w:lang w:eastAsia="en-US"/>
        </w:rPr>
        <w:t> !</w:t>
      </w:r>
    </w:p>
    <w:p w14:paraId="1E90DC5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seul animal qui ait des nerfs de femme</w:t>
      </w:r>
      <w:r w:rsidR="00A23BF9">
        <w:rPr>
          <w:lang w:eastAsia="en-US"/>
        </w:rPr>
        <w:t xml:space="preserve">,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est le chat</w:t>
      </w:r>
      <w:r w:rsidR="00A23BF9">
        <w:rPr>
          <w:lang w:eastAsia="en-US"/>
        </w:rPr>
        <w:t xml:space="preserve">. </w:t>
      </w:r>
      <w:r>
        <w:rPr>
          <w:lang w:eastAsia="en-US"/>
        </w:rPr>
        <w:t>Et voyez quelles griffes</w:t>
      </w:r>
      <w:r w:rsidR="00A23BF9">
        <w:rPr>
          <w:lang w:eastAsia="en-US"/>
        </w:rPr>
        <w:t> !</w:t>
      </w:r>
    </w:p>
    <w:p w14:paraId="65AD088D" w14:textId="312776BA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Mon pauvre oncle Raymond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 Clémence</w:t>
      </w:r>
      <w:r>
        <w:rPr>
          <w:lang w:eastAsia="en-US"/>
        </w:rPr>
        <w:t xml:space="preserve">, </w:t>
      </w:r>
      <w:r w:rsidR="00BB5C58">
        <w:rPr>
          <w:lang w:eastAsia="en-US"/>
        </w:rPr>
        <w:t>est le meilleur des hommes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crois qu</w:t>
      </w:r>
      <w:r>
        <w:rPr>
          <w:lang w:eastAsia="en-US"/>
        </w:rPr>
        <w:t>’</w:t>
      </w:r>
      <w:r w:rsidR="00BB5C58">
        <w:rPr>
          <w:lang w:eastAsia="en-US"/>
        </w:rPr>
        <w:t xml:space="preserve">il portait quelque affection à </w:t>
      </w:r>
      <w:r>
        <w:rPr>
          <w:lang w:eastAsia="en-US"/>
        </w:rPr>
        <w:t>M. </w:t>
      </w:r>
      <w:r w:rsidR="00BB5C58">
        <w:rPr>
          <w:lang w:eastAsia="en-US"/>
        </w:rPr>
        <w:t>Gabriel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je l</w:t>
      </w:r>
      <w:r>
        <w:rPr>
          <w:lang w:eastAsia="en-US"/>
        </w:rPr>
        <w:t>’</w:t>
      </w:r>
      <w:r w:rsidR="00BB5C58">
        <w:rPr>
          <w:lang w:eastAsia="en-US"/>
        </w:rPr>
        <w:t>aime comme si j</w:t>
      </w:r>
      <w:r>
        <w:rPr>
          <w:lang w:eastAsia="en-US"/>
        </w:rPr>
        <w:t>’</w:t>
      </w:r>
      <w:r w:rsidR="00BB5C58">
        <w:rPr>
          <w:lang w:eastAsia="en-US"/>
        </w:rPr>
        <w:t>étais sa fille</w:t>
      </w:r>
      <w:r>
        <w:rPr>
          <w:lang w:eastAsia="en-US"/>
        </w:rPr>
        <w:t xml:space="preserve">, </w:t>
      </w:r>
      <w:r w:rsidR="00BB5C58">
        <w:rPr>
          <w:lang w:eastAsia="en-US"/>
        </w:rPr>
        <w:t>moi</w:t>
      </w:r>
      <w:r>
        <w:rPr>
          <w:lang w:eastAsia="en-US"/>
        </w:rPr>
        <w:t xml:space="preserve">, </w:t>
      </w:r>
      <w:r w:rsidR="00BB5C58">
        <w:rPr>
          <w:lang w:eastAsia="en-US"/>
        </w:rPr>
        <w:t>Lucienne</w:t>
      </w:r>
      <w:r>
        <w:rPr>
          <w:lang w:eastAsia="en-US"/>
        </w:rPr>
        <w:t xml:space="preserve">, </w:t>
      </w:r>
      <w:r w:rsidR="00BB5C58">
        <w:rPr>
          <w:lang w:eastAsia="en-US"/>
        </w:rPr>
        <w:t>et je ne veux pas que sa tendresse s</w:t>
      </w:r>
      <w:r>
        <w:rPr>
          <w:lang w:eastAsia="en-US"/>
        </w:rPr>
        <w:t>’</w:t>
      </w:r>
      <w:r w:rsidR="00BB5C58">
        <w:rPr>
          <w:lang w:eastAsia="en-US"/>
        </w:rPr>
        <w:t>égare</w:t>
      </w:r>
      <w:r>
        <w:rPr>
          <w:lang w:eastAsia="en-US"/>
        </w:rPr>
        <w:t>…</w:t>
      </w:r>
    </w:p>
    <w:p w14:paraId="1249567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Est-ce à moi que tu dis cela</w:t>
      </w:r>
      <w:r>
        <w:rPr>
          <w:lang w:eastAsia="en-US"/>
        </w:rPr>
        <w:t xml:space="preserve"> ? </w:t>
      </w:r>
      <w:r w:rsidR="00BB5C58">
        <w:rPr>
          <w:lang w:eastAsia="en-US"/>
        </w:rPr>
        <w:t>interrompit Lucienne étonnée</w:t>
      </w:r>
      <w:r>
        <w:rPr>
          <w:lang w:eastAsia="en-US"/>
        </w:rPr>
        <w:t>.</w:t>
      </w:r>
    </w:p>
    <w:p w14:paraId="4CBAD2B6" w14:textId="472717F3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Laissons</w:t>
      </w:r>
      <w:r>
        <w:rPr>
          <w:lang w:eastAsia="en-US"/>
        </w:rPr>
        <w:t xml:space="preserve">, </w:t>
      </w:r>
      <w:r w:rsidR="00BB5C58">
        <w:rPr>
          <w:lang w:eastAsia="en-US"/>
        </w:rPr>
        <w:t>je t</w:t>
      </w:r>
      <w:r>
        <w:rPr>
          <w:lang w:eastAsia="en-US"/>
        </w:rPr>
        <w:t>’</w:t>
      </w:r>
      <w:r w:rsidR="00BB5C58">
        <w:rPr>
          <w:lang w:eastAsia="en-US"/>
        </w:rPr>
        <w:t>en prie</w:t>
      </w:r>
      <w:r>
        <w:rPr>
          <w:lang w:eastAsia="en-US"/>
        </w:rPr>
        <w:t>, M. </w:t>
      </w:r>
      <w:r w:rsidR="00BB5C58">
        <w:rPr>
          <w:lang w:eastAsia="en-US"/>
        </w:rPr>
        <w:t>Gabriel</w:t>
      </w:r>
      <w:r>
        <w:rPr>
          <w:lang w:eastAsia="en-US"/>
        </w:rPr>
        <w:t xml:space="preserve">… </w:t>
      </w:r>
      <w:r w:rsidR="00BB5C58">
        <w:rPr>
          <w:lang w:eastAsia="en-US"/>
        </w:rPr>
        <w:t>Il me semble que nous pouvons bien causer toutes les deux</w:t>
      </w:r>
      <w:r>
        <w:rPr>
          <w:lang w:eastAsia="en-US"/>
        </w:rPr>
        <w:t xml:space="preserve">, </w:t>
      </w:r>
      <w:r w:rsidR="00BB5C58">
        <w:rPr>
          <w:lang w:eastAsia="en-US"/>
        </w:rPr>
        <w:t>sans que ce nom-là vienne nous gêner</w:t>
      </w:r>
      <w:r>
        <w:rPr>
          <w:lang w:eastAsia="en-US"/>
        </w:rPr>
        <w:t>.</w:t>
      </w:r>
    </w:p>
    <w:p w14:paraId="466E154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Mais</w:t>
      </w:r>
      <w:r>
        <w:rPr>
          <w:lang w:eastAsia="en-US"/>
        </w:rPr>
        <w:t xml:space="preserve">… </w:t>
      </w:r>
      <w:r w:rsidR="00BB5C58">
        <w:rPr>
          <w:lang w:eastAsia="en-US"/>
        </w:rPr>
        <w:t>voulut dire encore Lucienne</w:t>
      </w:r>
      <w:r>
        <w:rPr>
          <w:lang w:eastAsia="en-US"/>
        </w:rPr>
        <w:t>.</w:t>
      </w:r>
    </w:p>
    <w:p w14:paraId="5649396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Clémence fronça le sourcil et frappa le sable de son petit pied mutin</w:t>
      </w:r>
      <w:r w:rsidR="00A23BF9">
        <w:rPr>
          <w:lang w:eastAsia="en-US"/>
        </w:rPr>
        <w:t>.</w:t>
      </w:r>
    </w:p>
    <w:p w14:paraId="19CC8D5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Lucienne n</w:t>
      </w:r>
      <w:r w:rsidR="00A23BF9">
        <w:rPr>
          <w:lang w:eastAsia="en-US"/>
        </w:rPr>
        <w:t>’</w:t>
      </w:r>
      <w:r>
        <w:rPr>
          <w:lang w:eastAsia="en-US"/>
        </w:rPr>
        <w:t>osa pas poursuivre</w:t>
      </w:r>
      <w:r w:rsidR="00A23BF9">
        <w:rPr>
          <w:lang w:eastAsia="en-US"/>
        </w:rPr>
        <w:t xml:space="preserve">, </w:t>
      </w:r>
      <w:r>
        <w:rPr>
          <w:lang w:eastAsia="en-US"/>
        </w:rPr>
        <w:t>parce qu</w:t>
      </w:r>
      <w:r w:rsidR="00A23BF9">
        <w:rPr>
          <w:lang w:eastAsia="en-US"/>
        </w:rPr>
        <w:t>’</w:t>
      </w:r>
      <w:r>
        <w:rPr>
          <w:lang w:eastAsia="en-US"/>
        </w:rPr>
        <w:t xml:space="preserve">elle </w:t>
      </w:r>
      <w:proofErr w:type="gramStart"/>
      <w:r>
        <w:rPr>
          <w:lang w:eastAsia="en-US"/>
        </w:rPr>
        <w:t>eut peur</w:t>
      </w:r>
      <w:proofErr w:type="gramEnd"/>
      <w:r>
        <w:rPr>
          <w:lang w:eastAsia="en-US"/>
        </w:rPr>
        <w:t xml:space="preserve"> de nuire à Gabriel</w:t>
      </w:r>
      <w:r w:rsidR="00A23BF9">
        <w:rPr>
          <w:lang w:eastAsia="en-US"/>
        </w:rPr>
        <w:t xml:space="preserve">, </w:t>
      </w:r>
      <w:r>
        <w:rPr>
          <w:lang w:eastAsia="en-US"/>
        </w:rPr>
        <w:t>et aussi parce qu</w:t>
      </w:r>
      <w:r w:rsidR="00A23BF9">
        <w:rPr>
          <w:lang w:eastAsia="en-US"/>
        </w:rPr>
        <w:t>’</w:t>
      </w:r>
      <w:r>
        <w:rPr>
          <w:lang w:eastAsia="en-US"/>
        </w:rPr>
        <w:t>elle était habituée à faire à peu près tout ce que voulait Clémence</w:t>
      </w:r>
      <w:r w:rsidR="00A23BF9">
        <w:rPr>
          <w:lang w:eastAsia="en-US"/>
        </w:rPr>
        <w:t>.</w:t>
      </w:r>
    </w:p>
    <w:p w14:paraId="45A89F0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Soit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dit-elle</w:t>
      </w:r>
      <w:r>
        <w:rPr>
          <w:lang w:eastAsia="en-US"/>
        </w:rPr>
        <w:t xml:space="preserve">, </w:t>
      </w:r>
      <w:r w:rsidR="00BB5C58">
        <w:rPr>
          <w:lang w:eastAsia="en-US"/>
        </w:rPr>
        <w:t>ne parlons plus de mon frère</w:t>
      </w:r>
      <w:r>
        <w:rPr>
          <w:lang w:eastAsia="en-US"/>
        </w:rPr>
        <w:t xml:space="preserve">, </w:t>
      </w:r>
      <w:r w:rsidR="00BB5C58">
        <w:rPr>
          <w:lang w:eastAsia="en-US"/>
        </w:rPr>
        <w:t>puisque tu le détestes</w:t>
      </w:r>
      <w:r>
        <w:rPr>
          <w:lang w:eastAsia="en-US"/>
        </w:rPr>
        <w:t xml:space="preserve">, </w:t>
      </w:r>
      <w:r w:rsidR="00BB5C58">
        <w:rPr>
          <w:lang w:eastAsia="en-US"/>
        </w:rPr>
        <w:t>à présent</w:t>
      </w:r>
      <w:r>
        <w:rPr>
          <w:lang w:eastAsia="en-US"/>
        </w:rPr>
        <w:t>.</w:t>
      </w:r>
    </w:p>
    <w:p w14:paraId="62446941" w14:textId="3BEC0CB2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Le détester</w:t>
      </w:r>
      <w:r>
        <w:rPr>
          <w:lang w:eastAsia="en-US"/>
        </w:rPr>
        <w:t xml:space="preserve">, </w:t>
      </w:r>
      <w:r w:rsidR="00BB5C58">
        <w:rPr>
          <w:lang w:eastAsia="en-US"/>
        </w:rPr>
        <w:t>moi</w:t>
      </w:r>
      <w:r>
        <w:rPr>
          <w:lang w:eastAsia="en-US"/>
        </w:rPr>
        <w:t xml:space="preserve"> ! </w:t>
      </w:r>
      <w:r w:rsidR="00BB5C58">
        <w:rPr>
          <w:lang w:eastAsia="en-US"/>
        </w:rPr>
        <w:t>se récria Clémence avec beaucoup de dédain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mon Dieu</w:t>
      </w:r>
      <w:r>
        <w:rPr>
          <w:lang w:eastAsia="en-US"/>
        </w:rPr>
        <w:t xml:space="preserve">, </w:t>
      </w:r>
      <w:r w:rsidR="00BB5C58">
        <w:rPr>
          <w:lang w:eastAsia="en-US"/>
        </w:rPr>
        <w:t>ma chère enfant</w:t>
      </w:r>
      <w:r>
        <w:rPr>
          <w:lang w:eastAsia="en-US"/>
        </w:rPr>
        <w:t xml:space="preserve">, </w:t>
      </w:r>
      <w:r w:rsidR="00BB5C58">
        <w:rPr>
          <w:lang w:eastAsia="en-US"/>
        </w:rPr>
        <w:t>je ne déteste personne</w:t>
      </w:r>
      <w:r>
        <w:rPr>
          <w:lang w:eastAsia="en-US"/>
        </w:rPr>
        <w:t xml:space="preserve">… </w:t>
      </w:r>
      <w:r w:rsidR="00BB5C58">
        <w:rPr>
          <w:lang w:eastAsia="en-US"/>
        </w:rPr>
        <w:t>seulement</w:t>
      </w:r>
      <w:r>
        <w:rPr>
          <w:lang w:eastAsia="en-US"/>
        </w:rPr>
        <w:t xml:space="preserve">, </w:t>
      </w:r>
      <w:r w:rsidR="00BB5C58">
        <w:rPr>
          <w:lang w:eastAsia="en-US"/>
        </w:rPr>
        <w:t>je fais des différences entre la sœur qui est bonne</w:t>
      </w:r>
      <w:r>
        <w:rPr>
          <w:lang w:eastAsia="en-US"/>
        </w:rPr>
        <w:t xml:space="preserve">, </w:t>
      </w:r>
      <w:r w:rsidR="00BB5C58">
        <w:rPr>
          <w:lang w:eastAsia="en-US"/>
        </w:rPr>
        <w:t>douce</w:t>
      </w:r>
      <w:r>
        <w:rPr>
          <w:lang w:eastAsia="en-US"/>
        </w:rPr>
        <w:t xml:space="preserve">, </w:t>
      </w:r>
      <w:r w:rsidR="00BB5C58">
        <w:rPr>
          <w:lang w:eastAsia="en-US"/>
        </w:rPr>
        <w:t>charmante et ma meilleure amie</w:t>
      </w:r>
      <w:r>
        <w:rPr>
          <w:lang w:eastAsia="en-US"/>
        </w:rPr>
        <w:t xml:space="preserve">, </w:t>
      </w:r>
      <w:r w:rsidR="00BB5C58">
        <w:rPr>
          <w:lang w:eastAsia="en-US"/>
        </w:rPr>
        <w:t>et le frère qui ne sera jamais qu</w:t>
      </w:r>
      <w:r>
        <w:rPr>
          <w:lang w:eastAsia="en-US"/>
        </w:rPr>
        <w:t>’</w:t>
      </w:r>
      <w:r w:rsidR="00BB5C58">
        <w:rPr>
          <w:lang w:eastAsia="en-US"/>
        </w:rPr>
        <w:t>un petit fat</w:t>
      </w:r>
      <w:r>
        <w:rPr>
          <w:lang w:eastAsia="en-US"/>
        </w:rPr>
        <w:t>…</w:t>
      </w:r>
    </w:p>
    <w:p w14:paraId="4F4E64E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Gabriel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un fat</w:t>
      </w:r>
      <w:r>
        <w:rPr>
          <w:lang w:eastAsia="en-US"/>
        </w:rPr>
        <w:t> !…</w:t>
      </w:r>
    </w:p>
    <w:p w14:paraId="56AC73C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On le dit</w:t>
      </w:r>
      <w:r>
        <w:rPr>
          <w:lang w:eastAsia="en-US"/>
        </w:rPr>
        <w:t xml:space="preserve">… </w:t>
      </w:r>
      <w:r w:rsidR="00BB5C58">
        <w:rPr>
          <w:lang w:eastAsia="en-US"/>
        </w:rPr>
        <w:t>un joueur</w:t>
      </w:r>
      <w:r>
        <w:rPr>
          <w:lang w:eastAsia="en-US"/>
        </w:rPr>
        <w:t>…</w:t>
      </w:r>
    </w:p>
    <w:p w14:paraId="0204995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Il ne joue presque plus</w:t>
      </w:r>
      <w:r>
        <w:rPr>
          <w:lang w:eastAsia="en-US"/>
        </w:rPr>
        <w:t>…</w:t>
      </w:r>
    </w:p>
    <w:p w14:paraId="6DAE74B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Un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mais je me fâcherais</w:t>
      </w:r>
      <w:r>
        <w:rPr>
          <w:lang w:eastAsia="en-US"/>
        </w:rPr>
        <w:t xml:space="preserve">, </w:t>
      </w:r>
      <w:r w:rsidR="00BB5C58">
        <w:rPr>
          <w:lang w:eastAsia="en-US"/>
        </w:rPr>
        <w:t>et à quoi bon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Voyons</w:t>
      </w:r>
      <w:r>
        <w:rPr>
          <w:lang w:eastAsia="en-US"/>
        </w:rPr>
        <w:t xml:space="preserve">, </w:t>
      </w:r>
      <w:r w:rsidR="00BB5C58">
        <w:rPr>
          <w:lang w:eastAsia="en-US"/>
        </w:rPr>
        <w:t>Lucienne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à toi qu</w:t>
      </w:r>
      <w:r>
        <w:rPr>
          <w:lang w:eastAsia="en-US"/>
        </w:rPr>
        <w:t>’</w:t>
      </w:r>
      <w:r w:rsidR="00BB5C58">
        <w:rPr>
          <w:lang w:eastAsia="en-US"/>
        </w:rPr>
        <w:t>il faut demander si tu t</w:t>
      </w:r>
      <w:r>
        <w:rPr>
          <w:lang w:eastAsia="en-US"/>
        </w:rPr>
        <w:t>’</w:t>
      </w:r>
      <w:r w:rsidR="00BB5C58">
        <w:rPr>
          <w:lang w:eastAsia="en-US"/>
        </w:rPr>
        <w:t>es bien amusée</w:t>
      </w:r>
      <w:r>
        <w:rPr>
          <w:lang w:eastAsia="en-US"/>
        </w:rPr>
        <w:t xml:space="preserve">… </w:t>
      </w:r>
      <w:r w:rsidR="00BB5C58">
        <w:rPr>
          <w:lang w:eastAsia="en-US"/>
        </w:rPr>
        <w:t>Tout le monde parle des eaux de Wiesbaden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tu étais bien près de Wiesbaden</w:t>
      </w:r>
      <w:r>
        <w:rPr>
          <w:lang w:eastAsia="en-US"/>
        </w:rPr>
        <w:t> !</w:t>
      </w:r>
    </w:p>
    <w:p w14:paraId="10F0D27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À deux lieues</w:t>
      </w:r>
      <w:r>
        <w:rPr>
          <w:lang w:eastAsia="en-US"/>
        </w:rPr>
        <w:t xml:space="preserve">… </w:t>
      </w:r>
      <w:r w:rsidR="00BB5C58">
        <w:rPr>
          <w:lang w:eastAsia="en-US"/>
        </w:rPr>
        <w:t>Cette bonne madame Van-</w:t>
      </w:r>
      <w:proofErr w:type="spellStart"/>
      <w:r w:rsidR="00BB5C58">
        <w:rPr>
          <w:lang w:eastAsia="en-US"/>
        </w:rPr>
        <w:t>Eyde</w:t>
      </w:r>
      <w:proofErr w:type="spellEnd"/>
      <w:r w:rsidR="00BB5C58">
        <w:rPr>
          <w:lang w:eastAsia="en-US"/>
        </w:rPr>
        <w:t xml:space="preserve"> demeure maintenant à Mayence</w:t>
      </w:r>
      <w:r>
        <w:rPr>
          <w:lang w:eastAsia="en-US"/>
        </w:rPr>
        <w:t xml:space="preserve">…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je me suis bien </w:t>
      </w:r>
      <w:r w:rsidR="00BB5C58">
        <w:rPr>
          <w:lang w:eastAsia="en-US"/>
        </w:rPr>
        <w:lastRenderedPageBreak/>
        <w:t>amusée</w:t>
      </w:r>
      <w:r>
        <w:rPr>
          <w:lang w:eastAsia="en-US"/>
        </w:rPr>
        <w:t xml:space="preserve">… </w:t>
      </w:r>
      <w:r w:rsidR="00BB5C58">
        <w:rPr>
          <w:lang w:eastAsia="en-US"/>
        </w:rPr>
        <w:t>Que j</w:t>
      </w:r>
      <w:r>
        <w:rPr>
          <w:lang w:eastAsia="en-US"/>
        </w:rPr>
        <w:t>’</w:t>
      </w:r>
      <w:r w:rsidR="00BB5C58">
        <w:rPr>
          <w:lang w:eastAsia="en-US"/>
        </w:rPr>
        <w:t>aurais voulu te voir là</w:t>
      </w:r>
      <w:r>
        <w:rPr>
          <w:lang w:eastAsia="en-US"/>
        </w:rPr>
        <w:t xml:space="preserve">, </w:t>
      </w:r>
      <w:r w:rsidR="00BB5C58">
        <w:rPr>
          <w:lang w:eastAsia="en-US"/>
        </w:rPr>
        <w:t>ma chère Clémence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Nous avons été à la fête d</w:t>
      </w:r>
      <w:r>
        <w:rPr>
          <w:lang w:eastAsia="en-US"/>
        </w:rPr>
        <w:t>’</w:t>
      </w:r>
      <w:r w:rsidR="00BB5C58">
        <w:rPr>
          <w:lang w:eastAsia="en-US"/>
        </w:rPr>
        <w:t>ouverture</w:t>
      </w:r>
      <w:r>
        <w:rPr>
          <w:lang w:eastAsia="en-US"/>
        </w:rPr>
        <w:t>.</w:t>
      </w:r>
    </w:p>
    <w:p w14:paraId="63DC275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Ah</w:t>
      </w:r>
      <w:r>
        <w:rPr>
          <w:lang w:eastAsia="en-US"/>
        </w:rPr>
        <w:t xml:space="preserve">… </w:t>
      </w:r>
      <w:r w:rsidR="00BB5C58">
        <w:rPr>
          <w:lang w:eastAsia="en-US"/>
        </w:rPr>
        <w:t>fit Clémence qui se pinça les lèvres</w:t>
      </w:r>
      <w:r>
        <w:rPr>
          <w:lang w:eastAsia="en-US"/>
        </w:rPr>
        <w:t>.</w:t>
      </w:r>
    </w:p>
    <w:p w14:paraId="6B7D2F7F" w14:textId="2C2E90EE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Madame Van-</w:t>
      </w:r>
      <w:proofErr w:type="spellStart"/>
      <w:r w:rsidR="00BB5C58">
        <w:rPr>
          <w:lang w:eastAsia="en-US"/>
        </w:rPr>
        <w:t>Eyde</w:t>
      </w:r>
      <w:proofErr w:type="spellEnd"/>
      <w:r w:rsidR="00BB5C58">
        <w:rPr>
          <w:lang w:eastAsia="en-US"/>
        </w:rPr>
        <w:t xml:space="preserve"> l</w:t>
      </w:r>
      <w:r>
        <w:rPr>
          <w:lang w:eastAsia="en-US"/>
        </w:rPr>
        <w:t>’</w:t>
      </w:r>
      <w:r w:rsidR="00BB5C58">
        <w:rPr>
          <w:lang w:eastAsia="en-US"/>
        </w:rPr>
        <w:t>a voulu</w:t>
      </w:r>
      <w:r>
        <w:rPr>
          <w:lang w:eastAsia="en-US"/>
        </w:rPr>
        <w:t xml:space="preserve">… </w:t>
      </w:r>
      <w:r w:rsidR="00BB5C58">
        <w:rPr>
          <w:lang w:eastAsia="en-US"/>
        </w:rPr>
        <w:t>Si tu savais comme elle est bonne</w:t>
      </w:r>
      <w:r>
        <w:rPr>
          <w:lang w:eastAsia="en-US"/>
        </w:rPr>
        <w:t xml:space="preserve">, </w:t>
      </w:r>
      <w:r w:rsidR="00BB5C58">
        <w:rPr>
          <w:lang w:eastAsia="en-US"/>
        </w:rPr>
        <w:t>Clémence</w:t>
      </w:r>
      <w:r>
        <w:rPr>
          <w:lang w:eastAsia="en-US"/>
        </w:rPr>
        <w:t xml:space="preserve">, </w:t>
      </w:r>
      <w:r w:rsidR="00BB5C58">
        <w:rPr>
          <w:lang w:eastAsia="en-US"/>
        </w:rPr>
        <w:t>et comme elle a été heureuse de revoir l</w:t>
      </w:r>
      <w:r>
        <w:rPr>
          <w:lang w:eastAsia="en-US"/>
        </w:rPr>
        <w:t>’</w:t>
      </w:r>
      <w:r w:rsidR="00BB5C58">
        <w:rPr>
          <w:lang w:eastAsia="en-US"/>
        </w:rPr>
        <w:t>élève de son mari</w:t>
      </w:r>
      <w:r>
        <w:rPr>
          <w:lang w:eastAsia="en-US"/>
        </w:rPr>
        <w:t>… M. </w:t>
      </w:r>
      <w:r w:rsidR="00BB5C58">
        <w:rPr>
          <w:lang w:eastAsia="en-US"/>
        </w:rPr>
        <w:t>Van-</w:t>
      </w:r>
      <w:proofErr w:type="spellStart"/>
      <w:r w:rsidR="00BB5C58">
        <w:rPr>
          <w:lang w:eastAsia="en-US"/>
        </w:rPr>
        <w:t>Eyde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elle-même qui nous l</w:t>
      </w:r>
      <w:r>
        <w:rPr>
          <w:lang w:eastAsia="en-US"/>
        </w:rPr>
        <w:t>’</w:t>
      </w:r>
      <w:r w:rsidR="00BB5C58">
        <w:rPr>
          <w:lang w:eastAsia="en-US"/>
        </w:rPr>
        <w:t>a rapporté</w:t>
      </w:r>
      <w:r>
        <w:rPr>
          <w:lang w:eastAsia="en-US"/>
        </w:rPr>
        <w:t xml:space="preserve">, </w:t>
      </w:r>
      <w:r w:rsidR="00BB5C58">
        <w:rPr>
          <w:lang w:eastAsia="en-US"/>
        </w:rPr>
        <w:t>a dit à son lit de mort</w:t>
      </w:r>
      <w:r>
        <w:rPr>
          <w:lang w:eastAsia="en-US"/>
        </w:rPr>
        <w:t> : « </w:t>
      </w:r>
      <w:r w:rsidR="00BB5C58">
        <w:rPr>
          <w:lang w:eastAsia="en-US"/>
        </w:rPr>
        <w:t>Gabriel est le seul qui puisse continuer ma méthode</w:t>
      </w:r>
      <w:r>
        <w:rPr>
          <w:lang w:eastAsia="en-US"/>
        </w:rPr>
        <w:t>…</w:t>
      </w:r>
    </w:p>
    <w:p w14:paraId="14DED8E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Grand bien lui fasse</w:t>
      </w:r>
      <w:r>
        <w:rPr>
          <w:lang w:eastAsia="en-US"/>
        </w:rPr>
        <w:t xml:space="preserve">, </w:t>
      </w:r>
      <w:r w:rsidR="00BB5C58">
        <w:rPr>
          <w:lang w:eastAsia="en-US"/>
        </w:rPr>
        <w:t>ma chère Lucienne</w:t>
      </w:r>
      <w:r>
        <w:rPr>
          <w:lang w:eastAsia="en-US"/>
        </w:rPr>
        <w:t> !</w:t>
      </w:r>
    </w:p>
    <w:p w14:paraId="22185D3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juste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Lucienne bonnement</w:t>
      </w:r>
      <w:r>
        <w:rPr>
          <w:lang w:eastAsia="en-US"/>
        </w:rPr>
        <w:t xml:space="preserve">. </w:t>
      </w:r>
      <w:r w:rsidR="00BB5C58">
        <w:rPr>
          <w:lang w:eastAsia="en-US"/>
        </w:rPr>
        <w:t>Tu ne veux pas que je parle de lui</w:t>
      </w:r>
      <w:r>
        <w:rPr>
          <w:lang w:eastAsia="en-US"/>
        </w:rPr>
        <w:t xml:space="preserve">… </w:t>
      </w:r>
      <w:r w:rsidR="00BB5C58">
        <w:rPr>
          <w:lang w:eastAsia="en-US"/>
        </w:rPr>
        <w:t>Eh bien le jour de l</w:t>
      </w:r>
      <w:r>
        <w:rPr>
          <w:lang w:eastAsia="en-US"/>
        </w:rPr>
        <w:t>’</w:t>
      </w:r>
      <w:r w:rsidR="00BB5C58">
        <w:rPr>
          <w:lang w:eastAsia="en-US"/>
        </w:rPr>
        <w:t>ouverture</w:t>
      </w:r>
      <w:r>
        <w:rPr>
          <w:lang w:eastAsia="en-US"/>
        </w:rPr>
        <w:t xml:space="preserve">, </w:t>
      </w:r>
      <w:r w:rsidR="00BB5C58">
        <w:rPr>
          <w:lang w:eastAsia="en-US"/>
        </w:rPr>
        <w:t>madame Van-</w:t>
      </w:r>
      <w:proofErr w:type="spellStart"/>
      <w:r w:rsidR="00BB5C58">
        <w:rPr>
          <w:lang w:eastAsia="en-US"/>
        </w:rPr>
        <w:t>Eyde</w:t>
      </w:r>
      <w:proofErr w:type="spellEnd"/>
      <w:r w:rsidR="00BB5C58">
        <w:rPr>
          <w:lang w:eastAsia="en-US"/>
        </w:rPr>
        <w:t xml:space="preserve"> nous dit</w:t>
      </w:r>
      <w:r>
        <w:rPr>
          <w:lang w:eastAsia="en-US"/>
        </w:rPr>
        <w:t xml:space="preserve"> : </w:t>
      </w:r>
      <w:r w:rsidR="00BB5C58">
        <w:rPr>
          <w:lang w:eastAsia="en-US"/>
        </w:rPr>
        <w:t>Cette chère madame de Marans me gronderait si elle savait ce que nous allons faire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Habille-toi</w:t>
      </w:r>
      <w:r>
        <w:rPr>
          <w:lang w:eastAsia="en-US"/>
        </w:rPr>
        <w:t xml:space="preserve">, </w:t>
      </w:r>
      <w:r w:rsidR="00BB5C58">
        <w:rPr>
          <w:lang w:eastAsia="en-US"/>
        </w:rPr>
        <w:t>Lucienne</w:t>
      </w:r>
      <w:r>
        <w:rPr>
          <w:lang w:eastAsia="en-US"/>
        </w:rPr>
        <w:t xml:space="preserve">, </w:t>
      </w:r>
      <w:r w:rsidR="00BB5C58">
        <w:rPr>
          <w:lang w:eastAsia="en-US"/>
        </w:rPr>
        <w:t>tu vas danser à l</w:t>
      </w:r>
      <w:r>
        <w:rPr>
          <w:lang w:eastAsia="en-US"/>
        </w:rPr>
        <w:t>’</w:t>
      </w:r>
      <w:r w:rsidR="00BB5C58">
        <w:rPr>
          <w:lang w:eastAsia="en-US"/>
        </w:rPr>
        <w:t>allemande aujourd</w:t>
      </w:r>
      <w:r>
        <w:rPr>
          <w:lang w:eastAsia="en-US"/>
        </w:rPr>
        <w:t>’</w:t>
      </w:r>
      <w:r w:rsidR="00BB5C58">
        <w:rPr>
          <w:lang w:eastAsia="en-US"/>
        </w:rPr>
        <w:t>hui</w:t>
      </w:r>
      <w:r>
        <w:rPr>
          <w:lang w:eastAsia="en-US"/>
        </w:rPr>
        <w:t>.</w:t>
      </w:r>
    </w:p>
    <w:p w14:paraId="1981E99A" w14:textId="19BF957D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Peste</w:t>
      </w:r>
      <w:r>
        <w:rPr>
          <w:lang w:eastAsia="en-US"/>
        </w:rPr>
        <w:t xml:space="preserve"> ! </w:t>
      </w:r>
      <w:r w:rsidR="00BB5C58">
        <w:rPr>
          <w:lang w:eastAsia="en-US"/>
        </w:rPr>
        <w:t>fit Clémence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en effet une bien digne femme que cette madame Van-</w:t>
      </w:r>
      <w:proofErr w:type="spellStart"/>
      <w:r w:rsidR="00BB5C58">
        <w:rPr>
          <w:lang w:eastAsia="en-US"/>
        </w:rPr>
        <w:t>Eyde</w:t>
      </w:r>
      <w:proofErr w:type="spellEnd"/>
      <w:r>
        <w:rPr>
          <w:lang w:eastAsia="en-US"/>
        </w:rPr>
        <w:t> !</w:t>
      </w:r>
    </w:p>
    <w:p w14:paraId="0E0FD86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était intolérable</w:t>
      </w:r>
      <w:r w:rsidR="00A23BF9">
        <w:rPr>
          <w:lang w:eastAsia="en-US"/>
        </w:rPr>
        <w:t xml:space="preserve">, </w:t>
      </w:r>
      <w:r>
        <w:rPr>
          <w:lang w:eastAsia="en-US"/>
        </w:rPr>
        <w:t>ce matin</w:t>
      </w:r>
      <w:r w:rsidR="00A23BF9">
        <w:rPr>
          <w:lang w:eastAsia="en-US"/>
        </w:rPr>
        <w:t xml:space="preserve">, </w:t>
      </w:r>
      <w:r>
        <w:rPr>
          <w:lang w:eastAsia="en-US"/>
        </w:rPr>
        <w:t>la pauvre enfant</w:t>
      </w:r>
      <w:r w:rsidR="00A23BF9">
        <w:rPr>
          <w:lang w:eastAsia="en-US"/>
        </w:rPr>
        <w:t xml:space="preserve">, </w:t>
      </w:r>
      <w:r>
        <w:rPr>
          <w:lang w:eastAsia="en-US"/>
        </w:rPr>
        <w:t>il n</w:t>
      </w:r>
      <w:r w:rsidR="00A23BF9">
        <w:rPr>
          <w:lang w:eastAsia="en-US"/>
        </w:rPr>
        <w:t>’</w:t>
      </w:r>
      <w:r>
        <w:rPr>
          <w:lang w:eastAsia="en-US"/>
        </w:rPr>
        <w:t>y a pas à dire non</w:t>
      </w:r>
      <w:r w:rsidR="00A23BF9">
        <w:rPr>
          <w:lang w:eastAsia="en-US"/>
        </w:rPr>
        <w:t>.</w:t>
      </w:r>
    </w:p>
    <w:p w14:paraId="6AEDB0C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c</w:t>
      </w:r>
      <w:r w:rsidR="00A23BF9">
        <w:rPr>
          <w:lang w:eastAsia="en-US"/>
        </w:rPr>
        <w:t>’</w:t>
      </w:r>
      <w:r>
        <w:rPr>
          <w:lang w:eastAsia="en-US"/>
        </w:rPr>
        <w:t>est qu</w:t>
      </w:r>
      <w:r w:rsidR="00A23BF9">
        <w:rPr>
          <w:lang w:eastAsia="en-US"/>
        </w:rPr>
        <w:t>’</w:t>
      </w:r>
      <w:r>
        <w:rPr>
          <w:lang w:eastAsia="en-US"/>
        </w:rPr>
        <w:t>elle avait le cœur bien gros sans parler de ses nerfs</w:t>
      </w:r>
      <w:r w:rsidR="00A23BF9">
        <w:rPr>
          <w:lang w:eastAsia="en-US"/>
        </w:rPr>
        <w:t>.</w:t>
      </w:r>
    </w:p>
    <w:p w14:paraId="3951CADD" w14:textId="7599AF45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Une digne femme</w:t>
      </w:r>
      <w:r>
        <w:rPr>
          <w:lang w:eastAsia="en-US"/>
        </w:rPr>
        <w:t xml:space="preserve">, </w:t>
      </w:r>
      <w:r w:rsidR="00BB5C58">
        <w:rPr>
          <w:lang w:eastAsia="en-US"/>
        </w:rPr>
        <w:t>Clémence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répliqua Lucienne avec un peu de sévérité dans la voix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et une sainte femme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Tu sais que nous devons à son mari la joie de notre maison et le bonheur de ma mère</w:t>
      </w:r>
      <w:r>
        <w:rPr>
          <w:lang w:eastAsia="en-US"/>
        </w:rPr>
        <w:t>…</w:t>
      </w:r>
    </w:p>
    <w:p w14:paraId="6866DE5A" w14:textId="437F0BA9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ta mère</w:t>
      </w:r>
      <w:r>
        <w:rPr>
          <w:lang w:eastAsia="en-US"/>
        </w:rPr>
        <w:t xml:space="preserve">, </w:t>
      </w:r>
      <w:r w:rsidR="00BB5C58">
        <w:rPr>
          <w:lang w:eastAsia="en-US"/>
        </w:rPr>
        <w:t>celle-là je l</w:t>
      </w:r>
      <w:r>
        <w:rPr>
          <w:lang w:eastAsia="en-US"/>
        </w:rPr>
        <w:t>’</w:t>
      </w:r>
      <w:r w:rsidR="00BB5C58">
        <w:rPr>
          <w:lang w:eastAsia="en-US"/>
        </w:rPr>
        <w:t>aime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 Clémence avec chaleur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quoiqu</w:t>
      </w:r>
      <w:r>
        <w:rPr>
          <w:lang w:eastAsia="en-US"/>
        </w:rPr>
        <w:t>’</w:t>
      </w:r>
      <w:r w:rsidR="00BB5C58">
        <w:rPr>
          <w:lang w:eastAsia="en-US"/>
        </w:rPr>
        <w:t>elle ne veuille pas de moi pour amie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ne fais pas trop d</w:t>
      </w:r>
      <w:r>
        <w:rPr>
          <w:lang w:eastAsia="en-US"/>
        </w:rPr>
        <w:t>’</w:t>
      </w:r>
      <w:r w:rsidR="00BB5C58">
        <w:rPr>
          <w:lang w:eastAsia="en-US"/>
        </w:rPr>
        <w:t>attention à ce que je dis</w:t>
      </w:r>
      <w:r>
        <w:rPr>
          <w:lang w:eastAsia="en-US"/>
        </w:rPr>
        <w:t xml:space="preserve">, </w:t>
      </w:r>
      <w:r w:rsidR="00BB5C58">
        <w:rPr>
          <w:lang w:eastAsia="en-US"/>
        </w:rPr>
        <w:t>ma Lucienne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suis ta sœur</w:t>
      </w:r>
      <w:r>
        <w:rPr>
          <w:lang w:eastAsia="en-US"/>
        </w:rPr>
        <w:t xml:space="preserve">, </w:t>
      </w:r>
      <w:r w:rsidR="00BB5C58">
        <w:rPr>
          <w:lang w:eastAsia="en-US"/>
        </w:rPr>
        <w:t>tu sais bien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je souffre</w:t>
      </w:r>
      <w:r>
        <w:rPr>
          <w:lang w:eastAsia="en-US"/>
        </w:rPr>
        <w:t>.</w:t>
      </w:r>
    </w:p>
    <w:p w14:paraId="6E6508C9" w14:textId="241E8D56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Tu souffres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répéta Lucienne qui lui avait pris les deux mains au moment où elle avait dit</w:t>
      </w:r>
      <w:r>
        <w:rPr>
          <w:lang w:eastAsia="en-US"/>
        </w:rPr>
        <w:t xml:space="preserve"> :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aime ta mère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tu souffres</w:t>
      </w:r>
      <w:r>
        <w:rPr>
          <w:lang w:eastAsia="en-US"/>
        </w:rPr>
        <w:t xml:space="preserve">, </w:t>
      </w:r>
      <w:r w:rsidR="00BB5C58">
        <w:rPr>
          <w:lang w:eastAsia="en-US"/>
        </w:rPr>
        <w:t>Clémence</w:t>
      </w:r>
      <w:r>
        <w:rPr>
          <w:lang w:eastAsia="en-US"/>
        </w:rPr>
        <w:t> ?</w:t>
      </w:r>
    </w:p>
    <w:p w14:paraId="1A53218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son regard inquiet interrogeait la figure un peu pâle de son amie</w:t>
      </w:r>
      <w:r w:rsidR="00A23BF9">
        <w:rPr>
          <w:lang w:eastAsia="en-US"/>
        </w:rPr>
        <w:t>.</w:t>
      </w:r>
    </w:p>
    <w:p w14:paraId="02B9C2B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Clémence fit un geste d</w:t>
      </w:r>
      <w:r w:rsidR="00A23BF9">
        <w:rPr>
          <w:lang w:eastAsia="en-US"/>
        </w:rPr>
        <w:t>’</w:t>
      </w:r>
      <w:r>
        <w:rPr>
          <w:lang w:eastAsia="en-US"/>
        </w:rPr>
        <w:t>impatience</w:t>
      </w:r>
      <w:r w:rsidR="00A23BF9">
        <w:rPr>
          <w:lang w:eastAsia="en-US"/>
        </w:rPr>
        <w:t>.</w:t>
      </w:r>
    </w:p>
    <w:p w14:paraId="1C48BE52" w14:textId="6253D7E3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</w:t>
      </w:r>
      <w:r>
        <w:rPr>
          <w:lang w:eastAsia="en-US"/>
        </w:rPr>
        <w:t xml:space="preserve"> ! </w:t>
      </w:r>
      <w:r w:rsidR="00BB5C58">
        <w:rPr>
          <w:lang w:eastAsia="en-US"/>
        </w:rPr>
        <w:t>mon Dieu non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se reprit-elle avec humeur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je ne souffre pas</w:t>
      </w:r>
      <w:r>
        <w:rPr>
          <w:lang w:eastAsia="en-US"/>
        </w:rPr>
        <w:t xml:space="preserve">… </w:t>
      </w:r>
      <w:proofErr w:type="spellStart"/>
      <w:r w:rsidR="00BB5C58">
        <w:rPr>
          <w:lang w:eastAsia="en-US"/>
        </w:rPr>
        <w:t>Fut-elle</w:t>
      </w:r>
      <w:proofErr w:type="spellEnd"/>
      <w:r w:rsidR="00BB5C58">
        <w:rPr>
          <w:lang w:eastAsia="en-US"/>
        </w:rPr>
        <w:t xml:space="preserve"> bien brillante cette fête d</w:t>
      </w:r>
      <w:r>
        <w:rPr>
          <w:lang w:eastAsia="en-US"/>
        </w:rPr>
        <w:t>’</w:t>
      </w:r>
      <w:r w:rsidR="00BB5C58">
        <w:rPr>
          <w:lang w:eastAsia="en-US"/>
        </w:rPr>
        <w:t>ouverture</w:t>
      </w:r>
      <w:r>
        <w:rPr>
          <w:lang w:eastAsia="en-US"/>
        </w:rPr>
        <w:t> ?</w:t>
      </w:r>
    </w:p>
    <w:p w14:paraId="534D22B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Charmante</w:t>
      </w:r>
      <w:r>
        <w:rPr>
          <w:lang w:eastAsia="en-US"/>
        </w:rPr>
        <w:t xml:space="preserve">, </w:t>
      </w:r>
      <w:r w:rsidR="00BB5C58">
        <w:rPr>
          <w:lang w:eastAsia="en-US"/>
        </w:rPr>
        <w:t>si tu savais</w:t>
      </w:r>
      <w:r>
        <w:rPr>
          <w:lang w:eastAsia="en-US"/>
        </w:rPr>
        <w:t xml:space="preserve">,… </w:t>
      </w:r>
      <w:r w:rsidR="00BB5C58">
        <w:rPr>
          <w:lang w:eastAsia="en-US"/>
        </w:rPr>
        <w:t>Délicieuse</w:t>
      </w:r>
      <w:r>
        <w:rPr>
          <w:lang w:eastAsia="en-US"/>
        </w:rPr>
        <w:t xml:space="preserve"> ! </w:t>
      </w:r>
      <w:r w:rsidR="00BB5C58">
        <w:rPr>
          <w:lang w:eastAsia="en-US"/>
        </w:rPr>
        <w:t>Les Allemands deviennent comme les Français</w:t>
      </w:r>
      <w:r>
        <w:rPr>
          <w:lang w:eastAsia="en-US"/>
        </w:rPr>
        <w:t xml:space="preserve">… </w:t>
      </w:r>
      <w:r w:rsidR="00BB5C58">
        <w:rPr>
          <w:lang w:eastAsia="en-US"/>
        </w:rPr>
        <w:t>Ils apprennent à danser et à se battre</w:t>
      </w:r>
      <w:r>
        <w:rPr>
          <w:lang w:eastAsia="en-US"/>
        </w:rPr>
        <w:t xml:space="preserve">.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 xml:space="preserve">avais </w:t>
      </w:r>
      <w:proofErr w:type="gramStart"/>
      <w:r w:rsidR="00BB5C58">
        <w:rPr>
          <w:lang w:eastAsia="en-US"/>
        </w:rPr>
        <w:t>mis</w:t>
      </w:r>
      <w:proofErr w:type="gramEnd"/>
      <w:r w:rsidR="00BB5C58">
        <w:rPr>
          <w:lang w:eastAsia="en-US"/>
        </w:rPr>
        <w:t xml:space="preserve"> une robe blanche et une guirlande de belles-de-jour dans mes cheveux</w:t>
      </w:r>
      <w:r>
        <w:rPr>
          <w:lang w:eastAsia="en-US"/>
        </w:rPr>
        <w:t>…</w:t>
      </w:r>
    </w:p>
    <w:p w14:paraId="00F1DD55" w14:textId="307340D2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Tu devais être la plus jolie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 Clémence de bon cœur</w:t>
      </w:r>
      <w:r>
        <w:rPr>
          <w:lang w:eastAsia="en-US"/>
        </w:rPr>
        <w:t>.</w:t>
      </w:r>
    </w:p>
    <w:p w14:paraId="6C6C19B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Madame Van-</w:t>
      </w:r>
      <w:proofErr w:type="spellStart"/>
      <w:r w:rsidR="00BB5C58">
        <w:rPr>
          <w:lang w:eastAsia="en-US"/>
        </w:rPr>
        <w:t>Eyde</w:t>
      </w:r>
      <w:proofErr w:type="spellEnd"/>
      <w:r w:rsidR="00BB5C58">
        <w:rPr>
          <w:lang w:eastAsia="en-US"/>
        </w:rPr>
        <w:t xml:space="preserve"> le disait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répliqua naïvement Lucienne</w:t>
      </w:r>
      <w:r>
        <w:rPr>
          <w:lang w:eastAsia="en-US"/>
        </w:rPr>
        <w:t xml:space="preserve">, </w:t>
      </w:r>
      <w:r w:rsidR="00BB5C58">
        <w:rPr>
          <w:lang w:eastAsia="en-US"/>
        </w:rPr>
        <w:t>et Gabriel aussi et</w:t>
      </w:r>
      <w:r>
        <w:rPr>
          <w:lang w:eastAsia="en-US"/>
        </w:rPr>
        <w:t>…</w:t>
      </w:r>
    </w:p>
    <w:p w14:paraId="6C8397E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s</w:t>
      </w:r>
      <w:r w:rsidR="00A23BF9">
        <w:rPr>
          <w:lang w:eastAsia="en-US"/>
        </w:rPr>
        <w:t>’</w:t>
      </w:r>
      <w:r>
        <w:rPr>
          <w:lang w:eastAsia="en-US"/>
        </w:rPr>
        <w:t>arrêta et devint toute rose</w:t>
      </w:r>
      <w:r w:rsidR="00A23BF9">
        <w:rPr>
          <w:lang w:eastAsia="en-US"/>
        </w:rPr>
        <w:t>.</w:t>
      </w:r>
    </w:p>
    <w:p w14:paraId="6E258D9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qui</w:t>
      </w:r>
      <w:r>
        <w:rPr>
          <w:lang w:eastAsia="en-US"/>
        </w:rPr>
        <w:t xml:space="preserve"> ? </w:t>
      </w:r>
      <w:r w:rsidR="00BB5C58">
        <w:rPr>
          <w:lang w:eastAsia="en-US"/>
        </w:rPr>
        <w:t>demanda Clémence qui avait déjà sur la lèvre un malin sourire</w:t>
      </w:r>
      <w:r>
        <w:rPr>
          <w:lang w:eastAsia="en-US"/>
        </w:rPr>
        <w:t>.</w:t>
      </w:r>
    </w:p>
    <w:p w14:paraId="374AB8B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la bonne de madame Van-</w:t>
      </w:r>
      <w:proofErr w:type="spellStart"/>
      <w:r w:rsidR="00BB5C58">
        <w:rPr>
          <w:lang w:eastAsia="en-US"/>
        </w:rPr>
        <w:t>Eyde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répondit Lucienne que ce gros mensonge rendit tout à fait pourpre</w:t>
      </w:r>
      <w:r>
        <w:rPr>
          <w:lang w:eastAsia="en-US"/>
        </w:rPr>
        <w:t>.</w:t>
      </w:r>
    </w:p>
    <w:p w14:paraId="2A31452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Car il ne s</w:t>
      </w:r>
      <w:r w:rsidR="00A23BF9">
        <w:rPr>
          <w:lang w:eastAsia="en-US"/>
        </w:rPr>
        <w:t>’</w:t>
      </w:r>
      <w:r>
        <w:rPr>
          <w:lang w:eastAsia="en-US"/>
        </w:rPr>
        <w:t>agissait vraiment pas de la bonne de madame Van-</w:t>
      </w:r>
      <w:proofErr w:type="spellStart"/>
      <w:r>
        <w:rPr>
          <w:lang w:eastAsia="en-US"/>
        </w:rPr>
        <w:t>Eyde</w:t>
      </w:r>
      <w:proofErr w:type="spellEnd"/>
      <w:r w:rsidR="00A23BF9">
        <w:rPr>
          <w:lang w:eastAsia="en-US"/>
        </w:rPr>
        <w:t>.</w:t>
      </w:r>
    </w:p>
    <w:p w14:paraId="0830413A" w14:textId="736B2DF4" w:rsidR="00A23BF9" w:rsidRDefault="00BB5C58" w:rsidP="00A23BF9">
      <w:pPr>
        <w:rPr>
          <w:lang w:eastAsia="en-US"/>
        </w:rPr>
      </w:pPr>
      <w:r>
        <w:rPr>
          <w:lang w:eastAsia="en-US"/>
        </w:rPr>
        <w:t>Clémence eut pitié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Mais elle se promit bien d</w:t>
      </w:r>
      <w:r w:rsidR="00A23BF9">
        <w:rPr>
          <w:lang w:eastAsia="en-US"/>
        </w:rPr>
        <w:t>’</w:t>
      </w:r>
      <w:r>
        <w:rPr>
          <w:lang w:eastAsia="en-US"/>
        </w:rPr>
        <w:t>en savoir davantage</w:t>
      </w:r>
      <w:r w:rsidR="00A23BF9">
        <w:rPr>
          <w:lang w:eastAsia="en-US"/>
        </w:rPr>
        <w:t xml:space="preserve">, </w:t>
      </w:r>
      <w:r>
        <w:rPr>
          <w:lang w:eastAsia="en-US"/>
        </w:rPr>
        <w:t>avant la fin de l</w:t>
      </w:r>
      <w:r w:rsidR="00A23BF9">
        <w:rPr>
          <w:lang w:eastAsia="en-US"/>
        </w:rPr>
        <w:t>’</w:t>
      </w:r>
      <w:r>
        <w:rPr>
          <w:lang w:eastAsia="en-US"/>
        </w:rPr>
        <w:t>entrevue</w:t>
      </w:r>
      <w:r w:rsidR="00A23BF9">
        <w:rPr>
          <w:lang w:eastAsia="en-US"/>
        </w:rPr>
        <w:t xml:space="preserve">. </w:t>
      </w:r>
      <w:r>
        <w:rPr>
          <w:lang w:eastAsia="en-US"/>
        </w:rPr>
        <w:t>En conscience</w:t>
      </w:r>
      <w:r w:rsidR="00A23BF9">
        <w:rPr>
          <w:lang w:eastAsia="en-US"/>
        </w:rPr>
        <w:t xml:space="preserve">, </w:t>
      </w:r>
      <w:r>
        <w:rPr>
          <w:lang w:eastAsia="en-US"/>
        </w:rPr>
        <w:t>cela n</w:t>
      </w:r>
      <w:r w:rsidR="00A23BF9">
        <w:rPr>
          <w:lang w:eastAsia="en-US"/>
        </w:rPr>
        <w:t>’</w:t>
      </w:r>
      <w:r>
        <w:rPr>
          <w:lang w:eastAsia="en-US"/>
        </w:rPr>
        <w:t>était pas difficile</w:t>
      </w:r>
      <w:r w:rsidR="00A23BF9">
        <w:rPr>
          <w:lang w:eastAsia="en-US"/>
        </w:rPr>
        <w:t>.</w:t>
      </w:r>
    </w:p>
    <w:p w14:paraId="2E93278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Lucienne</w:t>
      </w:r>
      <w:r w:rsidR="00A23BF9">
        <w:rPr>
          <w:lang w:eastAsia="en-US"/>
        </w:rPr>
        <w:t xml:space="preserve">, </w:t>
      </w:r>
      <w:r>
        <w:rPr>
          <w:lang w:eastAsia="en-US"/>
        </w:rPr>
        <w:t>pour cacher son trouble</w:t>
      </w:r>
      <w:r w:rsidR="00A23BF9">
        <w:rPr>
          <w:lang w:eastAsia="en-US"/>
        </w:rPr>
        <w:t xml:space="preserve">, </w:t>
      </w:r>
      <w:r>
        <w:rPr>
          <w:lang w:eastAsia="en-US"/>
        </w:rPr>
        <w:t>poursuivait avec volubilité</w:t>
      </w:r>
      <w:r w:rsidR="00A23BF9">
        <w:rPr>
          <w:lang w:eastAsia="en-US"/>
        </w:rPr>
        <w:t> :</w:t>
      </w:r>
    </w:p>
    <w:p w14:paraId="207C08A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Là-bas</w:t>
      </w:r>
      <w:r>
        <w:rPr>
          <w:lang w:eastAsia="en-US"/>
        </w:rPr>
        <w:t xml:space="preserve">… </w:t>
      </w:r>
      <w:r w:rsidR="00BB5C58">
        <w:rPr>
          <w:lang w:eastAsia="en-US"/>
        </w:rPr>
        <w:t>les gens comme il faut se réunissent</w:t>
      </w:r>
      <w:r>
        <w:rPr>
          <w:lang w:eastAsia="en-US"/>
        </w:rPr>
        <w:t xml:space="preserve">…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dansé avec un prince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À Paris</w:t>
      </w:r>
      <w:r>
        <w:rPr>
          <w:lang w:eastAsia="en-US"/>
        </w:rPr>
        <w:t xml:space="preserve">, </w:t>
      </w:r>
      <w:r w:rsidR="00BB5C58">
        <w:rPr>
          <w:lang w:eastAsia="en-US"/>
        </w:rPr>
        <w:t>nous n</w:t>
      </w:r>
      <w:r>
        <w:rPr>
          <w:lang w:eastAsia="en-US"/>
        </w:rPr>
        <w:t>’</w:t>
      </w:r>
      <w:r w:rsidR="00BB5C58">
        <w:rPr>
          <w:lang w:eastAsia="en-US"/>
        </w:rPr>
        <w:t>avons plus rien</w:t>
      </w:r>
      <w:r>
        <w:rPr>
          <w:lang w:eastAsia="en-US"/>
        </w:rPr>
        <w:t xml:space="preserve">, </w:t>
      </w:r>
      <w:r w:rsidR="00BB5C58">
        <w:rPr>
          <w:lang w:eastAsia="en-US"/>
        </w:rPr>
        <w:t>tout est chez les autres</w:t>
      </w:r>
      <w:r>
        <w:rPr>
          <w:lang w:eastAsia="en-US"/>
        </w:rPr>
        <w:t xml:space="preserve">… </w:t>
      </w:r>
      <w:r w:rsidR="00BB5C58">
        <w:rPr>
          <w:lang w:eastAsia="en-US"/>
        </w:rPr>
        <w:t>Des Anglaises blanches comme la neige</w:t>
      </w:r>
      <w:r>
        <w:rPr>
          <w:lang w:eastAsia="en-US"/>
        </w:rPr>
        <w:t xml:space="preserve">, </w:t>
      </w:r>
      <w:r w:rsidR="00BB5C58">
        <w:rPr>
          <w:lang w:eastAsia="en-US"/>
        </w:rPr>
        <w:t>Clémence</w:t>
      </w:r>
      <w:r>
        <w:rPr>
          <w:lang w:eastAsia="en-US"/>
        </w:rPr>
        <w:t xml:space="preserve">, </w:t>
      </w:r>
      <w:r w:rsidR="00BB5C58">
        <w:rPr>
          <w:lang w:eastAsia="en-US"/>
        </w:rPr>
        <w:t>avec des lords parlant du gosier et mettant leurs cols de chemise par-dessus leurs oreilles</w:t>
      </w:r>
      <w:r>
        <w:rPr>
          <w:lang w:eastAsia="en-US"/>
        </w:rPr>
        <w:t xml:space="preserve">,… </w:t>
      </w:r>
      <w:r w:rsidR="00BB5C58">
        <w:rPr>
          <w:lang w:eastAsia="en-US"/>
        </w:rPr>
        <w:t>des Italiennes pâles et brunes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des Espagnoles la cigarette </w:t>
      </w:r>
      <w:r w:rsidR="00BB5C58">
        <w:rPr>
          <w:lang w:eastAsia="en-US"/>
        </w:rPr>
        <w:t xml:space="preserve">à </w:t>
      </w:r>
      <w:r w:rsidR="00BB5C58">
        <w:rPr>
          <w:lang w:eastAsia="en-US"/>
        </w:rPr>
        <w:t>la bouche</w:t>
      </w:r>
      <w:r>
        <w:rPr>
          <w:lang w:eastAsia="en-US"/>
        </w:rPr>
        <w:t xml:space="preserve">, </w:t>
      </w:r>
      <w:r w:rsidR="00BB5C58">
        <w:rPr>
          <w:lang w:eastAsia="en-US"/>
        </w:rPr>
        <w:t>des Russes</w:t>
      </w:r>
      <w:r>
        <w:rPr>
          <w:lang w:eastAsia="en-US"/>
        </w:rPr>
        <w:t xml:space="preserve">, </w:t>
      </w:r>
      <w:r w:rsidR="00BB5C58">
        <w:rPr>
          <w:lang w:eastAsia="en-US"/>
        </w:rPr>
        <w:t>des</w:t>
      </w:r>
      <w:r>
        <w:rPr>
          <w:lang w:eastAsia="en-US"/>
        </w:rPr>
        <w:t>…</w:t>
      </w:r>
    </w:p>
    <w:p w14:paraId="30BDF00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fallait que la pauvre Lucienne fût bien déconcertée pour dire toutes ces banalités</w:t>
      </w:r>
      <w:r w:rsidR="00A23BF9">
        <w:rPr>
          <w:lang w:eastAsia="en-US"/>
        </w:rPr>
        <w:t>…</w:t>
      </w:r>
    </w:p>
    <w:p w14:paraId="720428A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Clémence la laissait aller</w:t>
      </w:r>
      <w:r w:rsidR="00A23BF9">
        <w:rPr>
          <w:lang w:eastAsia="en-US"/>
        </w:rPr>
        <w:t xml:space="preserve">, </w:t>
      </w:r>
      <w:r>
        <w:rPr>
          <w:lang w:eastAsia="en-US"/>
        </w:rPr>
        <w:t>trouvant qu</w:t>
      </w:r>
      <w:r w:rsidR="00A23BF9">
        <w:rPr>
          <w:lang w:eastAsia="en-US"/>
        </w:rPr>
        <w:t>’</w:t>
      </w:r>
      <w:r>
        <w:rPr>
          <w:lang w:eastAsia="en-US"/>
        </w:rPr>
        <w:t>il était assez généreux déjà de ne pas la pousser</w:t>
      </w:r>
      <w:r w:rsidR="00A23BF9">
        <w:rPr>
          <w:lang w:eastAsia="en-US"/>
        </w:rPr>
        <w:t>.</w:t>
      </w:r>
    </w:p>
    <w:p w14:paraId="1A945E2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Lucienne de bavarder toujours</w:t>
      </w:r>
      <w:r w:rsidR="00A23BF9">
        <w:rPr>
          <w:lang w:eastAsia="en-US"/>
        </w:rPr>
        <w:t xml:space="preserve">, </w:t>
      </w:r>
      <w:r>
        <w:rPr>
          <w:lang w:eastAsia="en-US"/>
        </w:rPr>
        <w:t>parce qu</w:t>
      </w:r>
      <w:r w:rsidR="00A23BF9">
        <w:rPr>
          <w:lang w:eastAsia="en-US"/>
        </w:rPr>
        <w:t>’</w:t>
      </w:r>
      <w:r>
        <w:rPr>
          <w:lang w:eastAsia="en-US"/>
        </w:rPr>
        <w:t>elle se sentait le rouge au front et qu</w:t>
      </w:r>
      <w:r w:rsidR="00A23BF9">
        <w:rPr>
          <w:lang w:eastAsia="en-US"/>
        </w:rPr>
        <w:t>’</w:t>
      </w:r>
      <w:r>
        <w:rPr>
          <w:lang w:eastAsia="en-US"/>
        </w:rPr>
        <w:t>elle voulait donner le change</w:t>
      </w:r>
      <w:r w:rsidR="00A23BF9">
        <w:rPr>
          <w:lang w:eastAsia="en-US"/>
        </w:rPr>
        <w:t>.</w:t>
      </w:r>
    </w:p>
    <w:p w14:paraId="37DE615A" w14:textId="26DFF865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Enfin</w:t>
      </w:r>
      <w:r>
        <w:rPr>
          <w:lang w:eastAsia="en-US"/>
        </w:rPr>
        <w:t xml:space="preserve">, </w:t>
      </w:r>
      <w:r w:rsidR="00BB5C58">
        <w:rPr>
          <w:lang w:eastAsia="en-US"/>
        </w:rPr>
        <w:t>de tous les pays</w:t>
      </w:r>
      <w:r>
        <w:rPr>
          <w:lang w:eastAsia="en-US"/>
        </w:rPr>
        <w:t xml:space="preserve">, </w:t>
      </w:r>
      <w:r w:rsidR="00BB5C58">
        <w:rPr>
          <w:lang w:eastAsia="en-US"/>
        </w:rPr>
        <w:t>poursuivait-elle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de tous</w:t>
      </w:r>
      <w:r>
        <w:rPr>
          <w:lang w:eastAsia="en-US"/>
        </w:rPr>
        <w:t xml:space="preserve">, </w:t>
      </w:r>
      <w:r w:rsidR="00BB5C58">
        <w:rPr>
          <w:lang w:eastAsia="en-US"/>
        </w:rPr>
        <w:t>de tous</w:t>
      </w:r>
      <w:r>
        <w:rPr>
          <w:lang w:eastAsia="en-US"/>
        </w:rPr>
        <w:t xml:space="preserve">, </w:t>
      </w:r>
      <w:r w:rsidR="00BB5C58">
        <w:rPr>
          <w:lang w:eastAsia="en-US"/>
        </w:rPr>
        <w:t>de tous</w:t>
      </w:r>
      <w:r>
        <w:rPr>
          <w:lang w:eastAsia="en-US"/>
        </w:rPr>
        <w:t xml:space="preserve"> ! </w:t>
      </w:r>
      <w:r w:rsidR="00BB5C58">
        <w:rPr>
          <w:lang w:eastAsia="en-US"/>
        </w:rPr>
        <w:t>Et figure-toi</w:t>
      </w:r>
      <w:r>
        <w:rPr>
          <w:lang w:eastAsia="en-US"/>
        </w:rPr>
        <w:t xml:space="preserve">, </w:t>
      </w:r>
      <w:r w:rsidR="00BB5C58">
        <w:rPr>
          <w:lang w:eastAsia="en-US"/>
        </w:rPr>
        <w:t>la salle de conversation est ravissante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la salle de bal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les cabinets de lecture</w:t>
      </w:r>
      <w:r>
        <w:rPr>
          <w:lang w:eastAsia="en-US"/>
        </w:rPr>
        <w:t xml:space="preserve"> :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là maintenant qu</w:t>
      </w:r>
      <w:r>
        <w:rPr>
          <w:lang w:eastAsia="en-US"/>
        </w:rPr>
        <w:t>’</w:t>
      </w:r>
      <w:r w:rsidR="00BB5C58">
        <w:rPr>
          <w:lang w:eastAsia="en-US"/>
        </w:rPr>
        <w:t>on lit Balzac et Alexandre Dumas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Et les sources</w:t>
      </w:r>
      <w:r>
        <w:rPr>
          <w:lang w:eastAsia="en-US"/>
        </w:rPr>
        <w:t xml:space="preserve">, </w:t>
      </w:r>
      <w:r w:rsidR="00BB5C58">
        <w:rPr>
          <w:lang w:eastAsia="en-US"/>
        </w:rPr>
        <w:t>Clémence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il n</w:t>
      </w:r>
      <w:r>
        <w:rPr>
          <w:lang w:eastAsia="en-US"/>
        </w:rPr>
        <w:t>’</w:t>
      </w:r>
      <w:r w:rsidR="00BB5C58">
        <w:rPr>
          <w:lang w:eastAsia="en-US"/>
        </w:rPr>
        <w:t>y avait pas ces vilains tapis verts</w:t>
      </w:r>
      <w:r>
        <w:rPr>
          <w:lang w:eastAsia="en-US"/>
        </w:rPr>
        <w:t> ?…</w:t>
      </w:r>
    </w:p>
    <w:p w14:paraId="45ADEBF4" w14:textId="00249F6F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Bon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 Clémence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M. </w:t>
      </w:r>
      <w:r w:rsidR="00BB5C58">
        <w:rPr>
          <w:lang w:eastAsia="en-US"/>
        </w:rPr>
        <w:t>Gabriel aura fait des siennes</w:t>
      </w:r>
      <w:r>
        <w:rPr>
          <w:lang w:eastAsia="en-US"/>
        </w:rPr>
        <w:t>.</w:t>
      </w:r>
    </w:p>
    <w:p w14:paraId="4043433B" w14:textId="13C0E2BD" w:rsidR="00A23BF9" w:rsidRDefault="00BB5C58" w:rsidP="00A23BF9">
      <w:pPr>
        <w:rPr>
          <w:lang w:eastAsia="en-US"/>
        </w:rPr>
      </w:pPr>
      <w:r>
        <w:rPr>
          <w:lang w:eastAsia="en-US"/>
        </w:rPr>
        <w:t>Ma foi</w:t>
      </w:r>
      <w:r w:rsidR="00A23BF9">
        <w:rPr>
          <w:lang w:eastAsia="en-US"/>
        </w:rPr>
        <w:t xml:space="preserve">, </w:t>
      </w:r>
      <w:r>
        <w:rPr>
          <w:lang w:eastAsia="en-US"/>
        </w:rPr>
        <w:t>quand on se noie</w:t>
      </w:r>
      <w:r w:rsidR="00A23BF9">
        <w:rPr>
          <w:lang w:eastAsia="en-US"/>
        </w:rPr>
        <w:t xml:space="preserve">, </w:t>
      </w:r>
      <w:r>
        <w:rPr>
          <w:lang w:eastAsia="en-US"/>
        </w:rPr>
        <w:t>on se rattrape aux branches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parfois même aux cheveux du nageur voisin</w:t>
      </w:r>
      <w:r w:rsidR="00A23BF9">
        <w:rPr>
          <w:lang w:eastAsia="en-US"/>
        </w:rPr>
        <w:t xml:space="preserve">. </w:t>
      </w:r>
      <w:r>
        <w:rPr>
          <w:lang w:eastAsia="en-US"/>
        </w:rPr>
        <w:t>Lucienne se rattrapa aux cheveux de Gabriel</w:t>
      </w:r>
      <w:r w:rsidR="00A23BF9">
        <w:rPr>
          <w:lang w:eastAsia="en-US"/>
        </w:rPr>
        <w:t>.</w:t>
      </w:r>
    </w:p>
    <w:p w14:paraId="4362E42A" w14:textId="1835F805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Hélas oui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murmura-t-elle avec un gros soupir qui se rapportait à sa propre lâcheté et non point aux méfaits de </w:t>
      </w:r>
      <w:r>
        <w:rPr>
          <w:lang w:eastAsia="en-US"/>
        </w:rPr>
        <w:t>M. </w:t>
      </w:r>
      <w:r w:rsidR="00BB5C58">
        <w:rPr>
          <w:lang w:eastAsia="en-US"/>
        </w:rPr>
        <w:t>Gabriel</w:t>
      </w:r>
      <w:r>
        <w:rPr>
          <w:lang w:eastAsia="en-US"/>
        </w:rPr>
        <w:t>.</w:t>
      </w:r>
    </w:p>
    <w:p w14:paraId="4E90505C" w14:textId="19A61BB6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en étais sûre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 Clémence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et toi qui disais qu</w:t>
      </w:r>
      <w:r>
        <w:rPr>
          <w:lang w:eastAsia="en-US"/>
        </w:rPr>
        <w:t>’</w:t>
      </w:r>
      <w:r w:rsidR="00BB5C58">
        <w:rPr>
          <w:lang w:eastAsia="en-US"/>
        </w:rPr>
        <w:t>il se corrigeait</w:t>
      </w:r>
      <w:r>
        <w:rPr>
          <w:lang w:eastAsia="en-US"/>
        </w:rPr>
        <w:t> !</w:t>
      </w:r>
    </w:p>
    <w:p w14:paraId="5129F07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tour était fait</w:t>
      </w:r>
      <w:r w:rsidR="00A23BF9">
        <w:rPr>
          <w:lang w:eastAsia="en-US"/>
        </w:rPr>
        <w:t xml:space="preserve">. </w:t>
      </w:r>
      <w:r>
        <w:rPr>
          <w:lang w:eastAsia="en-US"/>
        </w:rPr>
        <w:t xml:space="preserve">Lucienne avait </w:t>
      </w:r>
      <w:proofErr w:type="spellStart"/>
      <w:r>
        <w:rPr>
          <w:lang w:eastAsia="en-US"/>
        </w:rPr>
        <w:t>du</w:t>
      </w:r>
      <w:proofErr w:type="spellEnd"/>
      <w:r>
        <w:rPr>
          <w:lang w:eastAsia="en-US"/>
        </w:rPr>
        <w:t xml:space="preserve"> répit</w:t>
      </w:r>
      <w:r w:rsidR="00A23BF9">
        <w:rPr>
          <w:lang w:eastAsia="en-US"/>
        </w:rPr>
        <w:t xml:space="preserve">. </w:t>
      </w:r>
      <w:r>
        <w:rPr>
          <w:lang w:eastAsia="en-US"/>
        </w:rPr>
        <w:t>Mais à quel prix</w:t>
      </w:r>
      <w:r w:rsidR="00A23BF9">
        <w:rPr>
          <w:lang w:eastAsia="en-US"/>
        </w:rPr>
        <w:t xml:space="preserve">, </w:t>
      </w:r>
      <w:r>
        <w:rPr>
          <w:lang w:eastAsia="en-US"/>
        </w:rPr>
        <w:t>bon Dieu</w:t>
      </w:r>
      <w:r w:rsidR="00A23BF9">
        <w:rPr>
          <w:lang w:eastAsia="en-US"/>
        </w:rPr>
        <w:t xml:space="preserve"> ! </w:t>
      </w:r>
      <w:r>
        <w:rPr>
          <w:lang w:eastAsia="en-US"/>
        </w:rPr>
        <w:t>Elle qui aimait son frère comme la prunelle de ses yeux</w:t>
      </w:r>
      <w:r w:rsidR="00A23BF9">
        <w:rPr>
          <w:lang w:eastAsia="en-US"/>
        </w:rPr>
        <w:t> !</w:t>
      </w:r>
    </w:p>
    <w:p w14:paraId="3E787ED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Clémence secouait sa jolie tête blonde d</w:t>
      </w:r>
      <w:r w:rsidR="00A23BF9">
        <w:rPr>
          <w:lang w:eastAsia="en-US"/>
        </w:rPr>
        <w:t>’</w:t>
      </w:r>
      <w:r>
        <w:rPr>
          <w:lang w:eastAsia="en-US"/>
        </w:rPr>
        <w:t>un air doctoral</w:t>
      </w:r>
      <w:r w:rsidR="00A23BF9">
        <w:rPr>
          <w:lang w:eastAsia="en-US"/>
        </w:rPr>
        <w:t> :</w:t>
      </w:r>
    </w:p>
    <w:p w14:paraId="1300EFC4" w14:textId="1BA4357B" w:rsidR="00A23BF9" w:rsidRDefault="00A23BF9" w:rsidP="00A23BF9">
      <w:pPr>
        <w:rPr>
          <w:lang w:eastAsia="en-US"/>
        </w:rPr>
      </w:pPr>
      <w:r>
        <w:rPr>
          <w:lang w:eastAsia="en-US"/>
        </w:rPr>
        <w:t>— M. </w:t>
      </w:r>
      <w:r w:rsidR="00BB5C58">
        <w:rPr>
          <w:lang w:eastAsia="en-US"/>
        </w:rPr>
        <w:t>Gabriel ne se corrigera jamais</w:t>
      </w:r>
      <w:r>
        <w:rPr>
          <w:lang w:eastAsia="en-US"/>
        </w:rPr>
        <w:t xml:space="preserve"> ! </w:t>
      </w:r>
      <w:r w:rsidR="00BB5C58">
        <w:rPr>
          <w:lang w:eastAsia="en-US"/>
        </w:rPr>
        <w:t>reprit-elle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 xml:space="preserve">et quand </w:t>
      </w:r>
      <w:r w:rsidR="00BB5C58">
        <w:rPr>
          <w:lang w:eastAsia="en-US"/>
        </w:rPr>
        <w:t xml:space="preserve">on </w:t>
      </w:r>
      <w:r w:rsidR="00BB5C58">
        <w:rPr>
          <w:lang w:eastAsia="en-US"/>
        </w:rPr>
        <w:t>ne se corrige pas dans de certaines circonstances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qu</w:t>
      </w:r>
      <w:r>
        <w:rPr>
          <w:lang w:eastAsia="en-US"/>
        </w:rPr>
        <w:t>’</w:t>
      </w:r>
      <w:r w:rsidR="00BB5C58">
        <w:rPr>
          <w:lang w:eastAsia="en-US"/>
        </w:rPr>
        <w:t>on n</w:t>
      </w:r>
      <w:r>
        <w:rPr>
          <w:lang w:eastAsia="en-US"/>
        </w:rPr>
        <w:t>’</w:t>
      </w:r>
      <w:r w:rsidR="00BB5C58">
        <w:rPr>
          <w:lang w:eastAsia="en-US"/>
        </w:rPr>
        <w:t>a pas de cœur</w:t>
      </w:r>
      <w:r>
        <w:rPr>
          <w:lang w:eastAsia="en-US"/>
        </w:rPr>
        <w:t> !</w:t>
      </w:r>
    </w:p>
    <w:p w14:paraId="25E54EE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Tu es cruelle</w:t>
      </w:r>
      <w:r>
        <w:rPr>
          <w:lang w:eastAsia="en-US"/>
        </w:rPr>
        <w:t xml:space="preserve">, </w:t>
      </w:r>
      <w:r w:rsidR="00BB5C58">
        <w:rPr>
          <w:lang w:eastAsia="en-US"/>
        </w:rPr>
        <w:t>Clémence</w:t>
      </w:r>
      <w:r>
        <w:rPr>
          <w:lang w:eastAsia="en-US"/>
        </w:rPr>
        <w:t> !</w:t>
      </w:r>
    </w:p>
    <w:p w14:paraId="400692F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suis juste</w:t>
      </w:r>
      <w:r>
        <w:rPr>
          <w:lang w:eastAsia="en-US"/>
        </w:rPr>
        <w:t>.</w:t>
      </w:r>
    </w:p>
    <w:p w14:paraId="57247C0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un enfant</w:t>
      </w:r>
      <w:r>
        <w:rPr>
          <w:lang w:eastAsia="en-US"/>
        </w:rPr>
        <w:t xml:space="preserve">, </w:t>
      </w:r>
      <w:r w:rsidR="00BB5C58">
        <w:rPr>
          <w:lang w:eastAsia="en-US"/>
        </w:rPr>
        <w:t>tu sais bien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tu sais bien aussi qu</w:t>
      </w:r>
      <w:r>
        <w:rPr>
          <w:lang w:eastAsia="en-US"/>
        </w:rPr>
        <w:t>’</w:t>
      </w:r>
      <w:r w:rsidR="00BB5C58">
        <w:rPr>
          <w:lang w:eastAsia="en-US"/>
        </w:rPr>
        <w:t>il t</w:t>
      </w:r>
      <w:r>
        <w:rPr>
          <w:lang w:eastAsia="en-US"/>
        </w:rPr>
        <w:t>’</w:t>
      </w:r>
      <w:r w:rsidR="00BB5C58">
        <w:rPr>
          <w:lang w:eastAsia="en-US"/>
        </w:rPr>
        <w:t>aime à en devenir fou</w:t>
      </w:r>
      <w:r>
        <w:rPr>
          <w:lang w:eastAsia="en-US"/>
        </w:rPr>
        <w:t>…</w:t>
      </w:r>
    </w:p>
    <w:p w14:paraId="6EB4308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Presque autant que la bouillotte</w:t>
      </w:r>
      <w:r>
        <w:rPr>
          <w:lang w:eastAsia="en-US"/>
        </w:rPr>
        <w:t xml:space="preserve">, </w:t>
      </w:r>
      <w:r w:rsidR="00BB5C58">
        <w:rPr>
          <w:lang w:eastAsia="en-US"/>
        </w:rPr>
        <w:t>repartit Clémence</w:t>
      </w:r>
      <w:r>
        <w:rPr>
          <w:lang w:eastAsia="en-US"/>
        </w:rPr>
        <w:t xml:space="preserve">, </w:t>
      </w:r>
      <w:r w:rsidR="00BB5C58">
        <w:rPr>
          <w:lang w:eastAsia="en-US"/>
        </w:rPr>
        <w:t>mais moitié moins que le lansquenet</w:t>
      </w:r>
      <w:r>
        <w:rPr>
          <w:lang w:eastAsia="en-US"/>
        </w:rPr>
        <w:t>.</w:t>
      </w:r>
    </w:p>
    <w:p w14:paraId="2156EC63" w14:textId="587FF1F6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 Lucienne désolée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et c</w:t>
      </w:r>
      <w:r>
        <w:rPr>
          <w:lang w:eastAsia="en-US"/>
        </w:rPr>
        <w:t>’</w:t>
      </w:r>
      <w:r w:rsidR="00BB5C58">
        <w:rPr>
          <w:lang w:eastAsia="en-US"/>
        </w:rPr>
        <w:t>est moi qui te fait parler ainsi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Écoute</w:t>
      </w:r>
      <w:r>
        <w:rPr>
          <w:lang w:eastAsia="en-US"/>
        </w:rPr>
        <w:t xml:space="preserve"> ! </w:t>
      </w:r>
      <w:r w:rsidR="00BB5C58">
        <w:rPr>
          <w:lang w:eastAsia="en-US"/>
        </w:rPr>
        <w:t>Il n</w:t>
      </w:r>
      <w:r>
        <w:rPr>
          <w:lang w:eastAsia="en-US"/>
        </w:rPr>
        <w:t>’</w:t>
      </w:r>
      <w:r w:rsidR="00BB5C58">
        <w:rPr>
          <w:lang w:eastAsia="en-US"/>
        </w:rPr>
        <w:t>a pas joué beaucoup</w:t>
      </w:r>
      <w:r>
        <w:rPr>
          <w:lang w:eastAsia="en-US"/>
        </w:rPr>
        <w:t xml:space="preserve">… </w:t>
      </w:r>
      <w:r w:rsidR="00BB5C58">
        <w:rPr>
          <w:lang w:eastAsia="en-US"/>
        </w:rPr>
        <w:t>Est-ce sa faute s</w:t>
      </w:r>
      <w:r>
        <w:rPr>
          <w:lang w:eastAsia="en-US"/>
        </w:rPr>
        <w:t>’</w:t>
      </w:r>
      <w:r w:rsidR="00BB5C58">
        <w:rPr>
          <w:lang w:eastAsia="en-US"/>
        </w:rPr>
        <w:t>il perd toujours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Je l</w:t>
      </w:r>
      <w:r>
        <w:rPr>
          <w:lang w:eastAsia="en-US"/>
        </w:rPr>
        <w:t>’</w:t>
      </w:r>
      <w:r w:rsidR="00BB5C58">
        <w:rPr>
          <w:lang w:eastAsia="en-US"/>
        </w:rPr>
        <w:t>ai bien grondé</w:t>
      </w:r>
      <w:r>
        <w:rPr>
          <w:lang w:eastAsia="en-US"/>
        </w:rPr>
        <w:t xml:space="preserve">, </w:t>
      </w:r>
      <w:r w:rsidR="00BB5C58">
        <w:rPr>
          <w:lang w:eastAsia="en-US"/>
        </w:rPr>
        <w:t>va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Et puis</w:t>
      </w:r>
      <w:r>
        <w:rPr>
          <w:lang w:eastAsia="en-US"/>
        </w:rPr>
        <w:t xml:space="preserve">, </w:t>
      </w:r>
      <w:r w:rsidR="00BB5C58">
        <w:rPr>
          <w:lang w:eastAsia="en-US"/>
        </w:rPr>
        <w:t>ajouta-t-elle avec pétulance</w:t>
      </w:r>
      <w:r>
        <w:rPr>
          <w:lang w:eastAsia="en-US"/>
        </w:rPr>
        <w:t xml:space="preserve">, </w:t>
      </w:r>
      <w:r w:rsidR="00BB5C58">
        <w:rPr>
          <w:lang w:eastAsia="en-US"/>
        </w:rPr>
        <w:t>comme si elle eût trouvé tout à coup le plus péremptoire des arguments</w:t>
      </w:r>
      <w:r>
        <w:rPr>
          <w:lang w:eastAsia="en-US"/>
        </w:rPr>
        <w:t xml:space="preserve">, </w:t>
      </w:r>
      <w:r w:rsidR="00BB5C58">
        <w:rPr>
          <w:lang w:eastAsia="en-US"/>
        </w:rPr>
        <w:t>le capitaine m</w:t>
      </w:r>
      <w:r>
        <w:rPr>
          <w:lang w:eastAsia="en-US"/>
        </w:rPr>
        <w:t>’</w:t>
      </w:r>
      <w:r w:rsidR="00BB5C58">
        <w:rPr>
          <w:lang w:eastAsia="en-US"/>
        </w:rPr>
        <w:t>a promis de le guérir</w:t>
      </w:r>
      <w:r>
        <w:rPr>
          <w:lang w:eastAsia="en-US"/>
        </w:rPr>
        <w:t> !</w:t>
      </w:r>
    </w:p>
    <w:p w14:paraId="796E208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Le ca-pi-</w:t>
      </w:r>
      <w:proofErr w:type="spellStart"/>
      <w:r w:rsidR="00BB5C58">
        <w:rPr>
          <w:lang w:eastAsia="en-US"/>
        </w:rPr>
        <w:t>taine</w:t>
      </w:r>
      <w:proofErr w:type="spellEnd"/>
      <w:r>
        <w:rPr>
          <w:lang w:eastAsia="en-US"/>
        </w:rPr>
        <w:t xml:space="preserve"> ?… </w:t>
      </w:r>
      <w:r w:rsidR="00BB5C58">
        <w:rPr>
          <w:lang w:eastAsia="en-US"/>
        </w:rPr>
        <w:t>prononça Clémence en piquant chaque syllabe</w:t>
      </w:r>
      <w:r>
        <w:rPr>
          <w:lang w:eastAsia="en-US"/>
        </w:rPr>
        <w:t>.</w:t>
      </w:r>
    </w:p>
    <w:p w14:paraId="5CCA89E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Lucienne était aux abois</w:t>
      </w:r>
      <w:r w:rsidR="00A23BF9">
        <w:rPr>
          <w:lang w:eastAsia="en-US"/>
        </w:rPr>
        <w:t xml:space="preserve">, </w:t>
      </w:r>
      <w:r>
        <w:rPr>
          <w:lang w:eastAsia="en-US"/>
        </w:rPr>
        <w:t>du premier coup</w:t>
      </w:r>
      <w:r w:rsidR="00A23BF9">
        <w:rPr>
          <w:lang w:eastAsia="en-US"/>
        </w:rPr>
        <w:t>.</w:t>
      </w:r>
    </w:p>
    <w:p w14:paraId="4181D0F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Quel capitaine</w:t>
      </w:r>
      <w:r>
        <w:rPr>
          <w:lang w:eastAsia="en-US"/>
        </w:rPr>
        <w:t xml:space="preserve"> ? </w:t>
      </w:r>
      <w:r w:rsidR="00BB5C58">
        <w:rPr>
          <w:lang w:eastAsia="en-US"/>
        </w:rPr>
        <w:t>demanda encore Clémence</w:t>
      </w:r>
      <w:r>
        <w:rPr>
          <w:lang w:eastAsia="en-US"/>
        </w:rPr>
        <w:t>.</w:t>
      </w:r>
    </w:p>
    <w:p w14:paraId="4B4D4430" w14:textId="1D9E37B4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Un capitaine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répondit Lucienne en balbutiant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avec qui j</w:t>
      </w:r>
      <w:r>
        <w:rPr>
          <w:lang w:eastAsia="en-US"/>
        </w:rPr>
        <w:t>’</w:t>
      </w:r>
      <w:r w:rsidR="00BB5C58">
        <w:rPr>
          <w:lang w:eastAsia="en-US"/>
        </w:rPr>
        <w:t>ai dansé</w:t>
      </w:r>
      <w:r>
        <w:rPr>
          <w:lang w:eastAsia="en-US"/>
        </w:rPr>
        <w:t xml:space="preserve">… </w:t>
      </w:r>
      <w:r w:rsidR="00BB5C58">
        <w:rPr>
          <w:lang w:eastAsia="en-US"/>
        </w:rPr>
        <w:t>deux fois</w:t>
      </w:r>
      <w:r>
        <w:rPr>
          <w:lang w:eastAsia="en-US"/>
        </w:rPr>
        <w:t>.</w:t>
      </w:r>
    </w:p>
    <w:p w14:paraId="4FCC106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Ah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deux fois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Il s</w:t>
      </w:r>
      <w:r>
        <w:rPr>
          <w:lang w:eastAsia="en-US"/>
        </w:rPr>
        <w:t>’</w:t>
      </w:r>
      <w:r w:rsidR="00BB5C58">
        <w:rPr>
          <w:lang w:eastAsia="en-US"/>
        </w:rPr>
        <w:t>appelle</w:t>
      </w:r>
      <w:r>
        <w:rPr>
          <w:lang w:eastAsia="en-US"/>
        </w:rPr>
        <w:t> ?…</w:t>
      </w:r>
    </w:p>
    <w:p w14:paraId="54335A5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Mazurke</w:t>
      </w:r>
      <w:r>
        <w:rPr>
          <w:lang w:eastAsia="en-US"/>
        </w:rPr>
        <w:t>.</w:t>
      </w:r>
    </w:p>
    <w:p w14:paraId="7FA6243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Clémence éclata de rire</w:t>
      </w:r>
      <w:r w:rsidR="00A23BF9">
        <w:rPr>
          <w:lang w:eastAsia="en-US"/>
        </w:rPr>
        <w:t>.</w:t>
      </w:r>
    </w:p>
    <w:p w14:paraId="7F9A136F" w14:textId="7897176A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ravissant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écria-t-elle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le chat de notre concierge a nom Polka</w:t>
      </w:r>
      <w:r>
        <w:rPr>
          <w:lang w:eastAsia="en-US"/>
        </w:rPr>
        <w:t> !</w:t>
      </w:r>
    </w:p>
    <w:p w14:paraId="77A3353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Lucienne était triste</w:t>
      </w:r>
      <w:r w:rsidR="00A23BF9">
        <w:rPr>
          <w:lang w:eastAsia="en-US"/>
        </w:rPr>
        <w:t>.</w:t>
      </w:r>
    </w:p>
    <w:p w14:paraId="7F61EDE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de quelle arme est-il</w:t>
      </w:r>
      <w:r>
        <w:rPr>
          <w:lang w:eastAsia="en-US"/>
        </w:rPr>
        <w:t xml:space="preserve">, </w:t>
      </w:r>
      <w:r w:rsidR="00BB5C58">
        <w:rPr>
          <w:lang w:eastAsia="en-US"/>
        </w:rPr>
        <w:t>ce capitaine</w:t>
      </w:r>
      <w:r>
        <w:rPr>
          <w:lang w:eastAsia="en-US"/>
        </w:rPr>
        <w:t xml:space="preserve"> ? </w:t>
      </w:r>
      <w:r w:rsidR="00BB5C58">
        <w:rPr>
          <w:lang w:eastAsia="en-US"/>
        </w:rPr>
        <w:t>demanda Clémence quand elle eut fini de rire</w:t>
      </w:r>
      <w:r>
        <w:rPr>
          <w:lang w:eastAsia="en-US"/>
        </w:rPr>
        <w:t>.</w:t>
      </w:r>
    </w:p>
    <w:p w14:paraId="3828307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Hussard</w:t>
      </w:r>
      <w:r>
        <w:rPr>
          <w:lang w:eastAsia="en-US"/>
        </w:rPr>
        <w:t xml:space="preserve">… </w:t>
      </w:r>
      <w:r w:rsidR="00BB5C58">
        <w:rPr>
          <w:lang w:eastAsia="en-US"/>
        </w:rPr>
        <w:t>hongrois</w:t>
      </w:r>
      <w:r>
        <w:rPr>
          <w:lang w:eastAsia="en-US"/>
        </w:rPr>
        <w:t>.</w:t>
      </w:r>
    </w:p>
    <w:p w14:paraId="751E43F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fit la méchante avec dédain</w:t>
      </w:r>
      <w:r>
        <w:rPr>
          <w:lang w:eastAsia="en-US"/>
        </w:rPr>
        <w:t>.</w:t>
      </w:r>
    </w:p>
    <w:p w14:paraId="10ED51D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pense bien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 Lucienne</w:t>
      </w:r>
      <w:r>
        <w:rPr>
          <w:lang w:eastAsia="en-US"/>
        </w:rPr>
        <w:t xml:space="preserve">, </w:t>
      </w:r>
      <w:r w:rsidR="00BB5C58">
        <w:rPr>
          <w:lang w:eastAsia="en-US"/>
        </w:rPr>
        <w:t>qu</w:t>
      </w:r>
      <w:r>
        <w:rPr>
          <w:lang w:eastAsia="en-US"/>
        </w:rPr>
        <w:t>’</w:t>
      </w:r>
      <w:r w:rsidR="00BB5C58">
        <w:rPr>
          <w:lang w:eastAsia="en-US"/>
        </w:rPr>
        <w:t>il a un autre nom que Mazurke</w:t>
      </w:r>
      <w:r>
        <w:rPr>
          <w:lang w:eastAsia="en-US"/>
        </w:rPr>
        <w:t>…</w:t>
      </w:r>
    </w:p>
    <w:p w14:paraId="015B8E68" w14:textId="22DC74B6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Pourquoi cela</w:t>
      </w:r>
      <w:r>
        <w:rPr>
          <w:lang w:eastAsia="en-US"/>
        </w:rPr>
        <w:t xml:space="preserve"> ? </w:t>
      </w:r>
      <w:r w:rsidR="00BB5C58">
        <w:rPr>
          <w:lang w:eastAsia="en-US"/>
        </w:rPr>
        <w:t>interrompit Clémence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le chat de notre concierge n</w:t>
      </w:r>
      <w:r>
        <w:rPr>
          <w:lang w:eastAsia="en-US"/>
        </w:rPr>
        <w:t>’</w:t>
      </w:r>
      <w:r w:rsidR="00BB5C58">
        <w:rPr>
          <w:lang w:eastAsia="en-US"/>
        </w:rPr>
        <w:t>a pas d</w:t>
      </w:r>
      <w:r>
        <w:rPr>
          <w:lang w:eastAsia="en-US"/>
        </w:rPr>
        <w:t>’</w:t>
      </w:r>
      <w:r w:rsidR="00BB5C58">
        <w:rPr>
          <w:lang w:eastAsia="en-US"/>
        </w:rPr>
        <w:t>autre nom que Polka</w:t>
      </w:r>
      <w:r>
        <w:rPr>
          <w:lang w:eastAsia="en-US"/>
        </w:rPr>
        <w:t>…</w:t>
      </w:r>
    </w:p>
    <w:p w14:paraId="436CE75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Lucienne baissa les yeux</w:t>
      </w:r>
      <w:r w:rsidR="00A23BF9">
        <w:rPr>
          <w:lang w:eastAsia="en-US"/>
        </w:rPr>
        <w:t>.</w:t>
      </w:r>
    </w:p>
    <w:p w14:paraId="5DE85F3F" w14:textId="14C47D1C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Si tu savais ce qu</w:t>
      </w:r>
      <w:r>
        <w:rPr>
          <w:lang w:eastAsia="en-US"/>
        </w:rPr>
        <w:t>’</w:t>
      </w:r>
      <w:r w:rsidR="00BB5C58">
        <w:rPr>
          <w:lang w:eastAsia="en-US"/>
        </w:rPr>
        <w:t>il a fait</w:t>
      </w:r>
      <w:r>
        <w:rPr>
          <w:lang w:eastAsia="en-US"/>
        </w:rPr>
        <w:t xml:space="preserve">, </w:t>
      </w:r>
      <w:r w:rsidR="00BB5C58">
        <w:rPr>
          <w:lang w:eastAsia="en-US"/>
        </w:rPr>
        <w:t>murmura-t-elle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tu ne te moquerais pas de lui</w:t>
      </w:r>
      <w:r>
        <w:rPr>
          <w:lang w:eastAsia="en-US"/>
        </w:rPr>
        <w:t>.</w:t>
      </w:r>
    </w:p>
    <w:p w14:paraId="6B716EA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Voyons les beautés de l</w:t>
      </w:r>
      <w:r>
        <w:rPr>
          <w:lang w:eastAsia="en-US"/>
        </w:rPr>
        <w:t>’</w:t>
      </w:r>
      <w:r w:rsidR="00BB5C58">
        <w:rPr>
          <w:lang w:eastAsia="en-US"/>
        </w:rPr>
        <w:t>histoire de Mazurke</w:t>
      </w:r>
      <w:r>
        <w:rPr>
          <w:lang w:eastAsia="en-US"/>
        </w:rPr>
        <w:t> !</w:t>
      </w:r>
    </w:p>
    <w:p w14:paraId="3017E96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Tu souffres donc bien en effet</w:t>
      </w:r>
      <w:r>
        <w:rPr>
          <w:lang w:eastAsia="en-US"/>
        </w:rPr>
        <w:t xml:space="preserve">, </w:t>
      </w:r>
      <w:r w:rsidR="00BB5C58">
        <w:rPr>
          <w:lang w:eastAsia="en-US"/>
        </w:rPr>
        <w:t>Clémence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 tout à coup Lucienne</w:t>
      </w:r>
      <w:r>
        <w:rPr>
          <w:lang w:eastAsia="en-US"/>
        </w:rPr>
        <w:t>.</w:t>
      </w:r>
    </w:p>
    <w:p w14:paraId="78E1692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Celle-ci essaya de sourire</w:t>
      </w:r>
      <w:r w:rsidR="00A23BF9">
        <w:rPr>
          <w:lang w:eastAsia="en-US"/>
        </w:rPr>
        <w:t>.</w:t>
      </w:r>
    </w:p>
    <w:p w14:paraId="52F7A3E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Voyons</w:t>
      </w:r>
      <w:r>
        <w:rPr>
          <w:lang w:eastAsia="en-US"/>
        </w:rPr>
        <w:t xml:space="preserve"> ! </w:t>
      </w:r>
      <w:r w:rsidR="00BB5C58">
        <w:rPr>
          <w:lang w:eastAsia="en-US"/>
        </w:rPr>
        <w:t>voyons</w:t>
      </w:r>
      <w:r>
        <w:rPr>
          <w:lang w:eastAsia="en-US"/>
        </w:rPr>
        <w:t xml:space="preserve"> ! </w:t>
      </w:r>
      <w:r w:rsidR="00BB5C58">
        <w:rPr>
          <w:lang w:eastAsia="en-US"/>
        </w:rPr>
        <w:t>répéta-t-elle</w:t>
      </w:r>
      <w:r>
        <w:rPr>
          <w:lang w:eastAsia="en-US"/>
        </w:rPr>
        <w:t>.</w:t>
      </w:r>
    </w:p>
    <w:p w14:paraId="3CEC5D28" w14:textId="13ED06F2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Tu as beau faire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 mademoiselle de Marans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je suis sûre que tu nous aimes</w:t>
      </w:r>
      <w:r>
        <w:rPr>
          <w:lang w:eastAsia="en-US"/>
        </w:rPr>
        <w:t>…</w:t>
      </w:r>
    </w:p>
    <w:p w14:paraId="7384363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Toi</w:t>
      </w:r>
      <w:r>
        <w:rPr>
          <w:lang w:eastAsia="en-US"/>
        </w:rPr>
        <w:t xml:space="preserve">, </w:t>
      </w:r>
      <w:r w:rsidR="00BB5C58">
        <w:rPr>
          <w:lang w:eastAsia="en-US"/>
        </w:rPr>
        <w:t>ma Lucienne</w:t>
      </w:r>
      <w:r>
        <w:rPr>
          <w:lang w:eastAsia="en-US"/>
        </w:rPr>
        <w:t> !</w:t>
      </w:r>
    </w:p>
    <w:p w14:paraId="1A9E726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oui</w:t>
      </w:r>
      <w:r>
        <w:rPr>
          <w:lang w:eastAsia="en-US"/>
        </w:rPr>
        <w:t xml:space="preserve">… </w:t>
      </w:r>
      <w:r w:rsidR="00BB5C58">
        <w:rPr>
          <w:lang w:eastAsia="en-US"/>
        </w:rPr>
        <w:t>moi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lui</w:t>
      </w:r>
      <w:r>
        <w:rPr>
          <w:lang w:eastAsia="en-US"/>
        </w:rPr>
        <w:t>…</w:t>
      </w:r>
    </w:p>
    <w:p w14:paraId="1520E40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quant à cela</w:t>
      </w:r>
      <w:r>
        <w:rPr>
          <w:lang w:eastAsia="en-US"/>
        </w:rPr>
        <w:t> !…</w:t>
      </w:r>
    </w:p>
    <w:p w14:paraId="6F977054" w14:textId="5DD4F6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Tais-toi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 Lucienne qui lui mit la main sur la bouche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puisque tu veux savoir les beautés de l</w:t>
      </w:r>
      <w:r>
        <w:rPr>
          <w:lang w:eastAsia="en-US"/>
        </w:rPr>
        <w:t>’</w:t>
      </w:r>
      <w:r w:rsidR="00BB5C58">
        <w:rPr>
          <w:lang w:eastAsia="en-US"/>
        </w:rPr>
        <w:t>histoire de Mazurke</w:t>
      </w:r>
      <w:r>
        <w:rPr>
          <w:lang w:eastAsia="en-US"/>
        </w:rPr>
        <w:t xml:space="preserve">, </w:t>
      </w:r>
      <w:r w:rsidR="00BB5C58">
        <w:rPr>
          <w:lang w:eastAsia="en-US"/>
        </w:rPr>
        <w:t>je vais te les dire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D</w:t>
      </w:r>
      <w:r>
        <w:rPr>
          <w:lang w:eastAsia="en-US"/>
        </w:rPr>
        <w:t>’</w:t>
      </w:r>
      <w:r w:rsidR="00BB5C58">
        <w:rPr>
          <w:lang w:eastAsia="en-US"/>
        </w:rPr>
        <w:t>abord</w:t>
      </w:r>
      <w:r>
        <w:rPr>
          <w:lang w:eastAsia="en-US"/>
        </w:rPr>
        <w:t xml:space="preserve">, </w:t>
      </w:r>
      <w:r w:rsidR="00BB5C58">
        <w:rPr>
          <w:lang w:eastAsia="en-US"/>
        </w:rPr>
        <w:t>il est l</w:t>
      </w:r>
      <w:r>
        <w:rPr>
          <w:lang w:eastAsia="en-US"/>
        </w:rPr>
        <w:t>’</w:t>
      </w:r>
      <w:r w:rsidR="00BB5C58">
        <w:rPr>
          <w:lang w:eastAsia="en-US"/>
        </w:rPr>
        <w:t>ami de Gabriel</w:t>
      </w:r>
      <w:r>
        <w:rPr>
          <w:lang w:eastAsia="en-US"/>
        </w:rPr>
        <w:t>.</w:t>
      </w:r>
    </w:p>
    <w:p w14:paraId="3A887B9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Glorieux titre</w:t>
      </w:r>
      <w:r>
        <w:rPr>
          <w:lang w:eastAsia="en-US"/>
        </w:rPr>
        <w:t> !…</w:t>
      </w:r>
    </w:p>
    <w:p w14:paraId="36C292F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Ensuite</w:t>
      </w:r>
      <w:r>
        <w:rPr>
          <w:lang w:eastAsia="en-US"/>
        </w:rPr>
        <w:t xml:space="preserve">, </w:t>
      </w:r>
      <w:r w:rsidR="00BB5C58">
        <w:rPr>
          <w:lang w:eastAsia="en-US"/>
        </w:rPr>
        <w:t>il est la coqueluche des Eaux</w:t>
      </w:r>
      <w:r>
        <w:rPr>
          <w:lang w:eastAsia="en-US"/>
        </w:rPr>
        <w:t xml:space="preserve">… </w:t>
      </w:r>
      <w:r w:rsidR="00BB5C58">
        <w:rPr>
          <w:lang w:eastAsia="en-US"/>
        </w:rPr>
        <w:t>Il danse comme un héros de ballade</w:t>
      </w:r>
      <w:r>
        <w:rPr>
          <w:lang w:eastAsia="en-US"/>
        </w:rPr>
        <w:t xml:space="preserve">… </w:t>
      </w:r>
      <w:r w:rsidR="00BB5C58">
        <w:rPr>
          <w:lang w:eastAsia="en-US"/>
        </w:rPr>
        <w:t>Il est brillant</w:t>
      </w:r>
      <w:r>
        <w:rPr>
          <w:lang w:eastAsia="en-US"/>
        </w:rPr>
        <w:t xml:space="preserve">, </w:t>
      </w:r>
      <w:r w:rsidR="00BB5C58">
        <w:rPr>
          <w:lang w:eastAsia="en-US"/>
        </w:rPr>
        <w:t>spirituel</w:t>
      </w:r>
      <w:r>
        <w:rPr>
          <w:lang w:eastAsia="en-US"/>
        </w:rPr>
        <w:t xml:space="preserve">, </w:t>
      </w:r>
      <w:r w:rsidR="00BB5C58">
        <w:rPr>
          <w:lang w:eastAsia="en-US"/>
        </w:rPr>
        <w:t>brave</w:t>
      </w:r>
      <w:r>
        <w:rPr>
          <w:lang w:eastAsia="en-US"/>
        </w:rPr>
        <w:t>…</w:t>
      </w:r>
    </w:p>
    <w:p w14:paraId="1247338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joueur</w:t>
      </w:r>
      <w:r>
        <w:rPr>
          <w:lang w:eastAsia="en-US"/>
        </w:rPr>
        <w:t> ?</w:t>
      </w:r>
    </w:p>
    <w:p w14:paraId="6C39A71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joueur</w:t>
      </w:r>
      <w:r>
        <w:rPr>
          <w:lang w:eastAsia="en-US"/>
        </w:rPr>
        <w:t xml:space="preserve">… </w:t>
      </w:r>
      <w:r w:rsidR="00BB5C58">
        <w:rPr>
          <w:lang w:eastAsia="en-US"/>
        </w:rPr>
        <w:t>À l</w:t>
      </w:r>
      <w:r>
        <w:rPr>
          <w:lang w:eastAsia="en-US"/>
        </w:rPr>
        <w:t>’</w:t>
      </w:r>
      <w:r w:rsidR="00BB5C58">
        <w:rPr>
          <w:lang w:eastAsia="en-US"/>
        </w:rPr>
        <w:t>ouverture des Eaux</w:t>
      </w:r>
      <w:r>
        <w:rPr>
          <w:lang w:eastAsia="en-US"/>
        </w:rPr>
        <w:t xml:space="preserve">, </w:t>
      </w:r>
      <w:r w:rsidR="00BB5C58">
        <w:rPr>
          <w:lang w:eastAsia="en-US"/>
        </w:rPr>
        <w:t>Gabriel était entré dans une des salles de jeu</w:t>
      </w:r>
      <w:r>
        <w:rPr>
          <w:lang w:eastAsia="en-US"/>
        </w:rPr>
        <w:t xml:space="preserve">… </w:t>
      </w:r>
      <w:r w:rsidR="00BB5C58">
        <w:rPr>
          <w:lang w:eastAsia="en-US"/>
        </w:rPr>
        <w:t>Il n</w:t>
      </w:r>
      <w:r>
        <w:rPr>
          <w:lang w:eastAsia="en-US"/>
        </w:rPr>
        <w:t>’</w:t>
      </w:r>
      <w:r w:rsidR="00BB5C58">
        <w:rPr>
          <w:lang w:eastAsia="en-US"/>
        </w:rPr>
        <w:t>est pas besoin de te dire que la société est là toujours un peu mêlée</w:t>
      </w:r>
      <w:r>
        <w:rPr>
          <w:lang w:eastAsia="en-US"/>
        </w:rPr>
        <w:t xml:space="preserve">… </w:t>
      </w:r>
      <w:r w:rsidR="00BB5C58">
        <w:rPr>
          <w:lang w:eastAsia="en-US"/>
        </w:rPr>
        <w:t>Gabriel eut un différend</w:t>
      </w:r>
      <w:r>
        <w:rPr>
          <w:lang w:eastAsia="en-US"/>
        </w:rPr>
        <w:t xml:space="preserve">… </w:t>
      </w:r>
      <w:r w:rsidR="00BB5C58">
        <w:rPr>
          <w:lang w:eastAsia="en-US"/>
        </w:rPr>
        <w:t>son adversaire était un de ces Italiens errants qui foisonnent partout</w:t>
      </w:r>
      <w:r>
        <w:rPr>
          <w:lang w:eastAsia="en-US"/>
        </w:rPr>
        <w:t xml:space="preserve">, </w:t>
      </w:r>
      <w:r w:rsidR="00BB5C58">
        <w:rPr>
          <w:lang w:eastAsia="en-US"/>
        </w:rPr>
        <w:t>exploitant de prétendus malheurs politiques</w:t>
      </w:r>
      <w:r>
        <w:rPr>
          <w:lang w:eastAsia="en-US"/>
        </w:rPr>
        <w:t xml:space="preserve">, </w:t>
      </w:r>
      <w:r w:rsidR="00BB5C58">
        <w:rPr>
          <w:lang w:eastAsia="en-US"/>
        </w:rPr>
        <w:t>trompant au jeu et portant un couteau ouvert dans leur poche</w:t>
      </w:r>
      <w:r>
        <w:rPr>
          <w:lang w:eastAsia="en-US"/>
        </w:rPr>
        <w:t xml:space="preserve">… </w:t>
      </w:r>
      <w:r w:rsidR="00BB5C58">
        <w:rPr>
          <w:lang w:eastAsia="en-US"/>
        </w:rPr>
        <w:t>Il s</w:t>
      </w:r>
      <w:r>
        <w:rPr>
          <w:lang w:eastAsia="en-US"/>
        </w:rPr>
        <w:t>’</w:t>
      </w:r>
      <w:r w:rsidR="00BB5C58">
        <w:rPr>
          <w:lang w:eastAsia="en-US"/>
        </w:rPr>
        <w:t>élança sur mon frère qui l</w:t>
      </w:r>
      <w:r>
        <w:rPr>
          <w:lang w:eastAsia="en-US"/>
        </w:rPr>
        <w:t>’</w:t>
      </w:r>
      <w:r w:rsidR="00BB5C58">
        <w:rPr>
          <w:lang w:eastAsia="en-US"/>
        </w:rPr>
        <w:t>avait provoqué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Mazurke</w:t>
      </w:r>
      <w:r>
        <w:rPr>
          <w:lang w:eastAsia="en-US"/>
        </w:rPr>
        <w:t xml:space="preserve">, </w:t>
      </w:r>
      <w:r w:rsidR="00BB5C58">
        <w:rPr>
          <w:lang w:eastAsia="en-US"/>
        </w:rPr>
        <w:t>il faut bien l</w:t>
      </w:r>
      <w:r>
        <w:rPr>
          <w:lang w:eastAsia="en-US"/>
        </w:rPr>
        <w:t>’</w:t>
      </w:r>
      <w:r w:rsidR="00BB5C58">
        <w:rPr>
          <w:lang w:eastAsia="en-US"/>
        </w:rPr>
        <w:t>appeler de ce nom</w:t>
      </w:r>
      <w:r>
        <w:rPr>
          <w:lang w:eastAsia="en-US"/>
        </w:rPr>
        <w:t xml:space="preserve">, </w:t>
      </w:r>
      <w:r w:rsidR="00BB5C58">
        <w:rPr>
          <w:lang w:eastAsia="en-US"/>
        </w:rPr>
        <w:t>se mit entre eux et reçut un coup de couteau au bras droit</w:t>
      </w:r>
      <w:r>
        <w:rPr>
          <w:lang w:eastAsia="en-US"/>
        </w:rPr>
        <w:t>.</w:t>
      </w:r>
    </w:p>
    <w:p w14:paraId="21EACB5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Clémence écoutait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elle voulait railler encore</w:t>
      </w:r>
      <w:r w:rsidR="00A23BF9">
        <w:rPr>
          <w:lang w:eastAsia="en-US"/>
        </w:rPr>
        <w:t>.</w:t>
      </w:r>
    </w:p>
    <w:p w14:paraId="104B9AF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Mais c</w:t>
      </w:r>
      <w:r>
        <w:rPr>
          <w:lang w:eastAsia="en-US"/>
        </w:rPr>
        <w:t>’</w:t>
      </w:r>
      <w:r w:rsidR="00BB5C58">
        <w:rPr>
          <w:lang w:eastAsia="en-US"/>
        </w:rPr>
        <w:t>est très romanesque</w:t>
      </w:r>
      <w:r>
        <w:rPr>
          <w:lang w:eastAsia="en-US"/>
        </w:rPr>
        <w:t xml:space="preserve">, </w:t>
      </w:r>
      <w:r w:rsidR="00BB5C58">
        <w:rPr>
          <w:lang w:eastAsia="en-US"/>
        </w:rPr>
        <w:t>cela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dit-elle</w:t>
      </w:r>
      <w:r>
        <w:rPr>
          <w:lang w:eastAsia="en-US"/>
        </w:rPr>
        <w:t>.</w:t>
      </w:r>
    </w:p>
    <w:p w14:paraId="3A7690E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Le coup de couteau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 Lucienne</w:t>
      </w:r>
      <w:r>
        <w:rPr>
          <w:lang w:eastAsia="en-US"/>
        </w:rPr>
        <w:t xml:space="preserve">, </w:t>
      </w:r>
      <w:r w:rsidR="00BB5C58">
        <w:rPr>
          <w:lang w:eastAsia="en-US"/>
        </w:rPr>
        <w:t>était destiné au cœur de mon frère</w:t>
      </w:r>
      <w:r>
        <w:rPr>
          <w:lang w:eastAsia="en-US"/>
        </w:rPr>
        <w:t>.</w:t>
      </w:r>
    </w:p>
    <w:p w14:paraId="5517775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Clémence pâlit</w:t>
      </w:r>
      <w:r w:rsidR="00A23BF9">
        <w:rPr>
          <w:lang w:eastAsia="en-US"/>
        </w:rPr>
        <w:t>.</w:t>
      </w:r>
    </w:p>
    <w:p w14:paraId="3DDC784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Mon frère voulait se jeter sur l</w:t>
      </w:r>
      <w:r>
        <w:rPr>
          <w:lang w:eastAsia="en-US"/>
        </w:rPr>
        <w:t>’</w:t>
      </w:r>
      <w:r w:rsidR="00BB5C58">
        <w:rPr>
          <w:lang w:eastAsia="en-US"/>
        </w:rPr>
        <w:t>assassin</w:t>
      </w:r>
      <w:r>
        <w:rPr>
          <w:lang w:eastAsia="en-US"/>
        </w:rPr>
        <w:t xml:space="preserve"> ; </w:t>
      </w:r>
      <w:r w:rsidR="00BB5C58">
        <w:rPr>
          <w:lang w:eastAsia="en-US"/>
        </w:rPr>
        <w:t>Mazurke</w:t>
      </w:r>
      <w:r>
        <w:rPr>
          <w:lang w:eastAsia="en-US"/>
        </w:rPr>
        <w:t xml:space="preserve">, </w:t>
      </w:r>
      <w:r w:rsidR="00BB5C58">
        <w:rPr>
          <w:lang w:eastAsia="en-US"/>
        </w:rPr>
        <w:t>de son bras blessé</w:t>
      </w:r>
      <w:r>
        <w:rPr>
          <w:lang w:eastAsia="en-US"/>
        </w:rPr>
        <w:t xml:space="preserve">, </w:t>
      </w:r>
      <w:r w:rsidR="00BB5C58">
        <w:rPr>
          <w:lang w:eastAsia="en-US"/>
        </w:rPr>
        <w:t>l</w:t>
      </w:r>
      <w:r>
        <w:rPr>
          <w:lang w:eastAsia="en-US"/>
        </w:rPr>
        <w:t>’</w:t>
      </w:r>
      <w:r w:rsidR="00BB5C58">
        <w:rPr>
          <w:lang w:eastAsia="en-US"/>
        </w:rPr>
        <w:t>écarta comme il eût fait d</w:t>
      </w:r>
      <w:r>
        <w:rPr>
          <w:lang w:eastAsia="en-US"/>
        </w:rPr>
        <w:t>’</w:t>
      </w:r>
      <w:r w:rsidR="00BB5C58">
        <w:rPr>
          <w:lang w:eastAsia="en-US"/>
        </w:rPr>
        <w:t>un enfant</w:t>
      </w:r>
      <w:r>
        <w:rPr>
          <w:lang w:eastAsia="en-US"/>
        </w:rPr>
        <w:t xml:space="preserve">… </w:t>
      </w:r>
      <w:r w:rsidR="00BB5C58">
        <w:rPr>
          <w:lang w:eastAsia="en-US"/>
        </w:rPr>
        <w:t>En même temps</w:t>
      </w:r>
      <w:r>
        <w:rPr>
          <w:lang w:eastAsia="en-US"/>
        </w:rPr>
        <w:t xml:space="preserve">, </w:t>
      </w:r>
      <w:r w:rsidR="00BB5C58">
        <w:rPr>
          <w:lang w:eastAsia="en-US"/>
        </w:rPr>
        <w:t>de la main gauche</w:t>
      </w:r>
      <w:r>
        <w:rPr>
          <w:lang w:eastAsia="en-US"/>
        </w:rPr>
        <w:t xml:space="preserve">, </w:t>
      </w:r>
      <w:r w:rsidR="00BB5C58">
        <w:rPr>
          <w:lang w:eastAsia="en-US"/>
        </w:rPr>
        <w:t>il saisit l</w:t>
      </w:r>
      <w:r>
        <w:rPr>
          <w:lang w:eastAsia="en-US"/>
        </w:rPr>
        <w:t>’</w:t>
      </w:r>
      <w:r w:rsidR="00BB5C58">
        <w:rPr>
          <w:lang w:eastAsia="en-US"/>
        </w:rPr>
        <w:t>Italien par la peau du cou comme un chien</w:t>
      </w:r>
      <w:r>
        <w:rPr>
          <w:lang w:eastAsia="en-US"/>
        </w:rPr>
        <w:t xml:space="preserve">, </w:t>
      </w:r>
      <w:r w:rsidR="00BB5C58">
        <w:rPr>
          <w:lang w:eastAsia="en-US"/>
        </w:rPr>
        <w:t>et le lança par la fenêtre</w:t>
      </w:r>
      <w:r>
        <w:rPr>
          <w:lang w:eastAsia="en-US"/>
        </w:rPr>
        <w:t>.</w:t>
      </w:r>
    </w:p>
    <w:p w14:paraId="22EC773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Les yeux de Lucienne brillaient</w:t>
      </w:r>
      <w:r w:rsidR="00A23BF9">
        <w:rPr>
          <w:lang w:eastAsia="en-US"/>
        </w:rPr>
        <w:t xml:space="preserve">, </w:t>
      </w:r>
      <w:r>
        <w:rPr>
          <w:lang w:eastAsia="en-US"/>
        </w:rPr>
        <w:t>et son sein battait sous la percale blanche de sa robe</w:t>
      </w:r>
      <w:r w:rsidR="00A23BF9">
        <w:rPr>
          <w:lang w:eastAsia="en-US"/>
        </w:rPr>
        <w:t>.</w:t>
      </w:r>
    </w:p>
    <w:p w14:paraId="6EACBA2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Clémence la regarda en dessous</w:t>
      </w:r>
      <w:r w:rsidR="00A23BF9">
        <w:rPr>
          <w:lang w:eastAsia="en-US"/>
        </w:rPr>
        <w:t xml:space="preserve">. </w:t>
      </w:r>
      <w:r>
        <w:rPr>
          <w:lang w:eastAsia="en-US"/>
        </w:rPr>
        <w:t>Puis elle se prit à sourire bien doucement</w:t>
      </w:r>
      <w:r w:rsidR="00A23BF9">
        <w:rPr>
          <w:lang w:eastAsia="en-US"/>
        </w:rPr>
        <w:t>.</w:t>
      </w:r>
    </w:p>
    <w:p w14:paraId="0B367F3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Est-il beau</w:t>
      </w:r>
      <w:r>
        <w:rPr>
          <w:lang w:eastAsia="en-US"/>
        </w:rPr>
        <w:t xml:space="preserve">, </w:t>
      </w:r>
      <w:r w:rsidR="00BB5C58">
        <w:rPr>
          <w:lang w:eastAsia="en-US"/>
        </w:rPr>
        <w:t>murmura-t-elle</w:t>
      </w:r>
      <w:r>
        <w:rPr>
          <w:lang w:eastAsia="en-US"/>
        </w:rPr>
        <w:t xml:space="preserve">, </w:t>
      </w:r>
      <w:r w:rsidR="00BB5C58">
        <w:rPr>
          <w:lang w:eastAsia="en-US"/>
        </w:rPr>
        <w:t>ce capitaine</w:t>
      </w:r>
      <w:r>
        <w:rPr>
          <w:lang w:eastAsia="en-US"/>
        </w:rPr>
        <w:t> ?</w:t>
      </w:r>
    </w:p>
    <w:p w14:paraId="7BDE419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Gabriel dit qu</w:t>
      </w:r>
      <w:r>
        <w:rPr>
          <w:lang w:eastAsia="en-US"/>
        </w:rPr>
        <w:t>’</w:t>
      </w:r>
      <w:r w:rsidR="00BB5C58">
        <w:rPr>
          <w:lang w:eastAsia="en-US"/>
        </w:rPr>
        <w:t>il n</w:t>
      </w:r>
      <w:r>
        <w:rPr>
          <w:lang w:eastAsia="en-US"/>
        </w:rPr>
        <w:t>’</w:t>
      </w:r>
      <w:r w:rsidR="00BB5C58">
        <w:rPr>
          <w:lang w:eastAsia="en-US"/>
        </w:rPr>
        <w:t>y a pas d</w:t>
      </w:r>
      <w:r>
        <w:rPr>
          <w:lang w:eastAsia="en-US"/>
        </w:rPr>
        <w:t>’</w:t>
      </w:r>
      <w:r w:rsidR="00BB5C58">
        <w:rPr>
          <w:lang w:eastAsia="en-US"/>
        </w:rPr>
        <w:t>homme au monde</w:t>
      </w:r>
      <w:r>
        <w:rPr>
          <w:lang w:eastAsia="en-US"/>
        </w:rPr>
        <w:t>…</w:t>
      </w:r>
    </w:p>
    <w:p w14:paraId="472E70C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n</w:t>
      </w:r>
      <w:r w:rsidR="00A23BF9">
        <w:rPr>
          <w:lang w:eastAsia="en-US"/>
        </w:rPr>
        <w:t>’</w:t>
      </w:r>
      <w:r>
        <w:rPr>
          <w:lang w:eastAsia="en-US"/>
        </w:rPr>
        <w:t>acheva pas</w:t>
      </w:r>
      <w:r w:rsidR="00A23BF9">
        <w:rPr>
          <w:lang w:eastAsia="en-US"/>
        </w:rPr>
        <w:t xml:space="preserve">, </w:t>
      </w:r>
      <w:r>
        <w:rPr>
          <w:lang w:eastAsia="en-US"/>
        </w:rPr>
        <w:t>parce que Clémence lui prit la tête à deux mains et la rendit muette par un baiser brusque et violent</w:t>
      </w:r>
      <w:r w:rsidR="00A23BF9">
        <w:rPr>
          <w:lang w:eastAsia="en-US"/>
        </w:rPr>
        <w:t>.</w:t>
      </w:r>
    </w:p>
    <w:p w14:paraId="16A5F2C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Tu l</w:t>
      </w:r>
      <w:r>
        <w:rPr>
          <w:lang w:eastAsia="en-US"/>
        </w:rPr>
        <w:t>’</w:t>
      </w:r>
      <w:r w:rsidR="00BB5C58">
        <w:rPr>
          <w:lang w:eastAsia="en-US"/>
        </w:rPr>
        <w:t>aimes</w:t>
      </w:r>
      <w:r>
        <w:rPr>
          <w:lang w:eastAsia="en-US"/>
        </w:rPr>
        <w:t xml:space="preserve">… </w:t>
      </w:r>
      <w:r w:rsidR="00BB5C58">
        <w:rPr>
          <w:lang w:eastAsia="en-US"/>
        </w:rPr>
        <w:t>prononça-t-elle tout bas</w:t>
      </w:r>
      <w:r>
        <w:rPr>
          <w:lang w:eastAsia="en-US"/>
        </w:rPr>
        <w:t xml:space="preserve">, </w:t>
      </w:r>
      <w:r w:rsidR="00BB5C58">
        <w:rPr>
          <w:lang w:eastAsia="en-US"/>
        </w:rPr>
        <w:t>et comme on prie</w:t>
      </w:r>
      <w:r>
        <w:rPr>
          <w:lang w:eastAsia="en-US"/>
        </w:rPr>
        <w:t>.</w:t>
      </w:r>
    </w:p>
    <w:p w14:paraId="0C0E961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Lucienne se recula</w:t>
      </w:r>
      <w:r w:rsidR="00A23BF9">
        <w:rPr>
          <w:lang w:eastAsia="en-US"/>
        </w:rPr>
        <w:t xml:space="preserve">, </w:t>
      </w:r>
      <w:r>
        <w:rPr>
          <w:lang w:eastAsia="en-US"/>
        </w:rPr>
        <w:t>effrayée</w:t>
      </w:r>
      <w:r w:rsidR="00A23BF9">
        <w:rPr>
          <w:lang w:eastAsia="en-US"/>
        </w:rPr>
        <w:t>.</w:t>
      </w:r>
    </w:p>
    <w:p w14:paraId="67615E6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Tu l</w:t>
      </w:r>
      <w:r>
        <w:rPr>
          <w:lang w:eastAsia="en-US"/>
        </w:rPr>
        <w:t>’</w:t>
      </w:r>
      <w:r w:rsidR="00BB5C58">
        <w:rPr>
          <w:lang w:eastAsia="en-US"/>
        </w:rPr>
        <w:t>aimes</w:t>
      </w:r>
      <w:r>
        <w:rPr>
          <w:lang w:eastAsia="en-US"/>
        </w:rPr>
        <w:t xml:space="preserve"> ! </w:t>
      </w:r>
      <w:r w:rsidR="00BB5C58">
        <w:rPr>
          <w:lang w:eastAsia="en-US"/>
        </w:rPr>
        <w:t>tu l</w:t>
      </w:r>
      <w:r>
        <w:rPr>
          <w:lang w:eastAsia="en-US"/>
        </w:rPr>
        <w:t>’</w:t>
      </w:r>
      <w:r w:rsidR="00BB5C58">
        <w:rPr>
          <w:lang w:eastAsia="en-US"/>
        </w:rPr>
        <w:t>aimes</w:t>
      </w:r>
      <w:r>
        <w:rPr>
          <w:lang w:eastAsia="en-US"/>
        </w:rPr>
        <w:t xml:space="preserve"> ! </w:t>
      </w:r>
      <w:r w:rsidR="00BB5C58">
        <w:rPr>
          <w:lang w:eastAsia="en-US"/>
        </w:rPr>
        <w:t>répéta Clémence</w:t>
      </w:r>
      <w:r>
        <w:rPr>
          <w:lang w:eastAsia="en-US"/>
        </w:rPr>
        <w:t xml:space="preserve"> ; </w:t>
      </w:r>
      <w:r w:rsidR="00BB5C58">
        <w:rPr>
          <w:lang w:eastAsia="en-US"/>
        </w:rPr>
        <w:t>ne sais-je pas ce que c</w:t>
      </w:r>
      <w:r>
        <w:rPr>
          <w:lang w:eastAsia="en-US"/>
        </w:rPr>
        <w:t>’</w:t>
      </w:r>
      <w:r w:rsidR="00BB5C58">
        <w:rPr>
          <w:lang w:eastAsia="en-US"/>
        </w:rPr>
        <w:t>est</w:t>
      </w:r>
      <w:r>
        <w:rPr>
          <w:lang w:eastAsia="en-US"/>
        </w:rPr>
        <w:t xml:space="preserve">, </w:t>
      </w:r>
      <w:r w:rsidR="00BB5C58">
        <w:rPr>
          <w:lang w:eastAsia="en-US"/>
        </w:rPr>
        <w:t>moi</w:t>
      </w:r>
      <w:r>
        <w:rPr>
          <w:lang w:eastAsia="en-US"/>
        </w:rPr>
        <w:t> !</w:t>
      </w:r>
    </w:p>
    <w:p w14:paraId="43B6275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avait des larmes dans les yeux</w:t>
      </w:r>
      <w:r w:rsidR="00A23BF9">
        <w:rPr>
          <w:lang w:eastAsia="en-US"/>
        </w:rPr>
        <w:t>.</w:t>
      </w:r>
    </w:p>
    <w:p w14:paraId="14587AB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que je t</w:t>
      </w:r>
      <w:r>
        <w:rPr>
          <w:lang w:eastAsia="en-US"/>
        </w:rPr>
        <w:t>’</w:t>
      </w:r>
      <w:r w:rsidR="00BB5C58">
        <w:rPr>
          <w:lang w:eastAsia="en-US"/>
        </w:rPr>
        <w:t>aime</w:t>
      </w:r>
      <w:r>
        <w:rPr>
          <w:lang w:eastAsia="en-US"/>
        </w:rPr>
        <w:t xml:space="preserve">, </w:t>
      </w:r>
      <w:r w:rsidR="00BB5C58">
        <w:rPr>
          <w:lang w:eastAsia="en-US"/>
        </w:rPr>
        <w:t>moi</w:t>
      </w:r>
      <w:r>
        <w:rPr>
          <w:lang w:eastAsia="en-US"/>
        </w:rPr>
        <w:t xml:space="preserve">, </w:t>
      </w:r>
      <w:r w:rsidR="00BB5C58">
        <w:rPr>
          <w:lang w:eastAsia="en-US"/>
        </w:rPr>
        <w:t>ma Lucienne</w:t>
      </w:r>
      <w:r>
        <w:rPr>
          <w:lang w:eastAsia="en-US"/>
        </w:rPr>
        <w:t xml:space="preserve"> ! </w:t>
      </w:r>
      <w:r w:rsidR="00BB5C58">
        <w:rPr>
          <w:lang w:eastAsia="en-US"/>
        </w:rPr>
        <w:t>reprit-elle avec une sorte de passion</w:t>
      </w:r>
      <w:r>
        <w:rPr>
          <w:lang w:eastAsia="en-US"/>
        </w:rPr>
        <w:t xml:space="preserve"> ;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que je t</w:t>
      </w:r>
      <w:r>
        <w:rPr>
          <w:lang w:eastAsia="en-US"/>
        </w:rPr>
        <w:t>’</w:t>
      </w:r>
      <w:r w:rsidR="00BB5C58">
        <w:rPr>
          <w:lang w:eastAsia="en-US"/>
        </w:rPr>
        <w:t>aime</w:t>
      </w:r>
      <w:r>
        <w:rPr>
          <w:lang w:eastAsia="en-US"/>
        </w:rPr>
        <w:t> !</w:t>
      </w:r>
    </w:p>
    <w:p w14:paraId="5438603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On eût dit qu</w:t>
      </w:r>
      <w:r w:rsidR="00A23BF9">
        <w:rPr>
          <w:lang w:eastAsia="en-US"/>
        </w:rPr>
        <w:t>’</w:t>
      </w:r>
      <w:r>
        <w:rPr>
          <w:lang w:eastAsia="en-US"/>
        </w:rPr>
        <w:t>elle lui rendait grâce de cet amour</w:t>
      </w:r>
      <w:r w:rsidR="00A23BF9">
        <w:rPr>
          <w:lang w:eastAsia="en-US"/>
        </w:rPr>
        <w:t>.</w:t>
      </w:r>
    </w:p>
    <w:p w14:paraId="72F87E3C" w14:textId="726CC3EF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murmura-t-elle encore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tu me comprendras</w:t>
      </w:r>
      <w:r>
        <w:rPr>
          <w:lang w:eastAsia="en-US"/>
        </w:rPr>
        <w:t xml:space="preserve">, </w:t>
      </w:r>
      <w:r w:rsidR="00BB5C58">
        <w:rPr>
          <w:lang w:eastAsia="en-US"/>
        </w:rPr>
        <w:t>à présent</w:t>
      </w:r>
      <w:r>
        <w:rPr>
          <w:lang w:eastAsia="en-US"/>
        </w:rPr>
        <w:t xml:space="preserve">… </w:t>
      </w:r>
      <w:r w:rsidR="00BB5C58">
        <w:rPr>
          <w:lang w:eastAsia="en-US"/>
        </w:rPr>
        <w:t>Lucienne</w:t>
      </w:r>
      <w:r>
        <w:rPr>
          <w:lang w:eastAsia="en-US"/>
        </w:rPr>
        <w:t xml:space="preserve"> ! </w:t>
      </w:r>
      <w:r w:rsidR="00BB5C58">
        <w:rPr>
          <w:lang w:eastAsia="en-US"/>
        </w:rPr>
        <w:t>ma sœur</w:t>
      </w:r>
      <w:r>
        <w:rPr>
          <w:lang w:eastAsia="en-US"/>
        </w:rPr>
        <w:t xml:space="preserve">, </w:t>
      </w:r>
      <w:r w:rsidR="00BB5C58">
        <w:rPr>
          <w:lang w:eastAsia="en-US"/>
        </w:rPr>
        <w:t>ma sœur chérie</w:t>
      </w:r>
      <w:r>
        <w:rPr>
          <w:lang w:eastAsia="en-US"/>
        </w:rPr>
        <w:t> !…</w:t>
      </w:r>
    </w:p>
    <w:p w14:paraId="6E6F6D5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Lucienne était muette</w:t>
      </w:r>
      <w:r w:rsidR="00A23BF9">
        <w:rPr>
          <w:lang w:eastAsia="en-US"/>
        </w:rPr>
        <w:t>.</w:t>
      </w:r>
    </w:p>
    <w:p w14:paraId="7AAA9B7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Elles demeurèrent ainsi longtemps</w:t>
      </w:r>
      <w:r w:rsidR="00A23BF9">
        <w:rPr>
          <w:lang w:eastAsia="en-US"/>
        </w:rPr>
        <w:t xml:space="preserve">, </w:t>
      </w:r>
      <w:r>
        <w:rPr>
          <w:lang w:eastAsia="en-US"/>
        </w:rPr>
        <w:t>Lucienne indécise</w:t>
      </w:r>
      <w:r w:rsidR="00A23BF9">
        <w:rPr>
          <w:lang w:eastAsia="en-US"/>
        </w:rPr>
        <w:t xml:space="preserve">, </w:t>
      </w:r>
      <w:r>
        <w:rPr>
          <w:lang w:eastAsia="en-US"/>
        </w:rPr>
        <w:t>presque épouvantée</w:t>
      </w:r>
      <w:r w:rsidR="00A23BF9">
        <w:rPr>
          <w:lang w:eastAsia="en-US"/>
        </w:rPr>
        <w:t xml:space="preserve">, </w:t>
      </w:r>
      <w:r>
        <w:rPr>
          <w:lang w:eastAsia="en-US"/>
        </w:rPr>
        <w:t>Clémence heureuse et les yeux humides</w:t>
      </w:r>
      <w:r w:rsidR="00A23BF9">
        <w:rPr>
          <w:lang w:eastAsia="en-US"/>
        </w:rPr>
        <w:t>.</w:t>
      </w:r>
    </w:p>
    <w:p w14:paraId="4E49472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Leurs jolis visages se touchaient sous les touffes de fleurs balancées</w:t>
      </w:r>
      <w:r w:rsidR="00A23BF9">
        <w:rPr>
          <w:lang w:eastAsia="en-US"/>
        </w:rPr>
        <w:t>.</w:t>
      </w:r>
    </w:p>
    <w:p w14:paraId="419F02B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c</w:t>
      </w:r>
      <w:r w:rsidR="00A23BF9">
        <w:rPr>
          <w:lang w:eastAsia="en-US"/>
        </w:rPr>
        <w:t>’</w:t>
      </w:r>
      <w:r>
        <w:rPr>
          <w:lang w:eastAsia="en-US"/>
        </w:rPr>
        <w:t>était fête</w:t>
      </w:r>
      <w:r w:rsidR="00A23BF9">
        <w:rPr>
          <w:lang w:eastAsia="en-US"/>
        </w:rPr>
        <w:t xml:space="preserve">, </w:t>
      </w:r>
      <w:r>
        <w:rPr>
          <w:lang w:eastAsia="en-US"/>
        </w:rPr>
        <w:t>dans les arbres touffus</w:t>
      </w:r>
      <w:r w:rsidR="00A23BF9">
        <w:rPr>
          <w:lang w:eastAsia="en-US"/>
        </w:rPr>
        <w:t xml:space="preserve">, </w:t>
      </w:r>
      <w:r>
        <w:rPr>
          <w:lang w:eastAsia="en-US"/>
        </w:rPr>
        <w:t>pour les petits oiseaux qui n</w:t>
      </w:r>
      <w:r w:rsidR="00A23BF9">
        <w:rPr>
          <w:lang w:eastAsia="en-US"/>
        </w:rPr>
        <w:t>’</w:t>
      </w:r>
      <w:r>
        <w:rPr>
          <w:lang w:eastAsia="en-US"/>
        </w:rPr>
        <w:t>entendaient plus de bruit et qui se croyaient les maîtres</w:t>
      </w:r>
      <w:r w:rsidR="00A23BF9">
        <w:rPr>
          <w:lang w:eastAsia="en-US"/>
        </w:rPr>
        <w:t>.</w:t>
      </w:r>
    </w:p>
    <w:p w14:paraId="01556DD9" w14:textId="6C3B7FB4" w:rsidR="00BB5C58" w:rsidRPr="00A23BF9" w:rsidRDefault="00BB5C58" w:rsidP="00A23BF9">
      <w:pPr>
        <w:keepNext/>
        <w:ind w:firstLine="0"/>
        <w:jc w:val="center"/>
        <w:rPr>
          <w:lang w:eastAsia="en-US"/>
        </w:rPr>
      </w:pPr>
      <w:r w:rsidRPr="00A23BF9">
        <w:rPr>
          <w:lang w:eastAsia="en-US"/>
        </w:rPr>
        <w:t>*</w:t>
      </w:r>
    </w:p>
    <w:p w14:paraId="21AFA67E" w14:textId="77777777" w:rsidR="00A23BF9" w:rsidRDefault="00BB5C58" w:rsidP="00A23BF9">
      <w:pPr>
        <w:ind w:firstLine="0"/>
        <w:jc w:val="center"/>
        <w:rPr>
          <w:lang w:eastAsia="en-US"/>
        </w:rPr>
      </w:pPr>
      <w:r w:rsidRPr="00A23BF9">
        <w:rPr>
          <w:lang w:eastAsia="en-US"/>
        </w:rPr>
        <w:t>* *</w:t>
      </w:r>
    </w:p>
    <w:p w14:paraId="046743A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Clémence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 une voix d</w:t>
      </w:r>
      <w:r>
        <w:rPr>
          <w:lang w:eastAsia="en-US"/>
        </w:rPr>
        <w:t>’</w:t>
      </w:r>
      <w:r w:rsidR="00BB5C58">
        <w:rPr>
          <w:lang w:eastAsia="en-US"/>
        </w:rPr>
        <w:t>homme à l</w:t>
      </w:r>
      <w:r>
        <w:rPr>
          <w:lang w:eastAsia="en-US"/>
        </w:rPr>
        <w:t>’</w:t>
      </w:r>
      <w:r w:rsidR="00BB5C58">
        <w:rPr>
          <w:lang w:eastAsia="en-US"/>
        </w:rPr>
        <w:t>intérieur de l</w:t>
      </w:r>
      <w:r>
        <w:rPr>
          <w:lang w:eastAsia="en-US"/>
        </w:rPr>
        <w:t>’</w:t>
      </w:r>
      <w:r w:rsidR="00BB5C58">
        <w:rPr>
          <w:lang w:eastAsia="en-US"/>
        </w:rPr>
        <w:t>hôtel</w:t>
      </w:r>
      <w:r>
        <w:rPr>
          <w:lang w:eastAsia="en-US"/>
        </w:rPr>
        <w:t>.</w:t>
      </w:r>
    </w:p>
    <w:p w14:paraId="6E9230E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Lucienne</w:t>
      </w:r>
      <w:r>
        <w:rPr>
          <w:lang w:eastAsia="en-US"/>
        </w:rPr>
        <w:t xml:space="preserve"> ! </w:t>
      </w:r>
      <w:r w:rsidR="00BB5C58">
        <w:rPr>
          <w:lang w:eastAsia="en-US"/>
        </w:rPr>
        <w:t>appela en même temps une douce voix de femme derrière les persiennes fermées de la maison blanche</w:t>
      </w:r>
      <w:r>
        <w:rPr>
          <w:lang w:eastAsia="en-US"/>
        </w:rPr>
        <w:t>.</w:t>
      </w:r>
    </w:p>
    <w:p w14:paraId="0865E3B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Les deux jeunes filles n</w:t>
      </w:r>
      <w:r w:rsidR="00A23BF9">
        <w:rPr>
          <w:lang w:eastAsia="en-US"/>
        </w:rPr>
        <w:t>’</w:t>
      </w:r>
      <w:r>
        <w:rPr>
          <w:lang w:eastAsia="en-US"/>
        </w:rPr>
        <w:t>eurent que le temps de s</w:t>
      </w:r>
      <w:r w:rsidR="00A23BF9">
        <w:rPr>
          <w:lang w:eastAsia="en-US"/>
        </w:rPr>
        <w:t>’</w:t>
      </w:r>
      <w:r>
        <w:rPr>
          <w:lang w:eastAsia="en-US"/>
        </w:rPr>
        <w:t>embrasser et de s</w:t>
      </w:r>
      <w:r w:rsidR="00A23BF9">
        <w:rPr>
          <w:lang w:eastAsia="en-US"/>
        </w:rPr>
        <w:t>’</w:t>
      </w:r>
      <w:r>
        <w:rPr>
          <w:lang w:eastAsia="en-US"/>
        </w:rPr>
        <w:t>enfuir</w:t>
      </w:r>
      <w:r w:rsidR="00A23BF9">
        <w:rPr>
          <w:lang w:eastAsia="en-US"/>
        </w:rPr>
        <w:t>.</w:t>
      </w:r>
    </w:p>
    <w:p w14:paraId="7B4AF35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les oiseaux amoureux</w:t>
      </w:r>
      <w:r w:rsidR="00A23BF9">
        <w:rPr>
          <w:lang w:eastAsia="en-US"/>
        </w:rPr>
        <w:t xml:space="preserve">, </w:t>
      </w:r>
      <w:r>
        <w:rPr>
          <w:lang w:eastAsia="en-US"/>
        </w:rPr>
        <w:t>troublés dans leurs baisers</w:t>
      </w:r>
      <w:r w:rsidR="00A23BF9">
        <w:rPr>
          <w:lang w:eastAsia="en-US"/>
        </w:rPr>
        <w:t xml:space="preserve">, </w:t>
      </w:r>
      <w:r>
        <w:rPr>
          <w:lang w:eastAsia="en-US"/>
        </w:rPr>
        <w:t>s</w:t>
      </w:r>
      <w:r w:rsidR="00A23BF9">
        <w:rPr>
          <w:lang w:eastAsia="en-US"/>
        </w:rPr>
        <w:t>’</w:t>
      </w:r>
      <w:r>
        <w:rPr>
          <w:lang w:eastAsia="en-US"/>
        </w:rPr>
        <w:t>envolèrent avec les jeunes filles</w:t>
      </w:r>
      <w:r w:rsidR="00A23BF9">
        <w:rPr>
          <w:lang w:eastAsia="en-US"/>
        </w:rPr>
        <w:t>.</w:t>
      </w:r>
    </w:p>
    <w:p w14:paraId="2F74CBD8" w14:textId="47DCC3A9" w:rsidR="00BB5C58" w:rsidRDefault="00BB5C58" w:rsidP="007700B9">
      <w:pPr>
        <w:pStyle w:val="Titre2"/>
        <w:rPr>
          <w:lang w:eastAsia="en-US"/>
        </w:rPr>
      </w:pPr>
      <w:bookmarkStart w:id="170" w:name="_Toc231743431"/>
      <w:bookmarkStart w:id="171" w:name="_Toc237577499"/>
      <w:bookmarkStart w:id="172" w:name="_Toc202192447"/>
      <w:r>
        <w:rPr>
          <w:lang w:eastAsia="en-US"/>
        </w:rPr>
        <w:lastRenderedPageBreak/>
        <w:t>LA BELLE-DE-JOUR</w:t>
      </w:r>
      <w:bookmarkEnd w:id="170"/>
      <w:bookmarkEnd w:id="171"/>
      <w:bookmarkEnd w:id="172"/>
      <w:r>
        <w:rPr>
          <w:lang w:eastAsia="en-US"/>
        </w:rPr>
        <w:br/>
      </w:r>
    </w:p>
    <w:p w14:paraId="79DCBC0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 capitaine Mazurke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prena</w:t>
      </w:r>
      <w:r>
        <w:t>it les Italiens par la peau du cou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des chiens</w:t>
      </w:r>
      <w:r w:rsidR="00A23BF9">
        <w:rPr>
          <w:lang w:eastAsia="en-US"/>
        </w:rPr>
        <w:t xml:space="preserve">, </w:t>
      </w:r>
      <w:r>
        <w:rPr>
          <w:lang w:eastAsia="en-US"/>
        </w:rPr>
        <w:t>pour les lancer par la fenêtre</w:t>
      </w:r>
      <w:r w:rsidR="00A23BF9">
        <w:rPr>
          <w:lang w:eastAsia="en-US"/>
        </w:rPr>
        <w:t xml:space="preserve">, </w:t>
      </w:r>
      <w:r>
        <w:rPr>
          <w:lang w:eastAsia="en-US"/>
        </w:rPr>
        <w:t>aimait à déjeuner correctement</w:t>
      </w:r>
      <w:r w:rsidR="00A23BF9">
        <w:rPr>
          <w:lang w:eastAsia="en-US"/>
        </w:rPr>
        <w:t>.</w:t>
      </w:r>
    </w:p>
    <w:p w14:paraId="0C9B0A6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nom de Mazurke pouvait bien être un sobriquet</w:t>
      </w:r>
      <w:r w:rsidR="00A23BF9">
        <w:rPr>
          <w:lang w:eastAsia="en-US"/>
        </w:rPr>
        <w:t xml:space="preserve">, </w:t>
      </w:r>
      <w:r>
        <w:rPr>
          <w:lang w:eastAsia="en-US"/>
        </w:rPr>
        <w:t>car il dansait mieux que le don Juan magyare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portait la hotte hongroise avec un sou</w:t>
      </w:r>
      <w:r>
        <w:t>verain chic</w:t>
      </w:r>
      <w:r w:rsidR="00A23BF9">
        <w:rPr>
          <w:lang w:eastAsia="en-US"/>
        </w:rPr>
        <w:t xml:space="preserve">. </w:t>
      </w:r>
      <w:r>
        <w:rPr>
          <w:lang w:eastAsia="en-US"/>
        </w:rPr>
        <w:t>Cependant il se laissait appeler Mazurke dans les circonstances les plus sérieuses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c</w:t>
      </w:r>
      <w:r w:rsidR="00A23BF9">
        <w:rPr>
          <w:lang w:eastAsia="en-US"/>
        </w:rPr>
        <w:t>’</w:t>
      </w:r>
      <w:r>
        <w:rPr>
          <w:lang w:eastAsia="en-US"/>
        </w:rPr>
        <w:t>était sous ce nom qu</w:t>
      </w:r>
      <w:r w:rsidR="00A23BF9">
        <w:rPr>
          <w:lang w:eastAsia="en-US"/>
        </w:rPr>
        <w:t>’</w:t>
      </w:r>
      <w:r>
        <w:rPr>
          <w:lang w:eastAsia="en-US"/>
        </w:rPr>
        <w:t>il avait fait la campagne de Hongrie</w:t>
      </w:r>
      <w:r w:rsidR="00A23BF9">
        <w:rPr>
          <w:lang w:eastAsia="en-US"/>
        </w:rPr>
        <w:t>.</w:t>
      </w:r>
    </w:p>
    <w:p w14:paraId="78673F1F" w14:textId="0D5F8669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Le nom officiel de Mazurke à Wiesbaden était </w:t>
      </w:r>
      <w:r w:rsidR="00A23BF9">
        <w:rPr>
          <w:lang w:eastAsia="en-US"/>
        </w:rPr>
        <w:t>M. </w:t>
      </w:r>
      <w:r>
        <w:rPr>
          <w:lang w:eastAsia="en-US"/>
        </w:rPr>
        <w:t>Philippe</w:t>
      </w:r>
      <w:r w:rsidR="00A23BF9">
        <w:rPr>
          <w:lang w:eastAsia="en-US"/>
        </w:rPr>
        <w:t>.</w:t>
      </w:r>
    </w:p>
    <w:p w14:paraId="50D0037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bien le roi des housards que ce Mazurke</w:t>
      </w:r>
      <w:r w:rsidR="00A23BF9">
        <w:rPr>
          <w:lang w:eastAsia="en-US"/>
        </w:rPr>
        <w:t>.</w:t>
      </w:r>
    </w:p>
    <w:p w14:paraId="461D0DA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Cinq pieds six pouces</w:t>
      </w:r>
      <w:r w:rsidR="00A23BF9">
        <w:rPr>
          <w:lang w:eastAsia="en-US"/>
        </w:rPr>
        <w:t xml:space="preserve">, </w:t>
      </w:r>
      <w:r>
        <w:rPr>
          <w:lang w:eastAsia="en-US"/>
        </w:rPr>
        <w:t>taille souple et fine</w:t>
      </w:r>
      <w:r w:rsidR="00A23BF9">
        <w:rPr>
          <w:lang w:eastAsia="en-US"/>
        </w:rPr>
        <w:t xml:space="preserve">, </w:t>
      </w:r>
      <w:r>
        <w:rPr>
          <w:lang w:eastAsia="en-US"/>
        </w:rPr>
        <w:t>cheveux noirs plus brillants que du jais</w:t>
      </w:r>
      <w:r w:rsidR="00A23BF9">
        <w:rPr>
          <w:lang w:eastAsia="en-US"/>
        </w:rPr>
        <w:t xml:space="preserve">, </w:t>
      </w:r>
      <w:r>
        <w:rPr>
          <w:lang w:eastAsia="en-US"/>
        </w:rPr>
        <w:t>œil doux et regard fier sous l</w:t>
      </w:r>
      <w:r w:rsidR="00A23BF9">
        <w:rPr>
          <w:lang w:eastAsia="en-US"/>
        </w:rPr>
        <w:t>’</w:t>
      </w:r>
      <w:r>
        <w:rPr>
          <w:lang w:eastAsia="en-US"/>
        </w:rPr>
        <w:t>arc hautain de ses sourcils</w:t>
      </w:r>
      <w:r w:rsidR="00A23BF9">
        <w:rPr>
          <w:lang w:eastAsia="en-US"/>
        </w:rPr>
        <w:t xml:space="preserve">, </w:t>
      </w:r>
      <w:r>
        <w:rPr>
          <w:lang w:eastAsia="en-US"/>
        </w:rPr>
        <w:t>traits délicats et à la fois virils</w:t>
      </w:r>
      <w:r w:rsidR="00A23BF9">
        <w:rPr>
          <w:lang w:eastAsia="en-US"/>
        </w:rPr>
        <w:t>.</w:t>
      </w:r>
    </w:p>
    <w:p w14:paraId="78D9210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avait avec cela une bravoure indomptable</w:t>
      </w:r>
      <w:r w:rsidR="00A23BF9">
        <w:rPr>
          <w:lang w:eastAsia="en-US"/>
        </w:rPr>
        <w:t xml:space="preserve">, </w:t>
      </w:r>
      <w:r>
        <w:rPr>
          <w:lang w:eastAsia="en-US"/>
        </w:rPr>
        <w:t>un bon cœur et de l</w:t>
      </w:r>
      <w:r w:rsidR="00A23BF9">
        <w:rPr>
          <w:lang w:eastAsia="en-US"/>
        </w:rPr>
        <w:t>’</w:t>
      </w:r>
      <w:r>
        <w:rPr>
          <w:lang w:eastAsia="en-US"/>
        </w:rPr>
        <w:t>esprit comme quatre</w:t>
      </w:r>
      <w:r w:rsidR="00A23BF9">
        <w:rPr>
          <w:lang w:eastAsia="en-US"/>
        </w:rPr>
        <w:t>.</w:t>
      </w:r>
    </w:p>
    <w:p w14:paraId="6D4CB18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revers de la médaille était que Mazurke jouait volontiers gros jeu</w:t>
      </w:r>
      <w:r w:rsidR="00A23BF9">
        <w:rPr>
          <w:lang w:eastAsia="en-US"/>
        </w:rPr>
        <w:t xml:space="preserve">, </w:t>
      </w:r>
      <w:r>
        <w:rPr>
          <w:lang w:eastAsia="en-US"/>
        </w:rPr>
        <w:t>qu</w:t>
      </w:r>
      <w:r w:rsidR="00A23BF9">
        <w:rPr>
          <w:lang w:eastAsia="en-US"/>
        </w:rPr>
        <w:t>’</w:t>
      </w:r>
      <w:r>
        <w:rPr>
          <w:lang w:eastAsia="en-US"/>
        </w:rPr>
        <w:t>il jetait son argent par les fenêtres encore mieux que les Italiens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qu</w:t>
      </w:r>
      <w:r w:rsidR="00A23BF9">
        <w:rPr>
          <w:lang w:eastAsia="en-US"/>
        </w:rPr>
        <w:t>’</w:t>
      </w:r>
      <w:r>
        <w:rPr>
          <w:lang w:eastAsia="en-US"/>
        </w:rPr>
        <w:t>il était parfois plus étourdi qu</w:t>
      </w:r>
      <w:r w:rsidR="00A23BF9">
        <w:rPr>
          <w:lang w:eastAsia="en-US"/>
        </w:rPr>
        <w:t>’</w:t>
      </w:r>
      <w:r>
        <w:rPr>
          <w:lang w:eastAsia="en-US"/>
        </w:rPr>
        <w:t>un collégien de quinze ans</w:t>
      </w:r>
      <w:r w:rsidR="00A23BF9">
        <w:rPr>
          <w:lang w:eastAsia="en-US"/>
        </w:rPr>
        <w:t>.</w:t>
      </w:r>
    </w:p>
    <w:p w14:paraId="7686731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D</w:t>
      </w:r>
      <w:r w:rsidR="00A23BF9">
        <w:rPr>
          <w:lang w:eastAsia="en-US"/>
        </w:rPr>
        <w:t>’</w:t>
      </w:r>
      <w:r>
        <w:rPr>
          <w:lang w:eastAsia="en-US"/>
        </w:rPr>
        <w:t>autres fois il raisonnait comme un livre</w:t>
      </w:r>
      <w:r w:rsidR="00A23BF9">
        <w:rPr>
          <w:lang w:eastAsia="en-US"/>
        </w:rPr>
        <w:t>.</w:t>
      </w:r>
    </w:p>
    <w:p w14:paraId="2A5832C6" w14:textId="4ABE196D" w:rsidR="00A23BF9" w:rsidRDefault="00BB5C58" w:rsidP="00A23BF9">
      <w:pPr>
        <w:rPr>
          <w:lang w:eastAsia="en-US"/>
        </w:rPr>
      </w:pPr>
      <w:r>
        <w:rPr>
          <w:lang w:eastAsia="en-US"/>
        </w:rPr>
        <w:t>Quand on lui demandait son âge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des baronnes curieuses qui veulent tout savoir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il répondait</w:t>
      </w:r>
      <w:r w:rsidR="00A23BF9">
        <w:rPr>
          <w:lang w:eastAsia="en-US"/>
        </w:rPr>
        <w:t xml:space="preserve"> : </w:t>
      </w:r>
      <w:r>
        <w:rPr>
          <w:lang w:eastAsia="en-US"/>
        </w:rPr>
        <w:t>trente-six ans</w:t>
      </w:r>
      <w:r w:rsidR="00A23BF9">
        <w:rPr>
          <w:lang w:eastAsia="en-US"/>
        </w:rPr>
        <w:t>.</w:t>
      </w:r>
    </w:p>
    <w:p w14:paraId="73758AE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il paraissait dix bonnes années de moins</w:t>
      </w:r>
      <w:r w:rsidR="00A23BF9">
        <w:rPr>
          <w:lang w:eastAsia="en-US"/>
        </w:rPr>
        <w:t>.</w:t>
      </w:r>
    </w:p>
    <w:p w14:paraId="5184016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Une chose incontestable</w:t>
      </w:r>
      <w:r w:rsidR="00A23BF9">
        <w:rPr>
          <w:lang w:eastAsia="en-US"/>
        </w:rPr>
        <w:t xml:space="preserve">,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est qu</w:t>
      </w:r>
      <w:r w:rsidR="00A23BF9">
        <w:rPr>
          <w:lang w:eastAsia="en-US"/>
        </w:rPr>
        <w:t>’</w:t>
      </w:r>
      <w:r>
        <w:rPr>
          <w:lang w:eastAsia="en-US"/>
        </w:rPr>
        <w:t>il déjeunait en conscience</w:t>
      </w:r>
      <w:r w:rsidR="00A23BF9">
        <w:rPr>
          <w:lang w:eastAsia="en-US"/>
        </w:rPr>
        <w:t xml:space="preserve">. </w:t>
      </w:r>
      <w:r>
        <w:rPr>
          <w:lang w:eastAsia="en-US"/>
        </w:rPr>
        <w:t>Il aimait le solide comme tous les gens de son goût</w:t>
      </w:r>
      <w:r w:rsidR="00A23BF9">
        <w:rPr>
          <w:lang w:eastAsia="en-US"/>
        </w:rPr>
        <w:t xml:space="preserve">. </w:t>
      </w:r>
      <w:r>
        <w:rPr>
          <w:lang w:eastAsia="en-US"/>
        </w:rPr>
        <w:t>Biftecks</w:t>
      </w:r>
      <w:r w:rsidR="00A23BF9">
        <w:rPr>
          <w:lang w:eastAsia="en-US"/>
        </w:rPr>
        <w:t xml:space="preserve">, </w:t>
      </w:r>
      <w:r>
        <w:rPr>
          <w:lang w:eastAsia="en-US"/>
        </w:rPr>
        <w:t>rosbifs</w:t>
      </w:r>
      <w:r w:rsidR="00A23BF9">
        <w:rPr>
          <w:lang w:eastAsia="en-US"/>
        </w:rPr>
        <w:t xml:space="preserve">, </w:t>
      </w:r>
      <w:r>
        <w:rPr>
          <w:lang w:eastAsia="en-US"/>
        </w:rPr>
        <w:t>aloyaux ne lui pesaient pas une once</w:t>
      </w:r>
      <w:r w:rsidR="00A23BF9">
        <w:rPr>
          <w:lang w:eastAsia="en-US"/>
        </w:rPr>
        <w:t>.</w:t>
      </w:r>
    </w:p>
    <w:p w14:paraId="0A1CEBB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Parlez-moi d</w:t>
      </w:r>
      <w:r w:rsidR="00A23BF9">
        <w:rPr>
          <w:lang w:eastAsia="en-US"/>
        </w:rPr>
        <w:t>’</w:t>
      </w:r>
      <w:r>
        <w:rPr>
          <w:lang w:eastAsia="en-US"/>
        </w:rPr>
        <w:t>un cœur vaillant qui bat aux environs d</w:t>
      </w:r>
      <w:r w:rsidR="00A23BF9">
        <w:rPr>
          <w:lang w:eastAsia="en-US"/>
        </w:rPr>
        <w:t>’</w:t>
      </w:r>
      <w:r>
        <w:rPr>
          <w:lang w:eastAsia="en-US"/>
        </w:rPr>
        <w:t>un vaillant estomac</w:t>
      </w:r>
      <w:r w:rsidR="00A23BF9">
        <w:rPr>
          <w:lang w:eastAsia="en-US"/>
        </w:rPr>
        <w:t> !</w:t>
      </w:r>
    </w:p>
    <w:p w14:paraId="1CDA532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Mazurke</w:t>
      </w:r>
      <w:r w:rsidR="00A23BF9">
        <w:rPr>
          <w:lang w:eastAsia="en-US"/>
        </w:rPr>
        <w:t xml:space="preserve">, </w:t>
      </w:r>
      <w:r>
        <w:rPr>
          <w:lang w:eastAsia="en-US"/>
        </w:rPr>
        <w:t>ou le capitaine Philippe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il vous plaira de l</w:t>
      </w:r>
      <w:r w:rsidR="00A23BF9">
        <w:rPr>
          <w:lang w:eastAsia="en-US"/>
        </w:rPr>
        <w:t>’</w:t>
      </w:r>
      <w:r>
        <w:rPr>
          <w:lang w:eastAsia="en-US"/>
        </w:rPr>
        <w:t>appeler</w:t>
      </w:r>
      <w:r w:rsidR="00A23BF9">
        <w:rPr>
          <w:lang w:eastAsia="en-US"/>
        </w:rPr>
        <w:t xml:space="preserve">, </w:t>
      </w:r>
      <w:r>
        <w:rPr>
          <w:lang w:eastAsia="en-US"/>
        </w:rPr>
        <w:t>la poche merveilleusement garnie</w:t>
      </w:r>
      <w:r w:rsidR="00A23BF9">
        <w:rPr>
          <w:lang w:eastAsia="en-US"/>
        </w:rPr>
        <w:t xml:space="preserve">, </w:t>
      </w:r>
      <w:r>
        <w:rPr>
          <w:lang w:eastAsia="en-US"/>
        </w:rPr>
        <w:t>s</w:t>
      </w:r>
      <w:r w:rsidR="00A23BF9">
        <w:rPr>
          <w:lang w:eastAsia="en-US"/>
        </w:rPr>
        <w:t>’</w:t>
      </w:r>
      <w:r>
        <w:rPr>
          <w:lang w:eastAsia="en-US"/>
        </w:rPr>
        <w:t>était logé à l</w:t>
      </w:r>
      <w:r w:rsidR="00A23BF9">
        <w:rPr>
          <w:lang w:eastAsia="en-US"/>
        </w:rPr>
        <w:t>’</w:t>
      </w:r>
      <w:r>
        <w:rPr>
          <w:lang w:eastAsia="en-US"/>
        </w:rPr>
        <w:t>hôtel Bristol</w:t>
      </w:r>
      <w:r w:rsidR="00A23BF9">
        <w:rPr>
          <w:lang w:eastAsia="en-US"/>
        </w:rPr>
        <w:t xml:space="preserve">, </w:t>
      </w:r>
      <w:r>
        <w:rPr>
          <w:lang w:eastAsia="en-US"/>
        </w:rPr>
        <w:t>place Vendôme</w:t>
      </w:r>
      <w:r w:rsidR="00A23BF9">
        <w:rPr>
          <w:lang w:eastAsia="en-US"/>
        </w:rPr>
        <w:t>.</w:t>
      </w:r>
    </w:p>
    <w:p w14:paraId="7C43646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est là que nous le trouvons quelques heures après l</w:t>
      </w:r>
      <w:r w:rsidR="00A23BF9">
        <w:rPr>
          <w:lang w:eastAsia="en-US"/>
        </w:rPr>
        <w:t>’</w:t>
      </w:r>
      <w:r>
        <w:rPr>
          <w:lang w:eastAsia="en-US"/>
        </w:rPr>
        <w:t>entrevue de nos deux jeunes filles</w:t>
      </w:r>
      <w:r w:rsidR="00A23BF9">
        <w:rPr>
          <w:lang w:eastAsia="en-US"/>
        </w:rPr>
        <w:t>.</w:t>
      </w:r>
    </w:p>
    <w:p w14:paraId="0C7F1FF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Midi approchait</w:t>
      </w:r>
      <w:r w:rsidR="00A23BF9">
        <w:rPr>
          <w:lang w:eastAsia="en-US"/>
        </w:rPr>
        <w:t>.</w:t>
      </w:r>
    </w:p>
    <w:p w14:paraId="3EB7AF4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Mazurke demanda son déjeuner</w:t>
      </w:r>
      <w:r w:rsidR="00A23BF9">
        <w:rPr>
          <w:lang w:eastAsia="en-US"/>
        </w:rPr>
        <w:t>.</w:t>
      </w:r>
    </w:p>
    <w:p w14:paraId="7B4550D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Vive Dieu</w:t>
      </w:r>
      <w:r w:rsidR="00A23BF9">
        <w:rPr>
          <w:lang w:eastAsia="en-US"/>
        </w:rPr>
        <w:t xml:space="preserve"> ! </w:t>
      </w:r>
      <w:r>
        <w:rPr>
          <w:lang w:eastAsia="en-US"/>
        </w:rPr>
        <w:t>ce n</w:t>
      </w:r>
      <w:r w:rsidR="00A23BF9">
        <w:rPr>
          <w:lang w:eastAsia="en-US"/>
        </w:rPr>
        <w:t>’</w:t>
      </w:r>
      <w:r>
        <w:rPr>
          <w:lang w:eastAsia="en-US"/>
        </w:rPr>
        <w:t>était pas du fromage</w:t>
      </w:r>
      <w:r w:rsidR="00A23BF9">
        <w:rPr>
          <w:lang w:eastAsia="en-US"/>
        </w:rPr>
        <w:t>.</w:t>
      </w:r>
    </w:p>
    <w:p w14:paraId="44A83BF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Un vigoureux déjeuner</w:t>
      </w:r>
      <w:r w:rsidR="00A23BF9">
        <w:rPr>
          <w:lang w:eastAsia="en-US"/>
        </w:rPr>
        <w:t xml:space="preserve">, </w:t>
      </w:r>
      <w:r>
        <w:rPr>
          <w:lang w:eastAsia="en-US"/>
        </w:rPr>
        <w:t>de la chair pour nourrir le sang</w:t>
      </w:r>
      <w:r w:rsidR="00A23BF9">
        <w:rPr>
          <w:lang w:eastAsia="en-US"/>
        </w:rPr>
        <w:t xml:space="preserve">, </w:t>
      </w:r>
      <w:r>
        <w:rPr>
          <w:lang w:eastAsia="en-US"/>
        </w:rPr>
        <w:t>du bordeaux pour l</w:t>
      </w:r>
      <w:r w:rsidR="00A23BF9">
        <w:rPr>
          <w:lang w:eastAsia="en-US"/>
        </w:rPr>
        <w:t>’</w:t>
      </w:r>
      <w:r>
        <w:rPr>
          <w:lang w:eastAsia="en-US"/>
        </w:rPr>
        <w:t>éclaircir</w:t>
      </w:r>
      <w:r w:rsidR="00A23BF9">
        <w:rPr>
          <w:lang w:eastAsia="en-US"/>
        </w:rPr>
        <w:t xml:space="preserve">. </w:t>
      </w:r>
      <w:r>
        <w:rPr>
          <w:lang w:eastAsia="en-US"/>
        </w:rPr>
        <w:t>Et un appétit</w:t>
      </w:r>
      <w:r w:rsidR="00A23BF9">
        <w:rPr>
          <w:lang w:eastAsia="en-US"/>
        </w:rPr>
        <w:t> !</w:t>
      </w:r>
    </w:p>
    <w:p w14:paraId="6E9461F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regardez bien l</w:t>
      </w:r>
      <w:r w:rsidR="00A23BF9">
        <w:rPr>
          <w:lang w:eastAsia="en-US"/>
        </w:rPr>
        <w:t>’</w:t>
      </w:r>
      <w:r>
        <w:rPr>
          <w:lang w:eastAsia="en-US"/>
        </w:rPr>
        <w:t>honnête garçon qui apporte ces côtelettes fumantes</w:t>
      </w:r>
      <w:r w:rsidR="00A23BF9">
        <w:rPr>
          <w:lang w:eastAsia="en-US"/>
        </w:rPr>
        <w:t>.</w:t>
      </w:r>
    </w:p>
    <w:p w14:paraId="2BF27D0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Petit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carré comme un lutteur breton</w:t>
      </w:r>
      <w:r w:rsidR="00A23BF9">
        <w:rPr>
          <w:lang w:eastAsia="en-US"/>
        </w:rPr>
        <w:t xml:space="preserve">, </w:t>
      </w:r>
      <w:r>
        <w:rPr>
          <w:lang w:eastAsia="en-US"/>
        </w:rPr>
        <w:t>de grands bras attachés à de larges épaules</w:t>
      </w:r>
      <w:r w:rsidR="00A23BF9">
        <w:rPr>
          <w:lang w:eastAsia="en-US"/>
        </w:rPr>
        <w:t xml:space="preserve">, </w:t>
      </w:r>
      <w:r>
        <w:rPr>
          <w:lang w:eastAsia="en-US"/>
        </w:rPr>
        <w:t>des jambes un peu torses</w:t>
      </w:r>
      <w:r w:rsidR="00A23BF9">
        <w:rPr>
          <w:lang w:eastAsia="en-US"/>
        </w:rPr>
        <w:t xml:space="preserve">, </w:t>
      </w:r>
      <w:r>
        <w:rPr>
          <w:lang w:eastAsia="en-US"/>
        </w:rPr>
        <w:t>genre Du Guesclin</w:t>
      </w:r>
      <w:r w:rsidR="00A23BF9">
        <w:rPr>
          <w:lang w:eastAsia="en-US"/>
        </w:rPr>
        <w:t xml:space="preserve">, </w:t>
      </w:r>
      <w:r>
        <w:rPr>
          <w:lang w:eastAsia="en-US"/>
        </w:rPr>
        <w:t>des cheveux plats taillés à l</w:t>
      </w:r>
      <w:r w:rsidR="00A23BF9">
        <w:rPr>
          <w:lang w:eastAsia="en-US"/>
        </w:rPr>
        <w:t>’</w:t>
      </w:r>
      <w:r>
        <w:rPr>
          <w:lang w:eastAsia="en-US"/>
        </w:rPr>
        <w:t>écuelle</w:t>
      </w:r>
      <w:r w:rsidR="00A23BF9">
        <w:rPr>
          <w:lang w:eastAsia="en-US"/>
        </w:rPr>
        <w:t>.</w:t>
      </w:r>
    </w:p>
    <w:p w14:paraId="6875752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avec cela un costume de groom</w:t>
      </w:r>
      <w:r w:rsidR="00A23BF9">
        <w:rPr>
          <w:lang w:eastAsia="en-US"/>
        </w:rPr>
        <w:t>.</w:t>
      </w:r>
    </w:p>
    <w:p w14:paraId="3FCEEF0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Ne serait-ce pas une ancienne connaissance</w:t>
      </w:r>
      <w:r w:rsidR="00A23BF9">
        <w:rPr>
          <w:lang w:eastAsia="en-US"/>
        </w:rPr>
        <w:t> ?</w:t>
      </w:r>
    </w:p>
    <w:p w14:paraId="2CCEDD9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posa le plat de côtelettes sur la table et tira de sa poche une lettre qu</w:t>
      </w:r>
      <w:r w:rsidR="00A23BF9">
        <w:rPr>
          <w:lang w:eastAsia="en-US"/>
        </w:rPr>
        <w:t>’</w:t>
      </w:r>
      <w:r>
        <w:rPr>
          <w:lang w:eastAsia="en-US"/>
        </w:rPr>
        <w:t>il remit à son maître</w:t>
      </w:r>
      <w:r w:rsidR="00A23BF9">
        <w:rPr>
          <w:lang w:eastAsia="en-US"/>
        </w:rPr>
        <w:t xml:space="preserve">, </w:t>
      </w:r>
      <w:r>
        <w:rPr>
          <w:lang w:eastAsia="en-US"/>
        </w:rPr>
        <w:t>car Mazurke ne se faisait pas donner ses lettres dans des assiettes en plaqué</w:t>
      </w:r>
      <w:r w:rsidR="00A23BF9">
        <w:rPr>
          <w:lang w:eastAsia="en-US"/>
        </w:rPr>
        <w:t>.</w:t>
      </w:r>
    </w:p>
    <w:p w14:paraId="03B0386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Cela fait</w:t>
      </w:r>
      <w:r w:rsidR="00A23BF9">
        <w:rPr>
          <w:lang w:eastAsia="en-US"/>
        </w:rPr>
        <w:t xml:space="preserve">, </w:t>
      </w:r>
      <w:r>
        <w:rPr>
          <w:lang w:eastAsia="en-US"/>
        </w:rPr>
        <w:t>le groom resta devant la table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bras ballants et la tête en avant</w:t>
      </w:r>
      <w:r w:rsidR="00A23BF9">
        <w:rPr>
          <w:lang w:eastAsia="en-US"/>
        </w:rPr>
        <w:t>.</w:t>
      </w:r>
    </w:p>
    <w:p w14:paraId="4534976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Mazurke regarda la lettre</w:t>
      </w:r>
      <w:r w:rsidR="00A23BF9">
        <w:rPr>
          <w:lang w:eastAsia="en-US"/>
        </w:rPr>
        <w:t>.</w:t>
      </w:r>
    </w:p>
    <w:p w14:paraId="67CC6AF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Tiens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dit-il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du petit Gabriel</w:t>
      </w:r>
      <w:r>
        <w:rPr>
          <w:lang w:eastAsia="en-US"/>
        </w:rPr>
        <w:t xml:space="preserve">… </w:t>
      </w:r>
      <w:r w:rsidR="00BB5C58">
        <w:rPr>
          <w:lang w:eastAsia="en-US"/>
        </w:rPr>
        <w:t>Il m</w:t>
      </w:r>
      <w:r>
        <w:rPr>
          <w:lang w:eastAsia="en-US"/>
        </w:rPr>
        <w:t>’</w:t>
      </w:r>
      <w:r w:rsidR="00BB5C58">
        <w:rPr>
          <w:lang w:eastAsia="en-US"/>
        </w:rPr>
        <w:t>a écrit à Wiesbaden</w:t>
      </w:r>
      <w:r>
        <w:rPr>
          <w:lang w:eastAsia="en-US"/>
        </w:rPr>
        <w:t xml:space="preserve">, </w:t>
      </w:r>
      <w:r w:rsidR="00BB5C58">
        <w:rPr>
          <w:lang w:eastAsia="en-US"/>
        </w:rPr>
        <w:t>et l</w:t>
      </w:r>
      <w:r>
        <w:rPr>
          <w:lang w:eastAsia="en-US"/>
        </w:rPr>
        <w:t>’</w:t>
      </w:r>
      <w:r w:rsidR="00BB5C58">
        <w:rPr>
          <w:lang w:eastAsia="en-US"/>
        </w:rPr>
        <w:t>on m</w:t>
      </w:r>
      <w:r>
        <w:rPr>
          <w:lang w:eastAsia="en-US"/>
        </w:rPr>
        <w:t>’</w:t>
      </w:r>
      <w:r w:rsidR="00BB5C58">
        <w:rPr>
          <w:lang w:eastAsia="en-US"/>
        </w:rPr>
        <w:t>a retourné la lettre</w:t>
      </w:r>
      <w:r>
        <w:rPr>
          <w:lang w:eastAsia="en-US"/>
        </w:rPr>
        <w:t>.</w:t>
      </w:r>
    </w:p>
    <w:p w14:paraId="1636A5A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Censé</w:t>
      </w:r>
      <w:r>
        <w:rPr>
          <w:lang w:eastAsia="en-US"/>
        </w:rPr>
        <w:t xml:space="preserve">… </w:t>
      </w:r>
      <w:r w:rsidR="00BB5C58">
        <w:rPr>
          <w:lang w:eastAsia="en-US"/>
        </w:rPr>
        <w:t>murmura le groom</w:t>
      </w:r>
      <w:r>
        <w:rPr>
          <w:lang w:eastAsia="en-US"/>
        </w:rPr>
        <w:t>.</w:t>
      </w:r>
    </w:p>
    <w:p w14:paraId="01D169B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Que </w:t>
      </w:r>
      <w:proofErr w:type="spellStart"/>
      <w:r w:rsidR="00BB5C58">
        <w:rPr>
          <w:lang w:eastAsia="en-US"/>
        </w:rPr>
        <w:t>me</w:t>
      </w:r>
      <w:proofErr w:type="spellEnd"/>
      <w:r w:rsidR="00BB5C58">
        <w:rPr>
          <w:lang w:eastAsia="en-US"/>
        </w:rPr>
        <w:t xml:space="preserve"> veux-tu</w:t>
      </w:r>
      <w:r>
        <w:rPr>
          <w:lang w:eastAsia="en-US"/>
        </w:rPr>
        <w:t xml:space="preserve">, </w:t>
      </w:r>
      <w:r w:rsidR="00BB5C58">
        <w:rPr>
          <w:lang w:eastAsia="en-US"/>
        </w:rPr>
        <w:t>toi</w:t>
      </w:r>
      <w:r>
        <w:rPr>
          <w:lang w:eastAsia="en-US"/>
        </w:rPr>
        <w:t xml:space="preserve"> ? </w:t>
      </w:r>
      <w:r w:rsidR="00BB5C58">
        <w:rPr>
          <w:lang w:eastAsia="en-US"/>
        </w:rPr>
        <w:t>demanda Mazurke</w:t>
      </w:r>
      <w:r>
        <w:rPr>
          <w:lang w:eastAsia="en-US"/>
        </w:rPr>
        <w:t>.</w:t>
      </w:r>
    </w:p>
    <w:p w14:paraId="544820DB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car c</w:t>
      </w:r>
      <w:r w:rsidR="00A23BF9">
        <w:rPr>
          <w:lang w:eastAsia="en-US"/>
        </w:rPr>
        <w:t>’</w:t>
      </w:r>
      <w:r>
        <w:rPr>
          <w:lang w:eastAsia="en-US"/>
        </w:rPr>
        <w:t>était bien lui</w:t>
      </w:r>
      <w:r w:rsidR="00A23BF9">
        <w:rPr>
          <w:lang w:eastAsia="en-US"/>
        </w:rPr>
        <w:t xml:space="preserve">, </w:t>
      </w:r>
      <w:r>
        <w:rPr>
          <w:lang w:eastAsia="en-US"/>
        </w:rPr>
        <w:t>s</w:t>
      </w:r>
      <w:r w:rsidR="00A23BF9">
        <w:rPr>
          <w:lang w:eastAsia="en-US"/>
        </w:rPr>
        <w:t>’</w:t>
      </w:r>
      <w:r>
        <w:rPr>
          <w:lang w:eastAsia="en-US"/>
        </w:rPr>
        <w:t>assit incontinent</w:t>
      </w:r>
      <w:r w:rsidR="00A23BF9">
        <w:rPr>
          <w:lang w:eastAsia="en-US"/>
        </w:rPr>
        <w:t>.</w:t>
      </w:r>
    </w:p>
    <w:p w14:paraId="102AE4A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commença le capitaine en fronçant le sourcil</w:t>
      </w:r>
      <w:r>
        <w:rPr>
          <w:lang w:eastAsia="en-US"/>
        </w:rPr>
        <w:t>.</w:t>
      </w:r>
    </w:p>
    <w:p w14:paraId="06675585" w14:textId="766B853F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Vous fâchez pas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Philippe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interrompit </w:t>
      </w:r>
      <w:proofErr w:type="spellStart"/>
      <w:r w:rsidR="00BB5C58">
        <w:rPr>
          <w:lang w:eastAsia="en-US"/>
        </w:rPr>
        <w:t>Yaume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qui rapprocha sa chaise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censément une explication que j</w:t>
      </w:r>
      <w:r>
        <w:rPr>
          <w:lang w:eastAsia="en-US"/>
        </w:rPr>
        <w:t>’</w:t>
      </w:r>
      <w:r w:rsidR="00BB5C58">
        <w:rPr>
          <w:lang w:eastAsia="en-US"/>
        </w:rPr>
        <w:t xml:space="preserve">ambitionne de me procurer à </w:t>
      </w:r>
      <w:proofErr w:type="spellStart"/>
      <w:r w:rsidR="00BB5C58">
        <w:rPr>
          <w:lang w:eastAsia="en-US"/>
        </w:rPr>
        <w:t>vôtre</w:t>
      </w:r>
      <w:proofErr w:type="spellEnd"/>
      <w:r w:rsidR="00BB5C58">
        <w:rPr>
          <w:lang w:eastAsia="en-US"/>
        </w:rPr>
        <w:t xml:space="preserve"> égard</w:t>
      </w:r>
      <w:r>
        <w:rPr>
          <w:lang w:eastAsia="en-US"/>
        </w:rPr>
        <w:t xml:space="preserve">, </w:t>
      </w:r>
      <w:r w:rsidR="00BB5C58">
        <w:rPr>
          <w:lang w:eastAsia="en-US"/>
        </w:rPr>
        <w:t>censé</w:t>
      </w:r>
      <w:r>
        <w:rPr>
          <w:lang w:eastAsia="en-US"/>
        </w:rPr>
        <w:t>…</w:t>
      </w:r>
    </w:p>
    <w:p w14:paraId="074A946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Aye</w:t>
      </w:r>
      <w:r w:rsidR="00A23BF9">
        <w:rPr>
          <w:lang w:eastAsia="en-US"/>
        </w:rPr>
        <w:t xml:space="preserve"> ! </w:t>
      </w:r>
      <w:r>
        <w:rPr>
          <w:lang w:eastAsia="en-US"/>
        </w:rPr>
        <w:t>aye</w:t>
      </w:r>
      <w:r w:rsidR="00A23BF9">
        <w:rPr>
          <w:lang w:eastAsia="en-US"/>
        </w:rPr>
        <w:t xml:space="preserve"> !… </w:t>
      </w: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était Breton</w:t>
      </w:r>
      <w:r w:rsidR="00A23BF9">
        <w:rPr>
          <w:lang w:eastAsia="en-US"/>
        </w:rPr>
        <w:t xml:space="preserve">, </w:t>
      </w:r>
      <w:r>
        <w:rPr>
          <w:lang w:eastAsia="en-US"/>
        </w:rPr>
        <w:t>et le Breton qui se transplante est pris immédiatement par la manie du beau langage</w:t>
      </w:r>
      <w:r w:rsidR="00A23BF9">
        <w:rPr>
          <w:lang w:eastAsia="en-US"/>
        </w:rPr>
        <w:t>.</w:t>
      </w:r>
    </w:p>
    <w:p w14:paraId="4551342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Quelle explication</w:t>
      </w:r>
      <w:r>
        <w:rPr>
          <w:lang w:eastAsia="en-US"/>
        </w:rPr>
        <w:t xml:space="preserve"> ? </w:t>
      </w:r>
      <w:r w:rsidR="00BB5C58">
        <w:rPr>
          <w:lang w:eastAsia="en-US"/>
        </w:rPr>
        <w:t>dit Mazurke</w:t>
      </w:r>
      <w:r>
        <w:rPr>
          <w:lang w:eastAsia="en-US"/>
        </w:rPr>
        <w:t>.</w:t>
      </w:r>
    </w:p>
    <w:p w14:paraId="590993E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le plaisir que je vais avoir de vous en communiquer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répliqua </w:t>
      </w:r>
      <w:proofErr w:type="spellStart"/>
      <w:r w:rsidR="00BB5C58">
        <w:rPr>
          <w:lang w:eastAsia="en-US"/>
        </w:rPr>
        <w:t>Yaume</w:t>
      </w:r>
      <w:proofErr w:type="spellEnd"/>
      <w:r w:rsidR="00BB5C58">
        <w:rPr>
          <w:lang w:eastAsia="en-US"/>
        </w:rPr>
        <w:t xml:space="preserve"> posément</w:t>
      </w:r>
      <w:r>
        <w:rPr>
          <w:lang w:eastAsia="en-US"/>
        </w:rPr>
        <w:t xml:space="preserve">, </w:t>
      </w:r>
      <w:r w:rsidR="00BB5C58">
        <w:rPr>
          <w:lang w:eastAsia="en-US"/>
        </w:rPr>
        <w:t>et comme un garçon qui n</w:t>
      </w:r>
      <w:r>
        <w:rPr>
          <w:lang w:eastAsia="en-US"/>
        </w:rPr>
        <w:t>’</w:t>
      </w:r>
      <w:r w:rsidR="00BB5C58">
        <w:rPr>
          <w:lang w:eastAsia="en-US"/>
        </w:rPr>
        <w:t>a pas sa langue dans sa poche</w:t>
      </w:r>
      <w:r>
        <w:rPr>
          <w:lang w:eastAsia="en-US"/>
        </w:rPr>
        <w:t>.</w:t>
      </w:r>
    </w:p>
    <w:p w14:paraId="24083E4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Allons</w:t>
      </w:r>
      <w:r>
        <w:rPr>
          <w:lang w:eastAsia="en-US"/>
        </w:rPr>
        <w:t xml:space="preserve">, </w:t>
      </w:r>
      <w:r w:rsidR="00BB5C58">
        <w:rPr>
          <w:lang w:eastAsia="en-US"/>
        </w:rPr>
        <w:t>fais vite</w:t>
      </w:r>
      <w:r>
        <w:rPr>
          <w:lang w:eastAsia="en-US"/>
        </w:rPr>
        <w:t> !</w:t>
      </w:r>
    </w:p>
    <w:p w14:paraId="19D4CF4F" w14:textId="5D9F7DD8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conjoncture bien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l</w:t>
      </w:r>
      <w:r>
        <w:rPr>
          <w:lang w:eastAsia="en-US"/>
        </w:rPr>
        <w:t>’</w:t>
      </w:r>
      <w:r w:rsidR="00BB5C58">
        <w:rPr>
          <w:lang w:eastAsia="en-US"/>
        </w:rPr>
        <w:t>ancien pâtour</w:t>
      </w:r>
      <w:r>
        <w:rPr>
          <w:lang w:eastAsia="en-US"/>
        </w:rPr>
        <w:t xml:space="preserve">, </w:t>
      </w:r>
      <w:r w:rsidR="00BB5C58">
        <w:rPr>
          <w:lang w:eastAsia="en-US"/>
        </w:rPr>
        <w:t>que j</w:t>
      </w:r>
      <w:r>
        <w:rPr>
          <w:lang w:eastAsia="en-US"/>
        </w:rPr>
        <w:t>’</w:t>
      </w:r>
      <w:r w:rsidR="00BB5C58">
        <w:rPr>
          <w:lang w:eastAsia="en-US"/>
        </w:rPr>
        <w:t>ai moins d</w:t>
      </w:r>
      <w:r>
        <w:rPr>
          <w:lang w:eastAsia="en-US"/>
        </w:rPr>
        <w:t>’</w:t>
      </w:r>
      <w:r w:rsidR="00BB5C58">
        <w:rPr>
          <w:lang w:eastAsia="en-US"/>
        </w:rPr>
        <w:t>esprit que vous</w:t>
      </w:r>
      <w:r>
        <w:rPr>
          <w:lang w:eastAsia="en-US"/>
        </w:rPr>
        <w:t xml:space="preserve">, </w:t>
      </w:r>
      <w:r w:rsidR="00BB5C58">
        <w:rPr>
          <w:lang w:eastAsia="en-US"/>
        </w:rPr>
        <w:t>censément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Philippe</w:t>
      </w:r>
      <w:r>
        <w:rPr>
          <w:lang w:eastAsia="en-US"/>
        </w:rPr>
        <w:t xml:space="preserve">, </w:t>
      </w:r>
      <w:r w:rsidR="00BB5C58">
        <w:rPr>
          <w:lang w:eastAsia="en-US"/>
        </w:rPr>
        <w:t>qui occupez des grades dans la société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mais ayant été pareillement que vous</w:t>
      </w:r>
      <w:r>
        <w:rPr>
          <w:lang w:eastAsia="en-US"/>
        </w:rPr>
        <w:t xml:space="preserve">, </w:t>
      </w:r>
      <w:r w:rsidR="00BB5C58">
        <w:rPr>
          <w:lang w:eastAsia="en-US"/>
        </w:rPr>
        <w:t>quoique moins avancé</w:t>
      </w:r>
      <w:r>
        <w:rPr>
          <w:lang w:eastAsia="en-US"/>
        </w:rPr>
        <w:t xml:space="preserve">, </w:t>
      </w:r>
      <w:r w:rsidR="00BB5C58">
        <w:rPr>
          <w:lang w:eastAsia="en-US"/>
        </w:rPr>
        <w:t>militaire</w:t>
      </w:r>
      <w:r>
        <w:rPr>
          <w:lang w:eastAsia="en-US"/>
        </w:rPr>
        <w:t xml:space="preserve">, </w:t>
      </w:r>
      <w:r w:rsidR="00BB5C58">
        <w:rPr>
          <w:lang w:eastAsia="en-US"/>
        </w:rPr>
        <w:t>je m</w:t>
      </w:r>
      <w:r>
        <w:rPr>
          <w:lang w:eastAsia="en-US"/>
        </w:rPr>
        <w:t>’</w:t>
      </w:r>
      <w:r w:rsidR="00BB5C58">
        <w:rPr>
          <w:lang w:eastAsia="en-US"/>
        </w:rPr>
        <w:t>importe à savoir</w:t>
      </w:r>
      <w:r>
        <w:rPr>
          <w:lang w:eastAsia="en-US"/>
        </w:rPr>
        <w:t xml:space="preserve">, </w:t>
      </w:r>
      <w:r w:rsidR="00BB5C58">
        <w:rPr>
          <w:lang w:eastAsia="en-US"/>
        </w:rPr>
        <w:t>dans la pensée de m</w:t>
      </w:r>
      <w:r>
        <w:rPr>
          <w:lang w:eastAsia="en-US"/>
        </w:rPr>
        <w:t>’</w:t>
      </w:r>
      <w:r w:rsidR="00BB5C58">
        <w:rPr>
          <w:lang w:eastAsia="en-US"/>
        </w:rPr>
        <w:t>instruire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En secundo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je </w:t>
      </w:r>
      <w:r w:rsidR="00BB5C58">
        <w:rPr>
          <w:lang w:eastAsia="en-US"/>
        </w:rPr>
        <w:lastRenderedPageBreak/>
        <w:t>m</w:t>
      </w:r>
      <w:r>
        <w:rPr>
          <w:lang w:eastAsia="en-US"/>
        </w:rPr>
        <w:t>’</w:t>
      </w:r>
      <w:r w:rsidR="00BB5C58">
        <w:rPr>
          <w:lang w:eastAsia="en-US"/>
        </w:rPr>
        <w:t>importe non moins</w:t>
      </w:r>
      <w:r>
        <w:rPr>
          <w:lang w:eastAsia="en-US"/>
        </w:rPr>
        <w:t xml:space="preserve">, </w:t>
      </w:r>
      <w:r w:rsidR="00BB5C58">
        <w:rPr>
          <w:lang w:eastAsia="en-US"/>
        </w:rPr>
        <w:t>pour cause de l</w:t>
      </w:r>
      <w:r>
        <w:rPr>
          <w:lang w:eastAsia="en-US"/>
        </w:rPr>
        <w:t>’</w:t>
      </w:r>
      <w:r w:rsidR="00BB5C58">
        <w:rPr>
          <w:lang w:eastAsia="en-US"/>
        </w:rPr>
        <w:t>attachement que je vous porte</w:t>
      </w:r>
      <w:r>
        <w:rPr>
          <w:lang w:eastAsia="en-US"/>
        </w:rPr>
        <w:t xml:space="preserve">, </w:t>
      </w:r>
      <w:r w:rsidR="00BB5C58">
        <w:rPr>
          <w:lang w:eastAsia="en-US"/>
        </w:rPr>
        <w:t>étant tous deux de vieilles connaissances</w:t>
      </w:r>
      <w:r>
        <w:rPr>
          <w:lang w:eastAsia="en-US"/>
        </w:rPr>
        <w:t xml:space="preserve">, </w:t>
      </w:r>
      <w:r w:rsidR="00BB5C58">
        <w:rPr>
          <w:lang w:eastAsia="en-US"/>
        </w:rPr>
        <w:t>de tirer au clair les bruits</w:t>
      </w:r>
      <w:r>
        <w:rPr>
          <w:lang w:eastAsia="en-US"/>
        </w:rPr>
        <w:t xml:space="preserve">, </w:t>
      </w:r>
      <w:r w:rsidR="00BB5C58">
        <w:rPr>
          <w:lang w:eastAsia="en-US"/>
        </w:rPr>
        <w:t>cancans et propos qui pourraient courir</w:t>
      </w:r>
      <w:r>
        <w:rPr>
          <w:lang w:eastAsia="en-US"/>
        </w:rPr>
        <w:t xml:space="preserve">, </w:t>
      </w:r>
      <w:r w:rsidR="00BB5C58">
        <w:rPr>
          <w:lang w:eastAsia="en-US"/>
        </w:rPr>
        <w:t>tenus par l</w:t>
      </w:r>
      <w:r>
        <w:rPr>
          <w:lang w:eastAsia="en-US"/>
        </w:rPr>
        <w:t>’</w:t>
      </w:r>
      <w:r w:rsidR="00BB5C58">
        <w:rPr>
          <w:lang w:eastAsia="en-US"/>
        </w:rPr>
        <w:t>inconsidération</w:t>
      </w:r>
      <w:r>
        <w:rPr>
          <w:lang w:eastAsia="en-US"/>
        </w:rPr>
        <w:t xml:space="preserve">, </w:t>
      </w:r>
      <w:r w:rsidR="00BB5C58">
        <w:rPr>
          <w:lang w:eastAsia="en-US"/>
        </w:rPr>
        <w:t>censé</w:t>
      </w:r>
      <w:r>
        <w:rPr>
          <w:lang w:eastAsia="en-US"/>
        </w:rPr>
        <w:t xml:space="preserve">, </w:t>
      </w:r>
      <w:r w:rsidR="00BB5C58">
        <w:rPr>
          <w:lang w:eastAsia="en-US"/>
        </w:rPr>
        <w:t>ou le bavardement</w:t>
      </w:r>
      <w:r>
        <w:rPr>
          <w:lang w:eastAsia="en-US"/>
        </w:rPr>
        <w:t>…</w:t>
      </w:r>
    </w:p>
    <w:p w14:paraId="6DCAB45C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respira</w:t>
      </w:r>
      <w:r w:rsidR="00A23BF9">
        <w:rPr>
          <w:lang w:eastAsia="en-US"/>
        </w:rPr>
        <w:t>.</w:t>
      </w:r>
    </w:p>
    <w:p w14:paraId="15735CD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Mazurke avait enfoncé son couteau à demi dans le rond de sa côtelette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il ne tranchait point la chair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admiration paralysait ses doigts</w:t>
      </w:r>
      <w:r w:rsidR="00A23BF9">
        <w:rPr>
          <w:lang w:eastAsia="en-US"/>
        </w:rPr>
        <w:t>.</w:t>
      </w:r>
    </w:p>
    <w:p w14:paraId="65C2F62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Il écoutait </w:t>
      </w: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et se demandait où diable les Bretons qui ont été militaires vont pêcher cette splendide rhétorique qu</w:t>
      </w:r>
      <w:r w:rsidR="00A23BF9">
        <w:rPr>
          <w:lang w:eastAsia="en-US"/>
        </w:rPr>
        <w:t>’</w:t>
      </w:r>
      <w:r>
        <w:rPr>
          <w:lang w:eastAsia="en-US"/>
        </w:rPr>
        <w:t>ils rapportent dans la vie civile</w:t>
      </w:r>
      <w:r w:rsidR="00A23BF9">
        <w:rPr>
          <w:lang w:eastAsia="en-US"/>
        </w:rPr>
        <w:t>.</w:t>
      </w:r>
    </w:p>
    <w:p w14:paraId="4A6ABDB3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poursuivit</w:t>
      </w:r>
      <w:r w:rsidR="00A23BF9">
        <w:rPr>
          <w:lang w:eastAsia="en-US"/>
        </w:rPr>
        <w:t> :</w:t>
      </w:r>
    </w:p>
    <w:p w14:paraId="1896ECE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Mangez</w:t>
      </w:r>
      <w:r>
        <w:rPr>
          <w:lang w:eastAsia="en-US"/>
        </w:rPr>
        <w:t xml:space="preserve">, </w:t>
      </w:r>
      <w:r w:rsidR="00BB5C58">
        <w:rPr>
          <w:lang w:eastAsia="en-US"/>
        </w:rPr>
        <w:t>censé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Philippe</w:t>
      </w:r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si je croyais vous </w:t>
      </w:r>
      <w:proofErr w:type="spellStart"/>
      <w:r w:rsidR="00BB5C58">
        <w:rPr>
          <w:lang w:eastAsia="en-US"/>
        </w:rPr>
        <w:t>inconvénienter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je serais mal à mon aise</w:t>
      </w:r>
      <w:r>
        <w:rPr>
          <w:lang w:eastAsia="en-US"/>
        </w:rPr>
        <w:t>…</w:t>
      </w:r>
    </w:p>
    <w:p w14:paraId="6C64E6F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Mazurke le regardait de tous ses yeux</w:t>
      </w:r>
      <w:r w:rsidR="00A23BF9">
        <w:rPr>
          <w:lang w:eastAsia="en-US"/>
        </w:rPr>
        <w:t>.</w:t>
      </w:r>
    </w:p>
    <w:p w14:paraId="7886E62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Mais tu n</w:t>
      </w:r>
      <w:r>
        <w:rPr>
          <w:lang w:eastAsia="en-US"/>
        </w:rPr>
        <w:t>’</w:t>
      </w:r>
      <w:r w:rsidR="00BB5C58">
        <w:rPr>
          <w:lang w:eastAsia="en-US"/>
        </w:rPr>
        <w:t>étais pas si bête que ça quand je t</w:t>
      </w:r>
      <w:r>
        <w:rPr>
          <w:lang w:eastAsia="en-US"/>
        </w:rPr>
        <w:t>’</w:t>
      </w:r>
      <w:r w:rsidR="00BB5C58">
        <w:rPr>
          <w:lang w:eastAsia="en-US"/>
        </w:rPr>
        <w:t>ai laissé à Francfort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mon pauvre </w:t>
      </w:r>
      <w:proofErr w:type="spellStart"/>
      <w:r w:rsidR="00BB5C58">
        <w:rPr>
          <w:lang w:eastAsia="en-US"/>
        </w:rPr>
        <w:t>Yaume</w:t>
      </w:r>
      <w:proofErr w:type="spellEnd"/>
      <w:r>
        <w:rPr>
          <w:lang w:eastAsia="en-US"/>
        </w:rPr>
        <w:t xml:space="preserve"> ! </w:t>
      </w:r>
      <w:r w:rsidR="00BB5C58">
        <w:rPr>
          <w:lang w:eastAsia="en-US"/>
        </w:rPr>
        <w:t>dit-il</w:t>
      </w:r>
      <w:r>
        <w:rPr>
          <w:lang w:eastAsia="en-US"/>
        </w:rPr>
        <w:t>.</w:t>
      </w:r>
    </w:p>
    <w:p w14:paraId="2731199C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eut ce sourire qu</w:t>
      </w:r>
      <w:r w:rsidR="00A23BF9">
        <w:rPr>
          <w:lang w:eastAsia="en-US"/>
        </w:rPr>
        <w:t>’</w:t>
      </w:r>
      <w:r>
        <w:rPr>
          <w:lang w:eastAsia="en-US"/>
        </w:rPr>
        <w:t>on prend quand on est modeste</w:t>
      </w:r>
      <w:r w:rsidR="00A23BF9">
        <w:rPr>
          <w:lang w:eastAsia="en-US"/>
        </w:rPr>
        <w:t xml:space="preserve">, </w:t>
      </w:r>
      <w:r>
        <w:rPr>
          <w:lang w:eastAsia="en-US"/>
        </w:rPr>
        <w:t>pour repousser un compliment par trop flatteur</w:t>
      </w:r>
      <w:r w:rsidR="00A23BF9">
        <w:rPr>
          <w:lang w:eastAsia="en-US"/>
        </w:rPr>
        <w:t>.</w:t>
      </w:r>
    </w:p>
    <w:p w14:paraId="000772E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Quand vous m</w:t>
      </w:r>
      <w:r>
        <w:rPr>
          <w:lang w:eastAsia="en-US"/>
        </w:rPr>
        <w:t>’</w:t>
      </w:r>
      <w:r w:rsidR="00BB5C58">
        <w:rPr>
          <w:lang w:eastAsia="en-US"/>
        </w:rPr>
        <w:t>avez laissé à Francfort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répliqua-t-il</w:t>
      </w:r>
      <w:r>
        <w:rPr>
          <w:lang w:eastAsia="en-US"/>
        </w:rPr>
        <w:t xml:space="preserve">, </w:t>
      </w:r>
      <w:r w:rsidR="00BB5C58">
        <w:rPr>
          <w:lang w:eastAsia="en-US"/>
        </w:rPr>
        <w:t>je sortais du militaire et je n</w:t>
      </w:r>
      <w:r>
        <w:rPr>
          <w:lang w:eastAsia="en-US"/>
        </w:rPr>
        <w:t>’</w:t>
      </w:r>
      <w:r w:rsidR="00BB5C58">
        <w:rPr>
          <w:lang w:eastAsia="en-US"/>
        </w:rPr>
        <w:t>avais pas encore fréquenté les Allemands</w:t>
      </w:r>
      <w:r>
        <w:rPr>
          <w:lang w:eastAsia="en-US"/>
        </w:rPr>
        <w:t xml:space="preserve">… </w:t>
      </w:r>
      <w:r w:rsidR="00BB5C58">
        <w:rPr>
          <w:lang w:eastAsia="en-US"/>
        </w:rPr>
        <w:t>Bon</w:t>
      </w:r>
      <w:r>
        <w:rPr>
          <w:lang w:eastAsia="en-US"/>
        </w:rPr>
        <w:t xml:space="preserve"> ! </w:t>
      </w:r>
      <w:r w:rsidR="00BB5C58">
        <w:rPr>
          <w:lang w:eastAsia="en-US"/>
        </w:rPr>
        <w:t>vous voilà qui mangez censément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Philippe</w:t>
      </w:r>
      <w:r>
        <w:rPr>
          <w:lang w:eastAsia="en-US"/>
        </w:rPr>
        <w:t xml:space="preserve">… </w:t>
      </w:r>
      <w:r w:rsidR="00BB5C58">
        <w:rPr>
          <w:lang w:eastAsia="en-US"/>
        </w:rPr>
        <w:t>ça me fait du plaisir</w:t>
      </w:r>
      <w:r>
        <w:rPr>
          <w:lang w:eastAsia="en-US"/>
        </w:rPr>
        <w:t>.</w:t>
      </w:r>
    </w:p>
    <w:p w14:paraId="77DE0B3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Voyons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Mazurke en mettant à nu l</w:t>
      </w:r>
      <w:r>
        <w:rPr>
          <w:lang w:eastAsia="en-US"/>
        </w:rPr>
        <w:t>’</w:t>
      </w:r>
      <w:r w:rsidR="00BB5C58">
        <w:rPr>
          <w:lang w:eastAsia="en-US"/>
        </w:rPr>
        <w:t>os de la seconde côtelette</w:t>
      </w:r>
      <w:r>
        <w:rPr>
          <w:lang w:eastAsia="en-US"/>
        </w:rPr>
        <w:t xml:space="preserve">, </w:t>
      </w:r>
      <w:r w:rsidR="00BB5C58">
        <w:rPr>
          <w:lang w:eastAsia="en-US"/>
        </w:rPr>
        <w:t>çà</w:t>
      </w:r>
      <w:r>
        <w:rPr>
          <w:lang w:eastAsia="en-US"/>
        </w:rPr>
        <w:t xml:space="preserve">, </w:t>
      </w:r>
      <w:r w:rsidR="00BB5C58">
        <w:rPr>
          <w:lang w:eastAsia="en-US"/>
        </w:rPr>
        <w:t>conte-moi ton affaire en deux mots et va me chercher autre chose</w:t>
      </w:r>
      <w:r>
        <w:rPr>
          <w:lang w:eastAsia="en-US"/>
        </w:rPr>
        <w:t>.</w:t>
      </w:r>
    </w:p>
    <w:p w14:paraId="463EC306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se recueillit</w:t>
      </w:r>
      <w:r w:rsidR="00A23BF9">
        <w:rPr>
          <w:lang w:eastAsia="en-US"/>
        </w:rPr>
        <w:t>.</w:t>
      </w:r>
    </w:p>
    <w:p w14:paraId="72911A9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reprit-il</w:t>
      </w:r>
      <w:r>
        <w:rPr>
          <w:lang w:eastAsia="en-US"/>
        </w:rPr>
        <w:t xml:space="preserve">, </w:t>
      </w:r>
      <w:r w:rsidR="00BB5C58">
        <w:rPr>
          <w:lang w:eastAsia="en-US"/>
        </w:rPr>
        <w:t>ça m</w:t>
      </w:r>
      <w:r>
        <w:rPr>
          <w:lang w:eastAsia="en-US"/>
        </w:rPr>
        <w:t>’</w:t>
      </w:r>
      <w:r w:rsidR="00BB5C58">
        <w:rPr>
          <w:lang w:eastAsia="en-US"/>
        </w:rPr>
        <w:t>insupporte</w:t>
      </w:r>
      <w:r>
        <w:rPr>
          <w:lang w:eastAsia="en-US"/>
        </w:rPr>
        <w:t xml:space="preserve">, </w:t>
      </w:r>
      <w:r w:rsidR="00BB5C58">
        <w:rPr>
          <w:lang w:eastAsia="en-US"/>
        </w:rPr>
        <w:t>ce que j</w:t>
      </w:r>
      <w:r>
        <w:rPr>
          <w:lang w:eastAsia="en-US"/>
        </w:rPr>
        <w:t>’</w:t>
      </w:r>
      <w:r w:rsidR="00BB5C58">
        <w:rPr>
          <w:lang w:eastAsia="en-US"/>
        </w:rPr>
        <w:t>entends sur vous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Philippe</w:t>
      </w:r>
      <w:r>
        <w:rPr>
          <w:lang w:eastAsia="en-US"/>
        </w:rPr>
        <w:t xml:space="preserve">… </w:t>
      </w:r>
      <w:r w:rsidR="00BB5C58">
        <w:rPr>
          <w:lang w:eastAsia="en-US"/>
        </w:rPr>
        <w:t>Chaque pays</w:t>
      </w:r>
      <w:r>
        <w:rPr>
          <w:lang w:eastAsia="en-US"/>
        </w:rPr>
        <w:t xml:space="preserve">, </w:t>
      </w:r>
      <w:r w:rsidR="00BB5C58">
        <w:rPr>
          <w:lang w:eastAsia="en-US"/>
        </w:rPr>
        <w:t>comme l</w:t>
      </w:r>
      <w:r>
        <w:rPr>
          <w:lang w:eastAsia="en-US"/>
        </w:rPr>
        <w:t>’</w:t>
      </w:r>
      <w:r w:rsidR="00BB5C58">
        <w:rPr>
          <w:lang w:eastAsia="en-US"/>
        </w:rPr>
        <w:t>on dit</w:t>
      </w:r>
      <w:r>
        <w:rPr>
          <w:lang w:eastAsia="en-US"/>
        </w:rPr>
        <w:t xml:space="preserve">, </w:t>
      </w:r>
      <w:r w:rsidR="00BB5C58">
        <w:rPr>
          <w:lang w:eastAsia="en-US"/>
        </w:rPr>
        <w:t>a ses usages</w:t>
      </w:r>
      <w:r>
        <w:rPr>
          <w:lang w:eastAsia="en-US"/>
        </w:rPr>
        <w:t xml:space="preserve">, </w:t>
      </w:r>
      <w:r w:rsidR="00BB5C58">
        <w:rPr>
          <w:lang w:eastAsia="en-US"/>
        </w:rPr>
        <w:t>et je ne sais pas ceux de Paris</w:t>
      </w:r>
      <w:r>
        <w:rPr>
          <w:lang w:eastAsia="en-US"/>
        </w:rPr>
        <w:t xml:space="preserve">, </w:t>
      </w:r>
      <w:r w:rsidR="00BB5C58">
        <w:rPr>
          <w:lang w:eastAsia="en-US"/>
        </w:rPr>
        <w:t>y étant arrivé d</w:t>
      </w:r>
      <w:r>
        <w:rPr>
          <w:lang w:eastAsia="en-US"/>
        </w:rPr>
        <w:t>’</w:t>
      </w:r>
      <w:r w:rsidR="00BB5C58">
        <w:rPr>
          <w:lang w:eastAsia="en-US"/>
        </w:rPr>
        <w:t>avant</w:t>
      </w:r>
      <w:r>
        <w:rPr>
          <w:lang w:eastAsia="en-US"/>
        </w:rPr>
        <w:t>-</w:t>
      </w:r>
      <w:r w:rsidR="00BB5C58">
        <w:rPr>
          <w:lang w:eastAsia="en-US"/>
        </w:rPr>
        <w:t>hier</w:t>
      </w:r>
      <w:r>
        <w:rPr>
          <w:lang w:eastAsia="en-US"/>
        </w:rPr>
        <w:t xml:space="preserve">… </w:t>
      </w:r>
      <w:r w:rsidR="00BB5C58">
        <w:rPr>
          <w:lang w:eastAsia="en-US"/>
        </w:rPr>
        <w:t>Il y a donc censé qu</w:t>
      </w:r>
      <w:r>
        <w:rPr>
          <w:lang w:eastAsia="en-US"/>
        </w:rPr>
        <w:t>’</w:t>
      </w:r>
      <w:r w:rsidR="00BB5C58">
        <w:rPr>
          <w:lang w:eastAsia="en-US"/>
        </w:rPr>
        <w:t>ils sont tous à parler sur les Polonais</w:t>
      </w:r>
      <w:r>
        <w:rPr>
          <w:lang w:eastAsia="en-US"/>
        </w:rPr>
        <w:t xml:space="preserve">, </w:t>
      </w:r>
      <w:r w:rsidR="00BB5C58">
        <w:rPr>
          <w:lang w:eastAsia="en-US"/>
        </w:rPr>
        <w:t>parce qu</w:t>
      </w:r>
      <w:r>
        <w:rPr>
          <w:lang w:eastAsia="en-US"/>
        </w:rPr>
        <w:t>’</w:t>
      </w:r>
      <w:r w:rsidR="00BB5C58">
        <w:rPr>
          <w:lang w:eastAsia="en-US"/>
        </w:rPr>
        <w:t>ils savent que vous en venez de la Hongrie</w:t>
      </w:r>
      <w:r>
        <w:rPr>
          <w:lang w:eastAsia="en-US"/>
        </w:rPr>
        <w:t>.</w:t>
      </w:r>
    </w:p>
    <w:p w14:paraId="2DCBD08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Après</w:t>
      </w:r>
      <w:r>
        <w:rPr>
          <w:lang w:eastAsia="en-US"/>
        </w:rPr>
        <w:t> ?</w:t>
      </w:r>
    </w:p>
    <w:p w14:paraId="1219ADEE" w14:textId="3FC897F5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</w:t>
      </w:r>
      <w:r>
        <w:rPr>
          <w:lang w:eastAsia="en-US"/>
        </w:rPr>
        <w:t>’</w:t>
      </w:r>
      <w:r w:rsidR="00BB5C58">
        <w:rPr>
          <w:lang w:eastAsia="en-US"/>
        </w:rPr>
        <w:t>là qu</w:t>
      </w:r>
      <w:r>
        <w:rPr>
          <w:lang w:eastAsia="en-US"/>
        </w:rPr>
        <w:t>’</w:t>
      </w:r>
      <w:r w:rsidR="00BB5C58">
        <w:rPr>
          <w:lang w:eastAsia="en-US"/>
        </w:rPr>
        <w:t>est bon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dit </w:t>
      </w:r>
      <w:proofErr w:type="spellStart"/>
      <w:r w:rsidR="00BB5C58">
        <w:rPr>
          <w:lang w:eastAsia="en-US"/>
        </w:rPr>
        <w:t>Yaume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 xml:space="preserve">retrouvant parmi les fleurs nouvelles de son éloquence une de ses vieilles locutions </w:t>
      </w:r>
      <w:proofErr w:type="spellStart"/>
      <w:r w:rsidR="00BB5C58">
        <w:rPr>
          <w:lang w:eastAsia="en-US"/>
        </w:rPr>
        <w:t>vitri</w:t>
      </w:r>
      <w:r w:rsidR="00BB5C58">
        <w:rPr>
          <w:lang w:eastAsia="en-US"/>
        </w:rPr>
        <w:t>â</w:t>
      </w:r>
      <w:r w:rsidR="00BB5C58">
        <w:rPr>
          <w:lang w:eastAsia="en-US"/>
        </w:rPr>
        <w:t>ses</w:t>
      </w:r>
      <w:proofErr w:type="spellEnd"/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il y a donc que je voudrais raisonner un petit peu avec vous</w:t>
      </w:r>
      <w:r>
        <w:rPr>
          <w:lang w:eastAsia="en-US"/>
        </w:rPr>
        <w:t>.</w:t>
      </w:r>
    </w:p>
    <w:p w14:paraId="6630755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Mazurke consulta sa montre</w:t>
      </w:r>
      <w:r w:rsidR="00A23BF9">
        <w:rPr>
          <w:lang w:eastAsia="en-US"/>
        </w:rPr>
        <w:t>.</w:t>
      </w:r>
    </w:p>
    <w:p w14:paraId="1E867752" w14:textId="64457130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Bien volontiers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répliqua-t-il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je te donne une seule minute pour expliquer ton affaire</w:t>
      </w:r>
      <w:r>
        <w:rPr>
          <w:lang w:eastAsia="en-US"/>
        </w:rPr>
        <w:t>.</w:t>
      </w:r>
    </w:p>
    <w:p w14:paraId="33322BD2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avala son haleine et mit ses deux poings sur ses genoux en homme bien résolu à fourrer dans cette minute un discours d</w:t>
      </w:r>
      <w:r w:rsidR="00A23BF9">
        <w:rPr>
          <w:lang w:eastAsia="en-US"/>
        </w:rPr>
        <w:t>’</w:t>
      </w:r>
      <w:r>
        <w:rPr>
          <w:lang w:eastAsia="en-US"/>
        </w:rPr>
        <w:t>une heure</w:t>
      </w:r>
      <w:r w:rsidR="00A23BF9">
        <w:rPr>
          <w:lang w:eastAsia="en-US"/>
        </w:rPr>
        <w:t>.</w:t>
      </w:r>
    </w:p>
    <w:p w14:paraId="5B8C3DEC" w14:textId="3A384C4B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Les Polonais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reprit-il au galop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je comprends ça</w:t>
      </w:r>
      <w:r>
        <w:rPr>
          <w:lang w:eastAsia="en-US"/>
        </w:rPr>
        <w:t xml:space="preserve">,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en ai connu qui étaient juifs et pochards</w:t>
      </w:r>
      <w:r>
        <w:rPr>
          <w:lang w:eastAsia="en-US"/>
        </w:rPr>
        <w:t xml:space="preserve">, </w:t>
      </w:r>
      <w:r w:rsidR="00BB5C58">
        <w:rPr>
          <w:lang w:eastAsia="en-US"/>
        </w:rPr>
        <w:t>sauf respect de vous censé</w:t>
      </w:r>
      <w:r>
        <w:rPr>
          <w:lang w:eastAsia="en-US"/>
        </w:rPr>
        <w:t xml:space="preserve">, </w:t>
      </w:r>
      <w:r w:rsidR="00BB5C58">
        <w:rPr>
          <w:lang w:eastAsia="en-US"/>
        </w:rPr>
        <w:t>ça s</w:t>
      </w:r>
      <w:r>
        <w:rPr>
          <w:lang w:eastAsia="en-US"/>
        </w:rPr>
        <w:t>’</w:t>
      </w:r>
      <w:r w:rsidR="00BB5C58">
        <w:rPr>
          <w:lang w:eastAsia="en-US"/>
        </w:rPr>
        <w:t>entend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Mais ils disent comme ça que vous êtes un socialiste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Philippe</w:t>
      </w:r>
      <w:r>
        <w:rPr>
          <w:lang w:eastAsia="en-US"/>
        </w:rPr>
        <w:t>.</w:t>
      </w:r>
    </w:p>
    <w:p w14:paraId="1454124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Mazurke se leva comme si trente aiguilles se fussent dressées tout à coup sur le coussin de son fauteuil</w:t>
      </w:r>
      <w:r w:rsidR="00A23BF9">
        <w:rPr>
          <w:lang w:eastAsia="en-US"/>
        </w:rPr>
        <w:t>.</w:t>
      </w:r>
    </w:p>
    <w:p w14:paraId="6328F34D" w14:textId="00E340A9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Malheureux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écria-t-il en saisissant une carafe par le goulot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vas-tu me parler politique aussi</w:t>
      </w:r>
      <w:r>
        <w:rPr>
          <w:lang w:eastAsia="en-US"/>
        </w:rPr>
        <w:t xml:space="preserve">, </w:t>
      </w:r>
      <w:r w:rsidR="00BB5C58">
        <w:rPr>
          <w:lang w:eastAsia="en-US"/>
        </w:rPr>
        <w:t>toi</w:t>
      </w:r>
      <w:r>
        <w:rPr>
          <w:lang w:eastAsia="en-US"/>
        </w:rPr>
        <w:t> !…</w:t>
      </w:r>
    </w:p>
    <w:p w14:paraId="75D1B906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avait vu le feu plus d</w:t>
      </w:r>
      <w:r w:rsidR="00A23BF9">
        <w:rPr>
          <w:lang w:eastAsia="en-US"/>
        </w:rPr>
        <w:t>’</w:t>
      </w:r>
      <w:r>
        <w:rPr>
          <w:lang w:eastAsia="en-US"/>
        </w:rPr>
        <w:t>une fois en sa vie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il battait en retraite</w:t>
      </w:r>
      <w:r w:rsidR="00A23BF9">
        <w:rPr>
          <w:lang w:eastAsia="en-US"/>
        </w:rPr>
        <w:t xml:space="preserve">, </w:t>
      </w:r>
      <w:r>
        <w:rPr>
          <w:lang w:eastAsia="en-US"/>
        </w:rPr>
        <w:t>à l</w:t>
      </w:r>
      <w:r w:rsidR="00A23BF9">
        <w:rPr>
          <w:lang w:eastAsia="en-US"/>
        </w:rPr>
        <w:t>’</w:t>
      </w:r>
      <w:r>
        <w:rPr>
          <w:lang w:eastAsia="en-US"/>
        </w:rPr>
        <w:t>occasion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un philosophe</w:t>
      </w:r>
      <w:r w:rsidR="00A23BF9">
        <w:rPr>
          <w:lang w:eastAsia="en-US"/>
        </w:rPr>
        <w:t>.</w:t>
      </w:r>
    </w:p>
    <w:p w14:paraId="5C941B7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À l</w:t>
      </w:r>
      <w:r w:rsidR="00A23BF9">
        <w:rPr>
          <w:lang w:eastAsia="en-US"/>
        </w:rPr>
        <w:t>’</w:t>
      </w:r>
      <w:r>
        <w:rPr>
          <w:lang w:eastAsia="en-US"/>
        </w:rPr>
        <w:t>aspect de la carafe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s</w:t>
      </w:r>
      <w:r w:rsidR="00A23BF9">
        <w:rPr>
          <w:lang w:eastAsia="en-US"/>
        </w:rPr>
        <w:t>’</w:t>
      </w:r>
      <w:r>
        <w:rPr>
          <w:lang w:eastAsia="en-US"/>
        </w:rPr>
        <w:t>élança d</w:t>
      </w:r>
      <w:r w:rsidR="00A23BF9">
        <w:rPr>
          <w:lang w:eastAsia="en-US"/>
        </w:rPr>
        <w:t>’</w:t>
      </w:r>
      <w:r>
        <w:rPr>
          <w:lang w:eastAsia="en-US"/>
        </w:rPr>
        <w:t>un bond derrière la porte</w:t>
      </w:r>
      <w:r w:rsidR="00A23BF9">
        <w:rPr>
          <w:lang w:eastAsia="en-US"/>
        </w:rPr>
        <w:t>.</w:t>
      </w:r>
    </w:p>
    <w:p w14:paraId="387FCCF8" w14:textId="5398A151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</w:t>
      </w:r>
      <w:r>
        <w:rPr>
          <w:lang w:eastAsia="en-US"/>
        </w:rPr>
        <w:t>’</w:t>
      </w:r>
      <w:r w:rsidR="00BB5C58">
        <w:rPr>
          <w:lang w:eastAsia="en-US"/>
        </w:rPr>
        <w:t>y a pas d</w:t>
      </w:r>
      <w:r>
        <w:rPr>
          <w:lang w:eastAsia="en-US"/>
        </w:rPr>
        <w:t>’</w:t>
      </w:r>
      <w:r w:rsidR="00BB5C58">
        <w:rPr>
          <w:lang w:eastAsia="en-US"/>
        </w:rPr>
        <w:t>offense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Philippe</w:t>
      </w:r>
      <w:r>
        <w:rPr>
          <w:lang w:eastAsia="en-US"/>
        </w:rPr>
        <w:t xml:space="preserve">, </w:t>
      </w:r>
      <w:r w:rsidR="00BB5C58">
        <w:rPr>
          <w:lang w:eastAsia="en-US"/>
        </w:rPr>
        <w:t>cria-t-il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était censément pour savoir</w:t>
      </w:r>
      <w:r>
        <w:rPr>
          <w:lang w:eastAsia="en-US"/>
        </w:rPr>
        <w:t>…</w:t>
      </w:r>
    </w:p>
    <w:p w14:paraId="5017A425" w14:textId="19EC3E96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Damné pays</w:t>
      </w:r>
      <w:r>
        <w:rPr>
          <w:lang w:eastAsia="en-US"/>
        </w:rPr>
        <w:t xml:space="preserve"> ! </w:t>
      </w:r>
      <w:r w:rsidR="00BB5C58">
        <w:rPr>
          <w:lang w:eastAsia="en-US"/>
        </w:rPr>
        <w:t>grommela Mazurke en se rasseyant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socialisme</w:t>
      </w:r>
      <w:r>
        <w:rPr>
          <w:lang w:eastAsia="en-US"/>
        </w:rPr>
        <w:t xml:space="preserve"> ! </w:t>
      </w:r>
      <w:r w:rsidR="00BB5C58">
        <w:rPr>
          <w:lang w:eastAsia="en-US"/>
        </w:rPr>
        <w:t>socialiste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une folie noire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aime mieux le choléra</w:t>
      </w:r>
      <w:r>
        <w:rPr>
          <w:lang w:eastAsia="en-US"/>
        </w:rPr>
        <w:t> !…</w:t>
      </w:r>
    </w:p>
    <w:p w14:paraId="60FA533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Donc j</w:t>
      </w:r>
      <w:r>
        <w:rPr>
          <w:lang w:eastAsia="en-US"/>
        </w:rPr>
        <w:t>’</w:t>
      </w:r>
      <w:r w:rsidR="00BB5C58">
        <w:rPr>
          <w:lang w:eastAsia="en-US"/>
        </w:rPr>
        <w:t>aurais désiré savoir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reprit </w:t>
      </w:r>
      <w:proofErr w:type="spellStart"/>
      <w:r w:rsidR="00BB5C58">
        <w:rPr>
          <w:lang w:eastAsia="en-US"/>
        </w:rPr>
        <w:t>Yaume</w:t>
      </w:r>
      <w:proofErr w:type="spellEnd"/>
      <w:r w:rsidR="00BB5C58">
        <w:rPr>
          <w:lang w:eastAsia="en-US"/>
        </w:rPr>
        <w:t xml:space="preserve"> derrière la porte</w:t>
      </w:r>
      <w:r>
        <w:rPr>
          <w:lang w:eastAsia="en-US"/>
        </w:rPr>
        <w:t xml:space="preserve">, </w:t>
      </w:r>
      <w:r w:rsidR="00BB5C58">
        <w:rPr>
          <w:lang w:eastAsia="en-US"/>
        </w:rPr>
        <w:t>n</w:t>
      </w:r>
      <w:r>
        <w:rPr>
          <w:lang w:eastAsia="en-US"/>
        </w:rPr>
        <w:t>’</w:t>
      </w:r>
      <w:r w:rsidR="00BB5C58">
        <w:rPr>
          <w:lang w:eastAsia="en-US"/>
        </w:rPr>
        <w:t>étant pas de la localité</w:t>
      </w:r>
      <w:r>
        <w:rPr>
          <w:lang w:eastAsia="en-US"/>
        </w:rPr>
        <w:t xml:space="preserve">, </w:t>
      </w:r>
      <w:r w:rsidR="00BB5C58">
        <w:rPr>
          <w:lang w:eastAsia="en-US"/>
        </w:rPr>
        <w:t>ce que c</w:t>
      </w:r>
      <w:r>
        <w:rPr>
          <w:lang w:eastAsia="en-US"/>
        </w:rPr>
        <w:t>’</w:t>
      </w:r>
      <w:r w:rsidR="00BB5C58">
        <w:rPr>
          <w:lang w:eastAsia="en-US"/>
        </w:rPr>
        <w:t>est que ça</w:t>
      </w:r>
      <w:r>
        <w:rPr>
          <w:lang w:eastAsia="en-US"/>
        </w:rPr>
        <w:t xml:space="preserve">, </w:t>
      </w:r>
      <w:r w:rsidR="00BB5C58">
        <w:rPr>
          <w:lang w:eastAsia="en-US"/>
        </w:rPr>
        <w:t>un socialiste</w:t>
      </w:r>
      <w:r>
        <w:rPr>
          <w:lang w:eastAsia="en-US"/>
        </w:rPr>
        <w:t>…</w:t>
      </w:r>
    </w:p>
    <w:p w14:paraId="708E187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Mazurke saisit de nouveau la carafe redoutable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et </w:t>
      </w: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cacha son nez derrière le battant à demi renversé</w:t>
      </w:r>
      <w:r w:rsidR="00A23BF9">
        <w:rPr>
          <w:lang w:eastAsia="en-US"/>
        </w:rPr>
        <w:t>.</w:t>
      </w:r>
    </w:p>
    <w:p w14:paraId="0DC0562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Écoute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dit-il en fronçant le sourcil</w:t>
      </w:r>
      <w:r>
        <w:rPr>
          <w:lang w:eastAsia="en-US"/>
        </w:rPr>
        <w:t xml:space="preserve">, </w:t>
      </w:r>
      <w:r w:rsidR="00BB5C58">
        <w:rPr>
          <w:lang w:eastAsia="en-US"/>
        </w:rPr>
        <w:t>va me chercher un filet rôti</w:t>
      </w:r>
      <w:r>
        <w:rPr>
          <w:lang w:eastAsia="en-US"/>
        </w:rPr>
        <w:t xml:space="preserve">, </w:t>
      </w:r>
      <w:r w:rsidR="00BB5C58">
        <w:rPr>
          <w:lang w:eastAsia="en-US"/>
        </w:rPr>
        <w:t>tout de suite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souviens-toi que si tu prononces jamais un mot de politique devant moi</w:t>
      </w:r>
      <w:r>
        <w:rPr>
          <w:lang w:eastAsia="en-US"/>
        </w:rPr>
        <w:t xml:space="preserve">, </w:t>
      </w:r>
      <w:r w:rsidR="00BB5C58">
        <w:rPr>
          <w:lang w:eastAsia="en-US"/>
        </w:rPr>
        <w:t>je te casse la tête</w:t>
      </w:r>
      <w:r>
        <w:rPr>
          <w:lang w:eastAsia="en-US"/>
        </w:rPr>
        <w:t> !</w:t>
      </w:r>
    </w:p>
    <w:p w14:paraId="578A41CC" w14:textId="0535815D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pas l</w:t>
      </w:r>
      <w:r>
        <w:rPr>
          <w:lang w:eastAsia="en-US"/>
        </w:rPr>
        <w:t>’</w:t>
      </w:r>
      <w:r w:rsidR="00BB5C58">
        <w:rPr>
          <w:lang w:eastAsia="en-US"/>
        </w:rPr>
        <w:t>embarras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grommela </w:t>
      </w:r>
      <w:proofErr w:type="spellStart"/>
      <w:r w:rsidR="00BB5C58">
        <w:rPr>
          <w:lang w:eastAsia="en-US"/>
        </w:rPr>
        <w:t>Yaume</w:t>
      </w:r>
      <w:proofErr w:type="spellEnd"/>
      <w:r w:rsidR="00BB5C58">
        <w:rPr>
          <w:lang w:eastAsia="en-US"/>
        </w:rPr>
        <w:t xml:space="preserve"> tristement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 xml:space="preserve">vous </w:t>
      </w:r>
      <w:r w:rsidR="00BB5C58">
        <w:rPr>
          <w:lang w:eastAsia="en-US"/>
        </w:rPr>
        <w:t>auriez eu censément aussitôt fait de me dire ce que c</w:t>
      </w:r>
      <w:r>
        <w:rPr>
          <w:lang w:eastAsia="en-US"/>
        </w:rPr>
        <w:t>’</w:t>
      </w:r>
      <w:r w:rsidR="00BB5C58">
        <w:rPr>
          <w:lang w:eastAsia="en-US"/>
        </w:rPr>
        <w:t>est que ça</w:t>
      </w:r>
      <w:r>
        <w:rPr>
          <w:lang w:eastAsia="en-US"/>
        </w:rPr>
        <w:t xml:space="preserve">, </w:t>
      </w:r>
      <w:r w:rsidR="00BB5C58">
        <w:rPr>
          <w:lang w:eastAsia="en-US"/>
        </w:rPr>
        <w:t>un socialiste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je le demanderai à un commissionnaire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pour les renseignements</w:t>
      </w:r>
      <w:r>
        <w:rPr>
          <w:lang w:eastAsia="en-US"/>
        </w:rPr>
        <w:t xml:space="preserve">, </w:t>
      </w:r>
      <w:r w:rsidR="00BB5C58">
        <w:rPr>
          <w:lang w:eastAsia="en-US"/>
        </w:rPr>
        <w:t>les commissionnaires</w:t>
      </w:r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Je </w:t>
      </w:r>
      <w:proofErr w:type="spellStart"/>
      <w:r w:rsidR="00BB5C58">
        <w:rPr>
          <w:lang w:eastAsia="en-US"/>
        </w:rPr>
        <w:t>vas</w:t>
      </w:r>
      <w:proofErr w:type="spellEnd"/>
      <w:r w:rsidR="00BB5C58">
        <w:rPr>
          <w:lang w:eastAsia="en-US"/>
        </w:rPr>
        <w:t xml:space="preserve"> chercher le bœuf</w:t>
      </w:r>
      <w:r>
        <w:rPr>
          <w:lang w:eastAsia="en-US"/>
        </w:rPr>
        <w:t>…</w:t>
      </w:r>
    </w:p>
    <w:p w14:paraId="3757CFF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sortit et revint presque aussitôt avec le reste du déjeuner</w:t>
      </w:r>
      <w:r w:rsidR="00A23BF9">
        <w:rPr>
          <w:lang w:eastAsia="en-US"/>
        </w:rPr>
        <w:t>.</w:t>
      </w:r>
    </w:p>
    <w:p w14:paraId="2CF4FD5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Mazurke tenait à la main la lettre qu</w:t>
      </w:r>
      <w:r w:rsidR="00A23BF9">
        <w:rPr>
          <w:lang w:eastAsia="en-US"/>
        </w:rPr>
        <w:t>’</w:t>
      </w:r>
      <w:r>
        <w:rPr>
          <w:lang w:eastAsia="en-US"/>
        </w:rPr>
        <w:t>il venait de recevoir</w:t>
      </w:r>
      <w:r w:rsidR="00A23BF9">
        <w:rPr>
          <w:lang w:eastAsia="en-US"/>
        </w:rPr>
        <w:t>.</w:t>
      </w:r>
    </w:p>
    <w:p w14:paraId="5675B3D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Bien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dit-il</w:t>
      </w:r>
      <w:r>
        <w:rPr>
          <w:lang w:eastAsia="en-US"/>
        </w:rPr>
        <w:t xml:space="preserve">, </w:t>
      </w:r>
      <w:r w:rsidR="00BB5C58">
        <w:rPr>
          <w:lang w:eastAsia="en-US"/>
        </w:rPr>
        <w:t>je n</w:t>
      </w:r>
      <w:r>
        <w:rPr>
          <w:lang w:eastAsia="en-US"/>
        </w:rPr>
        <w:t>’</w:t>
      </w:r>
      <w:r w:rsidR="00BB5C58">
        <w:rPr>
          <w:lang w:eastAsia="en-US"/>
        </w:rPr>
        <w:t>ai plus besoin de toi et je sonnerai quand je m</w:t>
      </w:r>
      <w:r>
        <w:rPr>
          <w:lang w:eastAsia="en-US"/>
        </w:rPr>
        <w:t>’</w:t>
      </w:r>
      <w:r w:rsidR="00BB5C58">
        <w:rPr>
          <w:lang w:eastAsia="en-US"/>
        </w:rPr>
        <w:t>habillerai</w:t>
      </w:r>
      <w:r>
        <w:rPr>
          <w:lang w:eastAsia="en-US"/>
        </w:rPr>
        <w:t>.</w:t>
      </w:r>
    </w:p>
    <w:p w14:paraId="30CF576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Comme </w:t>
      </w: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s</w:t>
      </w:r>
      <w:r w:rsidR="00A23BF9">
        <w:rPr>
          <w:lang w:eastAsia="en-US"/>
        </w:rPr>
        <w:t>’</w:t>
      </w:r>
      <w:r>
        <w:rPr>
          <w:lang w:eastAsia="en-US"/>
        </w:rPr>
        <w:t>en allait sans mot dire et assez contrit du pauvre résultat de son explication</w:t>
      </w:r>
      <w:r w:rsidR="00A23BF9">
        <w:rPr>
          <w:lang w:eastAsia="en-US"/>
        </w:rPr>
        <w:t xml:space="preserve">, </w:t>
      </w:r>
      <w:r>
        <w:rPr>
          <w:lang w:eastAsia="en-US"/>
        </w:rPr>
        <w:t>le capitaine le rappela</w:t>
      </w:r>
      <w:r w:rsidR="00A23BF9">
        <w:rPr>
          <w:lang w:eastAsia="en-US"/>
        </w:rPr>
        <w:t>.</w:t>
      </w:r>
    </w:p>
    <w:p w14:paraId="6EB96009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lastRenderedPageBreak/>
        <w:t>Yaume</w:t>
      </w:r>
      <w:proofErr w:type="spellEnd"/>
      <w:r>
        <w:rPr>
          <w:lang w:eastAsia="en-US"/>
        </w:rPr>
        <w:t xml:space="preserve"> espéra un instant que c</w:t>
      </w:r>
      <w:r w:rsidR="00A23BF9">
        <w:rPr>
          <w:lang w:eastAsia="en-US"/>
        </w:rPr>
        <w:t>’</w:t>
      </w:r>
      <w:r>
        <w:rPr>
          <w:lang w:eastAsia="en-US"/>
        </w:rPr>
        <w:t>était pour lui donner la définition d</w:t>
      </w:r>
      <w:r w:rsidR="00A23BF9">
        <w:rPr>
          <w:lang w:eastAsia="en-US"/>
        </w:rPr>
        <w:t>’</w:t>
      </w:r>
      <w:r>
        <w:rPr>
          <w:lang w:eastAsia="en-US"/>
        </w:rPr>
        <w:t>un socialiste</w:t>
      </w:r>
      <w:r w:rsidR="00A23BF9">
        <w:rPr>
          <w:lang w:eastAsia="en-US"/>
        </w:rPr>
        <w:t>.</w:t>
      </w:r>
    </w:p>
    <w:p w14:paraId="7A81F98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non</w:t>
      </w:r>
      <w:r w:rsidR="00A23BF9">
        <w:rPr>
          <w:lang w:eastAsia="en-US"/>
        </w:rPr>
        <w:t>.</w:t>
      </w:r>
    </w:p>
    <w:p w14:paraId="3A93927F" w14:textId="19E24B9D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n</w:t>
      </w:r>
      <w:r>
        <w:rPr>
          <w:lang w:eastAsia="en-US"/>
        </w:rPr>
        <w:t>’</w:t>
      </w:r>
      <w:r w:rsidR="00BB5C58">
        <w:rPr>
          <w:lang w:eastAsia="en-US"/>
        </w:rPr>
        <w:t>y suis pour personne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Mazurke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tu m</w:t>
      </w:r>
      <w:r>
        <w:rPr>
          <w:lang w:eastAsia="en-US"/>
        </w:rPr>
        <w:t>’</w:t>
      </w:r>
      <w:r w:rsidR="00BB5C58">
        <w:rPr>
          <w:lang w:eastAsia="en-US"/>
        </w:rPr>
        <w:t>entends bien</w:t>
      </w:r>
      <w:r>
        <w:rPr>
          <w:lang w:eastAsia="en-US"/>
        </w:rPr>
        <w:t>.</w:t>
      </w:r>
    </w:p>
    <w:p w14:paraId="0D64E38F" w14:textId="31A95FFC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ne suis censément pas sourd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répliqua </w:t>
      </w:r>
      <w:proofErr w:type="spellStart"/>
      <w:r w:rsidR="00BB5C58">
        <w:rPr>
          <w:lang w:eastAsia="en-US"/>
        </w:rPr>
        <w:t>Yaume</w:t>
      </w:r>
      <w:proofErr w:type="spellEnd"/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Pour personne</w:t>
      </w:r>
      <w:r>
        <w:rPr>
          <w:lang w:eastAsia="en-US"/>
        </w:rPr>
        <w:t xml:space="preserve">, </w:t>
      </w:r>
      <w:r w:rsidR="00BB5C58">
        <w:rPr>
          <w:lang w:eastAsia="en-US"/>
        </w:rPr>
        <w:t>excepté pour ce monsieur à lunettes bleues qui est venu hier</w:t>
      </w:r>
      <w:r>
        <w:rPr>
          <w:lang w:eastAsia="en-US"/>
        </w:rPr>
        <w:t>…</w:t>
      </w:r>
    </w:p>
    <w:p w14:paraId="65EE2B7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Le </w:t>
      </w:r>
      <w:proofErr w:type="spellStart"/>
      <w:r w:rsidR="00BB5C58">
        <w:rPr>
          <w:lang w:eastAsia="en-US"/>
        </w:rPr>
        <w:t>louchard</w:t>
      </w:r>
      <w:proofErr w:type="spellEnd"/>
      <w:r>
        <w:rPr>
          <w:lang w:eastAsia="en-US"/>
        </w:rPr>
        <w:t xml:space="preserve"> ? </w:t>
      </w:r>
      <w:r w:rsidR="00BB5C58">
        <w:rPr>
          <w:lang w:eastAsia="en-US"/>
        </w:rPr>
        <w:t xml:space="preserve">fit </w:t>
      </w:r>
      <w:proofErr w:type="spellStart"/>
      <w:r w:rsidR="00BB5C58">
        <w:rPr>
          <w:lang w:eastAsia="en-US"/>
        </w:rPr>
        <w:t>Yaume</w:t>
      </w:r>
      <w:proofErr w:type="spellEnd"/>
      <w:r>
        <w:rPr>
          <w:lang w:eastAsia="en-US"/>
        </w:rPr>
        <w:t xml:space="preserve"> ;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bon</w:t>
      </w:r>
      <w:r>
        <w:rPr>
          <w:lang w:eastAsia="en-US"/>
        </w:rPr>
        <w:t>.</w:t>
      </w:r>
    </w:p>
    <w:p w14:paraId="101D2CA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il ajouta en refermant la porte</w:t>
      </w:r>
      <w:r w:rsidR="00A23BF9">
        <w:rPr>
          <w:lang w:eastAsia="en-US"/>
        </w:rPr>
        <w:t> :</w:t>
      </w:r>
    </w:p>
    <w:p w14:paraId="70512A8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Il a l</w:t>
      </w:r>
      <w:r>
        <w:rPr>
          <w:lang w:eastAsia="en-US"/>
        </w:rPr>
        <w:t>’</w:t>
      </w:r>
      <w:r w:rsidR="00BB5C58">
        <w:rPr>
          <w:lang w:eastAsia="en-US"/>
        </w:rPr>
        <w:t>air pas bête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ce </w:t>
      </w:r>
      <w:proofErr w:type="spellStart"/>
      <w:r w:rsidR="00BB5C58">
        <w:rPr>
          <w:lang w:eastAsia="en-US"/>
        </w:rPr>
        <w:t>louchard</w:t>
      </w:r>
      <w:proofErr w:type="spellEnd"/>
      <w:r>
        <w:rPr>
          <w:lang w:eastAsia="en-US"/>
        </w:rPr>
        <w:t xml:space="preserve"> !… </w:t>
      </w:r>
      <w:r w:rsidR="00BB5C58">
        <w:rPr>
          <w:lang w:eastAsia="en-US"/>
        </w:rPr>
        <w:t xml:space="preserve">Je </w:t>
      </w:r>
      <w:proofErr w:type="spellStart"/>
      <w:r w:rsidR="00BB5C58">
        <w:rPr>
          <w:lang w:eastAsia="en-US"/>
        </w:rPr>
        <w:t>vas</w:t>
      </w:r>
      <w:proofErr w:type="spellEnd"/>
      <w:r w:rsidR="00BB5C58">
        <w:rPr>
          <w:lang w:eastAsia="en-US"/>
        </w:rPr>
        <w:t xml:space="preserve"> lui demander ce que c</w:t>
      </w:r>
      <w:r>
        <w:rPr>
          <w:lang w:eastAsia="en-US"/>
        </w:rPr>
        <w:t>’</w:t>
      </w:r>
      <w:r w:rsidR="00BB5C58">
        <w:rPr>
          <w:lang w:eastAsia="en-US"/>
        </w:rPr>
        <w:t>est qu</w:t>
      </w:r>
      <w:r>
        <w:rPr>
          <w:lang w:eastAsia="en-US"/>
        </w:rPr>
        <w:t>’</w:t>
      </w:r>
      <w:r w:rsidR="00BB5C58">
        <w:rPr>
          <w:lang w:eastAsia="en-US"/>
        </w:rPr>
        <w:t>un socialiste</w:t>
      </w:r>
      <w:r>
        <w:rPr>
          <w:lang w:eastAsia="en-US"/>
        </w:rPr>
        <w:t> !</w:t>
      </w:r>
    </w:p>
    <w:p w14:paraId="69E58DF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Resté seul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Mazurke posa la lettre ouverte à côté de son assiette et attaqua </w:t>
      </w:r>
      <w:proofErr w:type="spellStart"/>
      <w:r>
        <w:rPr>
          <w:lang w:eastAsia="en-US"/>
        </w:rPr>
        <w:t>résolûment</w:t>
      </w:r>
      <w:proofErr w:type="spellEnd"/>
      <w:r>
        <w:rPr>
          <w:lang w:eastAsia="en-US"/>
        </w:rPr>
        <w:t xml:space="preserve"> le filet</w:t>
      </w:r>
      <w:r w:rsidR="00A23BF9">
        <w:rPr>
          <w:lang w:eastAsia="en-US"/>
        </w:rPr>
        <w:t>.</w:t>
      </w:r>
    </w:p>
    <w:p w14:paraId="3A6D2B2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il avait à peine avalé deux ou trois bouchées</w:t>
      </w:r>
      <w:r w:rsidR="00A23BF9">
        <w:rPr>
          <w:lang w:eastAsia="en-US"/>
        </w:rPr>
        <w:t xml:space="preserve">, </w:t>
      </w:r>
      <w:r>
        <w:rPr>
          <w:lang w:eastAsia="en-US"/>
        </w:rPr>
        <w:t>que son regard fut attiré par une sorte de tache sombre qui noircissait</w:t>
      </w:r>
      <w:r w:rsidR="00A23BF9">
        <w:rPr>
          <w:lang w:eastAsia="en-US"/>
        </w:rPr>
        <w:t xml:space="preserve">, </w:t>
      </w:r>
      <w:r>
        <w:rPr>
          <w:lang w:eastAsia="en-US"/>
        </w:rPr>
        <w:t>au milieu de la page</w:t>
      </w:r>
      <w:r w:rsidR="00A23BF9">
        <w:rPr>
          <w:lang w:eastAsia="en-US"/>
        </w:rPr>
        <w:t xml:space="preserve">, </w:t>
      </w:r>
      <w:r>
        <w:rPr>
          <w:lang w:eastAsia="en-US"/>
        </w:rPr>
        <w:t>le papier glacé de la lettre</w:t>
      </w:r>
      <w:r w:rsidR="00A23BF9">
        <w:rPr>
          <w:lang w:eastAsia="en-US"/>
        </w:rPr>
        <w:t>.</w:t>
      </w:r>
    </w:p>
    <w:p w14:paraId="291A498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Ce petit Gabriel</w:t>
      </w:r>
      <w:r>
        <w:rPr>
          <w:lang w:eastAsia="en-US"/>
        </w:rPr>
        <w:t xml:space="preserve"> ! </w:t>
      </w:r>
      <w:r w:rsidR="00BB5C58">
        <w:rPr>
          <w:lang w:eastAsia="en-US"/>
        </w:rPr>
        <w:t>murmura-t-il en souriant</w:t>
      </w:r>
      <w:r>
        <w:rPr>
          <w:lang w:eastAsia="en-US"/>
        </w:rPr>
        <w:t xml:space="preserve">, </w:t>
      </w:r>
      <w:r w:rsidR="00BB5C58">
        <w:rPr>
          <w:lang w:eastAsia="en-US"/>
        </w:rPr>
        <w:t>quel diablotin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Si c</w:t>
      </w:r>
      <w:r>
        <w:rPr>
          <w:lang w:eastAsia="en-US"/>
        </w:rPr>
        <w:t>’</w:t>
      </w:r>
      <w:r w:rsidR="00BB5C58">
        <w:rPr>
          <w:lang w:eastAsia="en-US"/>
        </w:rPr>
        <w:t>était une femme</w:t>
      </w:r>
      <w:r>
        <w:rPr>
          <w:lang w:eastAsia="en-US"/>
        </w:rPr>
        <w:t xml:space="preserve">, </w:t>
      </w:r>
      <w:r w:rsidR="00BB5C58">
        <w:rPr>
          <w:lang w:eastAsia="en-US"/>
        </w:rPr>
        <w:t>je dirais que c</w:t>
      </w:r>
      <w:r>
        <w:rPr>
          <w:lang w:eastAsia="en-US"/>
        </w:rPr>
        <w:t>’</w:t>
      </w:r>
      <w:r w:rsidR="00BB5C58">
        <w:rPr>
          <w:lang w:eastAsia="en-US"/>
        </w:rPr>
        <w:t>est une larme</w:t>
      </w:r>
      <w:r>
        <w:rPr>
          <w:lang w:eastAsia="en-US"/>
        </w:rPr>
        <w:t xml:space="preserve">, </w:t>
      </w:r>
      <w:r w:rsidR="00BB5C58">
        <w:rPr>
          <w:lang w:eastAsia="en-US"/>
        </w:rPr>
        <w:t>cette tache</w:t>
      </w:r>
      <w:r>
        <w:rPr>
          <w:lang w:eastAsia="en-US"/>
        </w:rPr>
        <w:t xml:space="preserve">… </w:t>
      </w:r>
      <w:r w:rsidR="00BB5C58">
        <w:rPr>
          <w:lang w:eastAsia="en-US"/>
        </w:rPr>
        <w:t>les larmes</w:t>
      </w:r>
      <w:r>
        <w:rPr>
          <w:lang w:eastAsia="en-US"/>
        </w:rPr>
        <w:t xml:space="preserve">, </w:t>
      </w:r>
      <w:r w:rsidR="00BB5C58">
        <w:rPr>
          <w:lang w:eastAsia="en-US"/>
        </w:rPr>
        <w:t>dans les lettres de femme</w:t>
      </w:r>
      <w:r>
        <w:rPr>
          <w:lang w:eastAsia="en-US"/>
        </w:rPr>
        <w:t xml:space="preserve">, </w:t>
      </w:r>
      <w:r w:rsidR="00BB5C58">
        <w:rPr>
          <w:lang w:eastAsia="en-US"/>
        </w:rPr>
        <w:t>cela sert de ponctuation</w:t>
      </w:r>
      <w:r>
        <w:rPr>
          <w:lang w:eastAsia="en-US"/>
        </w:rPr>
        <w:t xml:space="preserve">… </w:t>
      </w:r>
      <w:r w:rsidR="00BB5C58">
        <w:rPr>
          <w:lang w:eastAsia="en-US"/>
        </w:rPr>
        <w:t>Vive Dieu</w:t>
      </w:r>
      <w:r>
        <w:rPr>
          <w:lang w:eastAsia="en-US"/>
        </w:rPr>
        <w:t xml:space="preserve"> ! </w:t>
      </w:r>
      <w:r w:rsidR="00BB5C58">
        <w:rPr>
          <w:lang w:eastAsia="en-US"/>
        </w:rPr>
        <w:t>à propos de femme</w:t>
      </w:r>
      <w:r>
        <w:rPr>
          <w:lang w:eastAsia="en-US"/>
        </w:rPr>
        <w:t xml:space="preserve">, </w:t>
      </w:r>
      <w:r w:rsidR="00BB5C58">
        <w:rPr>
          <w:lang w:eastAsia="en-US"/>
        </w:rPr>
        <w:t>y a-t-il eu jamais sur terre un plus délicieux ange que sa sœur</w:t>
      </w:r>
      <w:r>
        <w:rPr>
          <w:lang w:eastAsia="en-US"/>
        </w:rPr>
        <w:t xml:space="preserve">, </w:t>
      </w:r>
      <w:r w:rsidR="00BB5C58">
        <w:rPr>
          <w:lang w:eastAsia="en-US"/>
        </w:rPr>
        <w:t>à ce petit Gabriel</w:t>
      </w:r>
      <w:r>
        <w:rPr>
          <w:lang w:eastAsia="en-US"/>
        </w:rPr>
        <w:t> !</w:t>
      </w:r>
    </w:p>
    <w:p w14:paraId="165CADD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eut un soupir</w:t>
      </w:r>
      <w:r w:rsidR="00A23BF9">
        <w:rPr>
          <w:lang w:eastAsia="en-US"/>
        </w:rPr>
        <w:t xml:space="preserve">, </w:t>
      </w:r>
      <w:r>
        <w:rPr>
          <w:lang w:eastAsia="en-US"/>
        </w:rPr>
        <w:t>nous ne pouvons pas le cacher</w:t>
      </w:r>
      <w:r w:rsidR="00A23BF9">
        <w:rPr>
          <w:lang w:eastAsia="en-US"/>
        </w:rPr>
        <w:t>.</w:t>
      </w:r>
    </w:p>
    <w:p w14:paraId="2FAE7E0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il haussa les épaules et reprit</w:t>
      </w:r>
      <w:r w:rsidR="00A23BF9">
        <w:rPr>
          <w:lang w:eastAsia="en-US"/>
        </w:rPr>
        <w:t> :</w:t>
      </w:r>
    </w:p>
    <w:p w14:paraId="2DBB817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Bah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le sourire qu</w:t>
      </w:r>
      <w:r>
        <w:rPr>
          <w:lang w:eastAsia="en-US"/>
        </w:rPr>
        <w:t>’</w:t>
      </w:r>
      <w:r w:rsidR="00BB5C58">
        <w:rPr>
          <w:lang w:eastAsia="en-US"/>
        </w:rPr>
        <w:t>elle m</w:t>
      </w:r>
      <w:r>
        <w:rPr>
          <w:lang w:eastAsia="en-US"/>
        </w:rPr>
        <w:t>’</w:t>
      </w:r>
      <w:r w:rsidR="00BB5C58">
        <w:rPr>
          <w:lang w:eastAsia="en-US"/>
        </w:rPr>
        <w:t>a donné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le sourire qu</w:t>
      </w:r>
      <w:r>
        <w:rPr>
          <w:lang w:eastAsia="en-US"/>
        </w:rPr>
        <w:t>’</w:t>
      </w:r>
      <w:r w:rsidR="00BB5C58">
        <w:rPr>
          <w:lang w:eastAsia="en-US"/>
        </w:rPr>
        <w:t>elle donne à tout le monde</w:t>
      </w:r>
      <w:r>
        <w:rPr>
          <w:lang w:eastAsia="en-US"/>
        </w:rPr>
        <w:t>…</w:t>
      </w:r>
    </w:p>
    <w:p w14:paraId="2A95D18D" w14:textId="1582614C" w:rsidR="00A23BF9" w:rsidRDefault="00BB5C58" w:rsidP="00A23BF9">
      <w:pPr>
        <w:rPr>
          <w:lang w:eastAsia="en-US"/>
        </w:rPr>
      </w:pPr>
      <w:r>
        <w:rPr>
          <w:lang w:eastAsia="en-US"/>
        </w:rPr>
        <w:t>Machinalement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car il rêvait malgré lui</w:t>
      </w:r>
      <w:r w:rsidR="00A23BF9">
        <w:rPr>
          <w:lang w:eastAsia="en-US"/>
        </w:rPr>
        <w:t xml:space="preserve">, </w:t>
      </w:r>
      <w:r>
        <w:rPr>
          <w:lang w:eastAsia="en-US"/>
        </w:rPr>
        <w:t>le vaillant mangeur de bœuf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machinalement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son doigt tâta la tache sombre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il sentit sous le papier un corps étranger</w:t>
      </w:r>
      <w:r w:rsidR="00A23BF9">
        <w:rPr>
          <w:lang w:eastAsia="en-US"/>
        </w:rPr>
        <w:t>.</w:t>
      </w:r>
    </w:p>
    <w:p w14:paraId="77BAABF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tourna la page</w:t>
      </w:r>
      <w:r w:rsidR="00A23BF9">
        <w:rPr>
          <w:lang w:eastAsia="en-US"/>
        </w:rPr>
        <w:t xml:space="preserve">, </w:t>
      </w:r>
      <w:r>
        <w:rPr>
          <w:lang w:eastAsia="en-US"/>
        </w:rPr>
        <w:t>avant même d</w:t>
      </w:r>
      <w:r w:rsidR="00A23BF9">
        <w:rPr>
          <w:lang w:eastAsia="en-US"/>
        </w:rPr>
        <w:t>’</w:t>
      </w:r>
      <w:r>
        <w:rPr>
          <w:lang w:eastAsia="en-US"/>
        </w:rPr>
        <w:t>avoir lu les premières lignes</w:t>
      </w:r>
      <w:r w:rsidR="00A23BF9">
        <w:rPr>
          <w:lang w:eastAsia="en-US"/>
        </w:rPr>
        <w:t>.</w:t>
      </w:r>
    </w:p>
    <w:p w14:paraId="55067E3C" w14:textId="0C018CFA" w:rsidR="00A23BF9" w:rsidRDefault="00BB5C58" w:rsidP="00A23BF9">
      <w:pPr>
        <w:rPr>
          <w:lang w:eastAsia="en-US"/>
        </w:rPr>
      </w:pPr>
      <w:r>
        <w:rPr>
          <w:lang w:eastAsia="en-US"/>
        </w:rPr>
        <w:t>Entre les deux feuilles de papier jumelles</w:t>
      </w:r>
      <w:r w:rsidR="00A23BF9">
        <w:rPr>
          <w:lang w:eastAsia="en-US"/>
        </w:rPr>
        <w:t xml:space="preserve">, </w:t>
      </w:r>
      <w:r>
        <w:rPr>
          <w:lang w:eastAsia="en-US"/>
        </w:rPr>
        <w:t>il y avait une toute petite fleur bleue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une belle-de-jour desséchée</w:t>
      </w:r>
      <w:r w:rsidR="00A23BF9">
        <w:rPr>
          <w:lang w:eastAsia="en-US"/>
        </w:rPr>
        <w:t>.</w:t>
      </w:r>
    </w:p>
    <w:p w14:paraId="415F0DE4" w14:textId="72FB3078" w:rsidR="00A23BF9" w:rsidRDefault="00BB5C58" w:rsidP="00A23BF9">
      <w:pPr>
        <w:rPr>
          <w:lang w:eastAsia="en-US"/>
        </w:rPr>
      </w:pPr>
      <w:r>
        <w:rPr>
          <w:lang w:eastAsia="en-US"/>
        </w:rPr>
        <w:t>Mazurke pâlit</w:t>
      </w:r>
      <w:r w:rsidR="00A23BF9">
        <w:rPr>
          <w:lang w:eastAsia="en-US"/>
        </w:rPr>
        <w:t xml:space="preserve">, </w:t>
      </w:r>
      <w:r>
        <w:rPr>
          <w:lang w:eastAsia="en-US"/>
        </w:rPr>
        <w:t>sa main trembla</w:t>
      </w:r>
      <w:r w:rsidR="00A23BF9"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il était bien beau</w:t>
      </w:r>
      <w:r w:rsidR="00A23BF9">
        <w:rPr>
          <w:lang w:eastAsia="en-US"/>
        </w:rPr>
        <w:t xml:space="preserve">, </w:t>
      </w:r>
      <w:r>
        <w:rPr>
          <w:lang w:eastAsia="en-US"/>
        </w:rPr>
        <w:t>allez</w:t>
      </w:r>
      <w:r w:rsidR="00A23BF9">
        <w:rPr>
          <w:lang w:eastAsia="en-US"/>
        </w:rPr>
        <w:t xml:space="preserve">, </w:t>
      </w:r>
      <w:r>
        <w:rPr>
          <w:lang w:eastAsia="en-US"/>
        </w:rPr>
        <w:t>quand l</w:t>
      </w:r>
      <w:r w:rsidR="00A23BF9">
        <w:rPr>
          <w:lang w:eastAsia="en-US"/>
        </w:rPr>
        <w:t>’</w:t>
      </w:r>
      <w:r>
        <w:rPr>
          <w:lang w:eastAsia="en-US"/>
        </w:rPr>
        <w:t>émotion</w:t>
      </w:r>
      <w:r w:rsidR="00A23BF9">
        <w:rPr>
          <w:lang w:eastAsia="en-US"/>
        </w:rPr>
        <w:t xml:space="preserve">, </w:t>
      </w:r>
      <w:r>
        <w:rPr>
          <w:lang w:eastAsia="en-US"/>
        </w:rPr>
        <w:t>une émotion tendre</w:t>
      </w:r>
      <w:r w:rsidR="00A23BF9">
        <w:rPr>
          <w:lang w:eastAsia="en-US"/>
        </w:rPr>
        <w:t xml:space="preserve">, </w:t>
      </w:r>
      <w:r>
        <w:rPr>
          <w:lang w:eastAsia="en-US"/>
        </w:rPr>
        <w:t>descendait ainsi à l</w:t>
      </w:r>
      <w:r w:rsidR="00A23BF9">
        <w:rPr>
          <w:lang w:eastAsia="en-US"/>
        </w:rPr>
        <w:t>’</w:t>
      </w:r>
      <w:r>
        <w:rPr>
          <w:lang w:eastAsia="en-US"/>
        </w:rPr>
        <w:t>improviste sur son mâle visage</w:t>
      </w:r>
      <w:r w:rsidR="00A23BF9">
        <w:rPr>
          <w:lang w:eastAsia="en-US"/>
        </w:rPr>
        <w:t> !</w:t>
      </w:r>
    </w:p>
    <w:p w14:paraId="2B57806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prit la fleur et la mit sur ses lèvres en murmurant</w:t>
      </w:r>
      <w:r w:rsidR="00A23BF9">
        <w:rPr>
          <w:lang w:eastAsia="en-US"/>
        </w:rPr>
        <w:t> :</w:t>
      </w:r>
    </w:p>
    <w:p w14:paraId="5459310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le cher ange de Dieu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Une des fleurs qui étaient dans ses cheveux</w:t>
      </w:r>
      <w:r>
        <w:rPr>
          <w:lang w:eastAsia="en-US"/>
        </w:rPr>
        <w:t>…</w:t>
      </w:r>
    </w:p>
    <w:p w14:paraId="3C7911A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Puis il ajouta</w:t>
      </w:r>
      <w:r w:rsidR="00A23BF9">
        <w:rPr>
          <w:lang w:eastAsia="en-US"/>
        </w:rPr>
        <w:t xml:space="preserve">, </w:t>
      </w:r>
      <w:r>
        <w:rPr>
          <w:lang w:eastAsia="en-US"/>
        </w:rPr>
        <w:t>en repoussant son déjeuner avec un mépris soudain</w:t>
      </w:r>
      <w:r w:rsidR="00A23BF9">
        <w:rPr>
          <w:lang w:eastAsia="en-US"/>
        </w:rPr>
        <w:t> :</w:t>
      </w:r>
    </w:p>
    <w:p w14:paraId="05C5D39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Si elle m</w:t>
      </w:r>
      <w:r>
        <w:rPr>
          <w:lang w:eastAsia="en-US"/>
        </w:rPr>
        <w:t>’</w:t>
      </w:r>
      <w:r w:rsidR="00BB5C58">
        <w:rPr>
          <w:lang w:eastAsia="en-US"/>
        </w:rPr>
        <w:t>aime</w:t>
      </w:r>
      <w:r>
        <w:rPr>
          <w:lang w:eastAsia="en-US"/>
        </w:rPr>
        <w:t xml:space="preserve">, </w:t>
      </w:r>
      <w:r w:rsidR="00BB5C58">
        <w:rPr>
          <w:lang w:eastAsia="en-US"/>
        </w:rPr>
        <w:t>celle-là</w:t>
      </w:r>
      <w:r>
        <w:rPr>
          <w:lang w:eastAsia="en-US"/>
        </w:rPr>
        <w:t xml:space="preserve">, </w:t>
      </w:r>
      <w:r w:rsidR="00BB5C58">
        <w:rPr>
          <w:lang w:eastAsia="en-US"/>
        </w:rPr>
        <w:t>je deviens fou</w:t>
      </w:r>
      <w:r>
        <w:rPr>
          <w:lang w:eastAsia="en-US"/>
        </w:rPr>
        <w:t xml:space="preserve">…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une chose arrangée</w:t>
      </w:r>
      <w:r>
        <w:rPr>
          <w:lang w:eastAsia="en-US"/>
        </w:rPr>
        <w:t> !</w:t>
      </w:r>
    </w:p>
    <w:p w14:paraId="277975E9" w14:textId="0BA64C32" w:rsidR="00BB5C58" w:rsidRDefault="00BB5C58" w:rsidP="007700B9">
      <w:pPr>
        <w:pStyle w:val="Titre2"/>
        <w:rPr>
          <w:lang w:eastAsia="en-US"/>
        </w:rPr>
      </w:pPr>
      <w:bookmarkStart w:id="173" w:name="_Toc231743432"/>
      <w:bookmarkStart w:id="174" w:name="_Toc237577500"/>
      <w:bookmarkStart w:id="175" w:name="_Toc202192448"/>
      <w:r>
        <w:rPr>
          <w:lang w:eastAsia="en-US"/>
        </w:rPr>
        <w:lastRenderedPageBreak/>
        <w:t>LA LETTRE</w:t>
      </w:r>
      <w:bookmarkEnd w:id="173"/>
      <w:bookmarkEnd w:id="174"/>
      <w:bookmarkEnd w:id="175"/>
      <w:r>
        <w:rPr>
          <w:lang w:eastAsia="en-US"/>
        </w:rPr>
        <w:br/>
      </w:r>
    </w:p>
    <w:p w14:paraId="6CBB288F" w14:textId="2CF35ACD" w:rsidR="00A23BF9" w:rsidRDefault="00BB5C58" w:rsidP="00A23BF9">
      <w:pPr>
        <w:rPr>
          <w:lang w:eastAsia="en-US"/>
        </w:rPr>
      </w:pPr>
      <w:r>
        <w:rPr>
          <w:lang w:eastAsia="en-US"/>
        </w:rPr>
        <w:t>Quand Mazurke eut bien contemplé la petite fleur d</w:t>
      </w:r>
      <w:r w:rsidR="00A23BF9">
        <w:rPr>
          <w:lang w:eastAsia="en-US"/>
        </w:rPr>
        <w:t>’</w:t>
      </w:r>
      <w:r>
        <w:rPr>
          <w:lang w:eastAsia="en-US"/>
        </w:rPr>
        <w:t>azur</w:t>
      </w:r>
      <w:r w:rsidR="00A23BF9">
        <w:rPr>
          <w:lang w:eastAsia="en-US"/>
        </w:rPr>
        <w:t xml:space="preserve">, </w:t>
      </w:r>
      <w:r>
        <w:rPr>
          <w:lang w:eastAsia="en-US"/>
        </w:rPr>
        <w:t>il la contempla encore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Ensuite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essaya de regarder le jour au travers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Ensuite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songea sérieusement à lui bâtir un beau temple</w:t>
      </w:r>
      <w:r w:rsidR="00A23BF9">
        <w:rPr>
          <w:lang w:eastAsia="en-US"/>
        </w:rPr>
        <w:t xml:space="preserve">, </w:t>
      </w:r>
      <w:r>
        <w:rPr>
          <w:lang w:eastAsia="en-US"/>
        </w:rPr>
        <w:t>à son idole mignonn</w:t>
      </w:r>
      <w:r>
        <w:t>e</w:t>
      </w:r>
      <w:r w:rsidR="00A23BF9">
        <w:rPr>
          <w:lang w:eastAsia="en-US"/>
        </w:rPr>
        <w:t>.</w:t>
      </w:r>
    </w:p>
    <w:p w14:paraId="74F3187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Un joli médaillon à mettre sur le cœur</w:t>
      </w:r>
      <w:r w:rsidR="00A23BF9">
        <w:rPr>
          <w:lang w:eastAsia="en-US"/>
        </w:rPr>
        <w:t xml:space="preserve">, </w:t>
      </w:r>
      <w:r>
        <w:rPr>
          <w:lang w:eastAsia="en-US"/>
        </w:rPr>
        <w:t>un bijou pour loger ce trésor</w:t>
      </w:r>
      <w:r w:rsidR="00A23BF9">
        <w:rPr>
          <w:lang w:eastAsia="en-US"/>
        </w:rPr>
        <w:t> !</w:t>
      </w:r>
    </w:p>
    <w:p w14:paraId="3C0ED27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Oh</w:t>
      </w:r>
      <w:r w:rsidR="00A23BF9">
        <w:rPr>
          <w:lang w:eastAsia="en-US"/>
        </w:rPr>
        <w:t xml:space="preserve"> ! </w:t>
      </w:r>
      <w:r>
        <w:rPr>
          <w:lang w:eastAsia="en-US"/>
        </w:rPr>
        <w:t>Lucienne</w:t>
      </w:r>
      <w:r w:rsidR="00A23BF9">
        <w:rPr>
          <w:lang w:eastAsia="en-US"/>
        </w:rPr>
        <w:t xml:space="preserve"> ! </w:t>
      </w:r>
      <w:r>
        <w:rPr>
          <w:lang w:eastAsia="en-US"/>
        </w:rPr>
        <w:t>Lucienne</w:t>
      </w:r>
      <w:r w:rsidR="00A23BF9">
        <w:rPr>
          <w:lang w:eastAsia="en-US"/>
        </w:rPr>
        <w:t xml:space="preserve"> ! </w:t>
      </w:r>
      <w:r>
        <w:rPr>
          <w:lang w:eastAsia="en-US"/>
        </w:rPr>
        <w:t>doux sourire</w:t>
      </w:r>
      <w:r w:rsidR="00A23BF9">
        <w:rPr>
          <w:lang w:eastAsia="en-US"/>
        </w:rPr>
        <w:t xml:space="preserve"> ! </w:t>
      </w:r>
      <w:r>
        <w:rPr>
          <w:lang w:eastAsia="en-US"/>
        </w:rPr>
        <w:t>Taille divine qu</w:t>
      </w:r>
      <w:r w:rsidR="00A23BF9">
        <w:rPr>
          <w:lang w:eastAsia="en-US"/>
        </w:rPr>
        <w:t>’</w:t>
      </w:r>
      <w:r>
        <w:rPr>
          <w:lang w:eastAsia="en-US"/>
        </w:rPr>
        <w:t xml:space="preserve">il avait </w:t>
      </w:r>
      <w:proofErr w:type="spellStart"/>
      <w:r>
        <w:rPr>
          <w:lang w:eastAsia="en-US"/>
        </w:rPr>
        <w:t>tenue</w:t>
      </w:r>
      <w:proofErr w:type="spellEnd"/>
      <w:r>
        <w:rPr>
          <w:lang w:eastAsia="en-US"/>
        </w:rPr>
        <w:t xml:space="preserve"> un instant dans ses bras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heureux capitaine</w:t>
      </w:r>
      <w:r w:rsidR="00A23BF9">
        <w:rPr>
          <w:lang w:eastAsia="en-US"/>
        </w:rPr>
        <w:t> !</w:t>
      </w:r>
    </w:p>
    <w:p w14:paraId="3175B23D" w14:textId="6B05CF72" w:rsidR="00A23BF9" w:rsidRDefault="00BB5C58" w:rsidP="00A23BF9">
      <w:pPr>
        <w:rPr>
          <w:lang w:eastAsia="en-US"/>
        </w:rPr>
      </w:pPr>
      <w:r>
        <w:rPr>
          <w:lang w:eastAsia="en-US"/>
        </w:rPr>
        <w:t>La lettre restait là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une longue lettre d</w:t>
      </w:r>
      <w:r w:rsidR="00A23BF9">
        <w:rPr>
          <w:lang w:eastAsia="en-US"/>
        </w:rPr>
        <w:t>’</w:t>
      </w:r>
      <w:r>
        <w:rPr>
          <w:lang w:eastAsia="en-US"/>
        </w:rPr>
        <w:t>adolescent bavard</w:t>
      </w:r>
      <w:r w:rsidR="00A23BF9">
        <w:rPr>
          <w:lang w:eastAsia="en-US"/>
        </w:rPr>
        <w:t xml:space="preserve">. </w:t>
      </w:r>
      <w:r>
        <w:rPr>
          <w:lang w:eastAsia="en-US"/>
        </w:rPr>
        <w:t>Mazurke la lorgnait de temps en temps du coin de l</w:t>
      </w:r>
      <w:r w:rsidR="00A23BF9">
        <w:rPr>
          <w:lang w:eastAsia="en-US"/>
        </w:rPr>
        <w:t>’</w:t>
      </w:r>
      <w:r>
        <w:rPr>
          <w:lang w:eastAsia="en-US"/>
        </w:rPr>
        <w:t>œil</w:t>
      </w:r>
      <w:r w:rsidR="00A23BF9">
        <w:rPr>
          <w:lang w:eastAsia="en-US"/>
        </w:rPr>
        <w:t xml:space="preserve">, </w:t>
      </w:r>
      <w:r>
        <w:rPr>
          <w:lang w:eastAsia="en-US"/>
        </w:rPr>
        <w:t>et il avait l</w:t>
      </w:r>
      <w:r w:rsidR="00A23BF9">
        <w:rPr>
          <w:lang w:eastAsia="en-US"/>
        </w:rPr>
        <w:t>’</w:t>
      </w:r>
      <w:r>
        <w:rPr>
          <w:lang w:eastAsia="en-US"/>
        </w:rPr>
        <w:t>air de se dire</w:t>
      </w:r>
      <w:r w:rsidR="00A23BF9">
        <w:rPr>
          <w:lang w:eastAsia="en-US"/>
        </w:rPr>
        <w:t xml:space="preserve"> :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Voilà une lettre qui va me prendre mon temps</w:t>
      </w:r>
      <w:r w:rsidR="00A23BF9">
        <w:rPr>
          <w:lang w:eastAsia="en-US"/>
        </w:rPr>
        <w:t xml:space="preserve"> ! </w:t>
      </w:r>
      <w:r>
        <w:rPr>
          <w:lang w:eastAsia="en-US"/>
        </w:rPr>
        <w:t>Je suis occupé</w:t>
      </w:r>
      <w:r w:rsidR="00A23BF9">
        <w:rPr>
          <w:lang w:eastAsia="en-US"/>
        </w:rPr>
        <w:t xml:space="preserve">, </w:t>
      </w:r>
      <w:r>
        <w:rPr>
          <w:lang w:eastAsia="en-US"/>
        </w:rPr>
        <w:t>que diable</w:t>
      </w:r>
      <w:r w:rsidR="00A23BF9">
        <w:rPr>
          <w:lang w:eastAsia="en-US"/>
        </w:rPr>
        <w:t> !</w:t>
      </w:r>
    </w:p>
    <w:p w14:paraId="3A35605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Ingrat</w:t>
      </w:r>
      <w:r w:rsidR="00A23BF9">
        <w:rPr>
          <w:lang w:eastAsia="en-US"/>
        </w:rPr>
        <w:t xml:space="preserve"> ! </w:t>
      </w:r>
      <w:r>
        <w:rPr>
          <w:lang w:eastAsia="en-US"/>
        </w:rPr>
        <w:t>ingrat Mazurke</w:t>
      </w:r>
      <w:r w:rsidR="00A23BF9">
        <w:rPr>
          <w:lang w:eastAsia="en-US"/>
        </w:rPr>
        <w:t xml:space="preserve"> !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la lettre qui avait apporté la fleur</w:t>
      </w:r>
      <w:r w:rsidR="00A23BF9">
        <w:rPr>
          <w:lang w:eastAsia="en-US"/>
        </w:rPr>
        <w:t>.</w:t>
      </w:r>
    </w:p>
    <w:p w14:paraId="079DD6F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Enfin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il </w:t>
      </w:r>
      <w:r>
        <w:t>prit une grande résolution</w:t>
      </w:r>
      <w:r w:rsidR="00A23BF9">
        <w:rPr>
          <w:lang w:eastAsia="en-US"/>
        </w:rPr>
        <w:t xml:space="preserve">. </w:t>
      </w:r>
      <w:r>
        <w:rPr>
          <w:lang w:eastAsia="en-US"/>
        </w:rPr>
        <w:t>Il mit la fleur dans son portefeuille et rouvrit la lettre</w:t>
      </w:r>
      <w:r w:rsidR="00A23BF9">
        <w:rPr>
          <w:lang w:eastAsia="en-US"/>
        </w:rPr>
        <w:t>.</w:t>
      </w:r>
    </w:p>
    <w:p w14:paraId="1AEE57F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Voici pourquoi</w:t>
      </w:r>
      <w:r w:rsidR="00A23BF9">
        <w:rPr>
          <w:lang w:eastAsia="en-US"/>
        </w:rPr>
        <w:t>.</w:t>
      </w:r>
    </w:p>
    <w:p w14:paraId="7C05FD6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s</w:t>
      </w:r>
      <w:r w:rsidR="00A23BF9">
        <w:rPr>
          <w:lang w:eastAsia="en-US"/>
        </w:rPr>
        <w:t>’</w:t>
      </w:r>
      <w:r>
        <w:rPr>
          <w:lang w:eastAsia="en-US"/>
        </w:rPr>
        <w:t>était dit</w:t>
      </w:r>
      <w:r w:rsidR="00A23BF9">
        <w:rPr>
          <w:lang w:eastAsia="en-US"/>
        </w:rPr>
        <w:t xml:space="preserve"> : </w:t>
      </w:r>
      <w:r>
        <w:rPr>
          <w:lang w:eastAsia="en-US"/>
        </w:rPr>
        <w:t>Peut-être que la lettre parle de Lucienne</w:t>
      </w:r>
      <w:r w:rsidR="00A23BF9">
        <w:rPr>
          <w:lang w:eastAsia="en-US"/>
        </w:rPr>
        <w:t>.</w:t>
      </w:r>
    </w:p>
    <w:p w14:paraId="302F8A8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lettre était ainsi</w:t>
      </w:r>
      <w:r w:rsidR="00A23BF9">
        <w:rPr>
          <w:lang w:eastAsia="en-US"/>
        </w:rPr>
        <w:t> :</w:t>
      </w:r>
    </w:p>
    <w:p w14:paraId="4471617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Mon cher capitaine</w:t>
      </w:r>
      <w:r>
        <w:rPr>
          <w:lang w:eastAsia="en-US"/>
        </w:rPr>
        <w:t>,</w:t>
      </w:r>
    </w:p>
    <w:p w14:paraId="393E0884" w14:textId="2AE23E00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Vous êtes là-bas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parmi ces charmantes </w:t>
      </w:r>
      <w:r w:rsidR="00BB5C58">
        <w:t xml:space="preserve">fêtes de tous les </w:t>
      </w:r>
      <w:r w:rsidR="00BB5C58">
        <w:rPr>
          <w:lang w:eastAsia="en-US"/>
        </w:rPr>
        <w:t>jours</w:t>
      </w:r>
      <w:r>
        <w:rPr>
          <w:lang w:eastAsia="en-US"/>
        </w:rPr>
        <w:t xml:space="preserve">, </w:t>
      </w:r>
      <w:r w:rsidR="00BB5C58">
        <w:rPr>
          <w:lang w:eastAsia="en-US"/>
        </w:rPr>
        <w:t>et moi</w:t>
      </w:r>
      <w:r>
        <w:rPr>
          <w:lang w:eastAsia="en-US"/>
        </w:rPr>
        <w:t xml:space="preserve">, </w:t>
      </w:r>
      <w:r w:rsidR="00BB5C58">
        <w:rPr>
          <w:lang w:eastAsia="en-US"/>
        </w:rPr>
        <w:t>me voilà de retour à Paris</w:t>
      </w:r>
      <w:r>
        <w:rPr>
          <w:lang w:eastAsia="en-US"/>
        </w:rPr>
        <w:t xml:space="preserve">, </w:t>
      </w:r>
      <w:r w:rsidR="00BB5C58">
        <w:rPr>
          <w:lang w:eastAsia="en-US"/>
        </w:rPr>
        <w:t>dans ma solitude et dans ma tristesse</w:t>
      </w:r>
      <w:r>
        <w:rPr>
          <w:lang w:eastAsia="en-US"/>
        </w:rPr>
        <w:t xml:space="preserve">. </w:t>
      </w:r>
      <w:r w:rsidR="00BB5C58">
        <w:rPr>
          <w:lang w:eastAsia="en-US"/>
        </w:rPr>
        <w:t>Je pense à vous et j</w:t>
      </w:r>
      <w:r>
        <w:rPr>
          <w:lang w:eastAsia="en-US"/>
        </w:rPr>
        <w:t>’</w:t>
      </w:r>
      <w:r w:rsidR="00BB5C58">
        <w:rPr>
          <w:lang w:eastAsia="en-US"/>
        </w:rPr>
        <w:t>espère vous revoir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cela </w:t>
      </w:r>
      <w:r w:rsidR="00BB5C58">
        <w:rPr>
          <w:lang w:eastAsia="en-US"/>
        </w:rPr>
        <w:lastRenderedPageBreak/>
        <w:t>me console</w:t>
      </w:r>
      <w:r>
        <w:rPr>
          <w:lang w:eastAsia="en-US"/>
        </w:rPr>
        <w:t xml:space="preserve">. </w:t>
      </w:r>
      <w:r w:rsidR="00BB5C58">
        <w:rPr>
          <w:lang w:eastAsia="en-US"/>
        </w:rPr>
        <w:t>Nous sommes amis depuis bien peu de temps</w:t>
      </w:r>
      <w:r>
        <w:rPr>
          <w:lang w:eastAsia="en-US"/>
        </w:rPr>
        <w:t xml:space="preserve">, </w:t>
      </w:r>
      <w:r w:rsidR="00BB5C58">
        <w:rPr>
          <w:lang w:eastAsia="en-US"/>
        </w:rPr>
        <w:t>mais quelque chose me dit que nous serons amis toujours</w:t>
      </w:r>
      <w:r>
        <w:rPr>
          <w:lang w:eastAsia="en-US"/>
        </w:rPr>
        <w:t>… »</w:t>
      </w:r>
    </w:p>
    <w:p w14:paraId="7510A146" w14:textId="2C6D9FC6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un joli enfant</w:t>
      </w:r>
      <w:r>
        <w:rPr>
          <w:lang w:eastAsia="en-US"/>
        </w:rPr>
        <w:t xml:space="preserve">,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interrompit Mazurke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un peu prétentieux et visant au style</w:t>
      </w:r>
      <w:r>
        <w:rPr>
          <w:lang w:eastAsia="en-US"/>
        </w:rPr>
        <w:t xml:space="preserve">… </w:t>
      </w:r>
      <w:r w:rsidR="00BB5C58">
        <w:rPr>
          <w:lang w:eastAsia="en-US"/>
        </w:rPr>
        <w:t>Enfin n</w:t>
      </w:r>
      <w:r>
        <w:rPr>
          <w:lang w:eastAsia="en-US"/>
        </w:rPr>
        <w:t>’</w:t>
      </w:r>
      <w:r w:rsidR="00BB5C58">
        <w:rPr>
          <w:lang w:eastAsia="en-US"/>
        </w:rPr>
        <w:t>importe</w:t>
      </w:r>
      <w:r>
        <w:rPr>
          <w:lang w:eastAsia="en-US"/>
        </w:rPr>
        <w:t>.</w:t>
      </w:r>
    </w:p>
    <w:p w14:paraId="3EA5907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Les gens comme vous dont la vie n</w:t>
      </w:r>
      <w:r>
        <w:rPr>
          <w:lang w:eastAsia="en-US"/>
        </w:rPr>
        <w:t>’</w:t>
      </w:r>
      <w:r w:rsidR="00BB5C58">
        <w:rPr>
          <w:lang w:eastAsia="en-US"/>
        </w:rPr>
        <w:t>a été qu</w:t>
      </w:r>
      <w:r>
        <w:rPr>
          <w:lang w:eastAsia="en-US"/>
        </w:rPr>
        <w:t>’</w:t>
      </w:r>
      <w:r w:rsidR="00BB5C58">
        <w:rPr>
          <w:lang w:eastAsia="en-US"/>
        </w:rPr>
        <w:t>une longue aventure</w:t>
      </w:r>
      <w:r>
        <w:rPr>
          <w:lang w:eastAsia="en-US"/>
        </w:rPr>
        <w:t xml:space="preserve">, </w:t>
      </w:r>
      <w:r w:rsidR="00BB5C58">
        <w:rPr>
          <w:lang w:eastAsia="en-US"/>
        </w:rPr>
        <w:t>n</w:t>
      </w:r>
      <w:r>
        <w:rPr>
          <w:lang w:eastAsia="en-US"/>
        </w:rPr>
        <w:t>’</w:t>
      </w:r>
      <w:r w:rsidR="00BB5C58">
        <w:rPr>
          <w:lang w:eastAsia="en-US"/>
        </w:rPr>
        <w:t>ont</w:t>
      </w:r>
      <w:r>
        <w:rPr>
          <w:lang w:eastAsia="en-US"/>
        </w:rPr>
        <w:t xml:space="preserve">, </w:t>
      </w:r>
      <w:r w:rsidR="00BB5C58">
        <w:rPr>
          <w:lang w:eastAsia="en-US"/>
        </w:rPr>
        <w:t>en général</w:t>
      </w:r>
      <w:r>
        <w:rPr>
          <w:lang w:eastAsia="en-US"/>
        </w:rPr>
        <w:t xml:space="preserve">, </w:t>
      </w:r>
      <w:r w:rsidR="00BB5C58">
        <w:rPr>
          <w:lang w:eastAsia="en-US"/>
        </w:rPr>
        <w:t>plus de cœur</w:t>
      </w:r>
      <w:r>
        <w:rPr>
          <w:lang w:eastAsia="en-US"/>
        </w:rPr>
        <w:t xml:space="preserve"> ; </w:t>
      </w:r>
      <w:r w:rsidR="00BB5C58">
        <w:rPr>
          <w:lang w:eastAsia="en-US"/>
        </w:rPr>
        <w:t>vous</w:t>
      </w:r>
      <w:r>
        <w:rPr>
          <w:lang w:eastAsia="en-US"/>
        </w:rPr>
        <w:t xml:space="preserve">, </w:t>
      </w:r>
      <w:r w:rsidR="00BB5C58">
        <w:rPr>
          <w:lang w:eastAsia="en-US"/>
        </w:rPr>
        <w:t>vous êtes tout cœur</w:t>
      </w:r>
      <w:r>
        <w:rPr>
          <w:lang w:eastAsia="en-US"/>
        </w:rPr>
        <w:t xml:space="preserve">, </w:t>
      </w:r>
      <w:r w:rsidR="00BB5C58">
        <w:rPr>
          <w:lang w:eastAsia="en-US"/>
        </w:rPr>
        <w:t>et je me surprends</w:t>
      </w:r>
      <w:r w:rsidR="00BB5C58">
        <w:t xml:space="preserve"> à penser parfois que vous êtes plus jeune que mes vingt ans</w:t>
      </w:r>
      <w:r>
        <w:rPr>
          <w:lang w:eastAsia="en-US"/>
        </w:rPr>
        <w:t>.</w:t>
      </w:r>
    </w:p>
    <w:p w14:paraId="07CC6B6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Vous ne sauriez croire combien je suis heureux de vous avoir rencontré sur ma route</w:t>
      </w:r>
      <w:r>
        <w:rPr>
          <w:lang w:eastAsia="en-US"/>
        </w:rPr>
        <w:t xml:space="preserve">. </w:t>
      </w:r>
      <w:r w:rsidR="00BB5C58">
        <w:rPr>
          <w:lang w:eastAsia="en-US"/>
        </w:rPr>
        <w:t>Il y avait si longtemps que je cherchais un ami</w:t>
      </w:r>
      <w:r>
        <w:rPr>
          <w:lang w:eastAsia="en-US"/>
        </w:rPr>
        <w:t xml:space="preserve">. </w:t>
      </w:r>
      <w:r w:rsidR="00BB5C58">
        <w:rPr>
          <w:lang w:eastAsia="en-US"/>
        </w:rPr>
        <w:t>Je crois que je suis digne d</w:t>
      </w:r>
      <w:r>
        <w:rPr>
          <w:lang w:eastAsia="en-US"/>
        </w:rPr>
        <w:t>’</w:t>
      </w:r>
      <w:r w:rsidR="00BB5C58">
        <w:rPr>
          <w:lang w:eastAsia="en-US"/>
        </w:rPr>
        <w:t>être le vôtre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cher capi</w:t>
      </w:r>
      <w:r w:rsidR="00BB5C58">
        <w:t>taine</w:t>
      </w:r>
      <w:r>
        <w:rPr>
          <w:lang w:eastAsia="en-US"/>
        </w:rPr>
        <w:t xml:space="preserve">, </w:t>
      </w:r>
      <w:r w:rsidR="00BB5C58">
        <w:rPr>
          <w:lang w:eastAsia="en-US"/>
        </w:rPr>
        <w:t>bien que nous nous soyons rapprochés par nos défauts</w:t>
      </w:r>
      <w:r>
        <w:rPr>
          <w:lang w:eastAsia="en-US"/>
        </w:rPr>
        <w:t xml:space="preserve">. </w:t>
      </w:r>
      <w:r w:rsidR="00BB5C58">
        <w:rPr>
          <w:lang w:eastAsia="en-US"/>
        </w:rPr>
        <w:t>Je suis joueur et vous êtes joueur</w:t>
      </w:r>
      <w:r>
        <w:rPr>
          <w:lang w:eastAsia="en-US"/>
        </w:rPr>
        <w:t xml:space="preserve">. </w:t>
      </w:r>
      <w:r w:rsidR="00BB5C58">
        <w:rPr>
          <w:lang w:eastAsia="en-US"/>
        </w:rPr>
        <w:t>Vous êtes joueur par désœuvrement et par étourderie</w:t>
      </w:r>
      <w:r>
        <w:rPr>
          <w:lang w:eastAsia="en-US"/>
        </w:rPr>
        <w:t xml:space="preserve"> ; </w:t>
      </w:r>
      <w:r w:rsidR="00BB5C58">
        <w:rPr>
          <w:lang w:eastAsia="en-US"/>
        </w:rPr>
        <w:t>je suis joueur par tempérament et par passion</w:t>
      </w:r>
      <w:r>
        <w:rPr>
          <w:lang w:eastAsia="en-US"/>
        </w:rPr>
        <w:t>.</w:t>
      </w:r>
    </w:p>
    <w:p w14:paraId="2234C0CD" w14:textId="37F83FF5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En un mot</w:t>
      </w:r>
      <w:r>
        <w:rPr>
          <w:lang w:eastAsia="en-US"/>
        </w:rPr>
        <w:t xml:space="preserve">, </w:t>
      </w:r>
      <w:r w:rsidR="00BB5C58">
        <w:rPr>
          <w:lang w:eastAsia="en-US"/>
        </w:rPr>
        <w:t>vous êtes juste assez joueur pour me dire à un moment donné</w:t>
      </w:r>
      <w:r>
        <w:rPr>
          <w:lang w:eastAsia="en-US"/>
        </w:rPr>
        <w:t xml:space="preserve"> :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Gabriel</w:t>
      </w:r>
      <w:r>
        <w:rPr>
          <w:lang w:eastAsia="en-US"/>
        </w:rPr>
        <w:t xml:space="preserve">, </w:t>
      </w:r>
      <w:r w:rsidR="00BB5C58">
        <w:rPr>
          <w:lang w:eastAsia="en-US"/>
        </w:rPr>
        <w:t>vous êtes fou</w:t>
      </w:r>
      <w:r>
        <w:rPr>
          <w:lang w:eastAsia="en-US"/>
        </w:rPr>
        <w:t xml:space="preserve"> ! </w:t>
      </w:r>
      <w:r w:rsidR="00BB5C58">
        <w:rPr>
          <w:lang w:eastAsia="en-US"/>
        </w:rPr>
        <w:t>et pour m</w:t>
      </w:r>
      <w:r>
        <w:rPr>
          <w:lang w:eastAsia="en-US"/>
        </w:rPr>
        <w:t>’</w:t>
      </w:r>
      <w:r w:rsidR="00BB5C58">
        <w:rPr>
          <w:lang w:eastAsia="en-US"/>
        </w:rPr>
        <w:t>arracher de l</w:t>
      </w:r>
      <w:r>
        <w:rPr>
          <w:lang w:eastAsia="en-US"/>
        </w:rPr>
        <w:t>’</w:t>
      </w:r>
      <w:r w:rsidR="00BB5C58">
        <w:rPr>
          <w:lang w:eastAsia="en-US"/>
        </w:rPr>
        <w:t>autre sans me blâmer ni me mépriser</w:t>
      </w:r>
      <w:r>
        <w:rPr>
          <w:lang w:eastAsia="en-US"/>
        </w:rPr>
        <w:t>.</w:t>
      </w:r>
    </w:p>
    <w:p w14:paraId="49350B1A" w14:textId="4841DFD5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Vous ne me connaissez guère que par les services que vous m</w:t>
      </w:r>
      <w:r>
        <w:rPr>
          <w:lang w:eastAsia="en-US"/>
        </w:rPr>
        <w:t>’</w:t>
      </w:r>
      <w:r w:rsidR="00BB5C58">
        <w:rPr>
          <w:lang w:eastAsia="en-US"/>
        </w:rPr>
        <w:t>avez rendus</w:t>
      </w:r>
      <w:r>
        <w:rPr>
          <w:lang w:eastAsia="en-US"/>
        </w:rPr>
        <w:t xml:space="preserve">. </w:t>
      </w:r>
      <w:r w:rsidR="00BB5C58">
        <w:rPr>
          <w:lang w:eastAsia="en-US"/>
        </w:rPr>
        <w:t>Je veux que vous me sachiez par cœur</w:t>
      </w:r>
      <w:r>
        <w:rPr>
          <w:lang w:eastAsia="en-US"/>
        </w:rPr>
        <w:t xml:space="preserve">, </w:t>
      </w:r>
      <w:r w:rsidR="00BB5C58">
        <w:rPr>
          <w:lang w:eastAsia="en-US"/>
        </w:rPr>
        <w:t>mon cher capitaine</w:t>
      </w:r>
      <w:r>
        <w:rPr>
          <w:lang w:eastAsia="en-US"/>
        </w:rPr>
        <w:t xml:space="preserve">, </w:t>
      </w:r>
      <w:r w:rsidR="00BB5C58">
        <w:rPr>
          <w:lang w:eastAsia="en-US"/>
        </w:rPr>
        <w:t>et je vais vous faire ma confession générale</w:t>
      </w:r>
      <w:r>
        <w:rPr>
          <w:lang w:eastAsia="en-US"/>
        </w:rPr>
        <w:t>… »</w:t>
      </w:r>
    </w:p>
    <w:p w14:paraId="7DA425A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figure de Mazurke exprima un certain effroi</w:t>
      </w:r>
      <w:r w:rsidR="00A23BF9">
        <w:rPr>
          <w:lang w:eastAsia="en-US"/>
        </w:rPr>
        <w:t>.</w:t>
      </w:r>
    </w:p>
    <w:p w14:paraId="1CC702F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Si encore il me disait un mot de sa sœur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grommela-t-il</w:t>
      </w:r>
      <w:r>
        <w:rPr>
          <w:lang w:eastAsia="en-US"/>
        </w:rPr>
        <w:t>.</w:t>
      </w:r>
    </w:p>
    <w:p w14:paraId="4174B3F4" w14:textId="1D45E09F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Quant à vous</w:t>
      </w:r>
      <w:r>
        <w:rPr>
          <w:lang w:eastAsia="en-US"/>
        </w:rPr>
        <w:t xml:space="preserve">, </w:t>
      </w:r>
      <w:r w:rsidR="00BB5C58">
        <w:rPr>
          <w:lang w:eastAsia="en-US"/>
        </w:rPr>
        <w:t>continuait la lettre</w:t>
      </w:r>
      <w:r>
        <w:rPr>
          <w:lang w:eastAsia="en-US"/>
        </w:rPr>
        <w:t xml:space="preserve">, </w:t>
      </w:r>
      <w:r w:rsidR="00BB5C58">
        <w:rPr>
          <w:lang w:eastAsia="en-US"/>
        </w:rPr>
        <w:t>je n</w:t>
      </w:r>
      <w:r>
        <w:rPr>
          <w:lang w:eastAsia="en-US"/>
        </w:rPr>
        <w:t>’</w:t>
      </w:r>
      <w:r w:rsidR="00BB5C58">
        <w:rPr>
          <w:lang w:eastAsia="en-US"/>
        </w:rPr>
        <w:t>ai pas besoin de votre confession</w:t>
      </w:r>
      <w:r>
        <w:rPr>
          <w:lang w:eastAsia="en-US"/>
        </w:rPr>
        <w:t xml:space="preserve"> ; </w:t>
      </w:r>
      <w:r w:rsidR="00BB5C58">
        <w:rPr>
          <w:lang w:eastAsia="en-US"/>
        </w:rPr>
        <w:t>je vous ai un peu deviné</w:t>
      </w:r>
      <w:r>
        <w:rPr>
          <w:lang w:eastAsia="en-US"/>
        </w:rPr>
        <w:t xml:space="preserve">. </w:t>
      </w:r>
      <w:r w:rsidR="00BB5C58">
        <w:rPr>
          <w:lang w:eastAsia="en-US"/>
        </w:rPr>
        <w:t>Vous avez entrepris quelque tâche moitié folle</w:t>
      </w:r>
      <w:r>
        <w:rPr>
          <w:lang w:eastAsia="en-US"/>
        </w:rPr>
        <w:t xml:space="preserve">, </w:t>
      </w:r>
      <w:r w:rsidR="00BB5C58">
        <w:rPr>
          <w:lang w:eastAsia="en-US"/>
        </w:rPr>
        <w:t>moitié héroïque</w:t>
      </w:r>
      <w:r>
        <w:rPr>
          <w:lang w:eastAsia="en-US"/>
        </w:rPr>
        <w:t xml:space="preserve">, </w:t>
      </w:r>
      <w:r w:rsidR="00BB5C58">
        <w:rPr>
          <w:lang w:eastAsia="en-US"/>
        </w:rPr>
        <w:t>laquelle tâche vous poursuivez en riant</w:t>
      </w:r>
      <w:r>
        <w:rPr>
          <w:lang w:eastAsia="en-US"/>
        </w:rPr>
        <w:t xml:space="preserve">, </w:t>
      </w:r>
      <w:r w:rsidR="00BB5C58">
        <w:rPr>
          <w:lang w:eastAsia="en-US"/>
        </w:rPr>
        <w:t>jusqu</w:t>
      </w:r>
      <w:r>
        <w:rPr>
          <w:lang w:eastAsia="en-US"/>
        </w:rPr>
        <w:t>’</w:t>
      </w:r>
      <w:r w:rsidR="00BB5C58">
        <w:rPr>
          <w:lang w:eastAsia="en-US"/>
        </w:rPr>
        <w:t xml:space="preserve">au moment où il faudra jouer </w:t>
      </w:r>
      <w:r w:rsidR="00BB5C58">
        <w:rPr>
          <w:lang w:eastAsia="en-US"/>
        </w:rPr>
        <w:lastRenderedPageBreak/>
        <w:t>votre vie comme vous jouez vos ducats d</w:t>
      </w:r>
      <w:r>
        <w:rPr>
          <w:lang w:eastAsia="en-US"/>
        </w:rPr>
        <w:t>’</w:t>
      </w:r>
      <w:r w:rsidR="00BB5C58">
        <w:rPr>
          <w:lang w:eastAsia="en-US"/>
        </w:rPr>
        <w:t>Allemagne</w:t>
      </w:r>
      <w:r>
        <w:rPr>
          <w:lang w:eastAsia="en-US"/>
        </w:rPr>
        <w:t xml:space="preserve">. </w:t>
      </w:r>
      <w:r w:rsidR="00BB5C58">
        <w:rPr>
          <w:lang w:eastAsia="en-US"/>
        </w:rPr>
        <w:t>Quelle est cette tâche</w:t>
      </w:r>
      <w:r>
        <w:rPr>
          <w:lang w:eastAsia="en-US"/>
        </w:rPr>
        <w:t xml:space="preserve"> ? </w:t>
      </w:r>
      <w:r w:rsidR="00BB5C58">
        <w:rPr>
          <w:lang w:eastAsia="en-US"/>
        </w:rPr>
        <w:t>Je l</w:t>
      </w:r>
      <w:r>
        <w:rPr>
          <w:lang w:eastAsia="en-US"/>
        </w:rPr>
        <w:t>’</w:t>
      </w:r>
      <w:r w:rsidR="00BB5C58">
        <w:rPr>
          <w:lang w:eastAsia="en-US"/>
        </w:rPr>
        <w:t>ignore</w:t>
      </w:r>
      <w:r>
        <w:rPr>
          <w:lang w:eastAsia="en-US"/>
        </w:rPr>
        <w:t xml:space="preserve">. </w:t>
      </w:r>
      <w:r w:rsidR="00BB5C58">
        <w:rPr>
          <w:lang w:eastAsia="en-US"/>
        </w:rPr>
        <w:t>Mais si vous avez jamais besoin d</w:t>
      </w:r>
      <w:r>
        <w:rPr>
          <w:lang w:eastAsia="en-US"/>
        </w:rPr>
        <w:t>’</w:t>
      </w:r>
      <w:r w:rsidR="00BB5C58">
        <w:rPr>
          <w:lang w:eastAsia="en-US"/>
        </w:rPr>
        <w:t>un bras dévoué pour l</w:t>
      </w:r>
      <w:r>
        <w:rPr>
          <w:lang w:eastAsia="en-US"/>
        </w:rPr>
        <w:t>’</w:t>
      </w:r>
      <w:r w:rsidR="00BB5C58">
        <w:rPr>
          <w:lang w:eastAsia="en-US"/>
        </w:rPr>
        <w:t>accomplir</w:t>
      </w:r>
      <w:r>
        <w:rPr>
          <w:lang w:eastAsia="en-US"/>
        </w:rPr>
        <w:t xml:space="preserve">,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espère que vous penserez à moi</w:t>
      </w:r>
      <w:r>
        <w:rPr>
          <w:lang w:eastAsia="en-US"/>
        </w:rPr>
        <w:t>… »</w:t>
      </w:r>
    </w:p>
    <w:p w14:paraId="60003050" w14:textId="11EF4C2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Trop blond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 Mazurke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Non pas</w:t>
      </w:r>
      <w:r>
        <w:rPr>
          <w:lang w:eastAsia="en-US"/>
        </w:rPr>
        <w:t xml:space="preserve"> ! </w:t>
      </w:r>
      <w:r w:rsidR="00BB5C58">
        <w:rPr>
          <w:lang w:eastAsia="en-US"/>
        </w:rPr>
        <w:t>non pas</w:t>
      </w:r>
      <w:r>
        <w:rPr>
          <w:lang w:eastAsia="en-US"/>
        </w:rPr>
        <w:t xml:space="preserve"> ! </w:t>
      </w:r>
      <w:r w:rsidR="00BB5C58">
        <w:rPr>
          <w:lang w:eastAsia="en-US"/>
        </w:rPr>
        <w:t>je fais tout moi-même</w:t>
      </w:r>
      <w:r>
        <w:rPr>
          <w:lang w:eastAsia="en-US"/>
        </w:rPr>
        <w:t>.</w:t>
      </w:r>
    </w:p>
    <w:p w14:paraId="7857E90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Moi</w:t>
      </w:r>
      <w:r>
        <w:rPr>
          <w:lang w:eastAsia="en-US"/>
        </w:rPr>
        <w:t xml:space="preserve">, </w:t>
      </w:r>
      <w:r w:rsidR="00BB5C58">
        <w:rPr>
          <w:lang w:eastAsia="en-US"/>
        </w:rPr>
        <w:t>je n</w:t>
      </w:r>
      <w:r>
        <w:rPr>
          <w:lang w:eastAsia="en-US"/>
        </w:rPr>
        <w:t>’</w:t>
      </w:r>
      <w:r w:rsidR="00BB5C58">
        <w:rPr>
          <w:lang w:eastAsia="en-US"/>
        </w:rPr>
        <w:t>ai d</w:t>
      </w:r>
      <w:r>
        <w:rPr>
          <w:lang w:eastAsia="en-US"/>
        </w:rPr>
        <w:t>’</w:t>
      </w:r>
      <w:r w:rsidR="00BB5C58">
        <w:rPr>
          <w:lang w:eastAsia="en-US"/>
        </w:rPr>
        <w:t>autre but en ce monde que de rendre ma mère heureuse</w:t>
      </w:r>
      <w:r>
        <w:rPr>
          <w:lang w:eastAsia="en-US"/>
        </w:rPr>
        <w:t xml:space="preserve">, </w:t>
      </w:r>
      <w:r w:rsidR="00BB5C58">
        <w:rPr>
          <w:lang w:eastAsia="en-US"/>
        </w:rPr>
        <w:t>et d</w:t>
      </w:r>
      <w:r>
        <w:rPr>
          <w:lang w:eastAsia="en-US"/>
        </w:rPr>
        <w:t>’</w:t>
      </w:r>
      <w:r w:rsidR="00BB5C58">
        <w:rPr>
          <w:lang w:eastAsia="en-US"/>
        </w:rPr>
        <w:t>être riche pour que ma sœur ait un mari digne d</w:t>
      </w:r>
      <w:r>
        <w:rPr>
          <w:lang w:eastAsia="en-US"/>
        </w:rPr>
        <w:t>’</w:t>
      </w:r>
      <w:r w:rsidR="00BB5C58">
        <w:rPr>
          <w:lang w:eastAsia="en-US"/>
        </w:rPr>
        <w:t>elle</w:t>
      </w:r>
      <w:r>
        <w:rPr>
          <w:lang w:eastAsia="en-US"/>
        </w:rPr>
        <w:t xml:space="preserve">.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soif de fortune</w:t>
      </w:r>
      <w:r>
        <w:rPr>
          <w:lang w:eastAsia="en-US"/>
        </w:rPr>
        <w:t xml:space="preserve"> ; </w:t>
      </w:r>
      <w:r w:rsidR="00BB5C58">
        <w:rPr>
          <w:lang w:eastAsia="en-US"/>
        </w:rPr>
        <w:t>le jeu est pour moi un moyen</w:t>
      </w:r>
      <w:r>
        <w:rPr>
          <w:lang w:eastAsia="en-US"/>
        </w:rPr>
        <w:t>.</w:t>
      </w:r>
    </w:p>
    <w:p w14:paraId="39CFFD6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en ai un autre</w:t>
      </w:r>
      <w:r>
        <w:rPr>
          <w:lang w:eastAsia="en-US"/>
        </w:rPr>
        <w:t xml:space="preserve">, </w:t>
      </w:r>
      <w:r w:rsidR="00BB5C58">
        <w:rPr>
          <w:lang w:eastAsia="en-US"/>
        </w:rPr>
        <w:t>qui est la science</w:t>
      </w:r>
      <w:r>
        <w:rPr>
          <w:lang w:eastAsia="en-US"/>
        </w:rPr>
        <w:t>.</w:t>
      </w:r>
    </w:p>
    <w:p w14:paraId="046E315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Mon maître Van-</w:t>
      </w:r>
      <w:proofErr w:type="spellStart"/>
      <w:r w:rsidR="00BB5C58">
        <w:rPr>
          <w:lang w:eastAsia="en-US"/>
        </w:rPr>
        <w:t>Eyde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dont vous avez vu la respectable veuve à Wiesbaden</w:t>
      </w:r>
      <w:r>
        <w:rPr>
          <w:lang w:eastAsia="en-US"/>
        </w:rPr>
        <w:t xml:space="preserve">, </w:t>
      </w:r>
      <w:r w:rsidR="00BB5C58">
        <w:rPr>
          <w:lang w:eastAsia="en-US"/>
        </w:rPr>
        <w:t>faisait des miracles</w:t>
      </w:r>
      <w:r>
        <w:rPr>
          <w:lang w:eastAsia="en-US"/>
        </w:rPr>
        <w:t xml:space="preserve">.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sa méthode</w:t>
      </w:r>
      <w:r>
        <w:rPr>
          <w:lang w:eastAsia="en-US"/>
        </w:rPr>
        <w:t xml:space="preserve">, </w:t>
      </w:r>
      <w:r w:rsidR="00BB5C58">
        <w:rPr>
          <w:lang w:eastAsia="en-US"/>
        </w:rPr>
        <w:t>sinon son expérience profonde et son habileté sans rivale</w:t>
      </w:r>
      <w:r>
        <w:rPr>
          <w:lang w:eastAsia="en-US"/>
        </w:rPr>
        <w:t xml:space="preserve">. </w:t>
      </w:r>
      <w:r w:rsidR="00BB5C58">
        <w:rPr>
          <w:lang w:eastAsia="en-US"/>
        </w:rPr>
        <w:t>L</w:t>
      </w:r>
      <w:r>
        <w:rPr>
          <w:lang w:eastAsia="en-US"/>
        </w:rPr>
        <w:t>’</w:t>
      </w:r>
      <w:r w:rsidR="00BB5C58">
        <w:rPr>
          <w:lang w:eastAsia="en-US"/>
        </w:rPr>
        <w:t>expérience et l</w:t>
      </w:r>
      <w:r>
        <w:rPr>
          <w:lang w:eastAsia="en-US"/>
        </w:rPr>
        <w:t>’</w:t>
      </w:r>
      <w:r w:rsidR="00BB5C58">
        <w:rPr>
          <w:lang w:eastAsia="en-US"/>
        </w:rPr>
        <w:t>habileté s</w:t>
      </w:r>
      <w:r>
        <w:rPr>
          <w:lang w:eastAsia="en-US"/>
        </w:rPr>
        <w:t>’</w:t>
      </w:r>
      <w:r w:rsidR="00BB5C58">
        <w:rPr>
          <w:lang w:eastAsia="en-US"/>
        </w:rPr>
        <w:t>acquièrent</w:t>
      </w:r>
      <w:r>
        <w:rPr>
          <w:lang w:eastAsia="en-US"/>
        </w:rPr>
        <w:t xml:space="preserve">. </w:t>
      </w:r>
      <w:r w:rsidR="00BB5C58">
        <w:rPr>
          <w:lang w:eastAsia="en-US"/>
        </w:rPr>
        <w:t>Quand je les aurai</w:t>
      </w:r>
      <w:r>
        <w:rPr>
          <w:lang w:eastAsia="en-US"/>
        </w:rPr>
        <w:t xml:space="preserve">, </w:t>
      </w:r>
      <w:r w:rsidR="00BB5C58">
        <w:rPr>
          <w:lang w:eastAsia="en-US"/>
        </w:rPr>
        <w:t>je ferai</w:t>
      </w:r>
      <w:r>
        <w:rPr>
          <w:lang w:eastAsia="en-US"/>
        </w:rPr>
        <w:t xml:space="preserve">, </w:t>
      </w:r>
      <w:r w:rsidR="00BB5C58">
        <w:rPr>
          <w:lang w:eastAsia="en-US"/>
        </w:rPr>
        <w:t>moi aussi</w:t>
      </w:r>
      <w:r>
        <w:rPr>
          <w:lang w:eastAsia="en-US"/>
        </w:rPr>
        <w:t xml:space="preserve">, </w:t>
      </w:r>
      <w:r w:rsidR="00BB5C58">
        <w:rPr>
          <w:lang w:eastAsia="en-US"/>
        </w:rPr>
        <w:t>des miracles</w:t>
      </w:r>
      <w:r>
        <w:rPr>
          <w:lang w:eastAsia="en-US"/>
        </w:rPr>
        <w:t>.</w:t>
      </w:r>
    </w:p>
    <w:p w14:paraId="00ABABA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Et les miracles se paient</w:t>
      </w:r>
      <w:r>
        <w:rPr>
          <w:lang w:eastAsia="en-US"/>
        </w:rPr>
        <w:t>.</w:t>
      </w:r>
    </w:p>
    <w:p w14:paraId="54782770" w14:textId="12667BE5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Mais ce sera bien long</w:t>
      </w:r>
      <w:r>
        <w:rPr>
          <w:lang w:eastAsia="en-US"/>
        </w:rPr>
        <w:t xml:space="preserve">. </w:t>
      </w:r>
      <w:r w:rsidR="00BB5C58">
        <w:rPr>
          <w:lang w:eastAsia="en-US"/>
        </w:rPr>
        <w:t>D</w:t>
      </w:r>
      <w:r>
        <w:rPr>
          <w:lang w:eastAsia="en-US"/>
        </w:rPr>
        <w:t>’</w:t>
      </w:r>
      <w:r w:rsidR="00BB5C58">
        <w:rPr>
          <w:lang w:eastAsia="en-US"/>
        </w:rPr>
        <w:t>un seul coup</w:t>
      </w:r>
      <w:r>
        <w:rPr>
          <w:lang w:eastAsia="en-US"/>
        </w:rPr>
        <w:t xml:space="preserve">, </w:t>
      </w:r>
      <w:r w:rsidR="00BB5C58">
        <w:rPr>
          <w:lang w:eastAsia="en-US"/>
        </w:rPr>
        <w:t>en une nuit de veine</w:t>
      </w:r>
      <w:r>
        <w:rPr>
          <w:lang w:eastAsia="en-US"/>
        </w:rPr>
        <w:t xml:space="preserve">, </w:t>
      </w:r>
      <w:r w:rsidR="00BB5C58">
        <w:rPr>
          <w:lang w:eastAsia="en-US"/>
        </w:rPr>
        <w:t>le jeu pourrait me faire riche</w:t>
      </w:r>
      <w:r>
        <w:rPr>
          <w:lang w:eastAsia="en-US"/>
        </w:rPr>
        <w:t xml:space="preserve">. </w:t>
      </w:r>
      <w:r w:rsidR="00BB5C58">
        <w:rPr>
          <w:lang w:eastAsia="en-US"/>
        </w:rPr>
        <w:t>Et ma mère pourrait tenir alors le rang qui convient à son nom</w:t>
      </w:r>
      <w:r>
        <w:rPr>
          <w:lang w:eastAsia="en-US"/>
        </w:rPr>
        <w:t xml:space="preserve">, </w:t>
      </w:r>
      <w:r w:rsidR="00BB5C58">
        <w:rPr>
          <w:lang w:eastAsia="en-US"/>
        </w:rPr>
        <w:t>et ma sœur serait brillante</w:t>
      </w:r>
      <w:r>
        <w:rPr>
          <w:lang w:eastAsia="en-US"/>
        </w:rPr>
        <w:t xml:space="preserve">, </w:t>
      </w:r>
      <w:r w:rsidR="00BB5C58">
        <w:rPr>
          <w:lang w:eastAsia="en-US"/>
        </w:rPr>
        <w:t>enviée</w:t>
      </w:r>
      <w:r>
        <w:rPr>
          <w:lang w:eastAsia="en-US"/>
        </w:rPr>
        <w:t xml:space="preserve">, </w:t>
      </w:r>
      <w:r w:rsidR="00BB5C58">
        <w:rPr>
          <w:lang w:eastAsia="en-US"/>
        </w:rPr>
        <w:t>heureuse</w:t>
      </w:r>
      <w:r>
        <w:rPr>
          <w:lang w:eastAsia="en-US"/>
        </w:rPr>
        <w:t>… »</w:t>
      </w:r>
    </w:p>
    <w:p w14:paraId="6C709AD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Pauvre chère fleur</w:t>
      </w:r>
      <w:r>
        <w:rPr>
          <w:lang w:eastAsia="en-US"/>
        </w:rPr>
        <w:t xml:space="preserve"> ! </w:t>
      </w:r>
      <w:r w:rsidR="00BB5C58">
        <w:rPr>
          <w:lang w:eastAsia="en-US"/>
        </w:rPr>
        <w:t>pensa Mazurke</w:t>
      </w:r>
      <w:r>
        <w:rPr>
          <w:lang w:eastAsia="en-US"/>
        </w:rPr>
        <w:t xml:space="preserve">, </w:t>
      </w:r>
      <w:r w:rsidR="00BB5C58">
        <w:rPr>
          <w:lang w:eastAsia="en-US"/>
        </w:rPr>
        <w:t>est-ce que ces grands yeux bleus seraient plus doux</w:t>
      </w:r>
      <w:r>
        <w:rPr>
          <w:lang w:eastAsia="en-US"/>
        </w:rPr>
        <w:t xml:space="preserve">, </w:t>
      </w:r>
      <w:r w:rsidR="00BB5C58">
        <w:rPr>
          <w:lang w:eastAsia="en-US"/>
        </w:rPr>
        <w:t>si on avait cent mille livres de rentes</w:t>
      </w:r>
      <w:r>
        <w:rPr>
          <w:lang w:eastAsia="en-US"/>
        </w:rPr>
        <w:t> !…</w:t>
      </w:r>
    </w:p>
    <w:p w14:paraId="5129922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Comme vous voyez</w:t>
      </w:r>
      <w:r w:rsidR="00A23BF9">
        <w:rPr>
          <w:lang w:eastAsia="en-US"/>
        </w:rPr>
        <w:t xml:space="preserve">, </w:t>
      </w:r>
      <w:r>
        <w:rPr>
          <w:lang w:eastAsia="en-US"/>
        </w:rPr>
        <w:t>Mazurke déraisonnait</w:t>
      </w:r>
      <w:r w:rsidR="00A23BF9">
        <w:rPr>
          <w:lang w:eastAsia="en-US"/>
        </w:rPr>
        <w:t>.</w:t>
      </w:r>
    </w:p>
    <w:p w14:paraId="3DE5F63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n</w:t>
      </w:r>
      <w:r w:rsidR="00A23BF9">
        <w:rPr>
          <w:lang w:eastAsia="en-US"/>
        </w:rPr>
        <w:t>’</w:t>
      </w:r>
      <w:r>
        <w:rPr>
          <w:lang w:eastAsia="en-US"/>
        </w:rPr>
        <w:t>y a point d</w:t>
      </w:r>
      <w:r w:rsidR="00A23BF9">
        <w:rPr>
          <w:lang w:eastAsia="en-US"/>
        </w:rPr>
        <w:t>’</w:t>
      </w:r>
      <w:r>
        <w:rPr>
          <w:lang w:eastAsia="en-US"/>
        </w:rPr>
        <w:t>yeux bleus ou bruns que cent mille livres de rentes ne fassent beaucoup plus agréables</w:t>
      </w:r>
      <w:r w:rsidR="00A23BF9">
        <w:rPr>
          <w:lang w:eastAsia="en-US"/>
        </w:rPr>
        <w:t>.</w:t>
      </w:r>
    </w:p>
    <w:p w14:paraId="089DAA0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« </w:t>
      </w:r>
      <w:r w:rsidR="00BB5C58">
        <w:rPr>
          <w:lang w:eastAsia="en-US"/>
        </w:rPr>
        <w:t>Nous sommes nobles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reprenait la lettre</w:t>
      </w:r>
      <w:r>
        <w:rPr>
          <w:lang w:eastAsia="en-US"/>
        </w:rPr>
        <w:t xml:space="preserve">, </w:t>
      </w:r>
      <w:r w:rsidR="00BB5C58">
        <w:rPr>
          <w:lang w:eastAsia="en-US"/>
        </w:rPr>
        <w:t>d</w:t>
      </w:r>
      <w:r>
        <w:rPr>
          <w:lang w:eastAsia="en-US"/>
        </w:rPr>
        <w:t>’</w:t>
      </w:r>
      <w:r w:rsidR="00BB5C58">
        <w:rPr>
          <w:lang w:eastAsia="en-US"/>
        </w:rPr>
        <w:t>excellente noblesse</w:t>
      </w:r>
      <w:r>
        <w:rPr>
          <w:lang w:eastAsia="en-US"/>
        </w:rPr>
        <w:t xml:space="preserve">. </w:t>
      </w:r>
      <w:r w:rsidR="00BB5C58">
        <w:rPr>
          <w:lang w:eastAsia="en-US"/>
        </w:rPr>
        <w:t>Je ne connais pas bien les affaires de ma mère</w:t>
      </w:r>
      <w:r>
        <w:rPr>
          <w:lang w:eastAsia="en-US"/>
        </w:rPr>
        <w:t xml:space="preserve">, </w:t>
      </w:r>
      <w:r w:rsidR="00BB5C58">
        <w:rPr>
          <w:lang w:eastAsia="en-US"/>
        </w:rPr>
        <w:t>mais je la crois tout au plus dans une médiocre aisance</w:t>
      </w:r>
      <w:r>
        <w:rPr>
          <w:lang w:eastAsia="en-US"/>
        </w:rPr>
        <w:t>.</w:t>
      </w:r>
    </w:p>
    <w:p w14:paraId="6CB158E3" w14:textId="3A23C086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Ma mère</w:t>
      </w:r>
      <w:r>
        <w:rPr>
          <w:lang w:eastAsia="en-US"/>
        </w:rPr>
        <w:t xml:space="preserve">, </w:t>
      </w:r>
      <w:r w:rsidR="00BB5C58">
        <w:rPr>
          <w:lang w:eastAsia="en-US"/>
        </w:rPr>
        <w:t>capitaine</w:t>
      </w:r>
      <w:r>
        <w:rPr>
          <w:lang w:eastAsia="en-US"/>
        </w:rPr>
        <w:t xml:space="preserve">, </w:t>
      </w:r>
      <w:r w:rsidR="00BB5C58">
        <w:rPr>
          <w:lang w:eastAsia="en-US"/>
        </w:rPr>
        <w:t>si vous saviez quel cœur fier et quelle belle âme</w:t>
      </w:r>
      <w:r>
        <w:rPr>
          <w:lang w:eastAsia="en-US"/>
        </w:rPr>
        <w:t xml:space="preserve"> ! </w:t>
      </w:r>
      <w:r w:rsidR="00BB5C58">
        <w:rPr>
          <w:lang w:eastAsia="en-US"/>
        </w:rPr>
        <w:t>Vous la prendriez pour notre sœur</w:t>
      </w:r>
      <w:r>
        <w:rPr>
          <w:lang w:eastAsia="en-US"/>
        </w:rPr>
        <w:t xml:space="preserve">, </w:t>
      </w:r>
      <w:r w:rsidR="00BB5C58">
        <w:rPr>
          <w:lang w:eastAsia="en-US"/>
        </w:rPr>
        <w:t>tant elle est jeune encore et charmante</w:t>
      </w:r>
      <w:r>
        <w:rPr>
          <w:lang w:eastAsia="en-US"/>
        </w:rPr>
        <w:t xml:space="preserve">. </w:t>
      </w:r>
      <w:r w:rsidR="00BB5C58">
        <w:rPr>
          <w:lang w:eastAsia="en-US"/>
        </w:rPr>
        <w:t>Je me ferais tuer mille fois pour ma mère</w:t>
      </w:r>
      <w:r>
        <w:rPr>
          <w:lang w:eastAsia="en-US"/>
        </w:rPr>
        <w:t>… »</w:t>
      </w:r>
    </w:p>
    <w:p w14:paraId="7934F2D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Mazurke secoua la tête</w:t>
      </w:r>
      <w:r w:rsidR="00A23BF9">
        <w:rPr>
          <w:lang w:eastAsia="en-US"/>
        </w:rPr>
        <w:t>.</w:t>
      </w:r>
    </w:p>
    <w:p w14:paraId="17B4D225" w14:textId="24B0E00E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Il n</w:t>
      </w:r>
      <w:r>
        <w:rPr>
          <w:lang w:eastAsia="en-US"/>
        </w:rPr>
        <w:t>’</w:t>
      </w:r>
      <w:r w:rsidR="00BB5C58">
        <w:rPr>
          <w:lang w:eastAsia="en-US"/>
        </w:rPr>
        <w:t>y a pas besoin de crier ça sur les toits</w:t>
      </w:r>
      <w:r>
        <w:rPr>
          <w:lang w:eastAsia="en-US"/>
        </w:rPr>
        <w:t xml:space="preserve"> ! </w:t>
      </w:r>
      <w:r w:rsidR="00BB5C58">
        <w:rPr>
          <w:lang w:eastAsia="en-US"/>
        </w:rPr>
        <w:t>grommela-t-il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simple comme bonjour</w:t>
      </w:r>
      <w:r>
        <w:rPr>
          <w:lang w:eastAsia="en-US"/>
        </w:rPr>
        <w:t xml:space="preserve">… </w:t>
      </w:r>
      <w:r w:rsidR="00BB5C58">
        <w:rPr>
          <w:lang w:eastAsia="en-US"/>
        </w:rPr>
        <w:t>Une mère</w:t>
      </w:r>
      <w:r>
        <w:rPr>
          <w:lang w:eastAsia="en-US"/>
        </w:rPr>
        <w:t> !…</w:t>
      </w:r>
    </w:p>
    <w:p w14:paraId="6F43F9D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était tout triste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durant une minute il rêva</w:t>
      </w:r>
      <w:r w:rsidR="00A23BF9">
        <w:rPr>
          <w:lang w:eastAsia="en-US"/>
        </w:rPr>
        <w:t>.</w:t>
      </w:r>
    </w:p>
    <w:p w14:paraId="7939327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ne rêvait pas à la fleur bleue</w:t>
      </w:r>
      <w:r w:rsidR="00A23BF9">
        <w:rPr>
          <w:lang w:eastAsia="en-US"/>
        </w:rPr>
        <w:t>.</w:t>
      </w:r>
    </w:p>
    <w:p w14:paraId="4A93EED1" w14:textId="2AD00B06" w:rsidR="00A23BF9" w:rsidRDefault="00BB5C58" w:rsidP="00A23BF9">
      <w:pPr>
        <w:rPr>
          <w:lang w:eastAsia="en-US"/>
        </w:rPr>
      </w:pPr>
      <w:r>
        <w:rPr>
          <w:lang w:eastAsia="en-US"/>
        </w:rPr>
        <w:t>Pauvre Mazurke</w:t>
      </w:r>
      <w:r w:rsidR="00A23BF9"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sous cette franche gaîté</w:t>
      </w:r>
      <w:r w:rsidR="00A23BF9">
        <w:rPr>
          <w:lang w:eastAsia="en-US"/>
        </w:rPr>
        <w:t xml:space="preserve">, </w:t>
      </w:r>
      <w:r>
        <w:rPr>
          <w:lang w:eastAsia="en-US"/>
        </w:rPr>
        <w:t>un souvenir cruel devait se cacher tout au fond de son cœur</w:t>
      </w:r>
      <w:r w:rsidR="00A23BF9">
        <w:rPr>
          <w:lang w:eastAsia="en-US"/>
        </w:rPr>
        <w:t xml:space="preserve">, </w:t>
      </w:r>
      <w:r>
        <w:rPr>
          <w:lang w:eastAsia="en-US"/>
        </w:rPr>
        <w:t>car son œil se mouilla</w:t>
      </w:r>
      <w:r w:rsidR="00A23BF9">
        <w:rPr>
          <w:lang w:eastAsia="en-US"/>
        </w:rPr>
        <w:t>.</w:t>
      </w:r>
    </w:p>
    <w:p w14:paraId="5EB8D64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Une mère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Répéta-t-il</w:t>
      </w:r>
      <w:r>
        <w:rPr>
          <w:lang w:eastAsia="en-US"/>
        </w:rPr>
        <w:t>.</w:t>
      </w:r>
    </w:p>
    <w:p w14:paraId="73EE273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Puis il secoua sa riche chevelure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son œil séché brilla</w:t>
      </w:r>
      <w:r w:rsidR="00A23BF9">
        <w:rPr>
          <w:lang w:eastAsia="en-US"/>
        </w:rPr>
        <w:t xml:space="preserve">.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comme un défi jeté aux douleurs du passé</w:t>
      </w:r>
      <w:r w:rsidR="00A23BF9">
        <w:rPr>
          <w:lang w:eastAsia="en-US"/>
        </w:rPr>
        <w:t>.</w:t>
      </w:r>
    </w:p>
    <w:p w14:paraId="367A8A7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lettre reprenait</w:t>
      </w:r>
      <w:r w:rsidR="00A23BF9">
        <w:rPr>
          <w:lang w:eastAsia="en-US"/>
        </w:rPr>
        <w:t> :</w:t>
      </w:r>
    </w:p>
    <w:p w14:paraId="5481C09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Mais je ne vous ai pas dit encore tous les motifs que j</w:t>
      </w:r>
      <w:r>
        <w:rPr>
          <w:lang w:eastAsia="en-US"/>
        </w:rPr>
        <w:t>’</w:t>
      </w:r>
      <w:r w:rsidR="00BB5C58">
        <w:rPr>
          <w:lang w:eastAsia="en-US"/>
        </w:rPr>
        <w:t>ai de souhaiter passionnément la fortune</w:t>
      </w:r>
      <w:r>
        <w:rPr>
          <w:lang w:eastAsia="en-US"/>
        </w:rPr>
        <w:t xml:space="preserve">. </w:t>
      </w:r>
      <w:r w:rsidR="00BB5C58">
        <w:rPr>
          <w:lang w:eastAsia="en-US"/>
        </w:rPr>
        <w:t>Le principal motif</w:t>
      </w:r>
      <w:r>
        <w:rPr>
          <w:lang w:eastAsia="en-US"/>
        </w:rPr>
        <w:t xml:space="preserve">, </w:t>
      </w:r>
      <w:r w:rsidR="00BB5C58">
        <w:rPr>
          <w:lang w:eastAsia="en-US"/>
        </w:rPr>
        <w:t>qui me brûle et me pousse en avant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l</w:t>
      </w:r>
      <w:r>
        <w:rPr>
          <w:lang w:eastAsia="en-US"/>
        </w:rPr>
        <w:t>’</w:t>
      </w:r>
      <w:r w:rsidR="00BB5C58">
        <w:rPr>
          <w:lang w:eastAsia="en-US"/>
        </w:rPr>
        <w:t>amour</w:t>
      </w:r>
      <w:r>
        <w:rPr>
          <w:lang w:eastAsia="en-US"/>
        </w:rPr>
        <w:t xml:space="preserve">.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aime une jeune fille riche</w:t>
      </w:r>
      <w:r>
        <w:rPr>
          <w:lang w:eastAsia="en-US"/>
        </w:rPr>
        <w:t xml:space="preserve">, </w:t>
      </w:r>
      <w:r w:rsidR="00BB5C58">
        <w:rPr>
          <w:lang w:eastAsia="en-US"/>
        </w:rPr>
        <w:t>très riche</w:t>
      </w:r>
      <w:r>
        <w:rPr>
          <w:lang w:eastAsia="en-US"/>
        </w:rPr>
        <w:t xml:space="preserve">. </w:t>
      </w:r>
      <w:r w:rsidR="00BB5C58">
        <w:rPr>
          <w:lang w:eastAsia="en-US"/>
        </w:rPr>
        <w:t>Je suis aimé</w:t>
      </w:r>
      <w:r>
        <w:rPr>
          <w:lang w:eastAsia="en-US"/>
        </w:rPr>
        <w:t xml:space="preserve">. </w:t>
      </w:r>
      <w:r w:rsidR="00BB5C58">
        <w:rPr>
          <w:lang w:eastAsia="en-US"/>
        </w:rPr>
        <w:t>Il n</w:t>
      </w:r>
      <w:r>
        <w:rPr>
          <w:lang w:eastAsia="en-US"/>
        </w:rPr>
        <w:t>’</w:t>
      </w:r>
      <w:r w:rsidR="00BB5C58">
        <w:rPr>
          <w:lang w:eastAsia="en-US"/>
        </w:rPr>
        <w:t>y a d</w:t>
      </w:r>
      <w:r>
        <w:rPr>
          <w:lang w:eastAsia="en-US"/>
        </w:rPr>
        <w:t>’</w:t>
      </w:r>
      <w:r w:rsidR="00BB5C58">
        <w:rPr>
          <w:lang w:eastAsia="en-US"/>
        </w:rPr>
        <w:t>obstacle entre nous que la volonté d</w:t>
      </w:r>
      <w:r>
        <w:rPr>
          <w:lang w:eastAsia="en-US"/>
        </w:rPr>
        <w:t>’</w:t>
      </w:r>
      <w:r w:rsidR="00BB5C58">
        <w:rPr>
          <w:lang w:eastAsia="en-US"/>
        </w:rPr>
        <w:t>un père</w:t>
      </w:r>
      <w:r>
        <w:rPr>
          <w:lang w:eastAsia="en-US"/>
        </w:rPr>
        <w:t xml:space="preserve">. </w:t>
      </w:r>
      <w:r w:rsidR="00BB5C58">
        <w:rPr>
          <w:lang w:eastAsia="en-US"/>
        </w:rPr>
        <w:t>Que je sois riche</w:t>
      </w:r>
      <w:r>
        <w:rPr>
          <w:lang w:eastAsia="en-US"/>
        </w:rPr>
        <w:t xml:space="preserve">, </w:t>
      </w:r>
      <w:r w:rsidR="00BB5C58">
        <w:rPr>
          <w:lang w:eastAsia="en-US"/>
        </w:rPr>
        <w:t>cet obstacle disparaîtra</w:t>
      </w:r>
      <w:r>
        <w:rPr>
          <w:lang w:eastAsia="en-US"/>
        </w:rPr>
        <w:t>.</w:t>
      </w:r>
    </w:p>
    <w:p w14:paraId="3BF6CF18" w14:textId="161F941C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Cette jeune fille que j</w:t>
      </w:r>
      <w:r>
        <w:rPr>
          <w:lang w:eastAsia="en-US"/>
        </w:rPr>
        <w:t>’</w:t>
      </w:r>
      <w:r w:rsidR="00BB5C58">
        <w:rPr>
          <w:lang w:eastAsia="en-US"/>
        </w:rPr>
        <w:t>aime n</w:t>
      </w:r>
      <w:r>
        <w:rPr>
          <w:lang w:eastAsia="en-US"/>
        </w:rPr>
        <w:t>’</w:t>
      </w:r>
      <w:r w:rsidR="00BB5C58">
        <w:rPr>
          <w:lang w:eastAsia="en-US"/>
        </w:rPr>
        <w:t>a pas</w:t>
      </w:r>
      <w:r>
        <w:rPr>
          <w:lang w:eastAsia="en-US"/>
        </w:rPr>
        <w:t xml:space="preserve">, </w:t>
      </w:r>
      <w:r w:rsidR="00BB5C58">
        <w:rPr>
          <w:lang w:eastAsia="en-US"/>
        </w:rPr>
        <w:t>malheureusement</w:t>
      </w:r>
      <w:r>
        <w:rPr>
          <w:lang w:eastAsia="en-US"/>
        </w:rPr>
        <w:t xml:space="preserve">, </w:t>
      </w:r>
      <w:r w:rsidR="00BB5C58">
        <w:rPr>
          <w:lang w:eastAsia="en-US"/>
        </w:rPr>
        <w:t>un nom très sortable</w:t>
      </w:r>
      <w:r>
        <w:rPr>
          <w:lang w:eastAsia="en-US"/>
        </w:rPr>
        <w:t>… »</w:t>
      </w:r>
    </w:p>
    <w:p w14:paraId="0AE6E0C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le fat ennuyeux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 Mazurke en frappant du pied</w:t>
      </w:r>
      <w:r>
        <w:rPr>
          <w:lang w:eastAsia="en-US"/>
        </w:rPr>
        <w:t>.</w:t>
      </w:r>
    </w:p>
    <w:p w14:paraId="4D73082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Mais ce n</w:t>
      </w:r>
      <w:r>
        <w:rPr>
          <w:lang w:eastAsia="en-US"/>
        </w:rPr>
        <w:t>’</w:t>
      </w:r>
      <w:r w:rsidR="00BB5C58">
        <w:rPr>
          <w:lang w:eastAsia="en-US"/>
        </w:rPr>
        <w:t>est qu</w:t>
      </w:r>
      <w:r>
        <w:rPr>
          <w:lang w:eastAsia="en-US"/>
        </w:rPr>
        <w:t>’</w:t>
      </w:r>
      <w:r w:rsidR="00BB5C58">
        <w:rPr>
          <w:lang w:eastAsia="en-US"/>
        </w:rPr>
        <w:t>un enfant</w:t>
      </w:r>
      <w:r>
        <w:rPr>
          <w:lang w:eastAsia="en-US"/>
        </w:rPr>
        <w:t xml:space="preserve"> ! </w:t>
      </w:r>
      <w:r w:rsidR="00BB5C58">
        <w:rPr>
          <w:lang w:eastAsia="en-US"/>
        </w:rPr>
        <w:t>se reprit-il</w:t>
      </w:r>
      <w:r>
        <w:rPr>
          <w:lang w:eastAsia="en-US"/>
        </w:rPr>
        <w:t xml:space="preserve">, </w:t>
      </w:r>
      <w:r w:rsidR="00BB5C58">
        <w:rPr>
          <w:lang w:eastAsia="en-US"/>
        </w:rPr>
        <w:t>et peut-être que sa mère</w:t>
      </w:r>
      <w:r>
        <w:rPr>
          <w:lang w:eastAsia="en-US"/>
        </w:rPr>
        <w:t xml:space="preserve">, </w:t>
      </w:r>
      <w:r w:rsidR="00BB5C58">
        <w:rPr>
          <w:lang w:eastAsia="en-US"/>
        </w:rPr>
        <w:t>entichée de noblesse</w:t>
      </w:r>
      <w:r>
        <w:rPr>
          <w:lang w:eastAsia="en-US"/>
        </w:rPr>
        <w:t xml:space="preserve">, </w:t>
      </w:r>
      <w:r w:rsidR="00BB5C58">
        <w:rPr>
          <w:lang w:eastAsia="en-US"/>
        </w:rPr>
        <w:t>l</w:t>
      </w:r>
      <w:r>
        <w:rPr>
          <w:lang w:eastAsia="en-US"/>
        </w:rPr>
        <w:t>’</w:t>
      </w:r>
      <w:r w:rsidR="00BB5C58">
        <w:rPr>
          <w:lang w:eastAsia="en-US"/>
        </w:rPr>
        <w:t>a élevé dans ces idées de l</w:t>
      </w:r>
      <w:r>
        <w:rPr>
          <w:lang w:eastAsia="en-US"/>
        </w:rPr>
        <w:t>’</w:t>
      </w:r>
      <w:r w:rsidR="00BB5C58">
        <w:rPr>
          <w:lang w:eastAsia="en-US"/>
        </w:rPr>
        <w:t>autre monde</w:t>
      </w:r>
      <w:r>
        <w:rPr>
          <w:lang w:eastAsia="en-US"/>
        </w:rPr>
        <w:t xml:space="preserve">…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avais bien cru déjà m</w:t>
      </w:r>
      <w:r>
        <w:rPr>
          <w:lang w:eastAsia="en-US"/>
        </w:rPr>
        <w:t>’</w:t>
      </w:r>
      <w:r w:rsidR="00BB5C58">
        <w:rPr>
          <w:lang w:eastAsia="en-US"/>
        </w:rPr>
        <w:t>apercevoir</w:t>
      </w:r>
      <w:r>
        <w:rPr>
          <w:lang w:eastAsia="en-US"/>
        </w:rPr>
        <w:t xml:space="preserve">… </w:t>
      </w:r>
      <w:r w:rsidR="00BB5C58">
        <w:rPr>
          <w:lang w:eastAsia="en-US"/>
        </w:rPr>
        <w:t>Ah çà</w:t>
      </w:r>
      <w:r>
        <w:rPr>
          <w:lang w:eastAsia="en-US"/>
        </w:rPr>
        <w:t xml:space="preserve"> ! </w:t>
      </w:r>
      <w:r w:rsidR="00BB5C58">
        <w:rPr>
          <w:lang w:eastAsia="en-US"/>
        </w:rPr>
        <w:t>je ne suis pas marquis</w:t>
      </w:r>
      <w:r>
        <w:rPr>
          <w:lang w:eastAsia="en-US"/>
        </w:rPr>
        <w:t xml:space="preserve">, </w:t>
      </w:r>
      <w:r w:rsidR="00BB5C58">
        <w:rPr>
          <w:lang w:eastAsia="en-US"/>
        </w:rPr>
        <w:t>moi</w:t>
      </w:r>
      <w:r>
        <w:rPr>
          <w:lang w:eastAsia="en-US"/>
        </w:rPr>
        <w:t xml:space="preserve">… </w:t>
      </w:r>
      <w:r w:rsidR="00BB5C58">
        <w:rPr>
          <w:lang w:eastAsia="en-US"/>
        </w:rPr>
        <w:t>pourquoi veut-il être mon ami</w:t>
      </w:r>
      <w:r>
        <w:rPr>
          <w:lang w:eastAsia="en-US"/>
        </w:rPr>
        <w:t> ?</w:t>
      </w:r>
    </w:p>
    <w:p w14:paraId="505F28B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continua la lecture</w:t>
      </w:r>
      <w:r w:rsidR="00A23BF9">
        <w:rPr>
          <w:lang w:eastAsia="en-US"/>
        </w:rPr>
        <w:t>.</w:t>
      </w:r>
    </w:p>
    <w:p w14:paraId="2E7B33F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 xml:space="preserve">était un portrait littéraire de mademoiselle Clémence </w:t>
      </w:r>
      <w:proofErr w:type="spellStart"/>
      <w:r>
        <w:rPr>
          <w:lang w:eastAsia="en-US"/>
        </w:rPr>
        <w:t>Lointier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suivi de quelques phrases sur l</w:t>
      </w:r>
      <w:r w:rsidR="00A23BF9">
        <w:rPr>
          <w:lang w:eastAsia="en-US"/>
        </w:rPr>
        <w:t>’</w:t>
      </w:r>
      <w:r>
        <w:rPr>
          <w:lang w:eastAsia="en-US"/>
        </w:rPr>
        <w:t>amour</w:t>
      </w:r>
      <w:r w:rsidR="00A23BF9">
        <w:rPr>
          <w:lang w:eastAsia="en-US"/>
        </w:rPr>
        <w:t xml:space="preserve">. </w:t>
      </w:r>
      <w:r>
        <w:rPr>
          <w:lang w:eastAsia="en-US"/>
        </w:rPr>
        <w:t>On y sentait la passion vraie</w:t>
      </w:r>
      <w:r w:rsidR="00A23BF9">
        <w:rPr>
          <w:lang w:eastAsia="en-US"/>
        </w:rPr>
        <w:t xml:space="preserve">, </w:t>
      </w:r>
      <w:r>
        <w:rPr>
          <w:lang w:eastAsia="en-US"/>
        </w:rPr>
        <w:t>sous une couche réellement trop épaisse de prétentieuse rhétorique</w:t>
      </w:r>
      <w:r w:rsidR="00A23BF9">
        <w:rPr>
          <w:lang w:eastAsia="en-US"/>
        </w:rPr>
        <w:t>.</w:t>
      </w:r>
    </w:p>
    <w:p w14:paraId="59CDB5A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Mazurke était à la fois attiré et repoussé par cet enfant</w:t>
      </w:r>
      <w:r w:rsidR="00A23BF9">
        <w:rPr>
          <w:lang w:eastAsia="en-US"/>
        </w:rPr>
        <w:t xml:space="preserve">, </w:t>
      </w:r>
      <w:r>
        <w:rPr>
          <w:lang w:eastAsia="en-US"/>
        </w:rPr>
        <w:t>dont les confidences semblaient écrites pour être imprimées</w:t>
      </w:r>
      <w:r w:rsidR="00A23BF9">
        <w:rPr>
          <w:lang w:eastAsia="en-US"/>
        </w:rPr>
        <w:t>.</w:t>
      </w:r>
    </w:p>
    <w:p w14:paraId="20EB747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ne savait pas</w:t>
      </w:r>
      <w:r w:rsidR="00A23BF9">
        <w:rPr>
          <w:lang w:eastAsia="en-US"/>
        </w:rPr>
        <w:t xml:space="preserve">, </w:t>
      </w:r>
      <w:r>
        <w:rPr>
          <w:lang w:eastAsia="en-US"/>
        </w:rPr>
        <w:t>Mazurke</w:t>
      </w:r>
      <w:r w:rsidR="00A23BF9">
        <w:rPr>
          <w:lang w:eastAsia="en-US"/>
        </w:rPr>
        <w:t xml:space="preserve">, </w:t>
      </w:r>
      <w:r>
        <w:rPr>
          <w:lang w:eastAsia="en-US"/>
        </w:rPr>
        <w:t>que tous nos enfants sont maintenant ainsi</w:t>
      </w:r>
      <w:r w:rsidR="00A23BF9">
        <w:rPr>
          <w:lang w:eastAsia="en-US"/>
        </w:rPr>
        <w:t xml:space="preserve">, </w:t>
      </w:r>
      <w:r>
        <w:rPr>
          <w:lang w:eastAsia="en-US"/>
        </w:rPr>
        <w:t>et que l</w:t>
      </w:r>
      <w:r w:rsidR="00A23BF9">
        <w:rPr>
          <w:lang w:eastAsia="en-US"/>
        </w:rPr>
        <w:t>’</w:t>
      </w:r>
      <w:r>
        <w:rPr>
          <w:lang w:eastAsia="en-US"/>
        </w:rPr>
        <w:t>insupportable maladie de notre siècle est la littérature</w:t>
      </w:r>
      <w:r w:rsidR="00A23BF9">
        <w:rPr>
          <w:lang w:eastAsia="en-US"/>
        </w:rPr>
        <w:t>.</w:t>
      </w:r>
    </w:p>
    <w:p w14:paraId="50350A7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Quant à l</w:t>
      </w:r>
      <w:r>
        <w:rPr>
          <w:lang w:eastAsia="en-US"/>
        </w:rPr>
        <w:t>’</w:t>
      </w:r>
      <w:r w:rsidR="00BB5C58">
        <w:rPr>
          <w:lang w:eastAsia="en-US"/>
        </w:rPr>
        <w:t>argent que je vous dois</w:t>
      </w:r>
      <w:r>
        <w:rPr>
          <w:lang w:eastAsia="en-US"/>
        </w:rPr>
        <w:t xml:space="preserve">… </w:t>
      </w:r>
      <w:r w:rsidR="00BB5C58">
        <w:rPr>
          <w:lang w:eastAsia="en-US"/>
        </w:rPr>
        <w:t>disait Gabriel en finissant</w:t>
      </w:r>
      <w:r>
        <w:rPr>
          <w:lang w:eastAsia="en-US"/>
        </w:rPr>
        <w:t>.</w:t>
      </w:r>
    </w:p>
    <w:p w14:paraId="7A60EB5B" w14:textId="602FC096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Bon</w:t>
      </w:r>
      <w:r>
        <w:rPr>
          <w:lang w:eastAsia="en-US"/>
        </w:rPr>
        <w:t xml:space="preserve">, </w:t>
      </w:r>
      <w:r w:rsidR="00BB5C58">
        <w:rPr>
          <w:lang w:eastAsia="en-US"/>
        </w:rPr>
        <w:t>bon</w:t>
      </w:r>
      <w:r>
        <w:rPr>
          <w:lang w:eastAsia="en-US"/>
        </w:rPr>
        <w:t xml:space="preserve">, </w:t>
      </w:r>
      <w:r w:rsidR="00BB5C58">
        <w:rPr>
          <w:lang w:eastAsia="en-US"/>
        </w:rPr>
        <w:t>bon</w:t>
      </w:r>
      <w:r>
        <w:rPr>
          <w:lang w:eastAsia="en-US"/>
        </w:rPr>
        <w:t xml:space="preserve"> ! </w:t>
      </w:r>
      <w:r w:rsidR="00BB5C58">
        <w:rPr>
          <w:lang w:eastAsia="en-US"/>
        </w:rPr>
        <w:t>gronda Mazurke qui froissa la lettre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va te coucher</w:t>
      </w:r>
      <w:r>
        <w:rPr>
          <w:lang w:eastAsia="en-US"/>
        </w:rPr>
        <w:t xml:space="preserve">, </w:t>
      </w:r>
      <w:r w:rsidR="00BB5C58">
        <w:rPr>
          <w:lang w:eastAsia="en-US"/>
        </w:rPr>
        <w:t>petit</w:t>
      </w:r>
      <w:r>
        <w:rPr>
          <w:lang w:eastAsia="en-US"/>
        </w:rPr>
        <w:t xml:space="preserve">…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en ai assez</w:t>
      </w:r>
      <w:r>
        <w:rPr>
          <w:lang w:eastAsia="en-US"/>
        </w:rPr>
        <w:t>.</w:t>
      </w:r>
    </w:p>
    <w:p w14:paraId="6111D023" w14:textId="3F34098E" w:rsidR="00A23BF9" w:rsidRDefault="00BB5C58" w:rsidP="00A23BF9">
      <w:pPr>
        <w:rPr>
          <w:lang w:eastAsia="en-US"/>
        </w:rPr>
      </w:pPr>
      <w:r>
        <w:rPr>
          <w:lang w:eastAsia="en-US"/>
        </w:rPr>
        <w:t>La fleur bleue en disait</w:t>
      </w:r>
      <w:r w:rsidR="00A23BF9">
        <w:rPr>
          <w:lang w:eastAsia="en-US"/>
        </w:rPr>
        <w:t xml:space="preserve">, </w:t>
      </w:r>
      <w:r>
        <w:rPr>
          <w:lang w:eastAsia="en-US"/>
        </w:rPr>
        <w:t>ma foi</w:t>
      </w:r>
      <w:r w:rsidR="00A23BF9">
        <w:rPr>
          <w:lang w:eastAsia="en-US"/>
        </w:rPr>
        <w:t xml:space="preserve"> ! </w:t>
      </w:r>
      <w:r>
        <w:rPr>
          <w:lang w:eastAsia="en-US"/>
        </w:rPr>
        <w:t>bien autrement long que cette longue lettre vide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avec une bien autre éloquence</w:t>
      </w:r>
      <w:r w:rsidR="00A23BF9">
        <w:rPr>
          <w:lang w:eastAsia="en-US"/>
        </w:rPr>
        <w:t>.</w:t>
      </w:r>
    </w:p>
    <w:p w14:paraId="2F24520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Comme Mazurke ouvrait son portefeuille pour la relire</w:t>
      </w:r>
      <w:r w:rsidR="00A23BF9">
        <w:rPr>
          <w:lang w:eastAsia="en-US"/>
        </w:rPr>
        <w:t xml:space="preserve">, </w:t>
      </w:r>
      <w:r>
        <w:rPr>
          <w:lang w:eastAsia="en-US"/>
        </w:rPr>
        <w:t>la fleur</w:t>
      </w:r>
      <w:r w:rsidR="00A23BF9">
        <w:rPr>
          <w:lang w:eastAsia="en-US"/>
        </w:rPr>
        <w:t xml:space="preserve">, </w:t>
      </w:r>
      <w:r>
        <w:rPr>
          <w:lang w:eastAsia="en-US"/>
        </w:rPr>
        <w:t>il se fit un bruit dans l</w:t>
      </w:r>
      <w:r w:rsidR="00A23BF9">
        <w:rPr>
          <w:lang w:eastAsia="en-US"/>
        </w:rPr>
        <w:t>’</w:t>
      </w:r>
      <w:r>
        <w:rPr>
          <w:lang w:eastAsia="en-US"/>
        </w:rPr>
        <w:t>antichambre</w:t>
      </w:r>
      <w:r w:rsidR="00A23BF9">
        <w:rPr>
          <w:lang w:eastAsia="en-US"/>
        </w:rPr>
        <w:t>.</w:t>
      </w:r>
    </w:p>
    <w:p w14:paraId="55286E4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Mazurke regarda vivement la pendule</w:t>
      </w:r>
      <w:r w:rsidR="00A23BF9">
        <w:rPr>
          <w:lang w:eastAsia="en-US"/>
        </w:rPr>
        <w:t>.</w:t>
      </w:r>
    </w:p>
    <w:p w14:paraId="58891F6D" w14:textId="488A5989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Deux heures</w:t>
      </w:r>
      <w:r>
        <w:rPr>
          <w:lang w:eastAsia="en-US"/>
        </w:rPr>
        <w:t xml:space="preserve"> ! </w:t>
      </w:r>
      <w:r w:rsidR="00BB5C58">
        <w:rPr>
          <w:lang w:eastAsia="en-US"/>
        </w:rPr>
        <w:t>murmura-t-il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mon homme</w:t>
      </w:r>
      <w:r>
        <w:rPr>
          <w:lang w:eastAsia="en-US"/>
        </w:rPr>
        <w:t> !</w:t>
      </w:r>
    </w:p>
    <w:p w14:paraId="29ED87F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Sa figure changea</w:t>
      </w:r>
      <w:r w:rsidR="00A23BF9">
        <w:rPr>
          <w:lang w:eastAsia="en-US"/>
        </w:rPr>
        <w:t>.</w:t>
      </w:r>
    </w:p>
    <w:p w14:paraId="7B31321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Peut-être que ce petit Gabriel avait deviné juste</w:t>
      </w:r>
      <w:r w:rsidR="00A23BF9">
        <w:rPr>
          <w:lang w:eastAsia="en-US"/>
        </w:rPr>
        <w:t xml:space="preserve">, </w:t>
      </w:r>
      <w:r>
        <w:rPr>
          <w:lang w:eastAsia="en-US"/>
        </w:rPr>
        <w:t>en disant que Mazurke s</w:t>
      </w:r>
      <w:r w:rsidR="00A23BF9">
        <w:rPr>
          <w:lang w:eastAsia="en-US"/>
        </w:rPr>
        <w:t>’</w:t>
      </w:r>
      <w:r>
        <w:rPr>
          <w:lang w:eastAsia="en-US"/>
        </w:rPr>
        <w:t>était donné une grande tâche dans sa vie</w:t>
      </w:r>
      <w:r w:rsidR="00A23BF9">
        <w:rPr>
          <w:lang w:eastAsia="en-US"/>
        </w:rPr>
        <w:t>.</w:t>
      </w:r>
    </w:p>
    <w:p w14:paraId="52BBD56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se redressa</w:t>
      </w:r>
      <w:r w:rsidR="00A23BF9">
        <w:rPr>
          <w:lang w:eastAsia="en-US"/>
        </w:rPr>
        <w:t xml:space="preserve">, </w:t>
      </w:r>
      <w:r>
        <w:rPr>
          <w:lang w:eastAsia="en-US"/>
        </w:rPr>
        <w:t>et attendit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œil fixé sur la porte</w:t>
      </w:r>
      <w:r w:rsidR="00A23BF9">
        <w:rPr>
          <w:lang w:eastAsia="en-US"/>
        </w:rPr>
        <w:t>.</w:t>
      </w:r>
    </w:p>
    <w:p w14:paraId="1CECA0A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On distinguait parfaitement la voix de </w:t>
      </w: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qui disait</w:t>
      </w:r>
      <w:r w:rsidR="00A23BF9">
        <w:rPr>
          <w:lang w:eastAsia="en-US"/>
        </w:rPr>
        <w:t> :</w:t>
      </w:r>
    </w:p>
    <w:p w14:paraId="489A2F6C" w14:textId="2C996009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Censé</w:t>
      </w:r>
      <w:r>
        <w:rPr>
          <w:lang w:eastAsia="en-US"/>
        </w:rPr>
        <w:t xml:space="preserve">, </w:t>
      </w:r>
      <w:r w:rsidR="00BB5C58">
        <w:rPr>
          <w:lang w:eastAsia="en-US"/>
        </w:rPr>
        <w:t>vous</w:t>
      </w:r>
      <w:r>
        <w:rPr>
          <w:lang w:eastAsia="en-US"/>
        </w:rPr>
        <w:t>, M. </w:t>
      </w:r>
      <w:r w:rsidR="00BB5C58">
        <w:rPr>
          <w:lang w:eastAsia="en-US"/>
        </w:rPr>
        <w:t>Philippe vous espère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si j</w:t>
      </w:r>
      <w:r>
        <w:rPr>
          <w:lang w:eastAsia="en-US"/>
        </w:rPr>
        <w:t>’</w:t>
      </w:r>
      <w:r w:rsidR="00BB5C58">
        <w:rPr>
          <w:lang w:eastAsia="en-US"/>
        </w:rPr>
        <w:t>avais l</w:t>
      </w:r>
      <w:r>
        <w:rPr>
          <w:lang w:eastAsia="en-US"/>
        </w:rPr>
        <w:t>’</w:t>
      </w:r>
      <w:r w:rsidR="00BB5C58">
        <w:rPr>
          <w:lang w:eastAsia="en-US"/>
        </w:rPr>
        <w:t>avantage de ne pas vous déranger</w:t>
      </w:r>
      <w:r>
        <w:rPr>
          <w:lang w:eastAsia="en-US"/>
        </w:rPr>
        <w:t xml:space="preserve">, </w:t>
      </w:r>
      <w:r w:rsidR="00BB5C58">
        <w:rPr>
          <w:lang w:eastAsia="en-US"/>
        </w:rPr>
        <w:t>je prendrais la liberté de vous consulter en passant</w:t>
      </w:r>
      <w:r>
        <w:rPr>
          <w:lang w:eastAsia="en-US"/>
        </w:rPr>
        <w:t>.</w:t>
      </w:r>
    </w:p>
    <w:p w14:paraId="291E88D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Consultez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répondit-on</w:t>
      </w:r>
      <w:r>
        <w:rPr>
          <w:lang w:eastAsia="en-US"/>
        </w:rPr>
        <w:t>.</w:t>
      </w:r>
    </w:p>
    <w:p w14:paraId="493F7362" w14:textId="6D100D09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proofErr w:type="gramStart"/>
      <w:r w:rsidR="00BB5C58">
        <w:rPr>
          <w:lang w:eastAsia="en-US"/>
        </w:rPr>
        <w:t>Malgré</w:t>
      </w:r>
      <w:proofErr w:type="gramEnd"/>
      <w:r w:rsidR="00BB5C58">
        <w:rPr>
          <w:lang w:eastAsia="en-US"/>
        </w:rPr>
        <w:t xml:space="preserve"> que vous n</w:t>
      </w:r>
      <w:r>
        <w:rPr>
          <w:lang w:eastAsia="en-US"/>
        </w:rPr>
        <w:t>’</w:t>
      </w:r>
      <w:r w:rsidR="00BB5C58">
        <w:rPr>
          <w:lang w:eastAsia="en-US"/>
        </w:rPr>
        <w:t>avez pas une figure agréable</w:t>
      </w:r>
      <w:r>
        <w:rPr>
          <w:lang w:eastAsia="en-US"/>
        </w:rPr>
        <w:t xml:space="preserve">, </w:t>
      </w:r>
      <w:r w:rsidR="00BB5C58">
        <w:rPr>
          <w:lang w:eastAsia="en-US"/>
        </w:rPr>
        <w:t>rapport aux yeux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reprit </w:t>
      </w:r>
      <w:proofErr w:type="spellStart"/>
      <w:r w:rsidR="00BB5C58">
        <w:rPr>
          <w:lang w:eastAsia="en-US"/>
        </w:rPr>
        <w:t>Yaume</w:t>
      </w:r>
      <w:proofErr w:type="spellEnd"/>
      <w:r w:rsidR="00BB5C58">
        <w:rPr>
          <w:lang w:eastAsia="en-US"/>
        </w:rPr>
        <w:t xml:space="preserve"> avec plus de confiance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on voit bien que vous avez fait vos études</w:t>
      </w:r>
      <w:r>
        <w:rPr>
          <w:lang w:eastAsia="en-US"/>
        </w:rPr>
        <w:t xml:space="preserve">… </w:t>
      </w:r>
      <w:r w:rsidR="00BB5C58">
        <w:rPr>
          <w:lang w:eastAsia="en-US"/>
        </w:rPr>
        <w:t>Relativement à quoi</w:t>
      </w:r>
      <w:r>
        <w:rPr>
          <w:lang w:eastAsia="en-US"/>
        </w:rPr>
        <w:t xml:space="preserve">, </w:t>
      </w:r>
      <w:r w:rsidR="00BB5C58">
        <w:rPr>
          <w:lang w:eastAsia="en-US"/>
        </w:rPr>
        <w:t>dont j</w:t>
      </w:r>
      <w:r>
        <w:rPr>
          <w:lang w:eastAsia="en-US"/>
        </w:rPr>
        <w:t>’</w:t>
      </w:r>
      <w:r w:rsidR="00BB5C58">
        <w:rPr>
          <w:lang w:eastAsia="en-US"/>
        </w:rPr>
        <w:t>ambitionne de savoir le fin mot</w:t>
      </w:r>
      <w:r>
        <w:rPr>
          <w:lang w:eastAsia="en-US"/>
        </w:rPr>
        <w:t xml:space="preserve">, </w:t>
      </w:r>
      <w:r w:rsidR="00BB5C58">
        <w:rPr>
          <w:lang w:eastAsia="en-US"/>
        </w:rPr>
        <w:t>voilà</w:t>
      </w:r>
      <w:r>
        <w:rPr>
          <w:lang w:eastAsia="en-US"/>
        </w:rPr>
        <w:t xml:space="preserve"> :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le socialisme</w:t>
      </w:r>
      <w:r>
        <w:rPr>
          <w:lang w:eastAsia="en-US"/>
        </w:rPr>
        <w:t>…</w:t>
      </w:r>
    </w:p>
    <w:p w14:paraId="2FBD0CC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proofErr w:type="spellStart"/>
      <w:r w:rsidR="00BB5C58">
        <w:rPr>
          <w:lang w:eastAsia="en-US"/>
        </w:rPr>
        <w:t>Yaume</w:t>
      </w:r>
      <w:proofErr w:type="spellEnd"/>
      <w:r>
        <w:rPr>
          <w:lang w:eastAsia="en-US"/>
        </w:rPr>
        <w:t xml:space="preserve"> ! </w:t>
      </w:r>
      <w:r w:rsidR="00BB5C58">
        <w:rPr>
          <w:lang w:eastAsia="en-US"/>
        </w:rPr>
        <w:t>cria Mazurke moitié riant</w:t>
      </w:r>
      <w:r>
        <w:rPr>
          <w:lang w:eastAsia="en-US"/>
        </w:rPr>
        <w:t xml:space="preserve">, </w:t>
      </w:r>
      <w:r w:rsidR="00BB5C58">
        <w:rPr>
          <w:lang w:eastAsia="en-US"/>
        </w:rPr>
        <w:t>moitié en colère</w:t>
      </w:r>
      <w:r>
        <w:rPr>
          <w:lang w:eastAsia="en-US"/>
        </w:rPr>
        <w:t>.</w:t>
      </w:r>
    </w:p>
    <w:p w14:paraId="5D9C19C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Monsieur Philippe</w:t>
      </w:r>
      <w:r>
        <w:rPr>
          <w:lang w:eastAsia="en-US"/>
        </w:rPr>
        <w:t> ?</w:t>
      </w:r>
    </w:p>
    <w:p w14:paraId="5F8AC9E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Veux-tu bien faire entrer</w:t>
      </w:r>
      <w:r>
        <w:rPr>
          <w:lang w:eastAsia="en-US"/>
        </w:rPr>
        <w:t> !</w:t>
      </w:r>
    </w:p>
    <w:p w14:paraId="17330DC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Certainement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Philippe</w:t>
      </w:r>
      <w:r>
        <w:rPr>
          <w:lang w:eastAsia="en-US"/>
        </w:rPr>
        <w:t> !</w:t>
      </w:r>
    </w:p>
    <w:p w14:paraId="0487A6F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Mais </w:t>
      </w: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eut le temps d</w:t>
      </w:r>
      <w:r w:rsidR="00A23BF9">
        <w:rPr>
          <w:lang w:eastAsia="en-US"/>
        </w:rPr>
        <w:t>’</w:t>
      </w:r>
      <w:r>
        <w:rPr>
          <w:lang w:eastAsia="en-US"/>
        </w:rPr>
        <w:t>ajouter</w:t>
      </w:r>
      <w:r w:rsidR="00A23BF9">
        <w:rPr>
          <w:lang w:eastAsia="en-US"/>
        </w:rPr>
        <w:t xml:space="preserve">, </w:t>
      </w:r>
      <w:r>
        <w:rPr>
          <w:lang w:eastAsia="en-US"/>
        </w:rPr>
        <w:t>en s</w:t>
      </w:r>
      <w:r w:rsidR="00A23BF9">
        <w:rPr>
          <w:lang w:eastAsia="en-US"/>
        </w:rPr>
        <w:t>’</w:t>
      </w:r>
      <w:r>
        <w:rPr>
          <w:lang w:eastAsia="en-US"/>
        </w:rPr>
        <w:t>adressant à son interlocuteur invisible</w:t>
      </w:r>
      <w:r w:rsidR="00A23BF9">
        <w:rPr>
          <w:lang w:eastAsia="en-US"/>
        </w:rPr>
        <w:t>.</w:t>
      </w:r>
    </w:p>
    <w:p w14:paraId="777E084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Ça ne fait rien</w:t>
      </w:r>
      <w:r>
        <w:rPr>
          <w:lang w:eastAsia="en-US"/>
        </w:rPr>
        <w:t xml:space="preserve">, </w:t>
      </w:r>
      <w:r w:rsidR="00BB5C58">
        <w:rPr>
          <w:lang w:eastAsia="en-US"/>
        </w:rPr>
        <w:t>vous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 xml:space="preserve">Je </w:t>
      </w:r>
      <w:proofErr w:type="spellStart"/>
      <w:r w:rsidR="00BB5C58">
        <w:rPr>
          <w:lang w:eastAsia="en-US"/>
        </w:rPr>
        <w:t>vas</w:t>
      </w:r>
      <w:proofErr w:type="spellEnd"/>
      <w:r w:rsidR="00BB5C58">
        <w:rPr>
          <w:lang w:eastAsia="en-US"/>
        </w:rPr>
        <w:t xml:space="preserve"> vous attendre censé par ici</w:t>
      </w:r>
      <w:r>
        <w:rPr>
          <w:lang w:eastAsia="en-US"/>
        </w:rPr>
        <w:t xml:space="preserve">, </w:t>
      </w:r>
      <w:r w:rsidR="00BB5C58">
        <w:rPr>
          <w:lang w:eastAsia="en-US"/>
        </w:rPr>
        <w:t>et quand vous vous en irez</w:t>
      </w:r>
      <w:r>
        <w:rPr>
          <w:lang w:eastAsia="en-US"/>
        </w:rPr>
        <w:t xml:space="preserve">,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aurai secondement recours à vous pour savoir ce que c</w:t>
      </w:r>
      <w:r>
        <w:rPr>
          <w:lang w:eastAsia="en-US"/>
        </w:rPr>
        <w:t>’</w:t>
      </w:r>
      <w:r w:rsidR="00BB5C58">
        <w:rPr>
          <w:lang w:eastAsia="en-US"/>
        </w:rPr>
        <w:t>est</w:t>
      </w:r>
      <w:r>
        <w:rPr>
          <w:lang w:eastAsia="en-US"/>
        </w:rPr>
        <w:t xml:space="preserve">… </w:t>
      </w:r>
      <w:r w:rsidR="00BB5C58">
        <w:rPr>
          <w:lang w:eastAsia="en-US"/>
        </w:rPr>
        <w:t>Pas vrai</w:t>
      </w:r>
      <w:r>
        <w:rPr>
          <w:lang w:eastAsia="en-US"/>
        </w:rPr>
        <w:t> ?</w:t>
      </w:r>
    </w:p>
    <w:p w14:paraId="227118B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ouvrit la porte</w:t>
      </w:r>
      <w:r w:rsidR="00A23BF9">
        <w:rPr>
          <w:lang w:eastAsia="en-US"/>
        </w:rPr>
        <w:t xml:space="preserve"> ; </w:t>
      </w:r>
      <w:r>
        <w:rPr>
          <w:lang w:eastAsia="en-US"/>
        </w:rPr>
        <w:t>le nouveau venu franchit le seuil</w:t>
      </w:r>
      <w:r w:rsidR="00A23BF9">
        <w:rPr>
          <w:lang w:eastAsia="en-US"/>
        </w:rPr>
        <w:t>.</w:t>
      </w:r>
    </w:p>
    <w:p w14:paraId="4BC35FEB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lastRenderedPageBreak/>
        <w:t>Yaume</w:t>
      </w:r>
      <w:proofErr w:type="spellEnd"/>
      <w:r>
        <w:rPr>
          <w:lang w:eastAsia="en-US"/>
        </w:rPr>
        <w:t xml:space="preserve"> referma la porte et s</w:t>
      </w:r>
      <w:r w:rsidR="00A23BF9">
        <w:rPr>
          <w:lang w:eastAsia="en-US"/>
        </w:rPr>
        <w:t>’</w:t>
      </w:r>
      <w:r>
        <w:rPr>
          <w:lang w:eastAsia="en-US"/>
        </w:rPr>
        <w:t>assit dans l</w:t>
      </w:r>
      <w:r w:rsidR="00A23BF9">
        <w:rPr>
          <w:lang w:eastAsia="en-US"/>
        </w:rPr>
        <w:t>’</w:t>
      </w:r>
      <w:r>
        <w:rPr>
          <w:lang w:eastAsia="en-US"/>
        </w:rPr>
        <w:t>antichambre en se grattant l</w:t>
      </w:r>
      <w:r w:rsidR="00A23BF9">
        <w:rPr>
          <w:lang w:eastAsia="en-US"/>
        </w:rPr>
        <w:t>’</w:t>
      </w:r>
      <w:r>
        <w:rPr>
          <w:lang w:eastAsia="en-US"/>
        </w:rPr>
        <w:t>oreille</w:t>
      </w:r>
      <w:r w:rsidR="00A23BF9">
        <w:rPr>
          <w:lang w:eastAsia="en-US"/>
        </w:rPr>
        <w:t>.</w:t>
      </w:r>
    </w:p>
    <w:p w14:paraId="382F5213" w14:textId="3CD013F3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Si </w:t>
      </w:r>
      <w:r>
        <w:rPr>
          <w:lang w:eastAsia="en-US"/>
        </w:rPr>
        <w:t>M. </w:t>
      </w:r>
      <w:r w:rsidR="00BB5C58">
        <w:rPr>
          <w:lang w:eastAsia="en-US"/>
        </w:rPr>
        <w:t>Philippe l</w:t>
      </w:r>
      <w:r>
        <w:rPr>
          <w:lang w:eastAsia="en-US"/>
        </w:rPr>
        <w:t>’</w:t>
      </w:r>
      <w:r w:rsidR="00BB5C58">
        <w:rPr>
          <w:lang w:eastAsia="en-US"/>
        </w:rPr>
        <w:t>est censément</w:t>
      </w:r>
      <w:r>
        <w:rPr>
          <w:lang w:eastAsia="en-US"/>
        </w:rPr>
        <w:t xml:space="preserve">, </w:t>
      </w:r>
      <w:r w:rsidR="00BB5C58">
        <w:rPr>
          <w:lang w:eastAsia="en-US"/>
        </w:rPr>
        <w:t>ruminait-il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censé</w:t>
      </w:r>
      <w:r>
        <w:rPr>
          <w:lang w:eastAsia="en-US"/>
        </w:rPr>
        <w:t xml:space="preserve">, </w:t>
      </w:r>
      <w:r w:rsidR="00BB5C58">
        <w:rPr>
          <w:lang w:eastAsia="en-US"/>
        </w:rPr>
        <w:t>je le suis peut-être bien</w:t>
      </w:r>
      <w:r>
        <w:rPr>
          <w:lang w:eastAsia="en-US"/>
        </w:rPr>
        <w:t xml:space="preserve">, </w:t>
      </w:r>
      <w:r w:rsidR="00BB5C58">
        <w:rPr>
          <w:lang w:eastAsia="en-US"/>
        </w:rPr>
        <w:t>moi aussi</w:t>
      </w:r>
      <w:r>
        <w:rPr>
          <w:lang w:eastAsia="en-US"/>
        </w:rPr>
        <w:t xml:space="preserve">, </w:t>
      </w:r>
      <w:r w:rsidR="00BB5C58">
        <w:rPr>
          <w:lang w:eastAsia="en-US"/>
        </w:rPr>
        <w:t>socialiste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Quoique ça</w:t>
      </w:r>
      <w:r>
        <w:rPr>
          <w:lang w:eastAsia="en-US"/>
        </w:rPr>
        <w:t xml:space="preserve">,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ambitionne bien d</w:t>
      </w:r>
      <w:r>
        <w:rPr>
          <w:lang w:eastAsia="en-US"/>
        </w:rPr>
        <w:t>’</w:t>
      </w:r>
      <w:r w:rsidR="00BB5C58">
        <w:rPr>
          <w:lang w:eastAsia="en-US"/>
        </w:rPr>
        <w:t>être fixé par rapport à là-dessus</w:t>
      </w:r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Je </w:t>
      </w:r>
      <w:proofErr w:type="spellStart"/>
      <w:r w:rsidR="00BB5C58">
        <w:rPr>
          <w:lang w:eastAsia="en-US"/>
        </w:rPr>
        <w:t>vas</w:t>
      </w:r>
      <w:proofErr w:type="spellEnd"/>
      <w:r w:rsidR="00BB5C58">
        <w:rPr>
          <w:lang w:eastAsia="en-US"/>
        </w:rPr>
        <w:t xml:space="preserve"> espérer le </w:t>
      </w:r>
      <w:proofErr w:type="spellStart"/>
      <w:r w:rsidR="00BB5C58">
        <w:rPr>
          <w:lang w:eastAsia="en-US"/>
        </w:rPr>
        <w:t>louchard</w:t>
      </w:r>
      <w:proofErr w:type="spellEnd"/>
      <w:r>
        <w:rPr>
          <w:lang w:eastAsia="en-US"/>
        </w:rPr>
        <w:t>.</w:t>
      </w:r>
    </w:p>
    <w:p w14:paraId="7EC3B92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tira de sa poche une guimbarde en fer et la mit dans sa bouche</w:t>
      </w:r>
      <w:r w:rsidR="00A23BF9">
        <w:rPr>
          <w:lang w:eastAsia="en-US"/>
        </w:rPr>
        <w:t xml:space="preserve">.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 xml:space="preserve">instrument discret se prit à chanter faux une mélodie </w:t>
      </w:r>
      <w:proofErr w:type="spellStart"/>
      <w:r>
        <w:rPr>
          <w:lang w:eastAsia="en-US"/>
        </w:rPr>
        <w:t>vitriâse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mais cela sans nuire à personne</w:t>
      </w:r>
      <w:r w:rsidR="00A23BF9">
        <w:rPr>
          <w:lang w:eastAsia="en-US"/>
        </w:rPr>
        <w:t xml:space="preserve"> ; </w:t>
      </w:r>
      <w:r>
        <w:rPr>
          <w:lang w:eastAsia="en-US"/>
        </w:rPr>
        <w:t>car la guimbarde</w:t>
      </w:r>
      <w:r w:rsidR="00A23BF9">
        <w:rPr>
          <w:lang w:eastAsia="en-US"/>
        </w:rPr>
        <w:t xml:space="preserve">, </w:t>
      </w:r>
      <w:r>
        <w:rPr>
          <w:lang w:eastAsia="en-US"/>
        </w:rPr>
        <w:t>cette bonne reine des instruments</w:t>
      </w:r>
      <w:r w:rsidR="00A23BF9">
        <w:rPr>
          <w:lang w:eastAsia="en-US"/>
        </w:rPr>
        <w:t xml:space="preserve">, </w:t>
      </w:r>
      <w:r>
        <w:rPr>
          <w:lang w:eastAsia="en-US"/>
        </w:rPr>
        <w:t>a l</w:t>
      </w:r>
      <w:r w:rsidR="00A23BF9">
        <w:rPr>
          <w:lang w:eastAsia="en-US"/>
        </w:rPr>
        <w:t>’</w:t>
      </w:r>
      <w:r>
        <w:rPr>
          <w:lang w:eastAsia="en-US"/>
        </w:rPr>
        <w:t>avantage inestimable d</w:t>
      </w:r>
      <w:r w:rsidR="00A23BF9">
        <w:rPr>
          <w:lang w:eastAsia="en-US"/>
        </w:rPr>
        <w:t>’</w:t>
      </w:r>
      <w:r>
        <w:rPr>
          <w:lang w:eastAsia="en-US"/>
        </w:rPr>
        <w:t>être muette</w:t>
      </w:r>
      <w:r w:rsidR="00A23BF9">
        <w:rPr>
          <w:lang w:eastAsia="en-US"/>
        </w:rPr>
        <w:t>.</w:t>
      </w:r>
    </w:p>
    <w:p w14:paraId="45B0279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Pendant que </w:t>
      </w: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charmait ainsi ses loisirs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le </w:t>
      </w:r>
      <w:proofErr w:type="spellStart"/>
      <w:r>
        <w:rPr>
          <w:i/>
          <w:iCs/>
        </w:rPr>
        <w:t>louchard</w:t>
      </w:r>
      <w:proofErr w:type="spellEnd"/>
      <w:r>
        <w:rPr>
          <w:lang w:eastAsia="en-US"/>
        </w:rPr>
        <w:t xml:space="preserve"> aux lunettes bleues était en grande conférence avec Mazurke</w:t>
      </w:r>
      <w:r w:rsidR="00A23BF9">
        <w:rPr>
          <w:lang w:eastAsia="en-US"/>
        </w:rPr>
        <w:t>.</w:t>
      </w:r>
    </w:p>
    <w:p w14:paraId="7F713648" w14:textId="35A2E822" w:rsidR="00BB5C58" w:rsidRDefault="00BB5C58" w:rsidP="007700B9">
      <w:pPr>
        <w:pStyle w:val="Titre2"/>
        <w:rPr>
          <w:lang w:eastAsia="en-US"/>
        </w:rPr>
      </w:pPr>
      <w:bookmarkStart w:id="176" w:name="_Toc231743433"/>
      <w:bookmarkStart w:id="177" w:name="_Toc237577501"/>
      <w:bookmarkStart w:id="178" w:name="_Toc202192449"/>
      <w:r>
        <w:rPr>
          <w:lang w:eastAsia="en-US"/>
        </w:rPr>
        <w:lastRenderedPageBreak/>
        <w:t>RENSEIGNEMENTS ET CHANSON</w:t>
      </w:r>
      <w:bookmarkEnd w:id="176"/>
      <w:bookmarkEnd w:id="177"/>
      <w:bookmarkEnd w:id="178"/>
      <w:r>
        <w:rPr>
          <w:lang w:eastAsia="en-US"/>
        </w:rPr>
        <w:br/>
      </w:r>
    </w:p>
    <w:p w14:paraId="65338D9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première chose que fit le monsieur aux lunettes bleues en entrant dans la chambre de Maz</w:t>
      </w:r>
      <w:r>
        <w:t>urke</w:t>
      </w:r>
      <w:r w:rsidR="00A23BF9">
        <w:rPr>
          <w:lang w:eastAsia="en-US"/>
        </w:rPr>
        <w:t xml:space="preserve">, </w:t>
      </w:r>
      <w:r>
        <w:rPr>
          <w:lang w:eastAsia="en-US"/>
        </w:rPr>
        <w:t>fut une inspection générale et rapide comme l</w:t>
      </w:r>
      <w:r w:rsidR="00A23BF9">
        <w:rPr>
          <w:lang w:eastAsia="en-US"/>
        </w:rPr>
        <w:t>’</w:t>
      </w:r>
      <w:r>
        <w:rPr>
          <w:lang w:eastAsia="en-US"/>
        </w:rPr>
        <w:t>éclair</w:t>
      </w:r>
      <w:r w:rsidR="00A23BF9">
        <w:rPr>
          <w:lang w:eastAsia="en-US"/>
        </w:rPr>
        <w:t>.</w:t>
      </w:r>
    </w:p>
    <w:p w14:paraId="04BC35E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louchait beaucoup</w:t>
      </w:r>
      <w:r w:rsidR="00A23BF9">
        <w:rPr>
          <w:lang w:eastAsia="en-US"/>
        </w:rPr>
        <w:t xml:space="preserve">, </w:t>
      </w:r>
      <w:r>
        <w:rPr>
          <w:lang w:eastAsia="en-US"/>
        </w:rPr>
        <w:t>ce monsieur aux lunettes bleues</w:t>
      </w:r>
      <w:r w:rsidR="00A23BF9">
        <w:rPr>
          <w:lang w:eastAsia="en-US"/>
        </w:rPr>
        <w:t xml:space="preserve"> ; </w:t>
      </w:r>
      <w:r>
        <w:rPr>
          <w:lang w:eastAsia="en-US"/>
        </w:rPr>
        <w:t>mais n</w:t>
      </w:r>
      <w:r w:rsidR="00A23BF9">
        <w:rPr>
          <w:lang w:eastAsia="en-US"/>
        </w:rPr>
        <w:t>’</w:t>
      </w:r>
      <w:r>
        <w:rPr>
          <w:lang w:eastAsia="en-US"/>
        </w:rPr>
        <w:t>eût-il point louché</w:t>
      </w:r>
      <w:r w:rsidR="00A23BF9">
        <w:rPr>
          <w:lang w:eastAsia="en-US"/>
        </w:rPr>
        <w:t xml:space="preserve">, </w:t>
      </w:r>
      <w:r>
        <w:rPr>
          <w:lang w:eastAsia="en-US"/>
        </w:rPr>
        <w:t>il aurait encore eu très mauvaise mine</w:t>
      </w:r>
      <w:r w:rsidR="00A23BF9">
        <w:rPr>
          <w:lang w:eastAsia="en-US"/>
        </w:rPr>
        <w:t>.</w:t>
      </w:r>
    </w:p>
    <w:p w14:paraId="3567535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 qu</w:t>
      </w:r>
      <w:r w:rsidR="00A23BF9">
        <w:rPr>
          <w:lang w:eastAsia="en-US"/>
        </w:rPr>
        <w:t>’</w:t>
      </w:r>
      <w:r>
        <w:rPr>
          <w:lang w:eastAsia="en-US"/>
        </w:rPr>
        <w:t>il vit dans la chambre de Mazurke est facile à inventorier</w:t>
      </w:r>
      <w:r w:rsidR="00A23BF9">
        <w:rPr>
          <w:lang w:eastAsia="en-US"/>
        </w:rPr>
        <w:t xml:space="preserve"> : </w:t>
      </w:r>
      <w:r>
        <w:rPr>
          <w:lang w:eastAsia="en-US"/>
        </w:rPr>
        <w:t xml:space="preserve">un </w:t>
      </w:r>
      <w:r>
        <w:t>costum</w:t>
      </w:r>
      <w:r>
        <w:rPr>
          <w:lang w:eastAsia="en-US"/>
        </w:rPr>
        <w:t>e bourgeois tout neuf sur un fauteuil</w:t>
      </w:r>
      <w:r w:rsidR="00A23BF9">
        <w:rPr>
          <w:lang w:eastAsia="en-US"/>
        </w:rPr>
        <w:t xml:space="preserve"> ; </w:t>
      </w:r>
      <w:r>
        <w:rPr>
          <w:lang w:eastAsia="en-US"/>
        </w:rPr>
        <w:t>sur un autre fauteuil</w:t>
      </w:r>
      <w:r w:rsidR="00A23BF9">
        <w:rPr>
          <w:lang w:eastAsia="en-US"/>
        </w:rPr>
        <w:t xml:space="preserve">, </w:t>
      </w:r>
      <w:r>
        <w:rPr>
          <w:lang w:eastAsia="en-US"/>
        </w:rPr>
        <w:t>un dolman de hussard</w:t>
      </w:r>
      <w:r w:rsidR="00A23BF9">
        <w:rPr>
          <w:lang w:eastAsia="en-US"/>
        </w:rPr>
        <w:t xml:space="preserve"> ; </w:t>
      </w:r>
      <w:r>
        <w:rPr>
          <w:lang w:eastAsia="en-US"/>
        </w:rPr>
        <w:t>dans un coin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le </w:t>
      </w:r>
      <w:proofErr w:type="spellStart"/>
      <w:r>
        <w:rPr>
          <w:lang w:eastAsia="en-US"/>
        </w:rPr>
        <w:t>kolbach</w:t>
      </w:r>
      <w:proofErr w:type="spellEnd"/>
      <w:r>
        <w:rPr>
          <w:lang w:eastAsia="en-US"/>
        </w:rPr>
        <w:t xml:space="preserve"> magyare auprès du chapeau français</w:t>
      </w:r>
      <w:r w:rsidR="00A23BF9">
        <w:rPr>
          <w:lang w:eastAsia="en-US"/>
        </w:rPr>
        <w:t>.</w:t>
      </w:r>
    </w:p>
    <w:p w14:paraId="489F3EB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Puis</w:t>
      </w:r>
      <w:r w:rsidR="00A23BF9">
        <w:rPr>
          <w:lang w:eastAsia="en-US"/>
        </w:rPr>
        <w:t xml:space="preserve">, </w:t>
      </w:r>
      <w:r>
        <w:rPr>
          <w:lang w:eastAsia="en-US"/>
        </w:rPr>
        <w:t>çà et là</w:t>
      </w:r>
      <w:r w:rsidR="00A23BF9">
        <w:rPr>
          <w:lang w:eastAsia="en-US"/>
        </w:rPr>
        <w:t xml:space="preserve">, </w:t>
      </w:r>
      <w:r>
        <w:rPr>
          <w:lang w:eastAsia="en-US"/>
        </w:rPr>
        <w:t>des armes magnifiques</w:t>
      </w:r>
      <w:r w:rsidR="00A23BF9">
        <w:rPr>
          <w:lang w:eastAsia="en-US"/>
        </w:rPr>
        <w:t xml:space="preserve"> : </w:t>
      </w:r>
      <w:r>
        <w:rPr>
          <w:lang w:eastAsia="en-US"/>
        </w:rPr>
        <w:t>un sabre</w:t>
      </w:r>
      <w:r w:rsidR="00A23BF9">
        <w:rPr>
          <w:lang w:eastAsia="en-US"/>
        </w:rPr>
        <w:t xml:space="preserve">, </w:t>
      </w:r>
      <w:r>
        <w:rPr>
          <w:lang w:eastAsia="en-US"/>
        </w:rPr>
        <w:t>des pistolets</w:t>
      </w:r>
      <w:r w:rsidR="00A23BF9">
        <w:rPr>
          <w:lang w:eastAsia="en-US"/>
        </w:rPr>
        <w:t xml:space="preserve">, </w:t>
      </w:r>
      <w:r>
        <w:rPr>
          <w:lang w:eastAsia="en-US"/>
        </w:rPr>
        <w:t>etc</w:t>
      </w:r>
      <w:r w:rsidR="00A23BF9">
        <w:rPr>
          <w:lang w:eastAsia="en-US"/>
        </w:rPr>
        <w:t>.</w:t>
      </w:r>
    </w:p>
    <w:p w14:paraId="595151A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Comment vous portez-vous</w:t>
      </w:r>
      <w:r>
        <w:rPr>
          <w:lang w:eastAsia="en-US"/>
        </w:rPr>
        <w:t xml:space="preserve">, </w:t>
      </w:r>
      <w:r w:rsidR="00BB5C58">
        <w:rPr>
          <w:lang w:eastAsia="en-US"/>
        </w:rPr>
        <w:t>mon</w:t>
      </w:r>
      <w:r w:rsidR="00BB5C58">
        <w:t>sieur Baptiste</w:t>
      </w:r>
      <w:r>
        <w:rPr>
          <w:lang w:eastAsia="en-US"/>
        </w:rPr>
        <w:t xml:space="preserve"> ? </w:t>
      </w:r>
      <w:r w:rsidR="00BB5C58">
        <w:rPr>
          <w:lang w:eastAsia="en-US"/>
        </w:rPr>
        <w:t>demanda Mazurke sans se lever</w:t>
      </w:r>
      <w:r>
        <w:rPr>
          <w:lang w:eastAsia="en-US"/>
        </w:rPr>
        <w:t>.</w:t>
      </w:r>
    </w:p>
    <w:p w14:paraId="4299ED26" w14:textId="546CA6FA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Vous êtes bien honnête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Philippe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répondit </w:t>
      </w:r>
      <w:r>
        <w:rPr>
          <w:lang w:eastAsia="en-US"/>
        </w:rPr>
        <w:t>M. </w:t>
      </w:r>
      <w:r w:rsidR="00BB5C58">
        <w:rPr>
          <w:lang w:eastAsia="en-US"/>
        </w:rPr>
        <w:t>Baptiste avec un énorme salut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pas mal</w:t>
      </w:r>
      <w:r>
        <w:rPr>
          <w:lang w:eastAsia="en-US"/>
        </w:rPr>
        <w:t xml:space="preserve">, </w:t>
      </w:r>
      <w:r w:rsidR="00BB5C58">
        <w:rPr>
          <w:lang w:eastAsia="en-US"/>
        </w:rPr>
        <w:t>et vous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l</w:t>
      </w:r>
      <w:r>
        <w:rPr>
          <w:lang w:eastAsia="en-US"/>
        </w:rPr>
        <w:t>’</w:t>
      </w:r>
      <w:r w:rsidR="00BB5C58">
        <w:rPr>
          <w:lang w:eastAsia="en-US"/>
        </w:rPr>
        <w:t>honneur de vous offrir mes compliments</w:t>
      </w:r>
      <w:r>
        <w:rPr>
          <w:lang w:eastAsia="en-US"/>
        </w:rPr>
        <w:t>.</w:t>
      </w:r>
    </w:p>
    <w:p w14:paraId="730D62F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Asseyez-vous donc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Baptiste</w:t>
      </w:r>
      <w:r>
        <w:rPr>
          <w:lang w:eastAsia="en-US"/>
        </w:rPr>
        <w:t>.</w:t>
      </w:r>
    </w:p>
    <w:p w14:paraId="47E735A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Trop d</w:t>
      </w:r>
      <w:r>
        <w:rPr>
          <w:lang w:eastAsia="en-US"/>
        </w:rPr>
        <w:t>’</w:t>
      </w:r>
      <w:r w:rsidR="00BB5C58">
        <w:rPr>
          <w:lang w:eastAsia="en-US"/>
        </w:rPr>
        <w:t>honneur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Philippe</w:t>
      </w:r>
      <w:r>
        <w:rPr>
          <w:lang w:eastAsia="en-US"/>
        </w:rPr>
        <w:t>.</w:t>
      </w:r>
    </w:p>
    <w:p w14:paraId="21B62C15" w14:textId="66B747B7" w:rsidR="00A23BF9" w:rsidRDefault="00A23BF9" w:rsidP="00A23BF9">
      <w:pPr>
        <w:rPr>
          <w:lang w:eastAsia="en-US"/>
        </w:rPr>
      </w:pPr>
      <w:r>
        <w:rPr>
          <w:lang w:eastAsia="en-US"/>
        </w:rPr>
        <w:t>M. </w:t>
      </w:r>
      <w:r w:rsidR="00BB5C58">
        <w:rPr>
          <w:lang w:eastAsia="en-US"/>
        </w:rPr>
        <w:t>Baptiste s</w:t>
      </w:r>
      <w:r>
        <w:rPr>
          <w:lang w:eastAsia="en-US"/>
        </w:rPr>
        <w:t>’</w:t>
      </w:r>
      <w:r w:rsidR="00BB5C58">
        <w:rPr>
          <w:lang w:eastAsia="en-US"/>
        </w:rPr>
        <w:t>assit</w:t>
      </w:r>
      <w:r>
        <w:rPr>
          <w:lang w:eastAsia="en-US"/>
        </w:rPr>
        <w:t>.</w:t>
      </w:r>
    </w:p>
    <w:p w14:paraId="19DCE15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un grand individu vêtu de noir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parlait bas</w:t>
      </w:r>
      <w:r w:rsidR="00A23BF9">
        <w:rPr>
          <w:lang w:eastAsia="en-US"/>
        </w:rPr>
        <w:t xml:space="preserve">, </w:t>
      </w:r>
      <w:r>
        <w:rPr>
          <w:lang w:eastAsia="en-US"/>
        </w:rPr>
        <w:t>avec intention et mystère</w:t>
      </w:r>
      <w:r w:rsidR="00A23BF9">
        <w:rPr>
          <w:lang w:eastAsia="en-US"/>
        </w:rPr>
        <w:t xml:space="preserve">. </w:t>
      </w:r>
      <w:r>
        <w:rPr>
          <w:lang w:eastAsia="en-US"/>
        </w:rPr>
        <w:t>Il avait des papiers à la main</w:t>
      </w:r>
      <w:r w:rsidR="00A23BF9">
        <w:rPr>
          <w:lang w:eastAsia="en-US"/>
        </w:rPr>
        <w:t xml:space="preserve">, </w:t>
      </w:r>
      <w:r>
        <w:rPr>
          <w:lang w:eastAsia="en-US"/>
        </w:rPr>
        <w:t>des papiers sous le bras</w:t>
      </w:r>
      <w:r w:rsidR="00A23BF9">
        <w:rPr>
          <w:lang w:eastAsia="en-US"/>
        </w:rPr>
        <w:t xml:space="preserve">, </w:t>
      </w:r>
      <w:r>
        <w:rPr>
          <w:lang w:eastAsia="en-US"/>
        </w:rPr>
        <w:t>des papiers dans ses poches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des papiers dans son chapeau</w:t>
      </w:r>
      <w:r w:rsidR="00A23BF9">
        <w:rPr>
          <w:lang w:eastAsia="en-US"/>
        </w:rPr>
        <w:t>.</w:t>
      </w:r>
    </w:p>
    <w:p w14:paraId="5DC8AD0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Ce n</w:t>
      </w:r>
      <w:r w:rsidR="00A23BF9">
        <w:rPr>
          <w:lang w:eastAsia="en-US"/>
        </w:rPr>
        <w:t>’</w:t>
      </w:r>
      <w:r>
        <w:rPr>
          <w:lang w:eastAsia="en-US"/>
        </w:rPr>
        <w:t>était pas néanmoins un homme de lettres</w:t>
      </w:r>
      <w:r w:rsidR="00A23BF9">
        <w:rPr>
          <w:lang w:eastAsia="en-US"/>
        </w:rPr>
        <w:t>.</w:t>
      </w:r>
    </w:p>
    <w:p w14:paraId="694DB1B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Après avoir fait son inspection</w:t>
      </w:r>
      <w:r w:rsidR="00A23BF9">
        <w:rPr>
          <w:lang w:eastAsia="en-US"/>
        </w:rPr>
        <w:t xml:space="preserve">, </w:t>
      </w:r>
      <w:r>
        <w:rPr>
          <w:lang w:eastAsia="en-US"/>
        </w:rPr>
        <w:t>il avait baissé les yeux d</w:t>
      </w:r>
      <w:r w:rsidR="00A23BF9">
        <w:rPr>
          <w:lang w:eastAsia="en-US"/>
        </w:rPr>
        <w:t>’</w:t>
      </w:r>
      <w:r>
        <w:rPr>
          <w:lang w:eastAsia="en-US"/>
        </w:rPr>
        <w:t>un air souriant et candide</w:t>
      </w:r>
      <w:r w:rsidR="00A23BF9">
        <w:rPr>
          <w:lang w:eastAsia="en-US"/>
        </w:rPr>
        <w:t>.</w:t>
      </w:r>
    </w:p>
    <w:p w14:paraId="3B675E1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monsieur Baptiste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 Mazurke</w:t>
      </w:r>
      <w:r>
        <w:rPr>
          <w:lang w:eastAsia="en-US"/>
        </w:rPr>
        <w:t xml:space="preserve">, </w:t>
      </w:r>
      <w:r w:rsidR="00BB5C58">
        <w:rPr>
          <w:lang w:eastAsia="en-US"/>
        </w:rPr>
        <w:t>avons-nous les renseignements demandés</w:t>
      </w:r>
      <w:r>
        <w:rPr>
          <w:lang w:eastAsia="en-US"/>
        </w:rPr>
        <w:t> ?</w:t>
      </w:r>
    </w:p>
    <w:p w14:paraId="1D1187EF" w14:textId="619E4664" w:rsidR="00A23BF9" w:rsidRDefault="00A23BF9" w:rsidP="00A23BF9">
      <w:pPr>
        <w:rPr>
          <w:lang w:eastAsia="en-US"/>
        </w:rPr>
      </w:pPr>
      <w:r>
        <w:rPr>
          <w:lang w:eastAsia="en-US"/>
        </w:rPr>
        <w:t>M. </w:t>
      </w:r>
      <w:r w:rsidR="00BB5C58">
        <w:rPr>
          <w:lang w:eastAsia="en-US"/>
        </w:rPr>
        <w:t>Baptiste toussa</w:t>
      </w:r>
      <w:r>
        <w:rPr>
          <w:lang w:eastAsia="en-US"/>
        </w:rPr>
        <w:t>.</w:t>
      </w:r>
    </w:p>
    <w:p w14:paraId="2E1FB33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Puis il posa son chapeau entre ses jambes</w:t>
      </w:r>
      <w:r w:rsidR="00A23BF9">
        <w:rPr>
          <w:lang w:eastAsia="en-US"/>
        </w:rPr>
        <w:t>.</w:t>
      </w:r>
    </w:p>
    <w:p w14:paraId="50C59B1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Heu</w:t>
      </w:r>
      <w:r>
        <w:rPr>
          <w:lang w:eastAsia="en-US"/>
        </w:rPr>
        <w:t xml:space="preserve"> ! </w:t>
      </w:r>
      <w:r w:rsidR="00BB5C58">
        <w:rPr>
          <w:lang w:eastAsia="en-US"/>
        </w:rPr>
        <w:t>heu</w:t>
      </w:r>
      <w:r>
        <w:rPr>
          <w:lang w:eastAsia="en-US"/>
        </w:rPr>
        <w:t xml:space="preserve"> ! </w:t>
      </w:r>
      <w:r w:rsidR="00BB5C58">
        <w:rPr>
          <w:lang w:eastAsia="en-US"/>
        </w:rPr>
        <w:t>fit-il</w:t>
      </w:r>
      <w:r>
        <w:rPr>
          <w:lang w:eastAsia="en-US"/>
        </w:rPr>
        <w:t xml:space="preserve">… </w:t>
      </w:r>
      <w:r w:rsidR="00BB5C58">
        <w:rPr>
          <w:lang w:eastAsia="en-US"/>
        </w:rPr>
        <w:t>Renseignements</w:t>
      </w:r>
      <w:r>
        <w:rPr>
          <w:lang w:eastAsia="en-US"/>
        </w:rPr>
        <w:t xml:space="preserve">, </w:t>
      </w:r>
      <w:r w:rsidR="00BB5C58">
        <w:rPr>
          <w:lang w:eastAsia="en-US"/>
        </w:rPr>
        <w:t>renseignements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sans doute</w:t>
      </w:r>
      <w:r>
        <w:rPr>
          <w:lang w:eastAsia="en-US"/>
        </w:rPr>
        <w:t xml:space="preserve">. </w:t>
      </w:r>
      <w:r w:rsidR="00BB5C58">
        <w:rPr>
          <w:lang w:eastAsia="en-US"/>
        </w:rPr>
        <w:t>Notre établissement est connu</w:t>
      </w:r>
      <w:r>
        <w:rPr>
          <w:lang w:eastAsia="en-US"/>
        </w:rPr>
        <w:t xml:space="preserve">, </w:t>
      </w:r>
      <w:r w:rsidR="00BB5C58">
        <w:rPr>
          <w:lang w:eastAsia="en-US"/>
        </w:rPr>
        <w:t>Dieu merci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Incontestablement</w:t>
      </w:r>
      <w:r>
        <w:rPr>
          <w:lang w:eastAsia="en-US"/>
        </w:rPr>
        <w:t xml:space="preserve">, </w:t>
      </w:r>
      <w:r w:rsidR="00BB5C58">
        <w:rPr>
          <w:lang w:eastAsia="en-US"/>
        </w:rPr>
        <w:t>voyez-vous</w:t>
      </w:r>
      <w:r>
        <w:rPr>
          <w:lang w:eastAsia="en-US"/>
        </w:rPr>
        <w:t xml:space="preserve">, </w:t>
      </w:r>
      <w:r w:rsidR="00BB5C58">
        <w:rPr>
          <w:lang w:eastAsia="en-US"/>
        </w:rPr>
        <w:t>les renseignements ne manquent pas</w:t>
      </w:r>
      <w:r>
        <w:rPr>
          <w:lang w:eastAsia="en-US"/>
        </w:rPr>
        <w:t xml:space="preserve">… </w:t>
      </w:r>
      <w:r w:rsidR="00BB5C58">
        <w:rPr>
          <w:lang w:eastAsia="en-US"/>
        </w:rPr>
        <w:t>Non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</w:t>
      </w:r>
      <w:r>
        <w:rPr>
          <w:lang w:eastAsia="en-US"/>
        </w:rPr>
        <w:t xml:space="preserve">, </w:t>
      </w:r>
      <w:r w:rsidR="00BB5C58">
        <w:rPr>
          <w:lang w:eastAsia="en-US"/>
        </w:rPr>
        <w:t>non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il y a renseignements et renseignements</w:t>
      </w:r>
      <w:r>
        <w:rPr>
          <w:lang w:eastAsia="en-US"/>
        </w:rPr>
        <w:t>…</w:t>
      </w:r>
    </w:p>
    <w:p w14:paraId="4FDA937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Mazurke écoutait</w:t>
      </w:r>
      <w:r w:rsidR="00A23BF9">
        <w:rPr>
          <w:lang w:eastAsia="en-US"/>
        </w:rPr>
        <w:t>.</w:t>
      </w:r>
    </w:p>
    <w:p w14:paraId="3327E56C" w14:textId="5073A572" w:rsidR="00A23BF9" w:rsidRDefault="00A23BF9" w:rsidP="00A23BF9">
      <w:pPr>
        <w:rPr>
          <w:lang w:eastAsia="en-US"/>
        </w:rPr>
      </w:pPr>
      <w:r>
        <w:rPr>
          <w:lang w:eastAsia="en-US"/>
        </w:rPr>
        <w:t>M. </w:t>
      </w:r>
      <w:r w:rsidR="00BB5C58">
        <w:rPr>
          <w:lang w:eastAsia="en-US"/>
        </w:rPr>
        <w:t>Baptiste posa sur son chapeau les papiers qu</w:t>
      </w:r>
      <w:r>
        <w:rPr>
          <w:lang w:eastAsia="en-US"/>
        </w:rPr>
        <w:t>’</w:t>
      </w:r>
      <w:r w:rsidR="00BB5C58">
        <w:rPr>
          <w:lang w:eastAsia="en-US"/>
        </w:rPr>
        <w:t>il tenait à la main et ceux qu</w:t>
      </w:r>
      <w:r>
        <w:rPr>
          <w:lang w:eastAsia="en-US"/>
        </w:rPr>
        <w:t>’</w:t>
      </w:r>
      <w:r w:rsidR="00BB5C58">
        <w:rPr>
          <w:lang w:eastAsia="en-US"/>
        </w:rPr>
        <w:t>il avait sous le bras</w:t>
      </w:r>
      <w:r>
        <w:rPr>
          <w:lang w:eastAsia="en-US"/>
        </w:rPr>
        <w:t xml:space="preserve">. </w:t>
      </w:r>
      <w:r w:rsidR="00BB5C58">
        <w:rPr>
          <w:lang w:eastAsia="en-US"/>
        </w:rPr>
        <w:t>Puis</w:t>
      </w:r>
      <w:r>
        <w:rPr>
          <w:lang w:eastAsia="en-US"/>
        </w:rPr>
        <w:t xml:space="preserve">, </w:t>
      </w:r>
      <w:r w:rsidR="00BB5C58">
        <w:rPr>
          <w:lang w:eastAsia="en-US"/>
        </w:rPr>
        <w:t>tirant de ses poches une invraisemblable quantité de feuilles volantes</w:t>
      </w:r>
      <w:r>
        <w:rPr>
          <w:lang w:eastAsia="en-US"/>
        </w:rPr>
        <w:t xml:space="preserve">, </w:t>
      </w:r>
      <w:r w:rsidR="00BB5C58">
        <w:rPr>
          <w:lang w:eastAsia="en-US"/>
        </w:rPr>
        <w:t>il commença un triage laborieux</w:t>
      </w:r>
      <w:r>
        <w:rPr>
          <w:lang w:eastAsia="en-US"/>
        </w:rPr>
        <w:t>.</w:t>
      </w:r>
    </w:p>
    <w:p w14:paraId="3AC65A10" w14:textId="4EDC863B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Monsieur</w:t>
      </w:r>
      <w:r>
        <w:rPr>
          <w:lang w:eastAsia="en-US"/>
        </w:rPr>
        <w:t xml:space="preserve">, </w:t>
      </w:r>
      <w:r w:rsidR="00BB5C58">
        <w:rPr>
          <w:lang w:eastAsia="en-US"/>
        </w:rPr>
        <w:t>poursuivit-il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voilà des renseignements</w:t>
      </w:r>
      <w:r>
        <w:rPr>
          <w:lang w:eastAsia="en-US"/>
        </w:rPr>
        <w:t xml:space="preserve">, </w:t>
      </w:r>
      <w:r w:rsidR="00BB5C58">
        <w:rPr>
          <w:lang w:eastAsia="en-US"/>
        </w:rPr>
        <w:t>tenez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des renseignements qui sont la propriété exclusive de la maison Isidor</w:t>
      </w:r>
      <w:r w:rsidR="00811CAE">
        <w:rPr>
          <w:lang w:eastAsia="en-US"/>
        </w:rPr>
        <w:t>e</w:t>
      </w:r>
      <w:r w:rsidR="00BB5C58">
        <w:rPr>
          <w:lang w:eastAsia="en-US"/>
        </w:rPr>
        <w:t>-Baptiste et C</w:t>
      </w:r>
      <w:r w:rsidR="00BB5C58">
        <w:rPr>
          <w:szCs w:val="32"/>
          <w:vertAlign w:val="superscript"/>
          <w:lang w:eastAsia="en-US"/>
        </w:rPr>
        <w:t>ie</w:t>
      </w:r>
      <w:r>
        <w:rPr>
          <w:lang w:eastAsia="en-US"/>
        </w:rPr>
        <w:t xml:space="preserve">, </w:t>
      </w:r>
      <w:r w:rsidR="00BB5C58">
        <w:rPr>
          <w:lang w:eastAsia="en-US"/>
        </w:rPr>
        <w:t>discrétion et célérité</w:t>
      </w:r>
      <w:r>
        <w:rPr>
          <w:lang w:eastAsia="en-US"/>
        </w:rPr>
        <w:t xml:space="preserve">… </w:t>
      </w:r>
      <w:r w:rsidR="00BB5C58">
        <w:rPr>
          <w:lang w:eastAsia="en-US"/>
        </w:rPr>
        <w:t>Voulez-vous que je vous donne des renseignements sur les députés de la gauche et de la droite</w:t>
      </w:r>
      <w:r>
        <w:rPr>
          <w:lang w:eastAsia="en-US"/>
        </w:rPr>
        <w:t xml:space="preserve">, </w:t>
      </w:r>
      <w:r w:rsidR="00BB5C58">
        <w:rPr>
          <w:lang w:eastAsia="en-US"/>
        </w:rPr>
        <w:t>sur les ministres</w:t>
      </w:r>
      <w:r>
        <w:rPr>
          <w:lang w:eastAsia="en-US"/>
        </w:rPr>
        <w:t xml:space="preserve">, </w:t>
      </w:r>
      <w:r w:rsidR="00BB5C58">
        <w:rPr>
          <w:lang w:eastAsia="en-US"/>
        </w:rPr>
        <w:t>sur les dames de l</w:t>
      </w:r>
      <w:r>
        <w:rPr>
          <w:lang w:eastAsia="en-US"/>
        </w:rPr>
        <w:t>’</w:t>
      </w:r>
      <w:r w:rsidR="00BB5C58">
        <w:rPr>
          <w:lang w:eastAsia="en-US"/>
        </w:rPr>
        <w:t>Opéra</w:t>
      </w:r>
      <w:r>
        <w:rPr>
          <w:lang w:eastAsia="en-US"/>
        </w:rPr>
        <w:t xml:space="preserve">, </w:t>
      </w:r>
      <w:r w:rsidR="00BB5C58">
        <w:rPr>
          <w:lang w:eastAsia="en-US"/>
        </w:rPr>
        <w:t>sur Bou-Maza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sur </w:t>
      </w:r>
      <w:r>
        <w:rPr>
          <w:lang w:eastAsia="en-US"/>
        </w:rPr>
        <w:t>M. </w:t>
      </w:r>
      <w:r w:rsidR="00BB5C58">
        <w:rPr>
          <w:lang w:eastAsia="en-US"/>
        </w:rPr>
        <w:t>Green l</w:t>
      </w:r>
      <w:r>
        <w:rPr>
          <w:lang w:eastAsia="en-US"/>
        </w:rPr>
        <w:t>’</w:t>
      </w:r>
      <w:r w:rsidR="00BB5C58">
        <w:rPr>
          <w:lang w:eastAsia="en-US"/>
        </w:rPr>
        <w:t>aéronaute</w:t>
      </w:r>
      <w:r>
        <w:rPr>
          <w:lang w:eastAsia="en-US"/>
        </w:rPr>
        <w:t xml:space="preserve">, </w:t>
      </w:r>
      <w:r w:rsidR="00BB5C58">
        <w:rPr>
          <w:lang w:eastAsia="en-US"/>
        </w:rPr>
        <w:t>sur les journalistes les plus célèbres</w:t>
      </w:r>
      <w:r>
        <w:rPr>
          <w:lang w:eastAsia="en-US"/>
        </w:rPr>
        <w:t xml:space="preserve">, </w:t>
      </w:r>
      <w:r w:rsidR="00BB5C58">
        <w:rPr>
          <w:lang w:eastAsia="en-US"/>
        </w:rPr>
        <w:t>sur la loterie de Petit-Bourg</w:t>
      </w:r>
      <w:r>
        <w:rPr>
          <w:lang w:eastAsia="en-US"/>
        </w:rPr>
        <w:t xml:space="preserve">, </w:t>
      </w:r>
      <w:r w:rsidR="00BB5C58">
        <w:rPr>
          <w:lang w:eastAsia="en-US"/>
        </w:rPr>
        <w:t>sur la situation aurifère de la Californie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sur</w:t>
      </w:r>
      <w:r w:rsidR="00BB5C58">
        <w:rPr>
          <w:lang w:eastAsia="en-US"/>
        </w:rPr>
        <w:t xml:space="preserve"> </w:t>
      </w:r>
      <w:r w:rsidR="00BB5C58">
        <w:rPr>
          <w:lang w:eastAsia="en-US"/>
        </w:rPr>
        <w:t>tout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</w:t>
      </w:r>
      <w:r>
        <w:rPr>
          <w:lang w:eastAsia="en-US"/>
        </w:rPr>
        <w:t xml:space="preserve">, </w:t>
      </w:r>
      <w:r w:rsidR="00BB5C58">
        <w:rPr>
          <w:lang w:eastAsia="en-US"/>
        </w:rPr>
        <w:t>sur tout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le voulez-vous</w:t>
      </w:r>
      <w:r>
        <w:rPr>
          <w:lang w:eastAsia="en-US"/>
        </w:rPr>
        <w:t xml:space="preserve">, </w:t>
      </w:r>
      <w:r w:rsidR="00BB5C58">
        <w:rPr>
          <w:lang w:eastAsia="en-US"/>
        </w:rPr>
        <w:t>parlez</w:t>
      </w:r>
      <w:r>
        <w:rPr>
          <w:lang w:eastAsia="en-US"/>
        </w:rPr>
        <w:t xml:space="preserve">, </w:t>
      </w:r>
      <w:r w:rsidR="00BB5C58">
        <w:rPr>
          <w:lang w:eastAsia="en-US"/>
        </w:rPr>
        <w:t>je suis entièrement</w:t>
      </w:r>
      <w:r>
        <w:rPr>
          <w:lang w:eastAsia="en-US"/>
        </w:rPr>
        <w:t xml:space="preserve">, </w:t>
      </w:r>
      <w:r w:rsidR="00BB5C58">
        <w:rPr>
          <w:lang w:eastAsia="en-US"/>
        </w:rPr>
        <w:t>à vos ordres</w:t>
      </w:r>
      <w:r>
        <w:rPr>
          <w:lang w:eastAsia="en-US"/>
        </w:rPr>
        <w:t> ?</w:t>
      </w:r>
    </w:p>
    <w:p w14:paraId="6C3BC7B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Mazurke le regardait fixement</w:t>
      </w:r>
      <w:r w:rsidR="00A23BF9">
        <w:rPr>
          <w:lang w:eastAsia="en-US"/>
        </w:rPr>
        <w:t>.</w:t>
      </w:r>
    </w:p>
    <w:p w14:paraId="2EB31601" w14:textId="50D699B6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Monsieur Baptiste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dit-il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est-ce que vous auriez la malheureuse idée de vous moquer de moi</w:t>
      </w:r>
      <w:r>
        <w:rPr>
          <w:lang w:eastAsia="en-US"/>
        </w:rPr>
        <w:t> ?</w:t>
      </w:r>
    </w:p>
    <w:p w14:paraId="243E356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À Dieu ne plaise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</w:t>
      </w:r>
      <w:r>
        <w:rPr>
          <w:lang w:eastAsia="en-US"/>
        </w:rPr>
        <w:t> !</w:t>
      </w:r>
    </w:p>
    <w:p w14:paraId="7E5AB2ED" w14:textId="6A1D75A4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vous en félicite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Baptiste</w:t>
      </w:r>
      <w:r>
        <w:rPr>
          <w:lang w:eastAsia="en-US"/>
        </w:rPr>
        <w:t xml:space="preserve">… </w:t>
      </w:r>
      <w:r w:rsidR="00BB5C58">
        <w:rPr>
          <w:lang w:eastAsia="en-US"/>
        </w:rPr>
        <w:t>veuillez</w:t>
      </w:r>
      <w:r>
        <w:rPr>
          <w:lang w:eastAsia="en-US"/>
        </w:rPr>
        <w:t xml:space="preserve">, </w:t>
      </w:r>
      <w:r w:rsidR="00BB5C58">
        <w:rPr>
          <w:lang w:eastAsia="en-US"/>
        </w:rPr>
        <w:t>je vous prie</w:t>
      </w:r>
      <w:r>
        <w:rPr>
          <w:lang w:eastAsia="en-US"/>
        </w:rPr>
        <w:t xml:space="preserve">, </w:t>
      </w:r>
      <w:r w:rsidR="00BB5C58">
        <w:rPr>
          <w:lang w:eastAsia="en-US"/>
        </w:rPr>
        <w:t>ne plus me parler des dames de l</w:t>
      </w:r>
      <w:r>
        <w:rPr>
          <w:lang w:eastAsia="en-US"/>
        </w:rPr>
        <w:t>’</w:t>
      </w:r>
      <w:r w:rsidR="00BB5C58">
        <w:rPr>
          <w:lang w:eastAsia="en-US"/>
        </w:rPr>
        <w:t>Opéra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de </w:t>
      </w:r>
      <w:r>
        <w:rPr>
          <w:lang w:eastAsia="en-US"/>
        </w:rPr>
        <w:t>M. </w:t>
      </w:r>
      <w:r w:rsidR="00BB5C58">
        <w:rPr>
          <w:lang w:eastAsia="en-US"/>
        </w:rPr>
        <w:t>Green ou d</w:t>
      </w:r>
      <w:r>
        <w:rPr>
          <w:lang w:eastAsia="en-US"/>
        </w:rPr>
        <w:t>’</w:t>
      </w:r>
      <w:proofErr w:type="spellStart"/>
      <w:r w:rsidR="00BB5C58">
        <w:rPr>
          <w:lang w:eastAsia="en-US"/>
        </w:rPr>
        <w:t>Abd-el-Kader</w:t>
      </w:r>
      <w:proofErr w:type="spellEnd"/>
      <w:r>
        <w:rPr>
          <w:lang w:eastAsia="en-US"/>
        </w:rPr>
        <w:t>…</w:t>
      </w:r>
    </w:p>
    <w:p w14:paraId="2643D074" w14:textId="7DCEB5C8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 xml:space="preserve">avais justement oublié </w:t>
      </w:r>
      <w:proofErr w:type="spellStart"/>
      <w:r w:rsidR="00BB5C58">
        <w:rPr>
          <w:lang w:eastAsia="en-US"/>
        </w:rPr>
        <w:t>Abd-el-Kader</w:t>
      </w:r>
      <w:proofErr w:type="spellEnd"/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interrompit </w:t>
      </w:r>
      <w:r>
        <w:rPr>
          <w:lang w:eastAsia="en-US"/>
        </w:rPr>
        <w:t>M. </w:t>
      </w:r>
      <w:r w:rsidR="00BB5C58">
        <w:rPr>
          <w:lang w:eastAsia="en-US"/>
        </w:rPr>
        <w:t>Baptiste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je pourrais seul vous fournir</w:t>
      </w:r>
      <w:r>
        <w:rPr>
          <w:lang w:eastAsia="en-US"/>
        </w:rPr>
        <w:t>…</w:t>
      </w:r>
    </w:p>
    <w:p w14:paraId="3D902FE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Mazurke fronça le sourcil</w:t>
      </w:r>
      <w:r w:rsidR="00A23BF9">
        <w:rPr>
          <w:lang w:eastAsia="en-US"/>
        </w:rPr>
        <w:t>.</w:t>
      </w:r>
    </w:p>
    <w:p w14:paraId="01C94C43" w14:textId="149DE518" w:rsidR="00A23BF9" w:rsidRDefault="00A23BF9" w:rsidP="00A23BF9">
      <w:pPr>
        <w:rPr>
          <w:lang w:eastAsia="en-US"/>
        </w:rPr>
      </w:pPr>
      <w:r>
        <w:rPr>
          <w:lang w:eastAsia="en-US"/>
        </w:rPr>
        <w:t>M. </w:t>
      </w:r>
      <w:r w:rsidR="00BB5C58">
        <w:rPr>
          <w:lang w:eastAsia="en-US"/>
        </w:rPr>
        <w:t>Baptiste mêla ses papiers comme un jeu de cartes</w:t>
      </w:r>
      <w:r>
        <w:rPr>
          <w:lang w:eastAsia="en-US"/>
        </w:rPr>
        <w:t>.</w:t>
      </w:r>
    </w:p>
    <w:p w14:paraId="0B3AF1E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Avez-vous ce que je vous ai demandé</w:t>
      </w:r>
      <w:r>
        <w:rPr>
          <w:lang w:eastAsia="en-US"/>
        </w:rPr>
        <w:t xml:space="preserve"> ? </w:t>
      </w:r>
      <w:r w:rsidR="00BB5C58">
        <w:rPr>
          <w:lang w:eastAsia="en-US"/>
        </w:rPr>
        <w:t>prononça Mazurke d</w:t>
      </w:r>
      <w:r>
        <w:rPr>
          <w:lang w:eastAsia="en-US"/>
        </w:rPr>
        <w:t>’</w:t>
      </w:r>
      <w:r w:rsidR="00BB5C58">
        <w:rPr>
          <w:lang w:eastAsia="en-US"/>
        </w:rPr>
        <w:t>un ton sec et déjà menaçant</w:t>
      </w:r>
      <w:r>
        <w:rPr>
          <w:lang w:eastAsia="en-US"/>
        </w:rPr>
        <w:t>.</w:t>
      </w:r>
    </w:p>
    <w:p w14:paraId="030B078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Monsieur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répliqua l</w:t>
      </w:r>
      <w:r>
        <w:rPr>
          <w:lang w:eastAsia="en-US"/>
        </w:rPr>
        <w:t>’</w:t>
      </w:r>
      <w:r w:rsidR="00BB5C58">
        <w:rPr>
          <w:lang w:eastAsia="en-US"/>
        </w:rPr>
        <w:t>homme aux lunettes bleues avec un sourire obéissant</w:t>
      </w:r>
      <w:r>
        <w:rPr>
          <w:lang w:eastAsia="en-US"/>
        </w:rPr>
        <w:t xml:space="preserve">, </w:t>
      </w:r>
      <w:r w:rsidR="00BB5C58">
        <w:rPr>
          <w:lang w:eastAsia="en-US"/>
        </w:rPr>
        <w:t>la maison Isidore-Baptiste et Cie a été fondée dans un but que chacun peut apprécier</w:t>
      </w:r>
      <w:r>
        <w:rPr>
          <w:lang w:eastAsia="en-US"/>
        </w:rPr>
        <w:t xml:space="preserve">… </w:t>
      </w:r>
      <w:r w:rsidR="00BB5C58">
        <w:rPr>
          <w:lang w:eastAsia="en-US"/>
        </w:rPr>
        <w:t>les résultats obtenus par elle la mettent hors de toute comparaison avec les établissements rivaux fondés par des hommes sans moralité et pourvus d</w:t>
      </w:r>
      <w:r>
        <w:rPr>
          <w:lang w:eastAsia="en-US"/>
        </w:rPr>
        <w:t>’</w:t>
      </w:r>
      <w:r w:rsidR="00BB5C58">
        <w:rPr>
          <w:lang w:eastAsia="en-US"/>
        </w:rPr>
        <w:t>antécédents déplorables</w:t>
      </w:r>
      <w:r>
        <w:rPr>
          <w:lang w:eastAsia="en-US"/>
        </w:rPr>
        <w:t>…</w:t>
      </w:r>
    </w:p>
    <w:p w14:paraId="19923CC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Écoutez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Baptiste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interrompit Mazurke</w:t>
      </w:r>
      <w:r>
        <w:rPr>
          <w:lang w:eastAsia="en-US"/>
        </w:rPr>
        <w:t>.</w:t>
      </w:r>
    </w:p>
    <w:p w14:paraId="752A2F5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Bien</w:t>
      </w:r>
      <w:r>
        <w:rPr>
          <w:lang w:eastAsia="en-US"/>
        </w:rPr>
        <w:t xml:space="preserve">, </w:t>
      </w:r>
      <w:r w:rsidR="00BB5C58">
        <w:rPr>
          <w:lang w:eastAsia="en-US"/>
        </w:rPr>
        <w:t>bien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vous voulez que j</w:t>
      </w:r>
      <w:r>
        <w:rPr>
          <w:lang w:eastAsia="en-US"/>
        </w:rPr>
        <w:t>’</w:t>
      </w:r>
      <w:r w:rsidR="00BB5C58">
        <w:rPr>
          <w:lang w:eastAsia="en-US"/>
        </w:rPr>
        <w:t>arrive au fait</w:t>
      </w:r>
      <w:r>
        <w:rPr>
          <w:lang w:eastAsia="en-US"/>
        </w:rPr>
        <w:t xml:space="preserve">… </w:t>
      </w:r>
      <w:r w:rsidR="00BB5C58">
        <w:rPr>
          <w:lang w:eastAsia="en-US"/>
        </w:rPr>
        <w:t>m</w:t>
      </w:r>
      <w:r>
        <w:rPr>
          <w:lang w:eastAsia="en-US"/>
        </w:rPr>
        <w:t>’</w:t>
      </w:r>
      <w:r w:rsidR="00BB5C58">
        <w:rPr>
          <w:lang w:eastAsia="en-US"/>
        </w:rPr>
        <w:t>y voici</w:t>
      </w:r>
      <w:r>
        <w:rPr>
          <w:lang w:eastAsia="en-US"/>
        </w:rPr>
        <w:t xml:space="preserve">… </w:t>
      </w:r>
      <w:r w:rsidR="00BB5C58">
        <w:rPr>
          <w:lang w:eastAsia="en-US"/>
        </w:rPr>
        <w:t>Hier</w:t>
      </w:r>
      <w:r>
        <w:rPr>
          <w:lang w:eastAsia="en-US"/>
        </w:rPr>
        <w:t xml:space="preserve">, </w:t>
      </w:r>
      <w:r w:rsidR="00BB5C58">
        <w:rPr>
          <w:lang w:eastAsia="en-US"/>
        </w:rPr>
        <w:t>vous m</w:t>
      </w:r>
      <w:r>
        <w:rPr>
          <w:lang w:eastAsia="en-US"/>
        </w:rPr>
        <w:t>’</w:t>
      </w:r>
      <w:r w:rsidR="00BB5C58">
        <w:rPr>
          <w:lang w:eastAsia="en-US"/>
        </w:rPr>
        <w:t>avez fait l</w:t>
      </w:r>
      <w:r>
        <w:rPr>
          <w:lang w:eastAsia="en-US"/>
        </w:rPr>
        <w:t>’</w:t>
      </w:r>
      <w:r w:rsidR="00BB5C58">
        <w:rPr>
          <w:lang w:eastAsia="en-US"/>
        </w:rPr>
        <w:t>honneur de me donner vingt-cinq louis</w:t>
      </w:r>
      <w:r>
        <w:rPr>
          <w:lang w:eastAsia="en-US"/>
        </w:rPr>
        <w:t xml:space="preserve">…, </w:t>
      </w:r>
      <w:r w:rsidR="00BB5C58">
        <w:rPr>
          <w:lang w:eastAsia="en-US"/>
        </w:rPr>
        <w:t>ils sont portés sur nos livres</w:t>
      </w:r>
      <w:r>
        <w:rPr>
          <w:lang w:eastAsia="en-US"/>
        </w:rPr>
        <w:t xml:space="preserve">… </w:t>
      </w:r>
      <w:r w:rsidR="00BB5C58">
        <w:rPr>
          <w:lang w:eastAsia="en-US"/>
        </w:rPr>
        <w:t>Nous avons travaillé pour cinq cents francs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</w:t>
      </w:r>
      <w:r>
        <w:rPr>
          <w:lang w:eastAsia="en-US"/>
        </w:rPr>
        <w:t xml:space="preserve">, </w:t>
      </w:r>
      <w:r w:rsidR="00BB5C58">
        <w:rPr>
          <w:lang w:eastAsia="en-US"/>
        </w:rPr>
        <w:t>et si les difficultés</w:t>
      </w:r>
      <w:r>
        <w:rPr>
          <w:lang w:eastAsia="en-US"/>
        </w:rPr>
        <w:t>…</w:t>
      </w:r>
    </w:p>
    <w:p w14:paraId="6EB8A12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Morbleu</w:t>
      </w:r>
      <w:r>
        <w:rPr>
          <w:lang w:eastAsia="en-US"/>
        </w:rPr>
        <w:t xml:space="preserve"> ! </w:t>
      </w:r>
      <w:r w:rsidR="00BB5C58">
        <w:rPr>
          <w:lang w:eastAsia="en-US"/>
        </w:rPr>
        <w:t>monsieur</w:t>
      </w:r>
      <w:r>
        <w:rPr>
          <w:lang w:eastAsia="en-US"/>
        </w:rPr>
        <w:t xml:space="preserve">,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 Mazurke</w:t>
      </w:r>
      <w:r>
        <w:rPr>
          <w:lang w:eastAsia="en-US"/>
        </w:rPr>
        <w:t xml:space="preserve">, </w:t>
      </w:r>
      <w:r w:rsidR="00BB5C58">
        <w:rPr>
          <w:lang w:eastAsia="en-US"/>
        </w:rPr>
        <w:t>je vous avais dit de m</w:t>
      </w:r>
      <w:r>
        <w:rPr>
          <w:lang w:eastAsia="en-US"/>
        </w:rPr>
        <w:t>’</w:t>
      </w:r>
      <w:r w:rsidR="00BB5C58">
        <w:rPr>
          <w:lang w:eastAsia="en-US"/>
        </w:rPr>
        <w:t>établir votre compte tout de suite</w:t>
      </w:r>
      <w:r>
        <w:rPr>
          <w:lang w:eastAsia="en-US"/>
        </w:rPr>
        <w:t> !</w:t>
      </w:r>
    </w:p>
    <w:p w14:paraId="0B1B98F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Bien</w:t>
      </w:r>
      <w:r>
        <w:rPr>
          <w:lang w:eastAsia="en-US"/>
        </w:rPr>
        <w:t xml:space="preserve">, </w:t>
      </w:r>
      <w:r w:rsidR="00BB5C58">
        <w:rPr>
          <w:lang w:eastAsia="en-US"/>
        </w:rPr>
        <w:t>bien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</w:t>
      </w:r>
      <w:r>
        <w:rPr>
          <w:lang w:eastAsia="en-US"/>
        </w:rPr>
        <w:t>…</w:t>
      </w:r>
    </w:p>
    <w:p w14:paraId="35907E5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Taisez-vous</w:t>
      </w:r>
      <w:r>
        <w:rPr>
          <w:lang w:eastAsia="en-US"/>
        </w:rPr>
        <w:t xml:space="preserve">, </w:t>
      </w:r>
      <w:proofErr w:type="gramStart"/>
      <w:r w:rsidR="00BB5C58">
        <w:rPr>
          <w:lang w:eastAsia="en-US"/>
        </w:rPr>
        <w:t>de par</w:t>
      </w:r>
      <w:proofErr w:type="gramEnd"/>
      <w:r w:rsidR="00BB5C58">
        <w:rPr>
          <w:lang w:eastAsia="en-US"/>
        </w:rPr>
        <w:t xml:space="preserve"> tous les diables</w:t>
      </w:r>
      <w:r>
        <w:rPr>
          <w:lang w:eastAsia="en-US"/>
        </w:rPr>
        <w:t xml:space="preserve">, </w:t>
      </w:r>
      <w:r w:rsidR="00BB5C58">
        <w:rPr>
          <w:lang w:eastAsia="en-US"/>
        </w:rPr>
        <w:t>quand je parle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que vous faut-il</w:t>
      </w:r>
      <w:r>
        <w:rPr>
          <w:lang w:eastAsia="en-US"/>
        </w:rPr>
        <w:t> ?…</w:t>
      </w:r>
    </w:p>
    <w:p w14:paraId="66A7B41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Si nous avions cinquante louis</w:t>
      </w:r>
      <w:r>
        <w:rPr>
          <w:lang w:eastAsia="en-US"/>
        </w:rPr>
        <w:t>…</w:t>
      </w:r>
    </w:p>
    <w:p w14:paraId="77751B3E" w14:textId="7AA79DEF" w:rsidR="00A23BF9" w:rsidRDefault="00BB5C58" w:rsidP="00A23BF9">
      <w:pPr>
        <w:rPr>
          <w:lang w:eastAsia="en-US"/>
        </w:rPr>
      </w:pPr>
      <w:r>
        <w:rPr>
          <w:lang w:eastAsia="en-US"/>
        </w:rPr>
        <w:t>Mazurke prit sur la cheminée deux rouleaux d</w:t>
      </w:r>
      <w:r w:rsidR="00A23BF9">
        <w:rPr>
          <w:lang w:eastAsia="en-US"/>
        </w:rPr>
        <w:t>’</w:t>
      </w:r>
      <w:r>
        <w:rPr>
          <w:lang w:eastAsia="en-US"/>
        </w:rPr>
        <w:t>or qu</w:t>
      </w:r>
      <w:r w:rsidR="00A23BF9">
        <w:rPr>
          <w:lang w:eastAsia="en-US"/>
        </w:rPr>
        <w:t>’</w:t>
      </w:r>
      <w:r>
        <w:rPr>
          <w:lang w:eastAsia="en-US"/>
        </w:rPr>
        <w:t xml:space="preserve">il lança dans le couvre-chef de </w:t>
      </w:r>
      <w:r w:rsidR="00A23BF9">
        <w:rPr>
          <w:lang w:eastAsia="en-US"/>
        </w:rPr>
        <w:t>M. </w:t>
      </w:r>
      <w:r>
        <w:rPr>
          <w:lang w:eastAsia="en-US"/>
        </w:rPr>
        <w:t>Baptiste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on met deux sous dans le chapeau d</w:t>
      </w:r>
      <w:r w:rsidR="00A23BF9">
        <w:rPr>
          <w:lang w:eastAsia="en-US"/>
        </w:rPr>
        <w:t>’</w:t>
      </w:r>
      <w:r>
        <w:rPr>
          <w:lang w:eastAsia="en-US"/>
        </w:rPr>
        <w:t>un aveugle</w:t>
      </w:r>
      <w:r w:rsidR="00A23BF9">
        <w:rPr>
          <w:lang w:eastAsia="en-US"/>
        </w:rPr>
        <w:t>.</w:t>
      </w:r>
    </w:p>
    <w:p w14:paraId="24025EA2" w14:textId="6847E7D3" w:rsidR="00A23BF9" w:rsidRDefault="00A23BF9" w:rsidP="00A23BF9">
      <w:pPr>
        <w:rPr>
          <w:lang w:eastAsia="en-US"/>
        </w:rPr>
      </w:pPr>
      <w:r>
        <w:rPr>
          <w:lang w:eastAsia="en-US"/>
        </w:rPr>
        <w:t>M. </w:t>
      </w:r>
      <w:r w:rsidR="00BB5C58">
        <w:rPr>
          <w:lang w:eastAsia="en-US"/>
        </w:rPr>
        <w:t>Baptiste les prit</w:t>
      </w:r>
      <w:r>
        <w:rPr>
          <w:lang w:eastAsia="en-US"/>
        </w:rPr>
        <w:t xml:space="preserve">, </w:t>
      </w:r>
      <w:r w:rsidR="00BB5C58">
        <w:rPr>
          <w:lang w:eastAsia="en-US"/>
        </w:rPr>
        <w:t>les pesa et salua</w:t>
      </w:r>
      <w:r>
        <w:rPr>
          <w:lang w:eastAsia="en-US"/>
        </w:rPr>
        <w:t>.</w:t>
      </w:r>
    </w:p>
    <w:p w14:paraId="1DFF900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Il y a toujours du plaisir</w:t>
      </w:r>
      <w:r>
        <w:rPr>
          <w:lang w:eastAsia="en-US"/>
        </w:rPr>
        <w:t xml:space="preserve">, </w:t>
      </w:r>
      <w:r w:rsidR="00BB5C58">
        <w:rPr>
          <w:lang w:eastAsia="en-US"/>
        </w:rPr>
        <w:t>commença-t-il</w:t>
      </w:r>
      <w:r>
        <w:rPr>
          <w:lang w:eastAsia="en-US"/>
        </w:rPr>
        <w:t xml:space="preserve">, </w:t>
      </w:r>
      <w:r w:rsidR="00BB5C58">
        <w:rPr>
          <w:lang w:eastAsia="en-US"/>
        </w:rPr>
        <w:t>à faire des affaires avec</w:t>
      </w:r>
      <w:r>
        <w:rPr>
          <w:lang w:eastAsia="en-US"/>
        </w:rPr>
        <w:t>…</w:t>
      </w:r>
    </w:p>
    <w:p w14:paraId="0733132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Au fait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</w:t>
      </w:r>
      <w:r>
        <w:rPr>
          <w:lang w:eastAsia="en-US"/>
        </w:rPr>
        <w:t xml:space="preserve">, </w:t>
      </w:r>
      <w:r w:rsidR="00BB5C58">
        <w:rPr>
          <w:lang w:eastAsia="en-US"/>
        </w:rPr>
        <w:t>si vous avez quelques renseignements</w:t>
      </w:r>
      <w:r>
        <w:rPr>
          <w:lang w:eastAsia="en-US"/>
        </w:rPr>
        <w:t xml:space="preserve">, </w:t>
      </w:r>
      <w:r w:rsidR="00BB5C58">
        <w:rPr>
          <w:lang w:eastAsia="en-US"/>
        </w:rPr>
        <w:t>communiquez-les-moi</w:t>
      </w:r>
      <w:r>
        <w:rPr>
          <w:lang w:eastAsia="en-US"/>
        </w:rPr>
        <w:t xml:space="preserve">… </w:t>
      </w:r>
      <w:r w:rsidR="00BB5C58">
        <w:rPr>
          <w:lang w:eastAsia="en-US"/>
        </w:rPr>
        <w:t>si vous n</w:t>
      </w:r>
      <w:r>
        <w:rPr>
          <w:lang w:eastAsia="en-US"/>
        </w:rPr>
        <w:t>’</w:t>
      </w:r>
      <w:r w:rsidR="00BB5C58">
        <w:rPr>
          <w:lang w:eastAsia="en-US"/>
        </w:rPr>
        <w:t>en avez pas</w:t>
      </w:r>
      <w:r>
        <w:rPr>
          <w:lang w:eastAsia="en-US"/>
        </w:rPr>
        <w:t xml:space="preserve">, </w:t>
      </w:r>
      <w:r w:rsidR="00BB5C58">
        <w:rPr>
          <w:lang w:eastAsia="en-US"/>
        </w:rPr>
        <w:t>allez m</w:t>
      </w:r>
      <w:r>
        <w:rPr>
          <w:lang w:eastAsia="en-US"/>
        </w:rPr>
        <w:t>’</w:t>
      </w:r>
      <w:r w:rsidR="00BB5C58">
        <w:rPr>
          <w:lang w:eastAsia="en-US"/>
        </w:rPr>
        <w:t>en chercher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mettez-vous ceci dans l</w:t>
      </w:r>
      <w:r>
        <w:rPr>
          <w:lang w:eastAsia="en-US"/>
        </w:rPr>
        <w:t>’</w:t>
      </w:r>
      <w:r w:rsidR="00BB5C58">
        <w:rPr>
          <w:lang w:eastAsia="en-US"/>
        </w:rPr>
        <w:t>esprit</w:t>
      </w:r>
      <w:r>
        <w:rPr>
          <w:lang w:eastAsia="en-US"/>
        </w:rPr>
        <w:t xml:space="preserve"> : </w:t>
      </w:r>
      <w:r w:rsidR="00BB5C58">
        <w:rPr>
          <w:lang w:eastAsia="en-US"/>
        </w:rPr>
        <w:t>Voilà comment j</w:t>
      </w:r>
      <w:r>
        <w:rPr>
          <w:lang w:eastAsia="en-US"/>
        </w:rPr>
        <w:t>’</w:t>
      </w:r>
      <w:r w:rsidR="00BB5C58">
        <w:rPr>
          <w:lang w:eastAsia="en-US"/>
        </w:rPr>
        <w:t>agis avec les gens comme vous</w:t>
      </w:r>
      <w:r>
        <w:rPr>
          <w:lang w:eastAsia="en-US"/>
        </w:rPr>
        <w:t xml:space="preserve"> : </w:t>
      </w:r>
      <w:r w:rsidR="00BB5C58">
        <w:rPr>
          <w:lang w:eastAsia="en-US"/>
        </w:rPr>
        <w:t>quand ils me servent</w:t>
      </w:r>
      <w:r>
        <w:rPr>
          <w:lang w:eastAsia="en-US"/>
        </w:rPr>
        <w:t xml:space="preserve">, </w:t>
      </w:r>
      <w:r w:rsidR="00BB5C58">
        <w:rPr>
          <w:lang w:eastAsia="en-US"/>
        </w:rPr>
        <w:t>je les paie</w:t>
      </w:r>
      <w:r>
        <w:rPr>
          <w:lang w:eastAsia="en-US"/>
        </w:rPr>
        <w:t xml:space="preserve"> ; </w:t>
      </w:r>
      <w:r w:rsidR="00BB5C58">
        <w:rPr>
          <w:lang w:eastAsia="en-US"/>
        </w:rPr>
        <w:t>quand ils me trompent</w:t>
      </w:r>
      <w:r>
        <w:rPr>
          <w:lang w:eastAsia="en-US"/>
        </w:rPr>
        <w:t xml:space="preserve">, </w:t>
      </w:r>
      <w:r w:rsidR="00BB5C58">
        <w:rPr>
          <w:lang w:eastAsia="en-US"/>
        </w:rPr>
        <w:t>je leur casse la tête</w:t>
      </w:r>
      <w:r>
        <w:rPr>
          <w:lang w:eastAsia="en-US"/>
        </w:rPr>
        <w:t>.</w:t>
      </w:r>
    </w:p>
    <w:p w14:paraId="48D65225" w14:textId="673B5AB9" w:rsidR="00A23BF9" w:rsidRDefault="00BB5C58" w:rsidP="00A23BF9">
      <w:pPr>
        <w:rPr>
          <w:lang w:eastAsia="en-US"/>
        </w:rPr>
      </w:pPr>
      <w:r>
        <w:rPr>
          <w:lang w:eastAsia="en-US"/>
        </w:rPr>
        <w:t>Ma foi</w:t>
      </w:r>
      <w:r w:rsidR="00A23BF9">
        <w:rPr>
          <w:lang w:eastAsia="en-US"/>
        </w:rPr>
        <w:t>, M. </w:t>
      </w:r>
      <w:r>
        <w:rPr>
          <w:lang w:eastAsia="en-US"/>
        </w:rPr>
        <w:t>Baptiste ne perdit point son sourire</w:t>
      </w:r>
      <w:r w:rsidR="00A23BF9">
        <w:rPr>
          <w:lang w:eastAsia="en-US"/>
        </w:rPr>
        <w:t>.</w:t>
      </w:r>
    </w:p>
    <w:p w14:paraId="45C5611F" w14:textId="4861A06D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Ce n</w:t>
      </w:r>
      <w:r>
        <w:rPr>
          <w:lang w:eastAsia="en-US"/>
        </w:rPr>
        <w:t>’</w:t>
      </w:r>
      <w:r w:rsidR="00BB5C58">
        <w:rPr>
          <w:lang w:eastAsia="en-US"/>
        </w:rPr>
        <w:t>est plus guère dans nos mœurs</w:t>
      </w:r>
      <w:r>
        <w:rPr>
          <w:lang w:eastAsia="en-US"/>
        </w:rPr>
        <w:t xml:space="preserve">, </w:t>
      </w:r>
      <w:r w:rsidR="00BB5C58">
        <w:rPr>
          <w:lang w:eastAsia="en-US"/>
        </w:rPr>
        <w:t>cela</w:t>
      </w:r>
      <w:r>
        <w:rPr>
          <w:lang w:eastAsia="en-US"/>
        </w:rPr>
        <w:t xml:space="preserve">, </w:t>
      </w:r>
      <w:r w:rsidR="00BB5C58">
        <w:rPr>
          <w:lang w:eastAsia="en-US"/>
        </w:rPr>
        <w:t>murmura-t-il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mais croyez bien</w:t>
      </w:r>
      <w:r>
        <w:rPr>
          <w:lang w:eastAsia="en-US"/>
        </w:rPr>
        <w:t xml:space="preserve">, </w:t>
      </w:r>
      <w:r w:rsidR="00BB5C58">
        <w:rPr>
          <w:lang w:eastAsia="en-US"/>
        </w:rPr>
        <w:t>cher monsieur</w:t>
      </w:r>
      <w:r>
        <w:rPr>
          <w:lang w:eastAsia="en-US"/>
        </w:rPr>
        <w:t xml:space="preserve">, </w:t>
      </w:r>
      <w:r w:rsidR="00BB5C58">
        <w:rPr>
          <w:lang w:eastAsia="en-US"/>
        </w:rPr>
        <w:t>que je comprends toutes les habitudes</w:t>
      </w:r>
      <w:r>
        <w:rPr>
          <w:lang w:eastAsia="en-US"/>
        </w:rPr>
        <w:t xml:space="preserve">…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eu l</w:t>
      </w:r>
      <w:r>
        <w:rPr>
          <w:lang w:eastAsia="en-US"/>
        </w:rPr>
        <w:t>’</w:t>
      </w:r>
      <w:r w:rsidR="00BB5C58">
        <w:rPr>
          <w:lang w:eastAsia="en-US"/>
        </w:rPr>
        <w:t>avantage de connaître des personnes encore plus originales</w:t>
      </w:r>
      <w:r>
        <w:rPr>
          <w:lang w:eastAsia="en-US"/>
        </w:rPr>
        <w:t xml:space="preserve">…, </w:t>
      </w:r>
      <w:r w:rsidR="00BB5C58">
        <w:rPr>
          <w:lang w:eastAsia="en-US"/>
        </w:rPr>
        <w:t>et j</w:t>
      </w:r>
      <w:r>
        <w:rPr>
          <w:lang w:eastAsia="en-US"/>
        </w:rPr>
        <w:t>’</w:t>
      </w:r>
      <w:r w:rsidR="00BB5C58">
        <w:rPr>
          <w:lang w:eastAsia="en-US"/>
        </w:rPr>
        <w:t>ai là dans mes renseignements</w:t>
      </w:r>
      <w:r>
        <w:rPr>
          <w:lang w:eastAsia="en-US"/>
        </w:rPr>
        <w:t xml:space="preserve">, </w:t>
      </w:r>
      <w:r w:rsidR="00BB5C58">
        <w:rPr>
          <w:lang w:eastAsia="en-US"/>
        </w:rPr>
        <w:t>ajouta-t-il en plongeant ses deux mains au fond de son chapeau</w:t>
      </w:r>
      <w:r>
        <w:rPr>
          <w:lang w:eastAsia="en-US"/>
        </w:rPr>
        <w:t xml:space="preserve">, </w:t>
      </w:r>
      <w:r w:rsidR="00BB5C58">
        <w:rPr>
          <w:lang w:eastAsia="en-US"/>
        </w:rPr>
        <w:t>des notes véritablement bien curieuses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vous vous impatientez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suis tout à notre affaire</w:t>
      </w:r>
      <w:r>
        <w:rPr>
          <w:lang w:eastAsia="en-US"/>
        </w:rPr>
        <w:t xml:space="preserve">. </w:t>
      </w:r>
      <w:r w:rsidR="00BB5C58">
        <w:rPr>
          <w:lang w:eastAsia="en-US"/>
        </w:rPr>
        <w:t>Vous m</w:t>
      </w:r>
      <w:r>
        <w:rPr>
          <w:lang w:eastAsia="en-US"/>
        </w:rPr>
        <w:t>’</w:t>
      </w:r>
      <w:r w:rsidR="00BB5C58">
        <w:rPr>
          <w:lang w:eastAsia="en-US"/>
        </w:rPr>
        <w:t>avez donné une dizaine de noms que voici</w:t>
      </w:r>
      <w:r>
        <w:rPr>
          <w:lang w:eastAsia="en-US"/>
        </w:rPr>
        <w:t xml:space="preserve">…,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mis aussitôt trois cent quarante-neuf employés en campagne</w:t>
      </w:r>
      <w:r>
        <w:rPr>
          <w:lang w:eastAsia="en-US"/>
        </w:rPr>
        <w:t xml:space="preserve">… </w:t>
      </w:r>
      <w:proofErr w:type="gramStart"/>
      <w:r w:rsidR="00BB5C58">
        <w:rPr>
          <w:lang w:eastAsia="en-US"/>
        </w:rPr>
        <w:t>tous</w:t>
      </w:r>
      <w:proofErr w:type="gramEnd"/>
      <w:r w:rsidR="00BB5C58">
        <w:rPr>
          <w:lang w:eastAsia="en-US"/>
        </w:rPr>
        <w:t xml:space="preserve"> gens comme il faut et se présentant bien</w:t>
      </w:r>
      <w:r>
        <w:rPr>
          <w:lang w:eastAsia="en-US"/>
        </w:rPr>
        <w:t xml:space="preserve">… </w:t>
      </w:r>
      <w:r w:rsidR="00BB5C58">
        <w:rPr>
          <w:lang w:eastAsia="en-US"/>
        </w:rPr>
        <w:t>Voici le résumé de leurs rapports</w:t>
      </w:r>
      <w:r>
        <w:rPr>
          <w:lang w:eastAsia="en-US"/>
        </w:rPr>
        <w:t> :</w:t>
      </w:r>
    </w:p>
    <w:p w14:paraId="34113D02" w14:textId="611A3739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1</w:t>
      </w:r>
      <w:r>
        <w:rPr>
          <w:lang w:eastAsia="en-US"/>
        </w:rPr>
        <w:t>°</w:t>
      </w:r>
      <w:r w:rsidR="00BB5C58">
        <w:rPr>
          <w:lang w:eastAsia="en-US"/>
        </w:rPr>
        <w:t xml:space="preserve">Madame ou mademoiselle Berthe </w:t>
      </w:r>
      <w:proofErr w:type="spellStart"/>
      <w:r w:rsidR="00BB5C58">
        <w:rPr>
          <w:lang w:eastAsia="en-US"/>
        </w:rPr>
        <w:t>Crébu</w:t>
      </w:r>
      <w:proofErr w:type="spellEnd"/>
      <w:r w:rsidR="00BB5C58">
        <w:rPr>
          <w:lang w:eastAsia="en-US"/>
        </w:rPr>
        <w:t xml:space="preserve"> de la </w:t>
      </w:r>
      <w:proofErr w:type="spellStart"/>
      <w:r w:rsidR="00BB5C58">
        <w:rPr>
          <w:lang w:eastAsia="en-US"/>
        </w:rPr>
        <w:t>Saulays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aveugle</w:t>
      </w:r>
      <w:r>
        <w:rPr>
          <w:lang w:eastAsia="en-US"/>
        </w:rPr>
        <w:t xml:space="preserve">, </w:t>
      </w:r>
      <w:r w:rsidR="00BB5C58">
        <w:rPr>
          <w:lang w:eastAsia="en-US"/>
        </w:rPr>
        <w:t>trente-cinq ans à peu près</w:t>
      </w:r>
      <w:r>
        <w:rPr>
          <w:lang w:eastAsia="en-US"/>
        </w:rPr>
        <w:t>… »</w:t>
      </w:r>
    </w:p>
    <w:p w14:paraId="66919D7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En ce moment une voix nasillarde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vigoureusement timbrée</w:t>
      </w:r>
      <w:r w:rsidR="00A23BF9">
        <w:rPr>
          <w:lang w:eastAsia="en-US"/>
        </w:rPr>
        <w:t xml:space="preserve">, </w:t>
      </w:r>
      <w:r>
        <w:rPr>
          <w:lang w:eastAsia="en-US"/>
        </w:rPr>
        <w:t>s</w:t>
      </w:r>
      <w:r w:rsidR="00A23BF9">
        <w:rPr>
          <w:lang w:eastAsia="en-US"/>
        </w:rPr>
        <w:t>’</w:t>
      </w:r>
      <w:r>
        <w:rPr>
          <w:lang w:eastAsia="en-US"/>
        </w:rPr>
        <w:t>éleva dans l</w:t>
      </w:r>
      <w:r w:rsidR="00A23BF9">
        <w:rPr>
          <w:lang w:eastAsia="en-US"/>
        </w:rPr>
        <w:t>’</w:t>
      </w:r>
      <w:r>
        <w:rPr>
          <w:lang w:eastAsia="en-US"/>
        </w:rPr>
        <w:t>antichambre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chantant à tue-tête la chanson la plus </w:t>
      </w:r>
      <w:proofErr w:type="spellStart"/>
      <w:r>
        <w:rPr>
          <w:lang w:eastAsia="en-US"/>
        </w:rPr>
        <w:t>vitriâse</w:t>
      </w:r>
      <w:proofErr w:type="spellEnd"/>
      <w:r>
        <w:rPr>
          <w:lang w:eastAsia="en-US"/>
        </w:rPr>
        <w:t xml:space="preserve"> que jamais on ait nasillée à Vitré</w:t>
      </w:r>
      <w:r w:rsidR="00A23BF9">
        <w:rPr>
          <w:lang w:eastAsia="en-US"/>
        </w:rPr>
        <w:t>.</w:t>
      </w:r>
    </w:p>
    <w:p w14:paraId="629A4EB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voix disait</w:t>
      </w:r>
      <w:r w:rsidR="00A23BF9">
        <w:rPr>
          <w:lang w:eastAsia="en-US"/>
        </w:rPr>
        <w:t> :</w:t>
      </w:r>
    </w:p>
    <w:p w14:paraId="262AE02A" w14:textId="77777777" w:rsidR="00A23BF9" w:rsidRDefault="00BB5C58" w:rsidP="006C4952">
      <w:pPr>
        <w:spacing w:before="0" w:after="0"/>
        <w:ind w:firstLine="0"/>
        <w:jc w:val="center"/>
        <w:rPr>
          <w:i/>
          <w:iCs/>
          <w:szCs w:val="32"/>
          <w:lang w:eastAsia="en-US"/>
        </w:rPr>
      </w:pPr>
      <w:proofErr w:type="spellStart"/>
      <w:r w:rsidRPr="00A23BF9">
        <w:rPr>
          <w:i/>
          <w:iCs/>
          <w:szCs w:val="32"/>
          <w:lang w:eastAsia="en-US"/>
        </w:rPr>
        <w:t>Quande</w:t>
      </w:r>
      <w:proofErr w:type="spellEnd"/>
      <w:r w:rsidRPr="00A23BF9">
        <w:rPr>
          <w:i/>
          <w:iCs/>
          <w:szCs w:val="32"/>
          <w:lang w:eastAsia="en-US"/>
        </w:rPr>
        <w:t xml:space="preserve"> je </w:t>
      </w:r>
      <w:proofErr w:type="spellStart"/>
      <w:r w:rsidRPr="00A23BF9">
        <w:rPr>
          <w:i/>
          <w:iCs/>
          <w:szCs w:val="32"/>
          <w:lang w:eastAsia="en-US"/>
        </w:rPr>
        <w:t>quittis</w:t>
      </w:r>
      <w:proofErr w:type="spellEnd"/>
      <w:r w:rsidRPr="00A23BF9">
        <w:rPr>
          <w:i/>
          <w:iCs/>
          <w:szCs w:val="32"/>
          <w:lang w:eastAsia="en-US"/>
        </w:rPr>
        <w:t xml:space="preserve"> d</w:t>
      </w:r>
      <w:r w:rsidR="00A23BF9">
        <w:rPr>
          <w:i/>
          <w:iCs/>
          <w:szCs w:val="32"/>
          <w:lang w:eastAsia="en-US"/>
        </w:rPr>
        <w:t>’</w:t>
      </w:r>
      <w:r w:rsidRPr="00A23BF9">
        <w:rPr>
          <w:i/>
          <w:iCs/>
          <w:szCs w:val="32"/>
          <w:lang w:eastAsia="en-US"/>
        </w:rPr>
        <w:t>chez mon père</w:t>
      </w:r>
      <w:r w:rsidR="00A23BF9">
        <w:rPr>
          <w:i/>
          <w:iCs/>
          <w:szCs w:val="32"/>
          <w:lang w:eastAsia="en-US"/>
        </w:rPr>
        <w:t>,</w:t>
      </w:r>
    </w:p>
    <w:p w14:paraId="0314D53B" w14:textId="77777777" w:rsidR="00A23BF9" w:rsidRDefault="00BB5C58" w:rsidP="006C4952">
      <w:pPr>
        <w:spacing w:before="0" w:after="0"/>
        <w:ind w:firstLine="0"/>
        <w:jc w:val="center"/>
        <w:rPr>
          <w:i/>
          <w:iCs/>
          <w:szCs w:val="32"/>
          <w:lang w:eastAsia="en-US"/>
        </w:rPr>
      </w:pPr>
      <w:r w:rsidRPr="00A23BF9">
        <w:rPr>
          <w:i/>
          <w:iCs/>
          <w:szCs w:val="32"/>
          <w:lang w:eastAsia="en-US"/>
        </w:rPr>
        <w:t>J</w:t>
      </w:r>
      <w:r w:rsidR="00A23BF9">
        <w:rPr>
          <w:i/>
          <w:iCs/>
          <w:szCs w:val="32"/>
          <w:lang w:eastAsia="en-US"/>
        </w:rPr>
        <w:t>’</w:t>
      </w:r>
      <w:proofErr w:type="spellStart"/>
      <w:r w:rsidRPr="00A23BF9">
        <w:rPr>
          <w:i/>
          <w:iCs/>
          <w:szCs w:val="32"/>
          <w:lang w:eastAsia="en-US"/>
        </w:rPr>
        <w:t>avâs</w:t>
      </w:r>
      <w:proofErr w:type="spellEnd"/>
      <w:r w:rsidRPr="00A23BF9">
        <w:rPr>
          <w:i/>
          <w:iCs/>
          <w:szCs w:val="32"/>
          <w:lang w:eastAsia="en-US"/>
        </w:rPr>
        <w:t xml:space="preserve"> </w:t>
      </w:r>
      <w:proofErr w:type="spellStart"/>
      <w:r w:rsidRPr="00A23BF9">
        <w:rPr>
          <w:i/>
          <w:iCs/>
          <w:szCs w:val="32"/>
          <w:lang w:eastAsia="en-US"/>
        </w:rPr>
        <w:t>quêze</w:t>
      </w:r>
      <w:proofErr w:type="spellEnd"/>
      <w:r w:rsidRPr="00A23BF9">
        <w:rPr>
          <w:i/>
          <w:iCs/>
          <w:szCs w:val="32"/>
          <w:lang w:eastAsia="en-US"/>
        </w:rPr>
        <w:t xml:space="preserve"> ans</w:t>
      </w:r>
      <w:r w:rsidR="00A23BF9">
        <w:rPr>
          <w:i/>
          <w:iCs/>
          <w:szCs w:val="32"/>
          <w:lang w:eastAsia="en-US"/>
        </w:rPr>
        <w:t> ;</w:t>
      </w:r>
    </w:p>
    <w:p w14:paraId="10F273F8" w14:textId="55E66746" w:rsidR="00BB5C58" w:rsidRPr="00A23BF9" w:rsidRDefault="00BB5C58" w:rsidP="006C4952">
      <w:pPr>
        <w:spacing w:before="0" w:after="0"/>
        <w:ind w:firstLine="0"/>
        <w:jc w:val="center"/>
        <w:rPr>
          <w:i/>
          <w:iCs/>
          <w:szCs w:val="32"/>
          <w:lang w:eastAsia="en-US"/>
        </w:rPr>
      </w:pPr>
      <w:r w:rsidRPr="00A23BF9">
        <w:rPr>
          <w:i/>
          <w:iCs/>
          <w:szCs w:val="32"/>
          <w:lang w:eastAsia="en-US"/>
        </w:rPr>
        <w:t>J</w:t>
      </w:r>
      <w:r w:rsidR="00A23BF9">
        <w:rPr>
          <w:i/>
          <w:iCs/>
          <w:szCs w:val="32"/>
          <w:lang w:eastAsia="en-US"/>
        </w:rPr>
        <w:t>’</w:t>
      </w:r>
      <w:proofErr w:type="spellStart"/>
      <w:r w:rsidRPr="00A23BF9">
        <w:rPr>
          <w:i/>
          <w:iCs/>
          <w:szCs w:val="32"/>
          <w:lang w:eastAsia="en-US"/>
        </w:rPr>
        <w:t>tât</w:t>
      </w:r>
      <w:proofErr w:type="spellEnd"/>
      <w:r w:rsidRPr="00A23BF9">
        <w:rPr>
          <w:i/>
          <w:iCs/>
          <w:szCs w:val="32"/>
          <w:lang w:eastAsia="en-US"/>
        </w:rPr>
        <w:t xml:space="preserve"> équipais de toute </w:t>
      </w:r>
      <w:proofErr w:type="spellStart"/>
      <w:r w:rsidRPr="00A23BF9">
        <w:rPr>
          <w:i/>
          <w:iCs/>
          <w:szCs w:val="32"/>
          <w:lang w:eastAsia="en-US"/>
        </w:rPr>
        <w:t>magnière</w:t>
      </w:r>
      <w:proofErr w:type="spellEnd"/>
    </w:p>
    <w:p w14:paraId="5A9FAC63" w14:textId="77777777" w:rsidR="00A23BF9" w:rsidRDefault="00BB5C58" w:rsidP="006C4952">
      <w:pPr>
        <w:spacing w:before="0" w:after="0"/>
        <w:ind w:firstLine="0"/>
        <w:jc w:val="center"/>
        <w:rPr>
          <w:i/>
          <w:iCs/>
          <w:szCs w:val="32"/>
          <w:lang w:eastAsia="en-US"/>
        </w:rPr>
      </w:pPr>
      <w:r w:rsidRPr="00A23BF9">
        <w:rPr>
          <w:i/>
          <w:iCs/>
          <w:szCs w:val="32"/>
          <w:lang w:eastAsia="en-US"/>
        </w:rPr>
        <w:t>Coume un galant</w:t>
      </w:r>
      <w:r w:rsidR="00A23BF9">
        <w:rPr>
          <w:i/>
          <w:iCs/>
          <w:szCs w:val="32"/>
          <w:lang w:eastAsia="en-US"/>
        </w:rPr>
        <w:t>,</w:t>
      </w:r>
    </w:p>
    <w:p w14:paraId="71F7FCAE" w14:textId="77777777" w:rsidR="00A23BF9" w:rsidRDefault="00BB5C58" w:rsidP="006C4952">
      <w:pPr>
        <w:spacing w:before="0" w:after="0"/>
        <w:ind w:firstLine="0"/>
        <w:jc w:val="center"/>
        <w:rPr>
          <w:i/>
          <w:iCs/>
          <w:szCs w:val="32"/>
          <w:lang w:eastAsia="en-US"/>
        </w:rPr>
      </w:pPr>
      <w:proofErr w:type="spellStart"/>
      <w:r w:rsidRPr="00A23BF9">
        <w:rPr>
          <w:i/>
          <w:iCs/>
          <w:szCs w:val="32"/>
          <w:lang w:eastAsia="en-US"/>
        </w:rPr>
        <w:t>Sapergouenne</w:t>
      </w:r>
      <w:proofErr w:type="spellEnd"/>
      <w:r w:rsidR="00A23BF9">
        <w:rPr>
          <w:i/>
          <w:iCs/>
          <w:szCs w:val="32"/>
          <w:lang w:eastAsia="en-US"/>
        </w:rPr>
        <w:t> !</w:t>
      </w:r>
    </w:p>
    <w:p w14:paraId="5991BC11" w14:textId="3AA54940" w:rsidR="00BB5C58" w:rsidRPr="00A23BF9" w:rsidRDefault="00BB5C58" w:rsidP="006C4952">
      <w:pPr>
        <w:spacing w:before="0" w:after="0"/>
        <w:ind w:firstLine="0"/>
        <w:jc w:val="center"/>
        <w:rPr>
          <w:i/>
          <w:iCs/>
          <w:szCs w:val="32"/>
          <w:lang w:eastAsia="en-US"/>
        </w:rPr>
      </w:pPr>
      <w:r w:rsidRPr="00A23BF9">
        <w:rPr>
          <w:i/>
          <w:iCs/>
          <w:szCs w:val="32"/>
          <w:lang w:eastAsia="en-US"/>
        </w:rPr>
        <w:t>J</w:t>
      </w:r>
      <w:r w:rsidR="00A23BF9">
        <w:rPr>
          <w:i/>
          <w:iCs/>
          <w:szCs w:val="32"/>
          <w:lang w:eastAsia="en-US"/>
        </w:rPr>
        <w:t>’</w:t>
      </w:r>
      <w:proofErr w:type="spellStart"/>
      <w:r w:rsidRPr="00A23BF9">
        <w:rPr>
          <w:i/>
          <w:iCs/>
          <w:szCs w:val="32"/>
          <w:lang w:eastAsia="en-US"/>
        </w:rPr>
        <w:t>tât</w:t>
      </w:r>
      <w:proofErr w:type="spellEnd"/>
      <w:r w:rsidRPr="00A23BF9">
        <w:rPr>
          <w:i/>
          <w:iCs/>
          <w:szCs w:val="32"/>
          <w:lang w:eastAsia="en-US"/>
        </w:rPr>
        <w:t xml:space="preserve"> équipais de toute </w:t>
      </w:r>
      <w:proofErr w:type="spellStart"/>
      <w:r w:rsidRPr="00A23BF9">
        <w:rPr>
          <w:i/>
          <w:iCs/>
          <w:szCs w:val="32"/>
          <w:lang w:eastAsia="en-US"/>
        </w:rPr>
        <w:t>magnière</w:t>
      </w:r>
      <w:proofErr w:type="spellEnd"/>
    </w:p>
    <w:p w14:paraId="58912676" w14:textId="77777777" w:rsidR="00A23BF9" w:rsidRDefault="00BB5C58" w:rsidP="006C4952">
      <w:pPr>
        <w:spacing w:before="0" w:after="0"/>
        <w:ind w:firstLine="0"/>
        <w:jc w:val="center"/>
        <w:rPr>
          <w:i/>
          <w:iCs/>
          <w:szCs w:val="32"/>
          <w:lang w:eastAsia="en-US"/>
        </w:rPr>
      </w:pPr>
      <w:r w:rsidRPr="00A23BF9">
        <w:rPr>
          <w:i/>
          <w:iCs/>
          <w:szCs w:val="32"/>
          <w:lang w:eastAsia="en-US"/>
        </w:rPr>
        <w:t>Coume un galant</w:t>
      </w:r>
      <w:r w:rsidR="00A23BF9">
        <w:rPr>
          <w:i/>
          <w:iCs/>
          <w:szCs w:val="32"/>
          <w:lang w:eastAsia="en-US"/>
        </w:rPr>
        <w:t> !</w:t>
      </w:r>
    </w:p>
    <w:p w14:paraId="09FE54BB" w14:textId="05AC37E3" w:rsidR="00A23BF9" w:rsidRDefault="00A23BF9" w:rsidP="00A23BF9">
      <w:pPr>
        <w:rPr>
          <w:lang w:eastAsia="en-US"/>
        </w:rPr>
      </w:pPr>
      <w:r>
        <w:rPr>
          <w:lang w:eastAsia="en-US"/>
        </w:rPr>
        <w:t>M. </w:t>
      </w:r>
      <w:r w:rsidR="00BB5C58">
        <w:rPr>
          <w:lang w:eastAsia="en-US"/>
        </w:rPr>
        <w:t>Baptiste s</w:t>
      </w:r>
      <w:r>
        <w:rPr>
          <w:lang w:eastAsia="en-US"/>
        </w:rPr>
        <w:t>’</w:t>
      </w:r>
      <w:r w:rsidR="00BB5C58">
        <w:rPr>
          <w:lang w:eastAsia="en-US"/>
        </w:rPr>
        <w:t>interrompit</w:t>
      </w:r>
      <w:r>
        <w:rPr>
          <w:lang w:eastAsia="en-US"/>
        </w:rPr>
        <w:t> :</w:t>
      </w:r>
    </w:p>
    <w:p w14:paraId="4F537CD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La Paix</w:t>
      </w:r>
      <w:r>
        <w:rPr>
          <w:lang w:eastAsia="en-US"/>
        </w:rPr>
        <w:t xml:space="preserve">, </w:t>
      </w:r>
      <w:proofErr w:type="spellStart"/>
      <w:r w:rsidR="00BB5C58">
        <w:rPr>
          <w:lang w:eastAsia="en-US"/>
        </w:rPr>
        <w:t>Yaume</w:t>
      </w:r>
      <w:proofErr w:type="spellEnd"/>
      <w:r>
        <w:rPr>
          <w:lang w:eastAsia="en-US"/>
        </w:rPr>
        <w:t xml:space="preserve"> ! </w:t>
      </w:r>
      <w:r w:rsidR="00BB5C58">
        <w:rPr>
          <w:lang w:eastAsia="en-US"/>
        </w:rPr>
        <w:t>cria Mazurke à travers la cloison</w:t>
      </w:r>
      <w:r>
        <w:rPr>
          <w:lang w:eastAsia="en-US"/>
        </w:rPr>
        <w:t>.</w:t>
      </w:r>
    </w:p>
    <w:p w14:paraId="7FBA4F4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 xml:space="preserve">était en effet notre ami </w:t>
      </w: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qui</w:t>
      </w:r>
      <w:r w:rsidR="00A23BF9">
        <w:rPr>
          <w:lang w:eastAsia="en-US"/>
        </w:rPr>
        <w:t xml:space="preserve">, </w:t>
      </w:r>
      <w:r>
        <w:rPr>
          <w:lang w:eastAsia="en-US"/>
        </w:rPr>
        <w:t>las de sa guimbarde</w:t>
      </w:r>
      <w:r w:rsidR="00A23BF9">
        <w:rPr>
          <w:lang w:eastAsia="en-US"/>
        </w:rPr>
        <w:t xml:space="preserve">, </w:t>
      </w:r>
      <w:r>
        <w:rPr>
          <w:lang w:eastAsia="en-US"/>
        </w:rPr>
        <w:t>avait changé de passe-temps</w:t>
      </w:r>
      <w:r w:rsidR="00A23BF9">
        <w:rPr>
          <w:lang w:eastAsia="en-US"/>
        </w:rPr>
        <w:t>.</w:t>
      </w:r>
    </w:p>
    <w:p w14:paraId="3643C3A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chantait de si grand cœur qu</w:t>
      </w:r>
      <w:r w:rsidR="00A23BF9">
        <w:rPr>
          <w:lang w:eastAsia="en-US"/>
        </w:rPr>
        <w:t>’</w:t>
      </w:r>
      <w:r>
        <w:rPr>
          <w:lang w:eastAsia="en-US"/>
        </w:rPr>
        <w:t>il n</w:t>
      </w:r>
      <w:r w:rsidR="00A23BF9">
        <w:rPr>
          <w:lang w:eastAsia="en-US"/>
        </w:rPr>
        <w:t>’</w:t>
      </w:r>
      <w:r>
        <w:rPr>
          <w:lang w:eastAsia="en-US"/>
        </w:rPr>
        <w:t>eût pas entendu la foudre éclater</w:t>
      </w:r>
      <w:r w:rsidR="00A23BF9">
        <w:rPr>
          <w:lang w:eastAsia="en-US"/>
        </w:rPr>
        <w:t xml:space="preserve">. </w:t>
      </w:r>
      <w:r>
        <w:rPr>
          <w:lang w:eastAsia="en-US"/>
        </w:rPr>
        <w:t>Aussi se lança-t-il sans remords dans le second couplet</w:t>
      </w:r>
      <w:r w:rsidR="00A23BF9">
        <w:rPr>
          <w:lang w:eastAsia="en-US"/>
        </w:rPr>
        <w:t xml:space="preserve">, </w:t>
      </w:r>
      <w:r>
        <w:rPr>
          <w:lang w:eastAsia="en-US"/>
        </w:rPr>
        <w:t>malgré l</w:t>
      </w:r>
      <w:r w:rsidR="00A23BF9">
        <w:rPr>
          <w:lang w:eastAsia="en-US"/>
        </w:rPr>
        <w:t>’</w:t>
      </w:r>
      <w:r>
        <w:rPr>
          <w:lang w:eastAsia="en-US"/>
        </w:rPr>
        <w:t>ordre de son maître</w:t>
      </w:r>
      <w:r w:rsidR="00A23BF9">
        <w:rPr>
          <w:lang w:eastAsia="en-US"/>
        </w:rPr>
        <w:t>.</w:t>
      </w:r>
    </w:p>
    <w:p w14:paraId="64CD105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hurla</w:t>
      </w:r>
      <w:r w:rsidR="00A23BF9">
        <w:rPr>
          <w:lang w:eastAsia="en-US"/>
        </w:rPr>
        <w:t> :</w:t>
      </w:r>
    </w:p>
    <w:p w14:paraId="07873463" w14:textId="60B6EDC9" w:rsidR="00BB5C58" w:rsidRPr="00A23BF9" w:rsidRDefault="00BB5C58" w:rsidP="00A23BF9">
      <w:pPr>
        <w:ind w:firstLine="0"/>
        <w:jc w:val="center"/>
        <w:rPr>
          <w:i/>
          <w:iCs/>
          <w:szCs w:val="32"/>
          <w:lang w:eastAsia="en-US"/>
        </w:rPr>
      </w:pPr>
      <w:r w:rsidRPr="00A23BF9">
        <w:rPr>
          <w:i/>
          <w:iCs/>
          <w:szCs w:val="32"/>
          <w:lang w:eastAsia="en-US"/>
        </w:rPr>
        <w:t>J</w:t>
      </w:r>
      <w:r w:rsidR="00A23BF9">
        <w:rPr>
          <w:i/>
          <w:iCs/>
          <w:szCs w:val="32"/>
          <w:lang w:eastAsia="en-US"/>
        </w:rPr>
        <w:t>’</w:t>
      </w:r>
      <w:proofErr w:type="spellStart"/>
      <w:r w:rsidRPr="00A23BF9">
        <w:rPr>
          <w:i/>
          <w:iCs/>
          <w:szCs w:val="32"/>
          <w:lang w:eastAsia="en-US"/>
        </w:rPr>
        <w:t>avâ</w:t>
      </w:r>
      <w:proofErr w:type="spellEnd"/>
      <w:r w:rsidRPr="00A23BF9">
        <w:rPr>
          <w:i/>
          <w:iCs/>
          <w:szCs w:val="32"/>
          <w:lang w:eastAsia="en-US"/>
        </w:rPr>
        <w:t xml:space="preserve">-i-une belle veste </w:t>
      </w:r>
      <w:proofErr w:type="spellStart"/>
      <w:r w:rsidRPr="00A23BF9">
        <w:rPr>
          <w:i/>
          <w:iCs/>
          <w:szCs w:val="32"/>
          <w:lang w:eastAsia="en-US"/>
        </w:rPr>
        <w:t>nère</w:t>
      </w:r>
      <w:proofErr w:type="spellEnd"/>
    </w:p>
    <w:p w14:paraId="68F174B5" w14:textId="5B888526" w:rsidR="00BB5C58" w:rsidRPr="00A23BF9" w:rsidRDefault="00BB5C58" w:rsidP="00A23BF9">
      <w:pPr>
        <w:ind w:firstLine="0"/>
        <w:jc w:val="center"/>
        <w:rPr>
          <w:i/>
          <w:iCs/>
          <w:szCs w:val="32"/>
          <w:lang w:eastAsia="en-US"/>
        </w:rPr>
      </w:pPr>
      <w:r w:rsidRPr="00A23BF9">
        <w:rPr>
          <w:i/>
          <w:iCs/>
          <w:szCs w:val="32"/>
          <w:lang w:eastAsia="en-US"/>
        </w:rPr>
        <w:t>Cousue d</w:t>
      </w:r>
      <w:r w:rsidR="00A23BF9">
        <w:rPr>
          <w:i/>
          <w:iCs/>
          <w:szCs w:val="32"/>
          <w:lang w:eastAsia="en-US"/>
        </w:rPr>
        <w:t>’</w:t>
      </w:r>
      <w:r w:rsidRPr="00A23BF9">
        <w:rPr>
          <w:i/>
          <w:iCs/>
          <w:szCs w:val="32"/>
          <w:lang w:eastAsia="en-US"/>
        </w:rPr>
        <w:t>fil blanc</w:t>
      </w:r>
    </w:p>
    <w:p w14:paraId="12172D2E" w14:textId="17695AA6" w:rsidR="00BB5C58" w:rsidRPr="00A23BF9" w:rsidRDefault="00BB5C58" w:rsidP="00A23BF9">
      <w:pPr>
        <w:ind w:firstLine="0"/>
        <w:jc w:val="center"/>
        <w:rPr>
          <w:i/>
          <w:iCs/>
          <w:szCs w:val="32"/>
          <w:lang w:eastAsia="en-US"/>
        </w:rPr>
      </w:pPr>
      <w:r w:rsidRPr="00A23BF9">
        <w:rPr>
          <w:i/>
          <w:iCs/>
          <w:szCs w:val="32"/>
          <w:lang w:eastAsia="en-US"/>
        </w:rPr>
        <w:t xml:space="preserve">Qui </w:t>
      </w:r>
      <w:proofErr w:type="spellStart"/>
      <w:r w:rsidRPr="00A23BF9">
        <w:rPr>
          <w:i/>
          <w:iCs/>
          <w:szCs w:val="32"/>
          <w:lang w:eastAsia="en-US"/>
        </w:rPr>
        <w:t>mé</w:t>
      </w:r>
      <w:proofErr w:type="spellEnd"/>
      <w:r w:rsidRPr="00A23BF9">
        <w:rPr>
          <w:i/>
          <w:iCs/>
          <w:szCs w:val="32"/>
          <w:lang w:eastAsia="en-US"/>
        </w:rPr>
        <w:t xml:space="preserve"> </w:t>
      </w:r>
      <w:proofErr w:type="spellStart"/>
      <w:r w:rsidRPr="00A23BF9">
        <w:rPr>
          <w:i/>
          <w:iCs/>
          <w:szCs w:val="32"/>
          <w:lang w:eastAsia="en-US"/>
        </w:rPr>
        <w:t>dounait</w:t>
      </w:r>
      <w:proofErr w:type="spellEnd"/>
      <w:r w:rsidRPr="00A23BF9">
        <w:rPr>
          <w:i/>
          <w:iCs/>
          <w:szCs w:val="32"/>
          <w:lang w:eastAsia="en-US"/>
        </w:rPr>
        <w:t xml:space="preserve"> l</w:t>
      </w:r>
      <w:r w:rsidR="00A23BF9">
        <w:rPr>
          <w:i/>
          <w:iCs/>
          <w:szCs w:val="32"/>
          <w:lang w:eastAsia="en-US"/>
        </w:rPr>
        <w:t>’</w:t>
      </w:r>
      <w:r w:rsidRPr="00A23BF9">
        <w:rPr>
          <w:i/>
          <w:iCs/>
          <w:szCs w:val="32"/>
          <w:lang w:eastAsia="en-US"/>
        </w:rPr>
        <w:t xml:space="preserve">air par </w:t>
      </w:r>
      <w:proofErr w:type="spellStart"/>
      <w:r w:rsidRPr="00A23BF9">
        <w:rPr>
          <w:i/>
          <w:iCs/>
          <w:szCs w:val="32"/>
          <w:lang w:eastAsia="en-US"/>
        </w:rPr>
        <w:t>darrère</w:t>
      </w:r>
      <w:proofErr w:type="spellEnd"/>
    </w:p>
    <w:p w14:paraId="62AAB8CB" w14:textId="77777777" w:rsidR="00A23BF9" w:rsidRDefault="00BB5C58" w:rsidP="00A23BF9">
      <w:pPr>
        <w:ind w:firstLine="0"/>
        <w:jc w:val="center"/>
        <w:rPr>
          <w:i/>
          <w:iCs/>
          <w:szCs w:val="32"/>
          <w:lang w:eastAsia="en-US"/>
        </w:rPr>
      </w:pPr>
      <w:r w:rsidRPr="00A23BF9">
        <w:rPr>
          <w:i/>
          <w:iCs/>
          <w:szCs w:val="32"/>
          <w:lang w:eastAsia="en-US"/>
        </w:rPr>
        <w:t>D</w:t>
      </w:r>
      <w:r w:rsidR="00A23BF9">
        <w:rPr>
          <w:i/>
          <w:iCs/>
          <w:szCs w:val="32"/>
          <w:lang w:eastAsia="en-US"/>
        </w:rPr>
        <w:t>’</w:t>
      </w:r>
      <w:r w:rsidRPr="00A23BF9">
        <w:rPr>
          <w:i/>
          <w:iCs/>
          <w:szCs w:val="32"/>
          <w:lang w:eastAsia="en-US"/>
        </w:rPr>
        <w:t xml:space="preserve">un </w:t>
      </w:r>
      <w:proofErr w:type="spellStart"/>
      <w:r w:rsidRPr="00A23BF9">
        <w:rPr>
          <w:i/>
          <w:iCs/>
          <w:szCs w:val="32"/>
          <w:lang w:eastAsia="en-US"/>
        </w:rPr>
        <w:t>parsident</w:t>
      </w:r>
      <w:proofErr w:type="spellEnd"/>
      <w:r w:rsidR="00A23BF9">
        <w:rPr>
          <w:i/>
          <w:iCs/>
          <w:szCs w:val="32"/>
          <w:lang w:eastAsia="en-US"/>
        </w:rPr>
        <w:t>,</w:t>
      </w:r>
    </w:p>
    <w:p w14:paraId="32DE93EE" w14:textId="77777777" w:rsidR="00A23BF9" w:rsidRDefault="00BB5C58" w:rsidP="00A23BF9">
      <w:pPr>
        <w:ind w:firstLine="0"/>
        <w:jc w:val="center"/>
        <w:rPr>
          <w:i/>
          <w:iCs/>
          <w:szCs w:val="32"/>
          <w:lang w:eastAsia="en-US"/>
        </w:rPr>
      </w:pPr>
      <w:proofErr w:type="spellStart"/>
      <w:r w:rsidRPr="00A23BF9">
        <w:rPr>
          <w:i/>
          <w:iCs/>
          <w:szCs w:val="32"/>
          <w:lang w:eastAsia="en-US"/>
        </w:rPr>
        <w:t>Sapergouenne</w:t>
      </w:r>
      <w:proofErr w:type="spellEnd"/>
      <w:r w:rsidR="00A23BF9">
        <w:rPr>
          <w:i/>
          <w:iCs/>
          <w:szCs w:val="32"/>
          <w:lang w:eastAsia="en-US"/>
        </w:rPr>
        <w:t> !</w:t>
      </w:r>
    </w:p>
    <w:p w14:paraId="7208B9BE" w14:textId="4A8030D7" w:rsidR="00BB5C58" w:rsidRPr="00A23BF9" w:rsidRDefault="00BB5C58" w:rsidP="00A23BF9">
      <w:pPr>
        <w:ind w:firstLine="0"/>
        <w:jc w:val="center"/>
        <w:rPr>
          <w:i/>
          <w:iCs/>
          <w:szCs w:val="32"/>
          <w:lang w:eastAsia="en-US"/>
        </w:rPr>
      </w:pPr>
      <w:r w:rsidRPr="00A23BF9">
        <w:rPr>
          <w:i/>
          <w:iCs/>
          <w:szCs w:val="32"/>
          <w:lang w:eastAsia="en-US"/>
        </w:rPr>
        <w:t xml:space="preserve">Qui </w:t>
      </w:r>
      <w:proofErr w:type="spellStart"/>
      <w:r w:rsidRPr="00A23BF9">
        <w:rPr>
          <w:i/>
          <w:iCs/>
          <w:szCs w:val="32"/>
          <w:lang w:eastAsia="en-US"/>
        </w:rPr>
        <w:t>mé</w:t>
      </w:r>
      <w:proofErr w:type="spellEnd"/>
      <w:r w:rsidRPr="00A23BF9">
        <w:rPr>
          <w:i/>
          <w:iCs/>
          <w:szCs w:val="32"/>
          <w:lang w:eastAsia="en-US"/>
        </w:rPr>
        <w:t xml:space="preserve"> </w:t>
      </w:r>
      <w:proofErr w:type="spellStart"/>
      <w:r w:rsidRPr="00A23BF9">
        <w:rPr>
          <w:i/>
          <w:iCs/>
          <w:szCs w:val="32"/>
          <w:lang w:eastAsia="en-US"/>
        </w:rPr>
        <w:t>dounait</w:t>
      </w:r>
      <w:proofErr w:type="spellEnd"/>
      <w:r w:rsidRPr="00A23BF9">
        <w:rPr>
          <w:i/>
          <w:iCs/>
          <w:szCs w:val="32"/>
          <w:lang w:eastAsia="en-US"/>
        </w:rPr>
        <w:t xml:space="preserve"> l</w:t>
      </w:r>
      <w:r w:rsidR="00A23BF9">
        <w:rPr>
          <w:i/>
          <w:iCs/>
          <w:szCs w:val="32"/>
          <w:lang w:eastAsia="en-US"/>
        </w:rPr>
        <w:t>’</w:t>
      </w:r>
      <w:r w:rsidRPr="00A23BF9">
        <w:rPr>
          <w:i/>
          <w:iCs/>
          <w:szCs w:val="32"/>
          <w:lang w:eastAsia="en-US"/>
        </w:rPr>
        <w:t xml:space="preserve">air par </w:t>
      </w:r>
      <w:proofErr w:type="spellStart"/>
      <w:r w:rsidRPr="00A23BF9">
        <w:rPr>
          <w:i/>
          <w:iCs/>
          <w:szCs w:val="32"/>
          <w:lang w:eastAsia="en-US"/>
        </w:rPr>
        <w:t>darrère</w:t>
      </w:r>
      <w:proofErr w:type="spellEnd"/>
    </w:p>
    <w:p w14:paraId="1C0983A5" w14:textId="77777777" w:rsidR="00A23BF9" w:rsidRDefault="00BB5C58" w:rsidP="00A23BF9">
      <w:pPr>
        <w:ind w:firstLine="0"/>
        <w:jc w:val="center"/>
        <w:rPr>
          <w:i/>
          <w:iCs/>
          <w:szCs w:val="32"/>
          <w:lang w:eastAsia="en-US"/>
        </w:rPr>
      </w:pPr>
      <w:r w:rsidRPr="00A23BF9">
        <w:rPr>
          <w:i/>
          <w:iCs/>
          <w:szCs w:val="32"/>
          <w:lang w:eastAsia="en-US"/>
        </w:rPr>
        <w:lastRenderedPageBreak/>
        <w:t>D</w:t>
      </w:r>
      <w:r w:rsidR="00A23BF9">
        <w:rPr>
          <w:i/>
          <w:iCs/>
          <w:szCs w:val="32"/>
          <w:lang w:eastAsia="en-US"/>
        </w:rPr>
        <w:t>’</w:t>
      </w:r>
      <w:r w:rsidRPr="00A23BF9">
        <w:rPr>
          <w:i/>
          <w:iCs/>
          <w:szCs w:val="32"/>
          <w:lang w:eastAsia="en-US"/>
        </w:rPr>
        <w:t xml:space="preserve">un </w:t>
      </w:r>
      <w:proofErr w:type="spellStart"/>
      <w:r w:rsidRPr="00A23BF9">
        <w:rPr>
          <w:i/>
          <w:iCs/>
          <w:szCs w:val="32"/>
          <w:lang w:eastAsia="en-US"/>
        </w:rPr>
        <w:t>parsident</w:t>
      </w:r>
      <w:proofErr w:type="spellEnd"/>
      <w:r w:rsidR="00A23BF9">
        <w:rPr>
          <w:i/>
          <w:iCs/>
          <w:szCs w:val="32"/>
          <w:lang w:eastAsia="en-US"/>
        </w:rPr>
        <w:t> !</w:t>
      </w:r>
    </w:p>
    <w:p w14:paraId="4C4EABD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proofErr w:type="spellStart"/>
      <w:r w:rsidR="00BB5C58">
        <w:rPr>
          <w:lang w:eastAsia="en-US"/>
        </w:rPr>
        <w:t>Yaume</w:t>
      </w:r>
      <w:proofErr w:type="spellEnd"/>
      <w:r>
        <w:rPr>
          <w:lang w:eastAsia="en-US"/>
        </w:rPr>
        <w:t xml:space="preserve"> ! </w:t>
      </w:r>
      <w:r w:rsidR="00BB5C58">
        <w:rPr>
          <w:lang w:eastAsia="en-US"/>
        </w:rPr>
        <w:t>coquin</w:t>
      </w:r>
      <w:r>
        <w:rPr>
          <w:lang w:eastAsia="en-US"/>
        </w:rPr>
        <w:t xml:space="preserve"> ! </w:t>
      </w:r>
      <w:r w:rsidR="00BB5C58">
        <w:rPr>
          <w:lang w:eastAsia="en-US"/>
        </w:rPr>
        <w:t>criait Mazurke en colère</w:t>
      </w:r>
      <w:r>
        <w:rPr>
          <w:lang w:eastAsia="en-US"/>
        </w:rPr>
        <w:t>.</w:t>
      </w:r>
    </w:p>
    <w:p w14:paraId="2B507DF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Bah</w:t>
      </w:r>
      <w:r w:rsidR="00A23BF9">
        <w:rPr>
          <w:lang w:eastAsia="en-US"/>
        </w:rPr>
        <w:t xml:space="preserve"> ! </w:t>
      </w:r>
      <w:proofErr w:type="spellStart"/>
      <w:r>
        <w:rPr>
          <w:lang w:eastAsia="en-US"/>
        </w:rPr>
        <w:t>Yaume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fort de sa conscience</w:t>
      </w:r>
      <w:r w:rsidR="00A23BF9">
        <w:rPr>
          <w:lang w:eastAsia="en-US"/>
        </w:rPr>
        <w:t xml:space="preserve">, </w:t>
      </w:r>
      <w:r>
        <w:rPr>
          <w:lang w:eastAsia="en-US"/>
        </w:rPr>
        <w:t>allait de plus fort en plus fort</w:t>
      </w:r>
      <w:r w:rsidR="00A23BF9">
        <w:rPr>
          <w:lang w:eastAsia="en-US"/>
        </w:rPr>
        <w:t>.</w:t>
      </w:r>
    </w:p>
    <w:p w14:paraId="15944A5E" w14:textId="0122B398" w:rsidR="00BB5C58" w:rsidRPr="00A23BF9" w:rsidRDefault="00BB5C58" w:rsidP="00A23BF9">
      <w:pPr>
        <w:ind w:firstLine="0"/>
        <w:jc w:val="center"/>
        <w:rPr>
          <w:i/>
          <w:iCs/>
          <w:szCs w:val="32"/>
          <w:lang w:eastAsia="en-US"/>
        </w:rPr>
      </w:pPr>
      <w:r w:rsidRPr="00A23BF9">
        <w:rPr>
          <w:i/>
          <w:iCs/>
          <w:szCs w:val="32"/>
          <w:lang w:eastAsia="en-US"/>
        </w:rPr>
        <w:t>J</w:t>
      </w:r>
      <w:r w:rsidR="00A23BF9">
        <w:rPr>
          <w:i/>
          <w:iCs/>
          <w:szCs w:val="32"/>
          <w:lang w:eastAsia="en-US"/>
        </w:rPr>
        <w:t>’</w:t>
      </w:r>
      <w:proofErr w:type="spellStart"/>
      <w:r w:rsidRPr="00A23BF9">
        <w:rPr>
          <w:i/>
          <w:iCs/>
          <w:szCs w:val="32"/>
          <w:lang w:eastAsia="en-US"/>
        </w:rPr>
        <w:t>avâ</w:t>
      </w:r>
      <w:proofErr w:type="spellEnd"/>
      <w:r w:rsidRPr="00A23BF9">
        <w:rPr>
          <w:i/>
          <w:iCs/>
          <w:szCs w:val="32"/>
          <w:lang w:eastAsia="en-US"/>
        </w:rPr>
        <w:t>-i-une belle perruque</w:t>
      </w:r>
    </w:p>
    <w:p w14:paraId="74F5B476" w14:textId="2ED1CD45" w:rsidR="00BB5C58" w:rsidRPr="00A23BF9" w:rsidRDefault="00BB5C58" w:rsidP="00A23BF9">
      <w:pPr>
        <w:ind w:firstLine="0"/>
        <w:jc w:val="center"/>
        <w:rPr>
          <w:i/>
          <w:iCs/>
          <w:szCs w:val="32"/>
          <w:lang w:eastAsia="en-US"/>
        </w:rPr>
      </w:pPr>
      <w:r w:rsidRPr="00A23BF9">
        <w:rPr>
          <w:i/>
          <w:iCs/>
          <w:szCs w:val="32"/>
          <w:lang w:eastAsia="en-US"/>
        </w:rPr>
        <w:t xml:space="preserve">De </w:t>
      </w:r>
      <w:proofErr w:type="spellStart"/>
      <w:r w:rsidRPr="00A23BF9">
        <w:rPr>
          <w:i/>
          <w:iCs/>
          <w:szCs w:val="32"/>
          <w:lang w:eastAsia="en-US"/>
        </w:rPr>
        <w:t>poné</w:t>
      </w:r>
      <w:proofErr w:type="spellEnd"/>
      <w:r w:rsidRPr="00A23BF9">
        <w:rPr>
          <w:i/>
          <w:iCs/>
          <w:szCs w:val="32"/>
          <w:lang w:eastAsia="en-US"/>
        </w:rPr>
        <w:t xml:space="preserve"> d</w:t>
      </w:r>
      <w:r w:rsidR="00A23BF9">
        <w:rPr>
          <w:i/>
          <w:iCs/>
          <w:szCs w:val="32"/>
          <w:lang w:eastAsia="en-US"/>
        </w:rPr>
        <w:t>’</w:t>
      </w:r>
      <w:proofErr w:type="spellStart"/>
      <w:r w:rsidRPr="00A23BF9">
        <w:rPr>
          <w:i/>
          <w:iCs/>
          <w:szCs w:val="32"/>
          <w:lang w:eastAsia="en-US"/>
        </w:rPr>
        <w:t>pourçais</w:t>
      </w:r>
      <w:proofErr w:type="spellEnd"/>
    </w:p>
    <w:p w14:paraId="11191B8A" w14:textId="7945AF33" w:rsidR="00BB5C58" w:rsidRPr="00A23BF9" w:rsidRDefault="00BB5C58" w:rsidP="00A23BF9">
      <w:pPr>
        <w:ind w:firstLine="0"/>
        <w:jc w:val="center"/>
        <w:rPr>
          <w:i/>
          <w:iCs/>
          <w:szCs w:val="32"/>
          <w:lang w:eastAsia="en-US"/>
        </w:rPr>
      </w:pPr>
      <w:r w:rsidRPr="00A23BF9">
        <w:rPr>
          <w:i/>
          <w:iCs/>
          <w:szCs w:val="32"/>
          <w:lang w:eastAsia="en-US"/>
        </w:rPr>
        <w:t>Que j</w:t>
      </w:r>
      <w:r w:rsidR="00A23BF9">
        <w:rPr>
          <w:i/>
          <w:iCs/>
          <w:szCs w:val="32"/>
          <w:lang w:eastAsia="en-US"/>
        </w:rPr>
        <w:t>’</w:t>
      </w:r>
      <w:proofErr w:type="spellStart"/>
      <w:r w:rsidRPr="00A23BF9">
        <w:rPr>
          <w:i/>
          <w:iCs/>
          <w:szCs w:val="32"/>
          <w:lang w:eastAsia="en-US"/>
        </w:rPr>
        <w:t>démalais</w:t>
      </w:r>
      <w:proofErr w:type="spellEnd"/>
      <w:r w:rsidRPr="00A23BF9">
        <w:rPr>
          <w:i/>
          <w:iCs/>
          <w:szCs w:val="32"/>
          <w:lang w:eastAsia="en-US"/>
        </w:rPr>
        <w:t xml:space="preserve"> tous les </w:t>
      </w:r>
      <w:proofErr w:type="spellStart"/>
      <w:r w:rsidRPr="00A23BF9">
        <w:rPr>
          <w:i/>
          <w:iCs/>
          <w:szCs w:val="32"/>
          <w:lang w:eastAsia="en-US"/>
        </w:rPr>
        <w:t>dimênes</w:t>
      </w:r>
      <w:proofErr w:type="spellEnd"/>
    </w:p>
    <w:p w14:paraId="7BD82899" w14:textId="77777777" w:rsidR="00A23BF9" w:rsidRDefault="00BB5C58" w:rsidP="00A23BF9">
      <w:pPr>
        <w:ind w:firstLine="0"/>
        <w:jc w:val="center"/>
        <w:rPr>
          <w:i/>
          <w:iCs/>
          <w:szCs w:val="32"/>
          <w:lang w:eastAsia="en-US"/>
        </w:rPr>
      </w:pPr>
      <w:r w:rsidRPr="00A23BF9">
        <w:rPr>
          <w:i/>
          <w:iCs/>
          <w:szCs w:val="32"/>
          <w:lang w:eastAsia="en-US"/>
        </w:rPr>
        <w:t xml:space="preserve">O-y-un </w:t>
      </w:r>
      <w:proofErr w:type="spellStart"/>
      <w:r w:rsidRPr="00A23BF9">
        <w:rPr>
          <w:i/>
          <w:iCs/>
          <w:szCs w:val="32"/>
          <w:lang w:eastAsia="en-US"/>
        </w:rPr>
        <w:t>râtais</w:t>
      </w:r>
      <w:proofErr w:type="spellEnd"/>
      <w:r w:rsidR="00A23BF9">
        <w:rPr>
          <w:i/>
          <w:iCs/>
          <w:szCs w:val="32"/>
          <w:lang w:eastAsia="en-US"/>
        </w:rPr>
        <w:t>,</w:t>
      </w:r>
    </w:p>
    <w:p w14:paraId="744CACDE" w14:textId="77777777" w:rsidR="00A23BF9" w:rsidRDefault="00BB5C58" w:rsidP="00A23BF9">
      <w:pPr>
        <w:ind w:firstLine="0"/>
        <w:jc w:val="center"/>
        <w:rPr>
          <w:i/>
          <w:iCs/>
          <w:szCs w:val="32"/>
          <w:lang w:eastAsia="en-US"/>
        </w:rPr>
      </w:pPr>
      <w:proofErr w:type="spellStart"/>
      <w:r w:rsidRPr="00A23BF9">
        <w:rPr>
          <w:i/>
          <w:iCs/>
          <w:szCs w:val="32"/>
          <w:lang w:eastAsia="en-US"/>
        </w:rPr>
        <w:t>Sapergouenne</w:t>
      </w:r>
      <w:proofErr w:type="spellEnd"/>
      <w:r w:rsidR="00A23BF9">
        <w:rPr>
          <w:i/>
          <w:iCs/>
          <w:szCs w:val="32"/>
          <w:lang w:eastAsia="en-US"/>
        </w:rPr>
        <w:t> !</w:t>
      </w:r>
    </w:p>
    <w:p w14:paraId="471611DD" w14:textId="2E9A6620" w:rsidR="00BB5C58" w:rsidRPr="00A23BF9" w:rsidRDefault="00BB5C58" w:rsidP="00A23BF9">
      <w:pPr>
        <w:ind w:firstLine="0"/>
        <w:jc w:val="center"/>
        <w:rPr>
          <w:i/>
          <w:iCs/>
          <w:szCs w:val="32"/>
          <w:lang w:eastAsia="en-US"/>
        </w:rPr>
      </w:pPr>
      <w:r w:rsidRPr="00A23BF9">
        <w:rPr>
          <w:i/>
          <w:iCs/>
          <w:szCs w:val="32"/>
          <w:lang w:eastAsia="en-US"/>
        </w:rPr>
        <w:t>Que j</w:t>
      </w:r>
      <w:r w:rsidR="00A23BF9">
        <w:rPr>
          <w:i/>
          <w:iCs/>
          <w:szCs w:val="32"/>
          <w:lang w:eastAsia="en-US"/>
        </w:rPr>
        <w:t>’</w:t>
      </w:r>
      <w:proofErr w:type="spellStart"/>
      <w:r w:rsidRPr="00A23BF9">
        <w:rPr>
          <w:i/>
          <w:iCs/>
          <w:szCs w:val="32"/>
          <w:lang w:eastAsia="en-US"/>
        </w:rPr>
        <w:t>démalais</w:t>
      </w:r>
      <w:proofErr w:type="spellEnd"/>
      <w:r w:rsidRPr="00A23BF9">
        <w:rPr>
          <w:i/>
          <w:iCs/>
          <w:szCs w:val="32"/>
          <w:lang w:eastAsia="en-US"/>
        </w:rPr>
        <w:t xml:space="preserve"> tous les </w:t>
      </w:r>
      <w:proofErr w:type="spellStart"/>
      <w:r w:rsidRPr="00A23BF9">
        <w:rPr>
          <w:i/>
          <w:iCs/>
          <w:szCs w:val="32"/>
          <w:lang w:eastAsia="en-US"/>
        </w:rPr>
        <w:t>dimênes</w:t>
      </w:r>
      <w:proofErr w:type="spellEnd"/>
    </w:p>
    <w:p w14:paraId="1720EA15" w14:textId="77777777" w:rsidR="00A23BF9" w:rsidRDefault="00BB5C58" w:rsidP="00A23BF9">
      <w:pPr>
        <w:ind w:firstLine="0"/>
        <w:jc w:val="center"/>
        <w:rPr>
          <w:i/>
          <w:iCs/>
          <w:szCs w:val="32"/>
          <w:lang w:eastAsia="en-US"/>
        </w:rPr>
      </w:pPr>
      <w:r w:rsidRPr="00A23BF9">
        <w:rPr>
          <w:i/>
          <w:iCs/>
          <w:szCs w:val="32"/>
          <w:lang w:eastAsia="en-US"/>
        </w:rPr>
        <w:t xml:space="preserve">O-y-un </w:t>
      </w:r>
      <w:proofErr w:type="spellStart"/>
      <w:r w:rsidRPr="00A23BF9">
        <w:rPr>
          <w:i/>
          <w:iCs/>
          <w:szCs w:val="32"/>
          <w:lang w:eastAsia="en-US"/>
        </w:rPr>
        <w:t>râtais</w:t>
      </w:r>
      <w:proofErr w:type="spellEnd"/>
      <w:r w:rsidR="00A23BF9">
        <w:rPr>
          <w:i/>
          <w:iCs/>
          <w:szCs w:val="32"/>
          <w:lang w:eastAsia="en-US"/>
        </w:rPr>
        <w:t> !</w:t>
      </w:r>
    </w:p>
    <w:p w14:paraId="56CA7F2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Impossible de s</w:t>
      </w:r>
      <w:r w:rsidR="00A23BF9">
        <w:rPr>
          <w:lang w:eastAsia="en-US"/>
        </w:rPr>
        <w:t>’</w:t>
      </w:r>
      <w:r>
        <w:rPr>
          <w:lang w:eastAsia="en-US"/>
        </w:rPr>
        <w:t>entendre</w:t>
      </w:r>
      <w:r w:rsidR="00A23BF9">
        <w:rPr>
          <w:lang w:eastAsia="en-US"/>
        </w:rPr>
        <w:t> !</w:t>
      </w:r>
    </w:p>
    <w:p w14:paraId="2813E00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Et les chansons </w:t>
      </w:r>
      <w:proofErr w:type="spellStart"/>
      <w:r>
        <w:rPr>
          <w:lang w:eastAsia="en-US"/>
        </w:rPr>
        <w:t>vitriâses</w:t>
      </w:r>
      <w:proofErr w:type="spellEnd"/>
      <w:r>
        <w:rPr>
          <w:lang w:eastAsia="en-US"/>
        </w:rPr>
        <w:t xml:space="preserve"> ont toutes vingt-quatre douzaines de couplets</w:t>
      </w:r>
      <w:r w:rsidR="00A23BF9">
        <w:rPr>
          <w:lang w:eastAsia="en-US"/>
        </w:rPr>
        <w:t>.</w:t>
      </w:r>
    </w:p>
    <w:p w14:paraId="2D4D8C5E" w14:textId="0AC6E901" w:rsidR="00A23BF9" w:rsidRDefault="00BB5C58" w:rsidP="00A23BF9">
      <w:pPr>
        <w:rPr>
          <w:lang w:eastAsia="en-US"/>
        </w:rPr>
      </w:pPr>
      <w:r>
        <w:rPr>
          <w:lang w:eastAsia="en-US"/>
        </w:rPr>
        <w:t>Mazurke s</w:t>
      </w:r>
      <w:r w:rsidR="00A23BF9">
        <w:rPr>
          <w:lang w:eastAsia="en-US"/>
        </w:rPr>
        <w:t>’</w:t>
      </w:r>
      <w:r>
        <w:rPr>
          <w:lang w:eastAsia="en-US"/>
        </w:rPr>
        <w:t>élança dans l</w:t>
      </w:r>
      <w:r w:rsidR="00A23BF9">
        <w:rPr>
          <w:lang w:eastAsia="en-US"/>
        </w:rPr>
        <w:t>’</w:t>
      </w:r>
      <w:r>
        <w:rPr>
          <w:lang w:eastAsia="en-US"/>
        </w:rPr>
        <w:t>antichambre</w:t>
      </w:r>
      <w:r w:rsidR="00A23BF9">
        <w:rPr>
          <w:lang w:eastAsia="en-US"/>
        </w:rPr>
        <w:t xml:space="preserve">. </w:t>
      </w:r>
      <w:r>
        <w:rPr>
          <w:lang w:eastAsia="en-US"/>
        </w:rPr>
        <w:t>Il était pâle d</w:t>
      </w:r>
      <w:r w:rsidR="00A23BF9">
        <w:rPr>
          <w:lang w:eastAsia="en-US"/>
        </w:rPr>
        <w:t>’</w:t>
      </w:r>
      <w:r>
        <w:rPr>
          <w:lang w:eastAsia="en-US"/>
        </w:rPr>
        <w:t>émotion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car </w:t>
      </w:r>
      <w:r w:rsidR="00A23BF9">
        <w:rPr>
          <w:lang w:eastAsia="en-US"/>
        </w:rPr>
        <w:t>M. </w:t>
      </w:r>
      <w:r>
        <w:rPr>
          <w:lang w:eastAsia="en-US"/>
        </w:rPr>
        <w:t xml:space="preserve">Baptiste avait lu ce nom de Berthe </w:t>
      </w:r>
      <w:proofErr w:type="spellStart"/>
      <w:r>
        <w:rPr>
          <w:lang w:eastAsia="en-US"/>
        </w:rPr>
        <w:t>Crébu</w:t>
      </w:r>
      <w:proofErr w:type="spellEnd"/>
      <w:r>
        <w:rPr>
          <w:lang w:eastAsia="en-US"/>
        </w:rPr>
        <w:t xml:space="preserve"> de la </w:t>
      </w:r>
      <w:proofErr w:type="spellStart"/>
      <w:r>
        <w:rPr>
          <w:lang w:eastAsia="en-US"/>
        </w:rPr>
        <w:t>Saulays</w:t>
      </w:r>
      <w:proofErr w:type="spellEnd"/>
      <w:r>
        <w:rPr>
          <w:lang w:eastAsia="en-US"/>
        </w:rPr>
        <w:t xml:space="preserve"> de l</w:t>
      </w:r>
      <w:r w:rsidR="00A23BF9">
        <w:rPr>
          <w:lang w:eastAsia="en-US"/>
        </w:rPr>
        <w:t>’</w:t>
      </w:r>
      <w:r>
        <w:rPr>
          <w:lang w:eastAsia="en-US"/>
        </w:rPr>
        <w:t>air d</w:t>
      </w:r>
      <w:r w:rsidR="00A23BF9">
        <w:rPr>
          <w:lang w:eastAsia="en-US"/>
        </w:rPr>
        <w:t>’</w:t>
      </w:r>
      <w:r>
        <w:rPr>
          <w:lang w:eastAsia="en-US"/>
        </w:rPr>
        <w:t>un homme qui peut en dire bien long</w:t>
      </w:r>
      <w:r w:rsidR="00A23BF9">
        <w:rPr>
          <w:lang w:eastAsia="en-US"/>
        </w:rPr>
        <w:t>.</w:t>
      </w:r>
    </w:p>
    <w:p w14:paraId="352E0EB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Il trouva </w:t>
      </w: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couché sur le dos et entamant le quatrième couplet</w:t>
      </w:r>
      <w:r w:rsidR="00A23BF9">
        <w:rPr>
          <w:lang w:eastAsia="en-US"/>
        </w:rPr>
        <w:t>.</w:t>
      </w:r>
    </w:p>
    <w:p w14:paraId="11399DD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Veux-tu te sauver</w:t>
      </w:r>
      <w:r>
        <w:rPr>
          <w:lang w:eastAsia="en-US"/>
        </w:rPr>
        <w:t xml:space="preserve">, </w:t>
      </w:r>
      <w:r w:rsidR="00BB5C58">
        <w:rPr>
          <w:lang w:eastAsia="en-US"/>
        </w:rPr>
        <w:t>misérable</w:t>
      </w:r>
      <w:r>
        <w:rPr>
          <w:lang w:eastAsia="en-US"/>
        </w:rPr>
        <w:t xml:space="preserve"> ! </w:t>
      </w:r>
      <w:r w:rsidR="00BB5C58">
        <w:rPr>
          <w:lang w:eastAsia="en-US"/>
        </w:rPr>
        <w:t>cria Mazurke</w:t>
      </w:r>
      <w:r>
        <w:rPr>
          <w:lang w:eastAsia="en-US"/>
        </w:rPr>
        <w:t>.</w:t>
      </w:r>
    </w:p>
    <w:p w14:paraId="49D746EE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se mit à quatre pattes pour se relever</w:t>
      </w:r>
      <w:r w:rsidR="00A23BF9">
        <w:rPr>
          <w:lang w:eastAsia="en-US"/>
        </w:rPr>
        <w:t>.</w:t>
      </w:r>
    </w:p>
    <w:p w14:paraId="54ECC42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veux bien m</w:t>
      </w:r>
      <w:r>
        <w:rPr>
          <w:lang w:eastAsia="en-US"/>
        </w:rPr>
        <w:t>’</w:t>
      </w:r>
      <w:r w:rsidR="00BB5C58">
        <w:rPr>
          <w:lang w:eastAsia="en-US"/>
        </w:rPr>
        <w:t>en aller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répondit-il</w:t>
      </w:r>
      <w:r>
        <w:rPr>
          <w:lang w:eastAsia="en-US"/>
        </w:rPr>
        <w:t xml:space="preserve">, </w:t>
      </w:r>
      <w:r w:rsidR="00BB5C58">
        <w:rPr>
          <w:lang w:eastAsia="en-US"/>
        </w:rPr>
        <w:t>mais j</w:t>
      </w:r>
      <w:r>
        <w:rPr>
          <w:lang w:eastAsia="en-US"/>
        </w:rPr>
        <w:t>’</w:t>
      </w:r>
      <w:r w:rsidR="00BB5C58">
        <w:rPr>
          <w:lang w:eastAsia="en-US"/>
        </w:rPr>
        <w:t xml:space="preserve">aimerais censément mieux espérer le </w:t>
      </w:r>
      <w:proofErr w:type="spellStart"/>
      <w:r w:rsidR="00BB5C58">
        <w:rPr>
          <w:lang w:eastAsia="en-US"/>
        </w:rPr>
        <w:t>louchard</w:t>
      </w:r>
      <w:proofErr w:type="spellEnd"/>
      <w:r w:rsidR="00BB5C58">
        <w:rPr>
          <w:lang w:eastAsia="en-US"/>
        </w:rPr>
        <w:t xml:space="preserve"> pour lui demander ce que c</w:t>
      </w:r>
      <w:r>
        <w:rPr>
          <w:lang w:eastAsia="en-US"/>
        </w:rPr>
        <w:t>’</w:t>
      </w:r>
      <w:r w:rsidR="00BB5C58">
        <w:rPr>
          <w:lang w:eastAsia="en-US"/>
        </w:rPr>
        <w:t>est</w:t>
      </w:r>
      <w:r>
        <w:rPr>
          <w:lang w:eastAsia="en-US"/>
        </w:rPr>
        <w:t>…</w:t>
      </w:r>
    </w:p>
    <w:p w14:paraId="6912439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Va-t</w:t>
      </w:r>
      <w:r>
        <w:rPr>
          <w:lang w:eastAsia="en-US"/>
        </w:rPr>
        <w:t>’</w:t>
      </w:r>
      <w:r w:rsidR="00BB5C58">
        <w:rPr>
          <w:lang w:eastAsia="en-US"/>
        </w:rPr>
        <w:t>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répéta Mazurke</w:t>
      </w:r>
      <w:r>
        <w:rPr>
          <w:lang w:eastAsia="en-US"/>
        </w:rPr>
        <w:t>.</w:t>
      </w:r>
    </w:p>
    <w:p w14:paraId="6020830E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obéit sans rancune</w:t>
      </w:r>
      <w:r w:rsidR="00A23BF9">
        <w:rPr>
          <w:lang w:eastAsia="en-US"/>
        </w:rPr>
        <w:t>.</w:t>
      </w:r>
    </w:p>
    <w:p w14:paraId="6390A3A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il se dit</w:t>
      </w:r>
      <w:r w:rsidR="00A23BF9">
        <w:rPr>
          <w:lang w:eastAsia="en-US"/>
        </w:rPr>
        <w:t> :</w:t>
      </w:r>
    </w:p>
    <w:p w14:paraId="4CD58B9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Censé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je </w:t>
      </w:r>
      <w:proofErr w:type="spellStart"/>
      <w:r w:rsidR="00BB5C58">
        <w:rPr>
          <w:lang w:eastAsia="en-US"/>
        </w:rPr>
        <w:t>vas</w:t>
      </w:r>
      <w:proofErr w:type="spellEnd"/>
      <w:r w:rsidR="00BB5C58">
        <w:rPr>
          <w:lang w:eastAsia="en-US"/>
        </w:rPr>
        <w:t xml:space="preserve"> l</w:t>
      </w:r>
      <w:r>
        <w:rPr>
          <w:lang w:eastAsia="en-US"/>
        </w:rPr>
        <w:t>’</w:t>
      </w:r>
      <w:r w:rsidR="00BB5C58">
        <w:rPr>
          <w:lang w:eastAsia="en-US"/>
        </w:rPr>
        <w:t>espérer à la porte de la rue</w:t>
      </w:r>
      <w:r>
        <w:rPr>
          <w:lang w:eastAsia="en-US"/>
        </w:rPr>
        <w:t>.</w:t>
      </w:r>
    </w:p>
    <w:p w14:paraId="0577079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 Mazurke en rentrant</w:t>
      </w:r>
      <w:r>
        <w:rPr>
          <w:lang w:eastAsia="en-US"/>
        </w:rPr>
        <w:t xml:space="preserve">, </w:t>
      </w:r>
      <w:r w:rsidR="00BB5C58">
        <w:rPr>
          <w:lang w:eastAsia="en-US"/>
        </w:rPr>
        <w:t>qu</w:t>
      </w:r>
      <w:r>
        <w:rPr>
          <w:lang w:eastAsia="en-US"/>
        </w:rPr>
        <w:t>’</w:t>
      </w:r>
      <w:proofErr w:type="spellStart"/>
      <w:r w:rsidR="00BB5C58">
        <w:rPr>
          <w:lang w:eastAsia="en-US"/>
        </w:rPr>
        <w:t>alliez-vous</w:t>
      </w:r>
      <w:proofErr w:type="spellEnd"/>
      <w:r w:rsidR="00BB5C58">
        <w:rPr>
          <w:lang w:eastAsia="en-US"/>
        </w:rPr>
        <w:t xml:space="preserve"> m</w:t>
      </w:r>
      <w:r>
        <w:rPr>
          <w:lang w:eastAsia="en-US"/>
        </w:rPr>
        <w:t>’</w:t>
      </w:r>
      <w:r w:rsidR="00BB5C58">
        <w:rPr>
          <w:lang w:eastAsia="en-US"/>
        </w:rPr>
        <w:t xml:space="preserve">apprendre sur Berthe </w:t>
      </w:r>
      <w:proofErr w:type="spellStart"/>
      <w:r w:rsidR="00BB5C58">
        <w:rPr>
          <w:lang w:eastAsia="en-US"/>
        </w:rPr>
        <w:t>Crébu</w:t>
      </w:r>
      <w:proofErr w:type="spellEnd"/>
      <w:r w:rsidR="00BB5C58">
        <w:rPr>
          <w:lang w:eastAsia="en-US"/>
        </w:rPr>
        <w:t xml:space="preserve"> de la </w:t>
      </w:r>
      <w:proofErr w:type="spellStart"/>
      <w:r w:rsidR="00BB5C58">
        <w:rPr>
          <w:lang w:eastAsia="en-US"/>
        </w:rPr>
        <w:t>Saulays</w:t>
      </w:r>
      <w:proofErr w:type="spellEnd"/>
      <w:r>
        <w:rPr>
          <w:lang w:eastAsia="en-US"/>
        </w:rPr>
        <w:t> ?</w:t>
      </w:r>
    </w:p>
    <w:p w14:paraId="70B16216" w14:textId="7EC9C991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Peu de chose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répondit </w:t>
      </w:r>
      <w:r>
        <w:rPr>
          <w:lang w:eastAsia="en-US"/>
        </w:rPr>
        <w:t>M. </w:t>
      </w:r>
      <w:r w:rsidR="00BB5C58">
        <w:rPr>
          <w:lang w:eastAsia="en-US"/>
        </w:rPr>
        <w:t>Baptiste</w:t>
      </w:r>
      <w:r>
        <w:rPr>
          <w:lang w:eastAsia="en-US"/>
        </w:rPr>
        <w:t xml:space="preserve">. </w:t>
      </w:r>
      <w:r w:rsidR="00BB5C58">
        <w:rPr>
          <w:lang w:eastAsia="en-US"/>
        </w:rPr>
        <w:t>Cette dame a dû exister quelque part</w:t>
      </w:r>
      <w:r>
        <w:rPr>
          <w:lang w:eastAsia="en-US"/>
        </w:rPr>
        <w:t xml:space="preserve">, </w:t>
      </w:r>
      <w:r w:rsidR="00BB5C58">
        <w:rPr>
          <w:lang w:eastAsia="en-US"/>
        </w:rPr>
        <w:t>bien certainement</w:t>
      </w:r>
      <w:r>
        <w:rPr>
          <w:lang w:eastAsia="en-US"/>
        </w:rPr>
        <w:t xml:space="preserve">, </w:t>
      </w:r>
      <w:r w:rsidR="00BB5C58">
        <w:rPr>
          <w:lang w:eastAsia="en-US"/>
        </w:rPr>
        <w:t>puisque vous l</w:t>
      </w:r>
      <w:r>
        <w:rPr>
          <w:lang w:eastAsia="en-US"/>
        </w:rPr>
        <w:t>’</w:t>
      </w:r>
      <w:r w:rsidR="00BB5C58">
        <w:rPr>
          <w:lang w:eastAsia="en-US"/>
        </w:rPr>
        <w:t>avez connue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personne n</w:t>
      </w:r>
      <w:r>
        <w:rPr>
          <w:lang w:eastAsia="en-US"/>
        </w:rPr>
        <w:t>’</w:t>
      </w:r>
      <w:r w:rsidR="00BB5C58">
        <w:rPr>
          <w:lang w:eastAsia="en-US"/>
        </w:rPr>
        <w:t>a jamais entendu parler d</w:t>
      </w:r>
      <w:r>
        <w:rPr>
          <w:lang w:eastAsia="en-US"/>
        </w:rPr>
        <w:t>’</w:t>
      </w:r>
      <w:r w:rsidR="00BB5C58">
        <w:rPr>
          <w:lang w:eastAsia="en-US"/>
        </w:rPr>
        <w:t>elle ici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malgré nos efforts</w:t>
      </w:r>
      <w:r>
        <w:rPr>
          <w:lang w:eastAsia="en-US"/>
        </w:rPr>
        <w:t>…</w:t>
      </w:r>
    </w:p>
    <w:p w14:paraId="6907A7F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Rien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murmura Mazurke dont la tête s</w:t>
      </w:r>
      <w:r>
        <w:rPr>
          <w:lang w:eastAsia="en-US"/>
        </w:rPr>
        <w:t>’</w:t>
      </w:r>
      <w:r w:rsidR="00BB5C58">
        <w:rPr>
          <w:lang w:eastAsia="en-US"/>
        </w:rPr>
        <w:t>inclina sur sa poitrine</w:t>
      </w:r>
      <w:r>
        <w:rPr>
          <w:lang w:eastAsia="en-US"/>
        </w:rPr>
        <w:t>.</w:t>
      </w:r>
    </w:p>
    <w:p w14:paraId="4A80C4A7" w14:textId="1A44B79C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Absolument rien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répéta </w:t>
      </w:r>
      <w:r>
        <w:rPr>
          <w:lang w:eastAsia="en-US"/>
        </w:rPr>
        <w:t>M. </w:t>
      </w:r>
      <w:r w:rsidR="00BB5C58">
        <w:rPr>
          <w:lang w:eastAsia="en-US"/>
        </w:rPr>
        <w:t>Baptiste</w:t>
      </w:r>
      <w:r>
        <w:rPr>
          <w:lang w:eastAsia="en-US"/>
        </w:rPr>
        <w:t>.</w:t>
      </w:r>
    </w:p>
    <w:p w14:paraId="61CE3DF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Il faudra chercher encore</w:t>
      </w:r>
      <w:r>
        <w:rPr>
          <w:lang w:eastAsia="en-US"/>
        </w:rPr>
        <w:t> !</w:t>
      </w:r>
    </w:p>
    <w:p w14:paraId="6D568DA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notre métier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Philippe</w:t>
      </w:r>
      <w:r>
        <w:rPr>
          <w:lang w:eastAsia="en-US"/>
        </w:rPr>
        <w:t xml:space="preserve">, </w:t>
      </w:r>
      <w:r w:rsidR="00BB5C58">
        <w:rPr>
          <w:lang w:eastAsia="en-US"/>
        </w:rPr>
        <w:t>et pour de l</w:t>
      </w:r>
      <w:r>
        <w:rPr>
          <w:lang w:eastAsia="en-US"/>
        </w:rPr>
        <w:t>’</w:t>
      </w:r>
      <w:r w:rsidR="00BB5C58">
        <w:rPr>
          <w:lang w:eastAsia="en-US"/>
        </w:rPr>
        <w:t>argent</w:t>
      </w:r>
      <w:r>
        <w:rPr>
          <w:lang w:eastAsia="en-US"/>
        </w:rPr>
        <w:t xml:space="preserve">, </w:t>
      </w:r>
      <w:r w:rsidR="00BB5C58">
        <w:rPr>
          <w:lang w:eastAsia="en-US"/>
        </w:rPr>
        <w:t>nous chercherions pendant dix ans avec la parfaite certitude de ne pas trouver</w:t>
      </w:r>
      <w:r>
        <w:rPr>
          <w:lang w:eastAsia="en-US"/>
        </w:rPr>
        <w:t xml:space="preserve">…, </w:t>
      </w:r>
      <w:r w:rsidR="00BB5C58">
        <w:rPr>
          <w:lang w:eastAsia="en-US"/>
        </w:rPr>
        <w:t>mais écoutez-moi</w:t>
      </w:r>
      <w:r>
        <w:rPr>
          <w:lang w:eastAsia="en-US"/>
        </w:rPr>
        <w:t xml:space="preserve"> : </w:t>
      </w:r>
      <w:r w:rsidR="00BB5C58">
        <w:rPr>
          <w:lang w:eastAsia="en-US"/>
        </w:rPr>
        <w:t>êtes-vous donc si riche</w:t>
      </w:r>
      <w:r>
        <w:rPr>
          <w:lang w:eastAsia="en-US"/>
        </w:rPr>
        <w:t> ?…</w:t>
      </w:r>
    </w:p>
    <w:p w14:paraId="142303F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Que vous importe</w:t>
      </w:r>
      <w:r>
        <w:rPr>
          <w:lang w:eastAsia="en-US"/>
        </w:rPr>
        <w:t xml:space="preserve"> ? </w:t>
      </w:r>
      <w:r w:rsidR="00BB5C58">
        <w:rPr>
          <w:lang w:eastAsia="en-US"/>
        </w:rPr>
        <w:t>reprit rudement Mazurke</w:t>
      </w:r>
      <w:r>
        <w:rPr>
          <w:lang w:eastAsia="en-US"/>
        </w:rPr>
        <w:t>.</w:t>
      </w:r>
    </w:p>
    <w:p w14:paraId="3B0C949E" w14:textId="3D0A2ED6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Heu</w:t>
      </w:r>
      <w:r>
        <w:rPr>
          <w:lang w:eastAsia="en-US"/>
        </w:rPr>
        <w:t xml:space="preserve"> ! </w:t>
      </w:r>
      <w:r w:rsidR="00BB5C58">
        <w:rPr>
          <w:lang w:eastAsia="en-US"/>
        </w:rPr>
        <w:t>heu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 xml:space="preserve">fit </w:t>
      </w:r>
      <w:r>
        <w:rPr>
          <w:lang w:eastAsia="en-US"/>
        </w:rPr>
        <w:t>M. </w:t>
      </w:r>
      <w:r w:rsidR="00BB5C58">
        <w:rPr>
          <w:lang w:eastAsia="en-US"/>
        </w:rPr>
        <w:t>Baptiste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que m</w:t>
      </w:r>
      <w:r>
        <w:rPr>
          <w:lang w:eastAsia="en-US"/>
        </w:rPr>
        <w:t>’</w:t>
      </w:r>
      <w:r w:rsidR="00BB5C58">
        <w:rPr>
          <w:lang w:eastAsia="en-US"/>
        </w:rPr>
        <w:t>importe</w:t>
      </w:r>
      <w:r>
        <w:rPr>
          <w:lang w:eastAsia="en-US"/>
        </w:rPr>
        <w:t xml:space="preserve">, </w:t>
      </w:r>
      <w:r w:rsidR="00BB5C58">
        <w:rPr>
          <w:lang w:eastAsia="en-US"/>
        </w:rPr>
        <w:t>que m</w:t>
      </w:r>
      <w:r>
        <w:rPr>
          <w:lang w:eastAsia="en-US"/>
        </w:rPr>
        <w:t>’</w:t>
      </w:r>
      <w:r w:rsidR="00BB5C58">
        <w:rPr>
          <w:lang w:eastAsia="en-US"/>
        </w:rPr>
        <w:t>importe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</w:t>
      </w:r>
      <w:r>
        <w:rPr>
          <w:lang w:eastAsia="en-US"/>
        </w:rPr>
        <w:t xml:space="preserve"> ! </w:t>
      </w:r>
      <w:r w:rsidR="00BB5C58">
        <w:rPr>
          <w:lang w:eastAsia="en-US"/>
        </w:rPr>
        <w:t>sans doute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c</w:t>
      </w:r>
      <w:r>
        <w:rPr>
          <w:lang w:eastAsia="en-US"/>
        </w:rPr>
        <w:t>’</w:t>
      </w:r>
      <w:r w:rsidR="00BB5C58">
        <w:rPr>
          <w:lang w:eastAsia="en-US"/>
        </w:rPr>
        <w:t>est que notre maison est montée</w:t>
      </w:r>
      <w:r>
        <w:rPr>
          <w:lang w:eastAsia="en-US"/>
        </w:rPr>
        <w:t xml:space="preserve">, </w:t>
      </w:r>
      <w:r w:rsidR="00BB5C58">
        <w:rPr>
          <w:lang w:eastAsia="en-US"/>
        </w:rPr>
        <w:t>Dieu merci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et j</w:t>
      </w:r>
      <w:r>
        <w:rPr>
          <w:lang w:eastAsia="en-US"/>
        </w:rPr>
        <w:t>’</w:t>
      </w:r>
      <w:r w:rsidR="00BB5C58">
        <w:rPr>
          <w:lang w:eastAsia="en-US"/>
        </w:rPr>
        <w:t>espère bien me rattraper sur les autres noms de votre liste</w:t>
      </w:r>
      <w:r>
        <w:rPr>
          <w:lang w:eastAsia="en-US"/>
        </w:rPr>
        <w:t xml:space="preserve">… </w:t>
      </w:r>
      <w:r w:rsidR="00BB5C58">
        <w:rPr>
          <w:lang w:eastAsia="en-US"/>
        </w:rPr>
        <w:t>voyez-vous</w:t>
      </w:r>
      <w:r>
        <w:rPr>
          <w:lang w:eastAsia="en-US"/>
        </w:rPr>
        <w:t xml:space="preserve">, </w:t>
      </w:r>
      <w:r w:rsidR="00BB5C58">
        <w:rPr>
          <w:lang w:eastAsia="en-US"/>
        </w:rPr>
        <w:t>ajouta-t-il en choisissant un autre papier dans son chapeau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avec une organisation comme celle de notre maison</w:t>
      </w:r>
      <w:r>
        <w:rPr>
          <w:lang w:eastAsia="en-US"/>
        </w:rPr>
        <w:t xml:space="preserve">, </w:t>
      </w:r>
      <w:r w:rsidR="00BB5C58">
        <w:rPr>
          <w:lang w:eastAsia="en-US"/>
        </w:rPr>
        <w:t>quand on n</w:t>
      </w:r>
      <w:r>
        <w:rPr>
          <w:lang w:eastAsia="en-US"/>
        </w:rPr>
        <w:t>’</w:t>
      </w:r>
      <w:r w:rsidR="00BB5C58">
        <w:rPr>
          <w:lang w:eastAsia="en-US"/>
        </w:rPr>
        <w:t>obtient pas le moindre renseignement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que la personne est morte</w:t>
      </w:r>
      <w:r>
        <w:rPr>
          <w:lang w:eastAsia="en-US"/>
        </w:rPr>
        <w:t>…</w:t>
      </w:r>
    </w:p>
    <w:p w14:paraId="76668AD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Morte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répéta Mazurke qui mit sa tête entre ses mains</w:t>
      </w:r>
      <w:r>
        <w:rPr>
          <w:lang w:eastAsia="en-US"/>
        </w:rPr>
        <w:t>.</w:t>
      </w:r>
    </w:p>
    <w:p w14:paraId="7D9A5B59" w14:textId="64BE4BAA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Bien morte</w:t>
      </w:r>
      <w:r>
        <w:rPr>
          <w:lang w:eastAsia="en-US"/>
        </w:rPr>
        <w:t xml:space="preserve">, </w:t>
      </w:r>
      <w:r w:rsidR="00BB5C58">
        <w:rPr>
          <w:lang w:eastAsia="en-US"/>
        </w:rPr>
        <w:t>allez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poursuivait paisiblement </w:t>
      </w:r>
      <w:r>
        <w:rPr>
          <w:lang w:eastAsia="en-US"/>
        </w:rPr>
        <w:t>M. </w:t>
      </w:r>
      <w:r w:rsidR="00BB5C58">
        <w:rPr>
          <w:lang w:eastAsia="en-US"/>
        </w:rPr>
        <w:t>Baptiste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si elle n</w:t>
      </w:r>
      <w:r>
        <w:rPr>
          <w:lang w:eastAsia="en-US"/>
        </w:rPr>
        <w:t>’</w:t>
      </w:r>
      <w:r w:rsidR="00BB5C58">
        <w:rPr>
          <w:lang w:eastAsia="en-US"/>
        </w:rPr>
        <w:t>était pas morte</w:t>
      </w:r>
      <w:r>
        <w:rPr>
          <w:lang w:eastAsia="en-US"/>
        </w:rPr>
        <w:t>…</w:t>
      </w:r>
    </w:p>
    <w:p w14:paraId="52C3428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Mazurke se redressa et lui saisit le bras avec violence</w:t>
      </w:r>
      <w:r w:rsidR="00A23BF9">
        <w:rPr>
          <w:lang w:eastAsia="en-US"/>
        </w:rPr>
        <w:t>.</w:t>
      </w:r>
    </w:p>
    <w:p w14:paraId="303F1D8C" w14:textId="3987CB70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Taisez-vous</w:t>
      </w:r>
      <w:r>
        <w:rPr>
          <w:lang w:eastAsia="en-US"/>
        </w:rPr>
        <w:t xml:space="preserve"> ! </w:t>
      </w:r>
      <w:r w:rsidR="00BB5C58">
        <w:rPr>
          <w:lang w:eastAsia="en-US"/>
        </w:rPr>
        <w:t>taisez-vous</w:t>
      </w:r>
      <w:r>
        <w:rPr>
          <w:lang w:eastAsia="en-US"/>
        </w:rPr>
        <w:t xml:space="preserve"> ! </w:t>
      </w:r>
      <w:r w:rsidR="00BB5C58">
        <w:rPr>
          <w:lang w:eastAsia="en-US"/>
        </w:rPr>
        <w:t>balbutia-t-il d</w:t>
      </w:r>
      <w:r>
        <w:rPr>
          <w:lang w:eastAsia="en-US"/>
        </w:rPr>
        <w:t>’</w:t>
      </w:r>
      <w:r w:rsidR="00BB5C58">
        <w:rPr>
          <w:lang w:eastAsia="en-US"/>
        </w:rPr>
        <w:t>une voix altérée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non</w:t>
      </w:r>
      <w:r>
        <w:rPr>
          <w:lang w:eastAsia="en-US"/>
        </w:rPr>
        <w:t xml:space="preserve">, </w:t>
      </w:r>
      <w:r w:rsidR="00BB5C58">
        <w:rPr>
          <w:lang w:eastAsia="en-US"/>
        </w:rPr>
        <w:t>non</w:t>
      </w:r>
      <w:r>
        <w:rPr>
          <w:lang w:eastAsia="en-US"/>
        </w:rPr>
        <w:t xml:space="preserve">, </w:t>
      </w:r>
      <w:r w:rsidR="00BB5C58">
        <w:rPr>
          <w:lang w:eastAsia="en-US"/>
        </w:rPr>
        <w:t>Berthe n</w:t>
      </w:r>
      <w:r>
        <w:rPr>
          <w:lang w:eastAsia="en-US"/>
        </w:rPr>
        <w:t>’</w:t>
      </w:r>
      <w:r w:rsidR="00BB5C58">
        <w:rPr>
          <w:lang w:eastAsia="en-US"/>
        </w:rPr>
        <w:t>est pas morte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Et moi</w:t>
      </w:r>
      <w:r>
        <w:rPr>
          <w:lang w:eastAsia="en-US"/>
        </w:rPr>
        <w:t xml:space="preserve">… </w:t>
      </w:r>
      <w:r w:rsidR="00BB5C58">
        <w:rPr>
          <w:lang w:eastAsia="en-US"/>
        </w:rPr>
        <w:t>entendez-vous</w:t>
      </w:r>
      <w:r>
        <w:rPr>
          <w:lang w:eastAsia="en-US"/>
        </w:rPr>
        <w:t xml:space="preserve"> ! </w:t>
      </w:r>
      <w:r w:rsidR="00BB5C58">
        <w:rPr>
          <w:lang w:eastAsia="en-US"/>
        </w:rPr>
        <w:t>moi</w:t>
      </w:r>
      <w:r>
        <w:rPr>
          <w:lang w:eastAsia="en-US"/>
        </w:rPr>
        <w:t xml:space="preserve">… </w:t>
      </w:r>
      <w:r w:rsidR="00BB5C58">
        <w:rPr>
          <w:lang w:eastAsia="en-US"/>
        </w:rPr>
        <w:t>tout seul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la retrouverai</w:t>
      </w:r>
      <w:r>
        <w:rPr>
          <w:lang w:eastAsia="en-US"/>
        </w:rPr>
        <w:t> !</w:t>
      </w:r>
    </w:p>
    <w:p w14:paraId="663541C6" w14:textId="27DBA469" w:rsidR="00BB5C58" w:rsidRDefault="00BB5C58" w:rsidP="007700B9">
      <w:pPr>
        <w:pStyle w:val="Titre2"/>
        <w:rPr>
          <w:lang w:eastAsia="en-US"/>
        </w:rPr>
      </w:pPr>
      <w:bookmarkStart w:id="179" w:name="_Toc231743434"/>
      <w:bookmarkStart w:id="180" w:name="_Toc237577502"/>
      <w:bookmarkStart w:id="181" w:name="_Toc202192450"/>
      <w:r>
        <w:rPr>
          <w:lang w:eastAsia="en-US"/>
        </w:rPr>
        <w:lastRenderedPageBreak/>
        <w:t>MONSIEUR BAPTISTE</w:t>
      </w:r>
      <w:bookmarkEnd w:id="179"/>
      <w:bookmarkEnd w:id="180"/>
      <w:bookmarkEnd w:id="181"/>
      <w:r>
        <w:rPr>
          <w:lang w:eastAsia="en-US"/>
        </w:rPr>
        <w:br/>
      </w:r>
    </w:p>
    <w:p w14:paraId="1971B3BF" w14:textId="684502A1" w:rsidR="00A23BF9" w:rsidRDefault="00BB5C58" w:rsidP="00A23BF9">
      <w:pPr>
        <w:rPr>
          <w:lang w:eastAsia="en-US"/>
        </w:rPr>
      </w:pPr>
      <w:r>
        <w:rPr>
          <w:lang w:eastAsia="en-US"/>
        </w:rPr>
        <w:t>Devant l</w:t>
      </w:r>
      <w:r w:rsidR="00A23BF9">
        <w:rPr>
          <w:lang w:eastAsia="en-US"/>
        </w:rPr>
        <w:t>’</w:t>
      </w:r>
      <w:r>
        <w:rPr>
          <w:lang w:eastAsia="en-US"/>
        </w:rPr>
        <w:t>exaltation de Mazurke</w:t>
      </w:r>
      <w:r w:rsidR="00A23BF9">
        <w:rPr>
          <w:lang w:eastAsia="en-US"/>
        </w:rPr>
        <w:t>, M. </w:t>
      </w:r>
      <w:r>
        <w:rPr>
          <w:lang w:eastAsia="en-US"/>
        </w:rPr>
        <w:t>Baptiste gardait son flegme de marchand</w:t>
      </w:r>
      <w:r w:rsidR="00A23BF9">
        <w:rPr>
          <w:lang w:eastAsia="en-US"/>
        </w:rPr>
        <w:t xml:space="preserve">. </w:t>
      </w:r>
      <w:r>
        <w:rPr>
          <w:lang w:eastAsia="en-US"/>
        </w:rPr>
        <w:t>Il vendait des renseignements</w:t>
      </w:r>
      <w:r w:rsidR="00A23BF9">
        <w:rPr>
          <w:lang w:eastAsia="en-US"/>
        </w:rPr>
        <w:t xml:space="preserve">, </w:t>
      </w:r>
      <w:r>
        <w:rPr>
          <w:lang w:eastAsia="en-US"/>
        </w:rPr>
        <w:t>cet homme</w:t>
      </w:r>
      <w:r w:rsidR="00A23BF9">
        <w:rPr>
          <w:lang w:eastAsia="en-US"/>
        </w:rPr>
        <w:t xml:space="preserve">, </w:t>
      </w:r>
      <w:r>
        <w:rPr>
          <w:lang w:eastAsia="en-US"/>
        </w:rPr>
        <w:t>absolument comme votre épicier vous vend du sucre et du sel</w:t>
      </w:r>
      <w:r w:rsidR="00A23BF9">
        <w:rPr>
          <w:lang w:eastAsia="en-US"/>
        </w:rPr>
        <w:t>.</w:t>
      </w:r>
    </w:p>
    <w:p w14:paraId="181073B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pour compléter la ressemblance</w:t>
      </w:r>
      <w:r w:rsidR="00A23BF9">
        <w:rPr>
          <w:lang w:eastAsia="en-US"/>
        </w:rPr>
        <w:t xml:space="preserve">, </w:t>
      </w:r>
      <w:r>
        <w:rPr>
          <w:lang w:eastAsia="en-US"/>
        </w:rPr>
        <w:t>ses renseignements étaient aussi mêlés que le sucre et le sel de votre épicier</w:t>
      </w:r>
      <w:r w:rsidR="00A23BF9">
        <w:rPr>
          <w:lang w:eastAsia="en-US"/>
        </w:rPr>
        <w:t>..</w:t>
      </w:r>
    </w:p>
    <w:p w14:paraId="1C4B022C" w14:textId="3A5D6183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Monsieur Philippe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l</w:t>
      </w:r>
      <w:r>
        <w:rPr>
          <w:lang w:eastAsia="en-US"/>
        </w:rPr>
        <w:t>’</w:t>
      </w:r>
      <w:r w:rsidR="00BB5C58">
        <w:rPr>
          <w:lang w:eastAsia="en-US"/>
        </w:rPr>
        <w:t>homme aux lunettes bleues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Puisque vous semblez tenir à retrouver cette dame</w:t>
      </w:r>
      <w:r>
        <w:rPr>
          <w:lang w:eastAsia="en-US"/>
        </w:rPr>
        <w:t xml:space="preserve">, </w:t>
      </w:r>
      <w:r w:rsidR="00BB5C58">
        <w:rPr>
          <w:lang w:eastAsia="en-US"/>
        </w:rPr>
        <w:t>je vous souhaite bien de la chance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suivons votre liste</w:t>
      </w:r>
      <w:r>
        <w:rPr>
          <w:lang w:eastAsia="en-US"/>
        </w:rPr>
        <w:t xml:space="preserve">… </w:t>
      </w:r>
      <w:r w:rsidR="00BB5C58">
        <w:rPr>
          <w:lang w:eastAsia="en-US"/>
        </w:rPr>
        <w:t>2</w:t>
      </w:r>
      <w:r>
        <w:rPr>
          <w:lang w:eastAsia="en-US"/>
        </w:rPr>
        <w:t>°M. </w:t>
      </w:r>
      <w:r w:rsidR="00BB5C58">
        <w:rPr>
          <w:lang w:eastAsia="en-US"/>
        </w:rPr>
        <w:t xml:space="preserve">Lucien </w:t>
      </w:r>
      <w:proofErr w:type="spellStart"/>
      <w:r w:rsidR="00BB5C58">
        <w:rPr>
          <w:lang w:eastAsia="en-US"/>
        </w:rPr>
        <w:t>Crébu</w:t>
      </w:r>
      <w:proofErr w:type="spellEnd"/>
      <w:r w:rsidR="00BB5C58">
        <w:rPr>
          <w:lang w:eastAsia="en-US"/>
        </w:rPr>
        <w:t xml:space="preserve"> de la </w:t>
      </w:r>
      <w:proofErr w:type="spellStart"/>
      <w:r w:rsidR="00BB5C58">
        <w:rPr>
          <w:lang w:eastAsia="en-US"/>
        </w:rPr>
        <w:t>Saulays</w:t>
      </w:r>
      <w:proofErr w:type="spellEnd"/>
      <w:r>
        <w:rPr>
          <w:lang w:eastAsia="en-US"/>
        </w:rPr>
        <w:t xml:space="preserve">… </w:t>
      </w:r>
      <w:r w:rsidR="00BB5C58">
        <w:rPr>
          <w:lang w:eastAsia="en-US"/>
        </w:rPr>
        <w:t>pas la moindre trace</w:t>
      </w:r>
      <w:r>
        <w:rPr>
          <w:lang w:eastAsia="en-US"/>
        </w:rPr>
        <w:t> !</w:t>
      </w:r>
    </w:p>
    <w:p w14:paraId="676A05F4" w14:textId="69AFF5ED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fit Mazurke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À quoi servez-vous donc</w:t>
      </w:r>
      <w:r>
        <w:rPr>
          <w:lang w:eastAsia="en-US"/>
        </w:rPr>
        <w:t> ?</w:t>
      </w:r>
    </w:p>
    <w:p w14:paraId="09441B3E" w14:textId="392AB998" w:rsidR="00A23BF9" w:rsidRDefault="00A23BF9" w:rsidP="00A23BF9">
      <w:pPr>
        <w:rPr>
          <w:lang w:eastAsia="en-US"/>
        </w:rPr>
      </w:pPr>
      <w:r>
        <w:rPr>
          <w:lang w:eastAsia="en-US"/>
        </w:rPr>
        <w:t>M. </w:t>
      </w:r>
      <w:r w:rsidR="00BB5C58">
        <w:rPr>
          <w:lang w:eastAsia="en-US"/>
        </w:rPr>
        <w:t>Baptiste méprisa cette question</w:t>
      </w:r>
      <w:r>
        <w:rPr>
          <w:lang w:eastAsia="en-US"/>
        </w:rPr>
        <w:t>.</w:t>
      </w:r>
    </w:p>
    <w:p w14:paraId="6768BEB7" w14:textId="5A9B4C33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3°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reprit-il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M. </w:t>
      </w:r>
      <w:r w:rsidR="00BB5C58">
        <w:rPr>
          <w:lang w:eastAsia="en-US"/>
        </w:rPr>
        <w:t xml:space="preserve">Fargeau </w:t>
      </w:r>
      <w:proofErr w:type="spellStart"/>
      <w:r w:rsidR="00BB5C58">
        <w:rPr>
          <w:lang w:eastAsia="en-US"/>
        </w:rPr>
        <w:t>Crébu</w:t>
      </w:r>
      <w:proofErr w:type="spellEnd"/>
      <w:r w:rsidR="00BB5C58">
        <w:rPr>
          <w:lang w:eastAsia="en-US"/>
        </w:rPr>
        <w:t xml:space="preserve"> de la </w:t>
      </w:r>
      <w:proofErr w:type="spellStart"/>
      <w:r w:rsidR="00BB5C58">
        <w:rPr>
          <w:lang w:eastAsia="en-US"/>
        </w:rPr>
        <w:t>Saulays</w:t>
      </w:r>
      <w:proofErr w:type="spellEnd"/>
      <w:r>
        <w:rPr>
          <w:lang w:eastAsia="en-US"/>
        </w:rPr>
        <w:t xml:space="preserve">… </w:t>
      </w:r>
      <w:r w:rsidR="00BB5C58">
        <w:rPr>
          <w:lang w:eastAsia="en-US"/>
        </w:rPr>
        <w:t>On a connu un Fargeau</w:t>
      </w:r>
      <w:r>
        <w:rPr>
          <w:lang w:eastAsia="en-US"/>
        </w:rPr>
        <w:t xml:space="preserve">, </w:t>
      </w:r>
      <w:r w:rsidR="00BB5C58">
        <w:rPr>
          <w:lang w:eastAsia="en-US"/>
        </w:rPr>
        <w:t>serpent à l</w:t>
      </w:r>
      <w:r>
        <w:rPr>
          <w:lang w:eastAsia="en-US"/>
        </w:rPr>
        <w:t>’</w:t>
      </w:r>
      <w:r w:rsidR="00BB5C58">
        <w:rPr>
          <w:lang w:eastAsia="en-US"/>
        </w:rPr>
        <w:t>église Saint-Eustache en 1834</w:t>
      </w:r>
      <w:r>
        <w:rPr>
          <w:lang w:eastAsia="en-US"/>
        </w:rPr>
        <w:t xml:space="preserve">… </w:t>
      </w:r>
      <w:r w:rsidR="00BB5C58">
        <w:rPr>
          <w:lang w:eastAsia="en-US"/>
        </w:rPr>
        <w:t>trombone à l</w:t>
      </w:r>
      <w:r>
        <w:rPr>
          <w:lang w:eastAsia="en-US"/>
        </w:rPr>
        <w:t>’</w:t>
      </w:r>
      <w:r w:rsidR="00BB5C58">
        <w:rPr>
          <w:lang w:eastAsia="en-US"/>
        </w:rPr>
        <w:t>Ambigu Comique en 1841</w:t>
      </w:r>
      <w:r>
        <w:rPr>
          <w:lang w:eastAsia="en-US"/>
        </w:rPr>
        <w:t xml:space="preserve">… </w:t>
      </w:r>
      <w:r w:rsidR="00BB5C58">
        <w:rPr>
          <w:lang w:eastAsia="en-US"/>
        </w:rPr>
        <w:t>ophicléide au Cirque des Champs-Élysées en</w:t>
      </w:r>
      <w:r>
        <w:rPr>
          <w:lang w:eastAsia="en-US"/>
        </w:rPr>
        <w:t>…</w:t>
      </w:r>
    </w:p>
    <w:p w14:paraId="3E4DAD2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Passez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 Mazurke</w:t>
      </w:r>
      <w:r>
        <w:rPr>
          <w:lang w:eastAsia="en-US"/>
        </w:rPr>
        <w:t xml:space="preserve">, </w:t>
      </w:r>
      <w:r w:rsidR="00BB5C58">
        <w:rPr>
          <w:lang w:eastAsia="en-US"/>
        </w:rPr>
        <w:t>ce n</w:t>
      </w:r>
      <w:r>
        <w:rPr>
          <w:lang w:eastAsia="en-US"/>
        </w:rPr>
        <w:t>’</w:t>
      </w:r>
      <w:r w:rsidR="00BB5C58">
        <w:rPr>
          <w:lang w:eastAsia="en-US"/>
        </w:rPr>
        <w:t>est pas cela</w:t>
      </w:r>
      <w:r>
        <w:rPr>
          <w:lang w:eastAsia="en-US"/>
        </w:rPr>
        <w:t>.</w:t>
      </w:r>
    </w:p>
    <w:p w14:paraId="29EC3B82" w14:textId="737E4FFE" w:rsidR="00A23BF9" w:rsidRDefault="00BB5C58" w:rsidP="00A23BF9">
      <w:pPr>
        <w:rPr>
          <w:lang w:eastAsia="en-US"/>
        </w:rPr>
      </w:pPr>
      <w:r>
        <w:rPr>
          <w:lang w:eastAsia="en-US"/>
        </w:rPr>
        <w:t>4</w:t>
      </w:r>
      <w:r w:rsidR="00A23BF9">
        <w:rPr>
          <w:lang w:eastAsia="en-US"/>
        </w:rPr>
        <w:t>°M. </w:t>
      </w:r>
      <w:r>
        <w:rPr>
          <w:lang w:eastAsia="en-US"/>
        </w:rPr>
        <w:t xml:space="preserve">Honoré </w:t>
      </w:r>
      <w:proofErr w:type="spellStart"/>
      <w:r>
        <w:rPr>
          <w:lang w:eastAsia="en-US"/>
        </w:rPr>
        <w:t>Crébu</w:t>
      </w:r>
      <w:proofErr w:type="spellEnd"/>
      <w:r>
        <w:rPr>
          <w:lang w:eastAsia="en-US"/>
        </w:rPr>
        <w:t xml:space="preserve"> de </w:t>
      </w:r>
      <w:proofErr w:type="spellStart"/>
      <w:r>
        <w:rPr>
          <w:lang w:eastAsia="en-US"/>
        </w:rPr>
        <w:t>Pélihou</w:t>
      </w:r>
      <w:proofErr w:type="spellEnd"/>
      <w:r w:rsidR="00A23BF9">
        <w:rPr>
          <w:lang w:eastAsia="en-US"/>
        </w:rPr>
        <w:t xml:space="preserve">… </w:t>
      </w:r>
      <w:r>
        <w:rPr>
          <w:lang w:eastAsia="en-US"/>
        </w:rPr>
        <w:t>Connu</w:t>
      </w:r>
      <w:r w:rsidR="00A23BF9">
        <w:rPr>
          <w:lang w:eastAsia="en-US"/>
        </w:rPr>
        <w:t xml:space="preserve">, </w:t>
      </w:r>
      <w:r>
        <w:rPr>
          <w:lang w:eastAsia="en-US"/>
        </w:rPr>
        <w:t>un vieux prêteur sur gages</w:t>
      </w:r>
      <w:r w:rsidR="00A23BF9">
        <w:rPr>
          <w:lang w:eastAsia="en-US"/>
        </w:rPr>
        <w:t>…</w:t>
      </w:r>
    </w:p>
    <w:p w14:paraId="173F4B54" w14:textId="7C708CA0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 Mazurke vivement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vous y êtes</w:t>
      </w:r>
      <w:r>
        <w:rPr>
          <w:lang w:eastAsia="en-US"/>
        </w:rPr>
        <w:t xml:space="preserve">, </w:t>
      </w:r>
      <w:r w:rsidR="00BB5C58">
        <w:rPr>
          <w:lang w:eastAsia="en-US"/>
        </w:rPr>
        <w:t>cette fois</w:t>
      </w:r>
      <w:r>
        <w:rPr>
          <w:lang w:eastAsia="en-US"/>
        </w:rPr>
        <w:t> !</w:t>
      </w:r>
    </w:p>
    <w:p w14:paraId="25269FFD" w14:textId="6D7A3472" w:rsidR="00A23BF9" w:rsidRDefault="00A23BF9" w:rsidP="00A23BF9">
      <w:pPr>
        <w:rPr>
          <w:lang w:eastAsia="en-US"/>
        </w:rPr>
      </w:pPr>
      <w:r>
        <w:rPr>
          <w:lang w:eastAsia="en-US"/>
        </w:rPr>
        <w:t>M. </w:t>
      </w:r>
      <w:r w:rsidR="00BB5C58">
        <w:rPr>
          <w:lang w:eastAsia="en-US"/>
        </w:rPr>
        <w:t>Baptiste salua</w:t>
      </w:r>
      <w:r>
        <w:rPr>
          <w:lang w:eastAsia="en-US"/>
        </w:rPr>
        <w:t>.</w:t>
      </w:r>
    </w:p>
    <w:p w14:paraId="53A4580B" w14:textId="348C2432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Si nous faisons quelques affaires ensemble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répliqua-t-il avec modestie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 xml:space="preserve">vous verrez de quoi nous sommes </w:t>
      </w:r>
      <w:r w:rsidR="00BB5C58">
        <w:rPr>
          <w:lang w:eastAsia="en-US"/>
        </w:rPr>
        <w:lastRenderedPageBreak/>
        <w:t>capables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reprends</w:t>
      </w:r>
      <w:r>
        <w:rPr>
          <w:lang w:eastAsia="en-US"/>
        </w:rPr>
        <w:t xml:space="preserve">… </w:t>
      </w:r>
      <w:r w:rsidR="00BB5C58">
        <w:rPr>
          <w:lang w:eastAsia="en-US"/>
        </w:rPr>
        <w:t>Un vieux prêteur sur gages qui parlait quelquefois d</w:t>
      </w:r>
      <w:r>
        <w:rPr>
          <w:lang w:eastAsia="en-US"/>
        </w:rPr>
        <w:t>’</w:t>
      </w:r>
      <w:r w:rsidR="00BB5C58">
        <w:rPr>
          <w:lang w:eastAsia="en-US"/>
        </w:rPr>
        <w:t>une marchande de tabac qui avait des relations avec un certain Honoré</w:t>
      </w:r>
      <w:r>
        <w:rPr>
          <w:lang w:eastAsia="en-US"/>
        </w:rPr>
        <w:t xml:space="preserve">, </w:t>
      </w:r>
      <w:r w:rsidR="00BB5C58">
        <w:rPr>
          <w:lang w:eastAsia="en-US"/>
        </w:rPr>
        <w:t>sergent d</w:t>
      </w:r>
      <w:r>
        <w:rPr>
          <w:lang w:eastAsia="en-US"/>
        </w:rPr>
        <w:t>’</w:t>
      </w:r>
      <w:r w:rsidR="00BB5C58">
        <w:rPr>
          <w:lang w:eastAsia="en-US"/>
        </w:rPr>
        <w:t>artillerie</w:t>
      </w:r>
      <w:r>
        <w:rPr>
          <w:lang w:eastAsia="en-US"/>
        </w:rPr>
        <w:t>…</w:t>
      </w:r>
    </w:p>
    <w:p w14:paraId="41ECC02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Mazurke frappa du pied</w:t>
      </w:r>
      <w:r w:rsidR="00A23BF9">
        <w:rPr>
          <w:lang w:eastAsia="en-US"/>
        </w:rPr>
        <w:t>.</w:t>
      </w:r>
    </w:p>
    <w:p w14:paraId="030C123B" w14:textId="63ACA98F" w:rsidR="00A23BF9" w:rsidRDefault="00A23BF9" w:rsidP="00A23BF9">
      <w:pPr>
        <w:rPr>
          <w:lang w:eastAsia="en-US"/>
        </w:rPr>
      </w:pPr>
      <w:r>
        <w:rPr>
          <w:lang w:eastAsia="en-US"/>
        </w:rPr>
        <w:t>M. </w:t>
      </w:r>
      <w:r w:rsidR="00BB5C58">
        <w:rPr>
          <w:lang w:eastAsia="en-US"/>
        </w:rPr>
        <w:t>Baptiste recula son fauteuil et son chapeau</w:t>
      </w:r>
      <w:r>
        <w:rPr>
          <w:lang w:eastAsia="en-US"/>
        </w:rPr>
        <w:t>.</w:t>
      </w:r>
    </w:p>
    <w:p w14:paraId="6123363B" w14:textId="07F57861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Deux cent trente-neuf personnes du nom d</w:t>
      </w:r>
      <w:r>
        <w:rPr>
          <w:lang w:eastAsia="en-US"/>
        </w:rPr>
        <w:t>’</w:t>
      </w:r>
      <w:r w:rsidR="00BB5C58">
        <w:rPr>
          <w:lang w:eastAsia="en-US"/>
        </w:rPr>
        <w:t>Honoré dans Paris</w:t>
      </w:r>
      <w:r>
        <w:rPr>
          <w:lang w:eastAsia="en-US"/>
        </w:rPr>
        <w:t xml:space="preserve">, </w:t>
      </w:r>
      <w:r w:rsidR="00BB5C58">
        <w:rPr>
          <w:lang w:eastAsia="en-US"/>
        </w:rPr>
        <w:t>continua-t-il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Note particulière</w:t>
      </w:r>
      <w:r>
        <w:rPr>
          <w:lang w:eastAsia="en-US"/>
        </w:rPr>
        <w:t xml:space="preserve"> : </w:t>
      </w:r>
      <w:r w:rsidR="00BB5C58">
        <w:rPr>
          <w:lang w:eastAsia="en-US"/>
        </w:rPr>
        <w:t>en 1826 ou 27</w:t>
      </w:r>
      <w:r>
        <w:rPr>
          <w:lang w:eastAsia="en-US"/>
        </w:rPr>
        <w:t xml:space="preserve">, </w:t>
      </w:r>
      <w:r w:rsidR="00BB5C58">
        <w:rPr>
          <w:lang w:eastAsia="en-US"/>
        </w:rPr>
        <w:t>entendu parler d</w:t>
      </w:r>
      <w:r>
        <w:rPr>
          <w:lang w:eastAsia="en-US"/>
        </w:rPr>
        <w:t>’</w:t>
      </w:r>
      <w:r w:rsidR="00BB5C58">
        <w:rPr>
          <w:lang w:eastAsia="en-US"/>
        </w:rPr>
        <w:t xml:space="preserve">un </w:t>
      </w:r>
      <w:r>
        <w:rPr>
          <w:lang w:eastAsia="en-US"/>
        </w:rPr>
        <w:t>M. </w:t>
      </w:r>
      <w:r w:rsidR="00BB5C58">
        <w:rPr>
          <w:lang w:eastAsia="en-US"/>
        </w:rPr>
        <w:t>Honoré</w:t>
      </w:r>
      <w:r>
        <w:rPr>
          <w:lang w:eastAsia="en-US"/>
        </w:rPr>
        <w:t xml:space="preserve">, </w:t>
      </w:r>
      <w:r w:rsidR="00BB5C58">
        <w:rPr>
          <w:lang w:eastAsia="en-US"/>
        </w:rPr>
        <w:t>natif de la Bretagne</w:t>
      </w:r>
      <w:r>
        <w:rPr>
          <w:lang w:eastAsia="en-US"/>
        </w:rPr>
        <w:t xml:space="preserve">, </w:t>
      </w:r>
      <w:r w:rsidR="00BB5C58">
        <w:rPr>
          <w:lang w:eastAsia="en-US"/>
        </w:rPr>
        <w:t>qui logeait dans une des maisons ruinées de la rue de Clichy</w:t>
      </w:r>
      <w:r>
        <w:rPr>
          <w:lang w:eastAsia="en-US"/>
        </w:rPr>
        <w:t xml:space="preserve">. </w:t>
      </w:r>
      <w:r w:rsidR="00BB5C58">
        <w:rPr>
          <w:lang w:eastAsia="en-US"/>
        </w:rPr>
        <w:t>Souvenirs assez vagues</w:t>
      </w:r>
      <w:r>
        <w:rPr>
          <w:lang w:eastAsia="en-US"/>
        </w:rPr>
        <w:t xml:space="preserve">. </w:t>
      </w:r>
      <w:r w:rsidR="00BB5C58">
        <w:rPr>
          <w:lang w:eastAsia="en-US"/>
        </w:rPr>
        <w:t xml:space="preserve">Ce </w:t>
      </w:r>
      <w:r>
        <w:rPr>
          <w:lang w:eastAsia="en-US"/>
        </w:rPr>
        <w:t>M. </w:t>
      </w:r>
      <w:r w:rsidR="00BB5C58">
        <w:rPr>
          <w:lang w:eastAsia="en-US"/>
        </w:rPr>
        <w:t>Honoré passait pour avoir chez lui des trésors extravagants</w:t>
      </w:r>
      <w:r>
        <w:rPr>
          <w:lang w:eastAsia="en-US"/>
        </w:rPr>
        <w:t xml:space="preserve">. </w:t>
      </w:r>
      <w:r w:rsidR="00BB5C58">
        <w:rPr>
          <w:lang w:eastAsia="en-US"/>
        </w:rPr>
        <w:t>Il était vieux comme Mathusalem</w:t>
      </w:r>
      <w:r>
        <w:rPr>
          <w:lang w:eastAsia="en-US"/>
        </w:rPr>
        <w:t>…</w:t>
      </w:r>
    </w:p>
    <w:p w14:paraId="38F55AC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Mais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cela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interrompit Mazurke</w:t>
      </w:r>
      <w:r>
        <w:rPr>
          <w:lang w:eastAsia="en-US"/>
        </w:rPr>
        <w:t>.</w:t>
      </w:r>
    </w:p>
    <w:p w14:paraId="6931BB86" w14:textId="014AF684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Permettez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Baptiste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la note contient encore un mot</w:t>
      </w:r>
      <w:r>
        <w:rPr>
          <w:lang w:eastAsia="en-US"/>
        </w:rPr>
        <w:t>.</w:t>
      </w:r>
    </w:p>
    <w:p w14:paraId="2F5D73C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il ajouta en prenant un autre papier</w:t>
      </w:r>
      <w:r w:rsidR="00A23BF9">
        <w:rPr>
          <w:lang w:eastAsia="en-US"/>
        </w:rPr>
        <w:t> :</w:t>
      </w:r>
    </w:p>
    <w:p w14:paraId="4C82D87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Perdu de vue</w:t>
      </w:r>
      <w:r>
        <w:rPr>
          <w:lang w:eastAsia="en-US"/>
        </w:rPr>
        <w:t> !…</w:t>
      </w:r>
    </w:p>
    <w:p w14:paraId="43B691C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Mazurke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s</w:t>
      </w:r>
      <w:r w:rsidR="00A23BF9">
        <w:rPr>
          <w:lang w:eastAsia="en-US"/>
        </w:rPr>
        <w:t>’</w:t>
      </w:r>
      <w:r>
        <w:rPr>
          <w:lang w:eastAsia="en-US"/>
        </w:rPr>
        <w:t>était levé à demi</w:t>
      </w:r>
      <w:r w:rsidR="00A23BF9">
        <w:rPr>
          <w:lang w:eastAsia="en-US"/>
        </w:rPr>
        <w:t xml:space="preserve">, </w:t>
      </w:r>
      <w:r>
        <w:rPr>
          <w:lang w:eastAsia="en-US"/>
        </w:rPr>
        <w:t>se renfonça dans son fauteuil</w:t>
      </w:r>
      <w:r w:rsidR="00A23BF9">
        <w:rPr>
          <w:lang w:eastAsia="en-US"/>
        </w:rPr>
        <w:t>.</w:t>
      </w:r>
    </w:p>
    <w:p w14:paraId="03D82BB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n</w:t>
      </w:r>
      <w:r>
        <w:rPr>
          <w:lang w:eastAsia="en-US"/>
        </w:rPr>
        <w:t>’</w:t>
      </w:r>
      <w:r w:rsidR="00BB5C58">
        <w:rPr>
          <w:lang w:eastAsia="en-US"/>
        </w:rPr>
        <w:t>y aurait-il pas moyen de retrouver sa trace</w:t>
      </w:r>
      <w:r>
        <w:rPr>
          <w:lang w:eastAsia="en-US"/>
        </w:rPr>
        <w:t xml:space="preserve"> ? </w:t>
      </w:r>
      <w:r w:rsidR="00BB5C58">
        <w:rPr>
          <w:lang w:eastAsia="en-US"/>
        </w:rPr>
        <w:t>demanda-t-il</w:t>
      </w:r>
      <w:r>
        <w:rPr>
          <w:lang w:eastAsia="en-US"/>
        </w:rPr>
        <w:t>.</w:t>
      </w:r>
    </w:p>
    <w:p w14:paraId="15FE7496" w14:textId="678D2015" w:rsidR="00A23BF9" w:rsidRDefault="00A23BF9" w:rsidP="00A23BF9">
      <w:pPr>
        <w:numPr>
          <w:ins w:id="182" w:author="Alain" w:date="2009-12-04T18:09:00Z"/>
        </w:num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Mon cher monsieur Philippe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répondit l</w:t>
      </w:r>
      <w:r>
        <w:rPr>
          <w:lang w:eastAsia="en-US"/>
        </w:rPr>
        <w:t>’</w:t>
      </w:r>
      <w:r w:rsidR="00BB5C58">
        <w:rPr>
          <w:lang w:eastAsia="en-US"/>
        </w:rPr>
        <w:t>homme aux lunettes bleues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rien n</w:t>
      </w:r>
      <w:r>
        <w:rPr>
          <w:lang w:eastAsia="en-US"/>
        </w:rPr>
        <w:t>’</w:t>
      </w:r>
      <w:r w:rsidR="00BB5C58">
        <w:rPr>
          <w:lang w:eastAsia="en-US"/>
        </w:rPr>
        <w:t>est impossible à la maison Isidore-Baptiste et compagnie</w:t>
      </w:r>
      <w:r>
        <w:rPr>
          <w:lang w:eastAsia="en-US"/>
        </w:rPr>
        <w:t xml:space="preserve">… </w:t>
      </w:r>
      <w:r w:rsidR="00BB5C58">
        <w:rPr>
          <w:lang w:eastAsia="en-US"/>
        </w:rPr>
        <w:t>Néanmoins</w:t>
      </w:r>
      <w:r>
        <w:rPr>
          <w:lang w:eastAsia="en-US"/>
        </w:rPr>
        <w:t xml:space="preserve">, </w:t>
      </w:r>
      <w:r w:rsidR="00BB5C58">
        <w:rPr>
          <w:lang w:eastAsia="en-US"/>
        </w:rPr>
        <w:t>quand on lit sur nos rapports ces trois mots</w:t>
      </w:r>
      <w:r>
        <w:rPr>
          <w:lang w:eastAsia="en-US"/>
        </w:rPr>
        <w:t xml:space="preserve"> : </w:t>
      </w:r>
      <w:r w:rsidR="00BB5C58">
        <w:rPr>
          <w:i/>
          <w:iCs/>
          <w:lang w:eastAsia="en-US"/>
        </w:rPr>
        <w:t>perdu de vue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bien le diable</w:t>
      </w:r>
      <w:r>
        <w:rPr>
          <w:lang w:eastAsia="en-US"/>
        </w:rPr>
        <w:t xml:space="preserve">… </w:t>
      </w:r>
      <w:r w:rsidR="00BB5C58">
        <w:rPr>
          <w:lang w:eastAsia="en-US"/>
        </w:rPr>
        <w:t>Car nous ne perdons guère les gens de vue que lorsqu</w:t>
      </w:r>
      <w:r>
        <w:rPr>
          <w:lang w:eastAsia="en-US"/>
        </w:rPr>
        <w:t>’</w:t>
      </w:r>
      <w:r w:rsidR="00BB5C58">
        <w:rPr>
          <w:lang w:eastAsia="en-US"/>
        </w:rPr>
        <w:t>ils passent la grille du cimetière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vous payez bien</w:t>
      </w:r>
      <w:r>
        <w:rPr>
          <w:lang w:eastAsia="en-US"/>
        </w:rPr>
        <w:t xml:space="preserve"> ; </w:t>
      </w:r>
      <w:r w:rsidR="00BB5C58">
        <w:rPr>
          <w:lang w:eastAsia="en-US"/>
        </w:rPr>
        <w:t>nous chercherons au mieux et tout s</w:t>
      </w:r>
      <w:r>
        <w:rPr>
          <w:lang w:eastAsia="en-US"/>
        </w:rPr>
        <w:t>’</w:t>
      </w:r>
      <w:r w:rsidR="00BB5C58">
        <w:rPr>
          <w:lang w:eastAsia="en-US"/>
        </w:rPr>
        <w:t>arrangera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passe au n</w:t>
      </w:r>
      <w:r>
        <w:rPr>
          <w:lang w:eastAsia="en-US"/>
        </w:rPr>
        <w:t>° 5.</w:t>
      </w:r>
    </w:p>
    <w:p w14:paraId="5FBD7E9B" w14:textId="37B1082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« </w:t>
      </w:r>
      <w:r w:rsidR="00BB5C58">
        <w:rPr>
          <w:lang w:eastAsia="en-US"/>
        </w:rPr>
        <w:t>5</w:t>
      </w:r>
      <w:r>
        <w:rPr>
          <w:lang w:eastAsia="en-US"/>
        </w:rPr>
        <w:t>°M. </w:t>
      </w:r>
      <w:r w:rsidR="00BB5C58">
        <w:rPr>
          <w:lang w:eastAsia="en-US"/>
        </w:rPr>
        <w:t>le docteur Morin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Il y a seize docteurs à Paris du nom de Morin</w:t>
      </w:r>
      <w:r>
        <w:rPr>
          <w:lang w:eastAsia="en-US"/>
        </w:rPr>
        <w:t xml:space="preserve">. </w:t>
      </w:r>
      <w:r w:rsidR="00BB5C58">
        <w:rPr>
          <w:lang w:eastAsia="en-US"/>
        </w:rPr>
        <w:t>Les adresses sont ci-jointes</w:t>
      </w:r>
      <w:r>
        <w:rPr>
          <w:lang w:eastAsia="en-US"/>
        </w:rPr>
        <w:t xml:space="preserve">. </w:t>
      </w:r>
      <w:r w:rsidR="00BB5C58">
        <w:rPr>
          <w:lang w:eastAsia="en-US"/>
        </w:rPr>
        <w:t>Aucun de ces docteurs ne se trouve dans la position indiquée par le client</w:t>
      </w:r>
      <w:r>
        <w:rPr>
          <w:lang w:eastAsia="en-US"/>
        </w:rPr>
        <w:t xml:space="preserve">. </w:t>
      </w:r>
      <w:r w:rsidR="00BB5C58">
        <w:rPr>
          <w:lang w:eastAsia="en-US"/>
        </w:rPr>
        <w:t>Le client vérifiera</w:t>
      </w:r>
      <w:r>
        <w:rPr>
          <w:lang w:eastAsia="en-US"/>
        </w:rPr>
        <w:t>…</w:t>
      </w:r>
    </w:p>
    <w:p w14:paraId="65C5B78B" w14:textId="19CC8BB0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6</w:t>
      </w:r>
      <w:r>
        <w:rPr>
          <w:lang w:eastAsia="en-US"/>
        </w:rPr>
        <w:t>°M. </w:t>
      </w:r>
      <w:r w:rsidR="00BB5C58">
        <w:rPr>
          <w:lang w:eastAsia="en-US"/>
        </w:rPr>
        <w:t xml:space="preserve">le chevalier de </w:t>
      </w:r>
      <w:proofErr w:type="spellStart"/>
      <w:r w:rsidR="00BB5C58">
        <w:rPr>
          <w:lang w:eastAsia="en-US"/>
        </w:rPr>
        <w:t>Guérineul</w:t>
      </w:r>
      <w:proofErr w:type="spellEnd"/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inconnu</w:t>
      </w:r>
      <w:r>
        <w:rPr>
          <w:lang w:eastAsia="en-US"/>
        </w:rPr>
        <w:t>.</w:t>
      </w:r>
    </w:p>
    <w:p w14:paraId="2B2C4792" w14:textId="03AED8F4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7</w:t>
      </w:r>
      <w:r>
        <w:rPr>
          <w:lang w:eastAsia="en-US"/>
        </w:rPr>
        <w:t>°</w:t>
      </w:r>
      <w:r w:rsidR="00BB5C58">
        <w:rPr>
          <w:lang w:eastAsia="en-US"/>
        </w:rPr>
        <w:t>Madame ou mademoiselle Olivette</w:t>
      </w:r>
      <w:r>
        <w:rPr>
          <w:lang w:eastAsia="en-US"/>
        </w:rPr>
        <w:t xml:space="preserve">. </w:t>
      </w:r>
      <w:r w:rsidR="00BB5C58">
        <w:rPr>
          <w:lang w:eastAsia="en-US"/>
        </w:rPr>
        <w:t>Vingt-deux demoiselles Olivette en rapports habituels et nécessaires avec la police</w:t>
      </w:r>
      <w:r>
        <w:rPr>
          <w:lang w:eastAsia="en-US"/>
        </w:rPr>
        <w:t xml:space="preserve">. </w:t>
      </w:r>
      <w:r w:rsidR="00BB5C58">
        <w:rPr>
          <w:lang w:eastAsia="en-US"/>
        </w:rPr>
        <w:t>Une dame Olivet</w:t>
      </w:r>
      <w:r>
        <w:rPr>
          <w:lang w:eastAsia="en-US"/>
        </w:rPr>
        <w:t xml:space="preserve">, </w:t>
      </w:r>
      <w:r w:rsidR="00BB5C58">
        <w:rPr>
          <w:lang w:eastAsia="en-US"/>
        </w:rPr>
        <w:t>tenant le comptoir du café de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Madame Olivette</w:t>
      </w:r>
      <w:r>
        <w:rPr>
          <w:lang w:eastAsia="en-US"/>
        </w:rPr>
        <w:t xml:space="preserve">, </w:t>
      </w:r>
      <w:r w:rsidR="00BB5C58">
        <w:rPr>
          <w:lang w:eastAsia="en-US"/>
        </w:rPr>
        <w:t>épileuse</w:t>
      </w:r>
      <w:r>
        <w:rPr>
          <w:lang w:eastAsia="en-US"/>
        </w:rPr>
        <w:t xml:space="preserve">, </w:t>
      </w:r>
      <w:r w:rsidR="00BB5C58">
        <w:rPr>
          <w:lang w:eastAsia="en-US"/>
        </w:rPr>
        <w:t>rue de Lamartine</w:t>
      </w:r>
      <w:r>
        <w:rPr>
          <w:lang w:eastAsia="en-US"/>
        </w:rPr>
        <w:t>… »</w:t>
      </w:r>
    </w:p>
    <w:p w14:paraId="63922B1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Passez</w:t>
      </w:r>
      <w:r>
        <w:rPr>
          <w:lang w:eastAsia="en-US"/>
        </w:rPr>
        <w:t xml:space="preserve"> ! </w:t>
      </w:r>
      <w:r w:rsidR="00BB5C58">
        <w:rPr>
          <w:lang w:eastAsia="en-US"/>
        </w:rPr>
        <w:t>passez</w:t>
      </w:r>
      <w:r>
        <w:rPr>
          <w:lang w:eastAsia="en-US"/>
        </w:rPr>
        <w:t xml:space="preserve"> ! </w:t>
      </w:r>
      <w:r w:rsidR="00BB5C58">
        <w:rPr>
          <w:lang w:eastAsia="en-US"/>
        </w:rPr>
        <w:t>passez</w:t>
      </w:r>
      <w:r>
        <w:rPr>
          <w:lang w:eastAsia="en-US"/>
        </w:rPr>
        <w:t xml:space="preserve"> ! </w:t>
      </w:r>
      <w:r w:rsidR="00BB5C58">
        <w:rPr>
          <w:lang w:eastAsia="en-US"/>
        </w:rPr>
        <w:t>cria Mazurke qui couvait une de ces belles et bonnes colères dont l</w:t>
      </w:r>
      <w:r>
        <w:rPr>
          <w:lang w:eastAsia="en-US"/>
        </w:rPr>
        <w:t>’</w:t>
      </w:r>
      <w:r w:rsidR="00BB5C58">
        <w:rPr>
          <w:lang w:eastAsia="en-US"/>
        </w:rPr>
        <w:t>effet est de remplacer</w:t>
      </w:r>
      <w:r>
        <w:rPr>
          <w:lang w:eastAsia="en-US"/>
        </w:rPr>
        <w:t xml:space="preserve">, </w:t>
      </w:r>
      <w:r w:rsidR="00BB5C58">
        <w:rPr>
          <w:lang w:eastAsia="en-US"/>
        </w:rPr>
        <w:t>pour la sortie d</w:t>
      </w:r>
      <w:r>
        <w:rPr>
          <w:lang w:eastAsia="en-US"/>
        </w:rPr>
        <w:t>’</w:t>
      </w:r>
      <w:r w:rsidR="00BB5C58">
        <w:rPr>
          <w:lang w:eastAsia="en-US"/>
        </w:rPr>
        <w:t>un Baptiste quelconque</w:t>
      </w:r>
      <w:r>
        <w:rPr>
          <w:lang w:eastAsia="en-US"/>
        </w:rPr>
        <w:t xml:space="preserve">, </w:t>
      </w:r>
      <w:r w:rsidR="00BB5C58">
        <w:rPr>
          <w:lang w:eastAsia="en-US"/>
        </w:rPr>
        <w:t>la porte par la fenêtre</w:t>
      </w:r>
      <w:r>
        <w:rPr>
          <w:lang w:eastAsia="en-US"/>
        </w:rPr>
        <w:t>.</w:t>
      </w:r>
    </w:p>
    <w:p w14:paraId="13DFA3AF" w14:textId="421BB2DB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8</w:t>
      </w:r>
      <w:r>
        <w:rPr>
          <w:lang w:eastAsia="en-US"/>
        </w:rPr>
        <w:t>°M. </w:t>
      </w:r>
      <w:r w:rsidR="00BB5C58">
        <w:rPr>
          <w:lang w:eastAsia="en-US"/>
        </w:rPr>
        <w:t>Menand jeune</w:t>
      </w:r>
      <w:r>
        <w:rPr>
          <w:lang w:eastAsia="en-US"/>
        </w:rPr>
        <w:t xml:space="preserve">, </w:t>
      </w:r>
      <w:r w:rsidR="00BB5C58">
        <w:rPr>
          <w:lang w:eastAsia="en-US"/>
        </w:rPr>
        <w:t>surnommé l</w:t>
      </w:r>
      <w:r>
        <w:rPr>
          <w:lang w:eastAsia="en-US"/>
        </w:rPr>
        <w:t>’</w:t>
      </w:r>
      <w:r w:rsidR="00BB5C58">
        <w:rPr>
          <w:lang w:eastAsia="en-US"/>
        </w:rPr>
        <w:t>Artichaut</w:t>
      </w:r>
      <w:r>
        <w:rPr>
          <w:lang w:eastAsia="en-US"/>
        </w:rPr>
        <w:t xml:space="preserve">, </w:t>
      </w:r>
      <w:r w:rsidR="00BB5C58">
        <w:rPr>
          <w:lang w:eastAsia="en-US"/>
        </w:rPr>
        <w:t>notaire ou ex-notaire</w:t>
      </w:r>
      <w:r>
        <w:rPr>
          <w:lang w:eastAsia="en-US"/>
        </w:rPr>
        <w:t xml:space="preserve">. </w:t>
      </w:r>
      <w:r w:rsidR="00BB5C58">
        <w:rPr>
          <w:lang w:eastAsia="en-US"/>
        </w:rPr>
        <w:t>On a cherché</w:t>
      </w:r>
      <w:r>
        <w:rPr>
          <w:lang w:eastAsia="en-US"/>
        </w:rPr>
        <w:t xml:space="preserve">, </w:t>
      </w:r>
      <w:r w:rsidR="00BB5C58">
        <w:rPr>
          <w:lang w:eastAsia="en-US"/>
        </w:rPr>
        <w:t>sur l</w:t>
      </w:r>
      <w:r>
        <w:rPr>
          <w:lang w:eastAsia="en-US"/>
        </w:rPr>
        <w:t>’</w:t>
      </w:r>
      <w:r w:rsidR="00BB5C58">
        <w:rPr>
          <w:lang w:eastAsia="en-US"/>
        </w:rPr>
        <w:t>indication donnée</w:t>
      </w:r>
      <w:r>
        <w:rPr>
          <w:lang w:eastAsia="en-US"/>
        </w:rPr>
        <w:t xml:space="preserve">, </w:t>
      </w:r>
      <w:r w:rsidR="00BB5C58">
        <w:rPr>
          <w:lang w:eastAsia="en-US"/>
        </w:rPr>
        <w:t>que ce Menand jeune mangeait des cordes et de l</w:t>
      </w:r>
      <w:r>
        <w:rPr>
          <w:lang w:eastAsia="en-US"/>
        </w:rPr>
        <w:t>’</w:t>
      </w:r>
      <w:r w:rsidR="00BB5C58">
        <w:rPr>
          <w:lang w:eastAsia="en-US"/>
        </w:rPr>
        <w:t>oignon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Trouvé un notaire amateur de ficelles</w:t>
      </w:r>
      <w:r>
        <w:rPr>
          <w:lang w:eastAsia="en-US"/>
        </w:rPr>
        <w:t xml:space="preserve">, </w:t>
      </w:r>
      <w:r w:rsidR="00BB5C58">
        <w:rPr>
          <w:lang w:eastAsia="en-US"/>
        </w:rPr>
        <w:t>et plusieurs centaines de clercs adonnés à l</w:t>
      </w:r>
      <w:r>
        <w:rPr>
          <w:lang w:eastAsia="en-US"/>
        </w:rPr>
        <w:t>’</w:t>
      </w:r>
      <w:r w:rsidR="00BB5C58">
        <w:rPr>
          <w:lang w:eastAsia="en-US"/>
        </w:rPr>
        <w:t>usage de l</w:t>
      </w:r>
      <w:r>
        <w:rPr>
          <w:lang w:eastAsia="en-US"/>
        </w:rPr>
        <w:t>’</w:t>
      </w:r>
      <w:r w:rsidR="00BB5C58">
        <w:rPr>
          <w:lang w:eastAsia="en-US"/>
        </w:rPr>
        <w:t>oignon</w:t>
      </w:r>
      <w:r>
        <w:rPr>
          <w:lang w:eastAsia="en-US"/>
        </w:rPr>
        <w:t>.</w:t>
      </w:r>
    </w:p>
    <w:p w14:paraId="14A4BD7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Trouvé en outre un notaire que ses amis ont surnommé le Concombre</w:t>
      </w:r>
      <w:r>
        <w:rPr>
          <w:lang w:eastAsia="en-US"/>
        </w:rPr>
        <w:t xml:space="preserve">, </w:t>
      </w:r>
      <w:r w:rsidR="00BB5C58">
        <w:rPr>
          <w:lang w:eastAsia="en-US"/>
        </w:rPr>
        <w:t>mais l</w:t>
      </w:r>
      <w:r>
        <w:rPr>
          <w:lang w:eastAsia="en-US"/>
        </w:rPr>
        <w:t>’</w:t>
      </w:r>
      <w:r w:rsidR="00BB5C58">
        <w:rPr>
          <w:lang w:eastAsia="en-US"/>
        </w:rPr>
        <w:t>Artichaut</w:t>
      </w:r>
      <w:r>
        <w:rPr>
          <w:lang w:eastAsia="en-US"/>
        </w:rPr>
        <w:t xml:space="preserve">, </w:t>
      </w:r>
      <w:r w:rsidR="00BB5C58">
        <w:rPr>
          <w:lang w:eastAsia="en-US"/>
        </w:rPr>
        <w:t>néant</w:t>
      </w:r>
      <w:r>
        <w:rPr>
          <w:lang w:eastAsia="en-US"/>
        </w:rPr>
        <w:t>.</w:t>
      </w:r>
    </w:p>
    <w:p w14:paraId="6C4F0FBE" w14:textId="79A750BD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9</w:t>
      </w:r>
      <w:r>
        <w:rPr>
          <w:lang w:eastAsia="en-US"/>
        </w:rPr>
        <w:t>°M. de </w:t>
      </w:r>
      <w:proofErr w:type="spellStart"/>
      <w:r w:rsidR="00BB5C58">
        <w:rPr>
          <w:lang w:eastAsia="en-US"/>
        </w:rPr>
        <w:t>Maudreuil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 xml:space="preserve">ayant pour sobriquet </w:t>
      </w:r>
      <w:r w:rsidR="00685E2E">
        <w:rPr>
          <w:lang w:eastAsia="en-US"/>
        </w:rPr>
        <w:t>Cousin-et-ami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proofErr w:type="spellStart"/>
      <w:r w:rsidR="00BB5C58">
        <w:rPr>
          <w:lang w:eastAsia="en-US"/>
        </w:rPr>
        <w:t>Maudreuil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inconnu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mais </w:t>
      </w:r>
      <w:r w:rsidR="00685E2E">
        <w:rPr>
          <w:lang w:eastAsia="en-US"/>
        </w:rPr>
        <w:t>Cousin-et-ami</w:t>
      </w:r>
      <w:r w:rsidR="00BB5C58">
        <w:rPr>
          <w:lang w:eastAsia="en-US"/>
        </w:rPr>
        <w:t xml:space="preserve"> pouvant</w:t>
      </w:r>
      <w:r>
        <w:rPr>
          <w:lang w:eastAsia="en-US"/>
        </w:rPr>
        <w:t xml:space="preserve">, </w:t>
      </w:r>
      <w:r w:rsidR="00BB5C58">
        <w:rPr>
          <w:lang w:eastAsia="en-US"/>
        </w:rPr>
        <w:t>au contraire</w:t>
      </w:r>
      <w:r>
        <w:rPr>
          <w:lang w:eastAsia="en-US"/>
        </w:rPr>
        <w:t xml:space="preserve">, </w:t>
      </w:r>
      <w:r w:rsidR="00BB5C58">
        <w:rPr>
          <w:lang w:eastAsia="en-US"/>
        </w:rPr>
        <w:t>mettre sur la trace</w:t>
      </w:r>
      <w:r>
        <w:rPr>
          <w:lang w:eastAsia="en-US"/>
        </w:rPr>
        <w:t xml:space="preserve">. </w:t>
      </w:r>
      <w:r w:rsidR="00BB5C58">
        <w:rPr>
          <w:lang w:eastAsia="en-US"/>
        </w:rPr>
        <w:t>Les pompes funèbres ont eu un employé de ce surnom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à chercher</w:t>
      </w:r>
      <w:r>
        <w:rPr>
          <w:lang w:eastAsia="en-US"/>
        </w:rPr>
        <w:t>. »</w:t>
      </w:r>
    </w:p>
    <w:p w14:paraId="0703420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Il me suffirait d</w:t>
      </w:r>
      <w:r>
        <w:rPr>
          <w:lang w:eastAsia="en-US"/>
        </w:rPr>
        <w:t>’</w:t>
      </w:r>
      <w:r w:rsidR="00BB5C58">
        <w:rPr>
          <w:lang w:eastAsia="en-US"/>
        </w:rPr>
        <w:t>en trouver un seul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Mazurke</w:t>
      </w:r>
      <w:r>
        <w:rPr>
          <w:lang w:eastAsia="en-US"/>
        </w:rPr>
        <w:t xml:space="preserve">, </w:t>
      </w:r>
      <w:r w:rsidR="00BB5C58">
        <w:rPr>
          <w:lang w:eastAsia="en-US"/>
        </w:rPr>
        <w:t>qui se calmait chaque fois qu</w:t>
      </w:r>
      <w:r>
        <w:rPr>
          <w:lang w:eastAsia="en-US"/>
        </w:rPr>
        <w:t>’</w:t>
      </w:r>
      <w:r w:rsidR="00BB5C58">
        <w:rPr>
          <w:lang w:eastAsia="en-US"/>
        </w:rPr>
        <w:t>il entrevoyait l</w:t>
      </w:r>
      <w:r>
        <w:rPr>
          <w:lang w:eastAsia="en-US"/>
        </w:rPr>
        <w:t>’</w:t>
      </w:r>
      <w:r w:rsidR="00BB5C58">
        <w:rPr>
          <w:lang w:eastAsia="en-US"/>
        </w:rPr>
        <w:t>ombre d</w:t>
      </w:r>
      <w:r>
        <w:rPr>
          <w:lang w:eastAsia="en-US"/>
        </w:rPr>
        <w:t>’</w:t>
      </w:r>
      <w:r w:rsidR="00BB5C58">
        <w:rPr>
          <w:lang w:eastAsia="en-US"/>
        </w:rPr>
        <w:t>un espoir</w:t>
      </w:r>
      <w:r>
        <w:rPr>
          <w:lang w:eastAsia="en-US"/>
        </w:rPr>
        <w:t>.</w:t>
      </w:r>
    </w:p>
    <w:p w14:paraId="29AE3D95" w14:textId="2D912F58" w:rsidR="00A23BF9" w:rsidRDefault="00A23BF9" w:rsidP="00A23BF9">
      <w:pPr>
        <w:rPr>
          <w:lang w:eastAsia="en-US"/>
        </w:rPr>
      </w:pPr>
      <w:r>
        <w:rPr>
          <w:lang w:eastAsia="en-US"/>
        </w:rPr>
        <w:t>— « </w:t>
      </w:r>
      <w:r w:rsidR="00BB5C58">
        <w:rPr>
          <w:lang w:eastAsia="en-US"/>
        </w:rPr>
        <w:t>10°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reprit </w:t>
      </w:r>
      <w:r>
        <w:rPr>
          <w:lang w:eastAsia="en-US"/>
        </w:rPr>
        <w:t>M. </w:t>
      </w:r>
      <w:r w:rsidR="00BB5C58">
        <w:rPr>
          <w:lang w:eastAsia="en-US"/>
        </w:rPr>
        <w:t>Baptiste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M. </w:t>
      </w:r>
      <w:proofErr w:type="spellStart"/>
      <w:r w:rsidR="00BB5C58">
        <w:rPr>
          <w:lang w:eastAsia="en-US"/>
        </w:rPr>
        <w:t>Houël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propriétaire</w:t>
      </w:r>
      <w:r>
        <w:rPr>
          <w:lang w:eastAsia="en-US"/>
        </w:rPr>
        <w:t xml:space="preserve">, </w:t>
      </w:r>
      <w:r w:rsidR="00BB5C58">
        <w:rPr>
          <w:lang w:eastAsia="en-US"/>
        </w:rPr>
        <w:t>inconnu</w:t>
      </w:r>
      <w:r>
        <w:rPr>
          <w:lang w:eastAsia="en-US"/>
        </w:rPr>
        <w:t>.</w:t>
      </w:r>
    </w:p>
    <w:p w14:paraId="0BB2A57B" w14:textId="54413591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« </w:t>
      </w:r>
      <w:r w:rsidR="00BB5C58">
        <w:rPr>
          <w:lang w:eastAsia="en-US"/>
        </w:rPr>
        <w:t>11</w:t>
      </w:r>
      <w:r>
        <w:rPr>
          <w:lang w:eastAsia="en-US"/>
        </w:rPr>
        <w:t>°M. </w:t>
      </w:r>
      <w:proofErr w:type="spellStart"/>
      <w:r w:rsidR="00BB5C58">
        <w:rPr>
          <w:lang w:eastAsia="en-US"/>
        </w:rPr>
        <w:t>Berthelleminot</w:t>
      </w:r>
      <w:proofErr w:type="spellEnd"/>
      <w:r w:rsidR="00BB5C58">
        <w:rPr>
          <w:lang w:eastAsia="en-US"/>
        </w:rPr>
        <w:t xml:space="preserve"> de </w:t>
      </w:r>
      <w:proofErr w:type="spellStart"/>
      <w:r w:rsidR="00BB5C58">
        <w:rPr>
          <w:lang w:eastAsia="en-US"/>
        </w:rPr>
        <w:t>Beaurepas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entrepreneur</w:t>
      </w:r>
      <w:r>
        <w:rPr>
          <w:lang w:eastAsia="en-US"/>
        </w:rPr>
        <w:t xml:space="preserve">, </w:t>
      </w:r>
      <w:r w:rsidR="00BB5C58">
        <w:rPr>
          <w:lang w:eastAsia="en-US"/>
        </w:rPr>
        <w:t>chevalier de l</w:t>
      </w:r>
      <w:r>
        <w:rPr>
          <w:lang w:eastAsia="en-US"/>
        </w:rPr>
        <w:t>’</w:t>
      </w:r>
      <w:r w:rsidR="00BB5C58">
        <w:rPr>
          <w:lang w:eastAsia="en-US"/>
        </w:rPr>
        <w:t>Aigle jaune de Souabe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 xml:space="preserve">Signalé par le client comme un </w:t>
      </w:r>
      <w:r w:rsidR="00BB5C58">
        <w:rPr>
          <w:i/>
          <w:iCs/>
        </w:rPr>
        <w:t>faiseur</w:t>
      </w:r>
      <w:r>
        <w:rPr>
          <w:lang w:eastAsia="en-US"/>
        </w:rPr>
        <w:t>.</w:t>
      </w:r>
    </w:p>
    <w:p w14:paraId="4437C9E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Pas de données complètement positive</w:t>
      </w:r>
      <w:r>
        <w:rPr>
          <w:lang w:eastAsia="en-US"/>
        </w:rPr>
        <w:t>.</w:t>
      </w:r>
    </w:p>
    <w:p w14:paraId="2F31E5D4" w14:textId="6F8BB428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Néanmoins</w:t>
      </w:r>
      <w:r>
        <w:rPr>
          <w:lang w:eastAsia="en-US"/>
        </w:rPr>
        <w:t xml:space="preserve">, </w:t>
      </w:r>
      <w:r w:rsidR="00BB5C58">
        <w:rPr>
          <w:lang w:eastAsia="en-US"/>
        </w:rPr>
        <w:t>pourrait bien être le même qu</w:t>
      </w:r>
      <w:r>
        <w:rPr>
          <w:lang w:eastAsia="en-US"/>
        </w:rPr>
        <w:t>’</w:t>
      </w:r>
      <w:r w:rsidR="00BB5C58">
        <w:rPr>
          <w:lang w:eastAsia="en-US"/>
        </w:rPr>
        <w:t xml:space="preserve">un sieur </w:t>
      </w:r>
      <w:proofErr w:type="spellStart"/>
      <w:r w:rsidR="00BB5C58">
        <w:rPr>
          <w:lang w:eastAsia="en-US"/>
        </w:rPr>
        <w:t>Berthellemot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agent d</w:t>
      </w:r>
      <w:r>
        <w:rPr>
          <w:lang w:eastAsia="en-US"/>
        </w:rPr>
        <w:t>’</w:t>
      </w:r>
      <w:r w:rsidR="00BB5C58">
        <w:rPr>
          <w:lang w:eastAsia="en-US"/>
        </w:rPr>
        <w:t>assurances pour le recrutement</w:t>
      </w:r>
      <w:r>
        <w:rPr>
          <w:lang w:eastAsia="en-US"/>
        </w:rPr>
        <w:t xml:space="preserve">, </w:t>
      </w:r>
      <w:r w:rsidR="00BB5C58">
        <w:rPr>
          <w:lang w:eastAsia="en-US"/>
        </w:rPr>
        <w:t>ou qu</w:t>
      </w:r>
      <w:r>
        <w:rPr>
          <w:lang w:eastAsia="en-US"/>
        </w:rPr>
        <w:t>’</w:t>
      </w:r>
      <w:r w:rsidR="00BB5C58">
        <w:rPr>
          <w:lang w:eastAsia="en-US"/>
        </w:rPr>
        <w:t>un sieur Berthelot</w:t>
      </w:r>
      <w:r>
        <w:rPr>
          <w:lang w:eastAsia="en-US"/>
        </w:rPr>
        <w:t xml:space="preserve">, </w:t>
      </w:r>
      <w:r w:rsidR="00BB5C58">
        <w:rPr>
          <w:lang w:eastAsia="en-US"/>
        </w:rPr>
        <w:t>entrepreneur de déménagements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ou qu</w:t>
      </w:r>
      <w:r>
        <w:rPr>
          <w:lang w:eastAsia="en-US"/>
        </w:rPr>
        <w:t>’</w:t>
      </w:r>
      <w:r w:rsidR="00BB5C58">
        <w:rPr>
          <w:lang w:eastAsia="en-US"/>
        </w:rPr>
        <w:t>un sieur</w:t>
      </w:r>
      <w:r>
        <w:rPr>
          <w:lang w:eastAsia="en-US"/>
        </w:rPr>
        <w:t>… »</w:t>
      </w:r>
    </w:p>
    <w:p w14:paraId="46CF4239" w14:textId="202874FE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c</w:t>
      </w:r>
      <w:r>
        <w:rPr>
          <w:lang w:eastAsia="en-US"/>
        </w:rPr>
        <w:t>’</w:t>
      </w:r>
      <w:r w:rsidR="00BB5C58">
        <w:rPr>
          <w:lang w:eastAsia="en-US"/>
        </w:rPr>
        <w:t>est pour me raconter des balivernes semblables que vous m</w:t>
      </w:r>
      <w:r>
        <w:rPr>
          <w:lang w:eastAsia="en-US"/>
        </w:rPr>
        <w:t>’</w:t>
      </w:r>
      <w:r w:rsidR="00BB5C58">
        <w:rPr>
          <w:lang w:eastAsia="en-US"/>
        </w:rPr>
        <w:t>avez fait donner quinze cents francs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 xml:space="preserve">écria Mazurke en roulant son fauteuil du côté de </w:t>
      </w:r>
      <w:r>
        <w:rPr>
          <w:lang w:eastAsia="en-US"/>
        </w:rPr>
        <w:t>M. </w:t>
      </w:r>
      <w:r w:rsidR="00BB5C58">
        <w:rPr>
          <w:lang w:eastAsia="en-US"/>
        </w:rPr>
        <w:t>Baptiste</w:t>
      </w:r>
      <w:r>
        <w:rPr>
          <w:lang w:eastAsia="en-US"/>
        </w:rPr>
        <w:t>.</w:t>
      </w:r>
    </w:p>
    <w:p w14:paraId="775C87BD" w14:textId="33B08BD9" w:rsidR="00A23BF9" w:rsidRDefault="00A23BF9" w:rsidP="00A23BF9">
      <w:pPr>
        <w:rPr>
          <w:lang w:eastAsia="en-US"/>
        </w:rPr>
      </w:pPr>
      <w:r>
        <w:rPr>
          <w:lang w:eastAsia="en-US"/>
        </w:rPr>
        <w:t>M. </w:t>
      </w:r>
      <w:r w:rsidR="00BB5C58">
        <w:rPr>
          <w:lang w:eastAsia="en-US"/>
        </w:rPr>
        <w:t>Baptiste fit exécuter à son siège un mouvement de retraite</w:t>
      </w:r>
      <w:r>
        <w:rPr>
          <w:lang w:eastAsia="en-US"/>
        </w:rPr>
        <w:t xml:space="preserve">, </w:t>
      </w:r>
      <w:r w:rsidR="00BB5C58">
        <w:rPr>
          <w:lang w:eastAsia="en-US"/>
        </w:rPr>
        <w:t>et maintint son chapeau entre ses jambes</w:t>
      </w:r>
      <w:r>
        <w:rPr>
          <w:lang w:eastAsia="en-US"/>
        </w:rPr>
        <w:t>.</w:t>
      </w:r>
    </w:p>
    <w:p w14:paraId="5969132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Mazurke regarda tout autour de la chambre pour s</w:t>
      </w:r>
      <w:r w:rsidR="00A23BF9">
        <w:rPr>
          <w:lang w:eastAsia="en-US"/>
        </w:rPr>
        <w:t>’</w:t>
      </w:r>
      <w:r>
        <w:rPr>
          <w:lang w:eastAsia="en-US"/>
        </w:rPr>
        <w:t>assurer qu</w:t>
      </w:r>
      <w:r w:rsidR="00A23BF9">
        <w:rPr>
          <w:lang w:eastAsia="en-US"/>
        </w:rPr>
        <w:t>’</w:t>
      </w:r>
      <w:r>
        <w:rPr>
          <w:lang w:eastAsia="en-US"/>
        </w:rPr>
        <w:t>il y avait bien un jonc dans quelque coin</w:t>
      </w:r>
      <w:r w:rsidR="00A23BF9">
        <w:rPr>
          <w:lang w:eastAsia="en-US"/>
        </w:rPr>
        <w:t>.</w:t>
      </w:r>
    </w:p>
    <w:p w14:paraId="2FC9D9DA" w14:textId="55D7F7EB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Remarquez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dit </w:t>
      </w:r>
      <w:r>
        <w:rPr>
          <w:lang w:eastAsia="en-US"/>
        </w:rPr>
        <w:t>M. </w:t>
      </w:r>
      <w:r w:rsidR="00BB5C58">
        <w:rPr>
          <w:lang w:eastAsia="en-US"/>
        </w:rPr>
        <w:t>Baptiste sans trop se troubler</w:t>
      </w:r>
      <w:r>
        <w:rPr>
          <w:lang w:eastAsia="en-US"/>
        </w:rPr>
        <w:t xml:space="preserve">, </w:t>
      </w:r>
      <w:r w:rsidR="00BB5C58">
        <w:rPr>
          <w:lang w:eastAsia="en-US"/>
        </w:rPr>
        <w:t>bien qu</w:t>
      </w:r>
      <w:r>
        <w:rPr>
          <w:lang w:eastAsia="en-US"/>
        </w:rPr>
        <w:t>’</w:t>
      </w:r>
      <w:r w:rsidR="00BB5C58">
        <w:rPr>
          <w:lang w:eastAsia="en-US"/>
        </w:rPr>
        <w:t>il eût suivi le regard circulaire et menaçant de Mazurke</w:t>
      </w:r>
      <w:r>
        <w:rPr>
          <w:lang w:eastAsia="en-US"/>
        </w:rPr>
        <w:t xml:space="preserve">, </w:t>
      </w:r>
      <w:r w:rsidR="00BB5C58">
        <w:rPr>
          <w:lang w:eastAsia="en-US"/>
        </w:rPr>
        <w:t>remarquez que vous en avez là seulement pour vingt-cinq louis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les cinquante autres louis seront employés également dans votre intérêt</w:t>
      </w:r>
      <w:r>
        <w:rPr>
          <w:lang w:eastAsia="en-US"/>
        </w:rPr>
        <w:t>.</w:t>
      </w:r>
    </w:p>
    <w:p w14:paraId="295732D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Également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répéta Mazurke</w:t>
      </w:r>
      <w:r>
        <w:rPr>
          <w:lang w:eastAsia="en-US"/>
        </w:rPr>
        <w:t>.</w:t>
      </w:r>
    </w:p>
    <w:p w14:paraId="7B384117" w14:textId="3E61CC46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Ou mieux</w:t>
      </w:r>
      <w:r>
        <w:rPr>
          <w:lang w:eastAsia="en-US"/>
        </w:rPr>
        <w:t xml:space="preserve">, </w:t>
      </w:r>
      <w:r w:rsidR="00BB5C58">
        <w:rPr>
          <w:lang w:eastAsia="en-US"/>
        </w:rPr>
        <w:t>si les circonstances s</w:t>
      </w:r>
      <w:r>
        <w:rPr>
          <w:lang w:eastAsia="en-US"/>
        </w:rPr>
        <w:t>’</w:t>
      </w:r>
      <w:r w:rsidR="00BB5C58">
        <w:rPr>
          <w:lang w:eastAsia="en-US"/>
        </w:rPr>
        <w:t>y prêtent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poursuivit </w:t>
      </w:r>
      <w:r>
        <w:rPr>
          <w:lang w:eastAsia="en-US"/>
        </w:rPr>
        <w:t>M. </w:t>
      </w:r>
      <w:r w:rsidR="00BB5C58">
        <w:rPr>
          <w:lang w:eastAsia="en-US"/>
        </w:rPr>
        <w:t>Baptiste</w:t>
      </w:r>
      <w:r>
        <w:rPr>
          <w:lang w:eastAsia="en-US"/>
        </w:rPr>
        <w:t>.</w:t>
      </w:r>
    </w:p>
    <w:p w14:paraId="26103FA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Mazurke se leva</w:t>
      </w:r>
      <w:r w:rsidR="00A23BF9">
        <w:rPr>
          <w:lang w:eastAsia="en-US"/>
        </w:rPr>
        <w:t xml:space="preserve">. </w:t>
      </w:r>
      <w:r>
        <w:rPr>
          <w:lang w:eastAsia="en-US"/>
        </w:rPr>
        <w:t>Il y avait en effet un jonc dans un coin</w:t>
      </w:r>
      <w:r w:rsidR="00A23BF9">
        <w:rPr>
          <w:lang w:eastAsia="en-US"/>
        </w:rPr>
        <w:t xml:space="preserve">. </w:t>
      </w:r>
      <w:r>
        <w:rPr>
          <w:lang w:eastAsia="en-US"/>
        </w:rPr>
        <w:t>Mazurke alla le prendre</w:t>
      </w:r>
      <w:r w:rsidR="00A23BF9">
        <w:rPr>
          <w:lang w:eastAsia="en-US"/>
        </w:rPr>
        <w:t>.</w:t>
      </w:r>
    </w:p>
    <w:p w14:paraId="56675702" w14:textId="4AAA7DB5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M. </w:t>
      </w:r>
      <w:r w:rsidR="00BB5C58">
        <w:rPr>
          <w:lang w:eastAsia="en-US"/>
        </w:rPr>
        <w:t>Baptiste saisit son chapeau plein de papiers</w:t>
      </w:r>
      <w:r>
        <w:rPr>
          <w:lang w:eastAsia="en-US"/>
        </w:rPr>
        <w:t xml:space="preserve">. </w:t>
      </w:r>
      <w:r w:rsidR="00BB5C58">
        <w:rPr>
          <w:lang w:eastAsia="en-US"/>
        </w:rPr>
        <w:t>Il avait trop d</w:t>
      </w:r>
      <w:r>
        <w:rPr>
          <w:lang w:eastAsia="en-US"/>
        </w:rPr>
        <w:t>’</w:t>
      </w:r>
      <w:r w:rsidR="00BB5C58">
        <w:rPr>
          <w:lang w:eastAsia="en-US"/>
        </w:rPr>
        <w:t>acquis et d</w:t>
      </w:r>
      <w:r>
        <w:rPr>
          <w:lang w:eastAsia="en-US"/>
        </w:rPr>
        <w:t>’</w:t>
      </w:r>
      <w:r w:rsidR="00BB5C58">
        <w:rPr>
          <w:lang w:eastAsia="en-US"/>
        </w:rPr>
        <w:t>expérience pour ne pas comprendre qu</w:t>
      </w:r>
      <w:r>
        <w:rPr>
          <w:lang w:eastAsia="en-US"/>
        </w:rPr>
        <w:t>’</w:t>
      </w:r>
      <w:r w:rsidR="00BB5C58">
        <w:rPr>
          <w:lang w:eastAsia="en-US"/>
        </w:rPr>
        <w:t>on allait lui offrir une volée de coups de canne</w:t>
      </w:r>
      <w:r>
        <w:rPr>
          <w:lang w:eastAsia="en-US"/>
        </w:rPr>
        <w:t>.</w:t>
      </w:r>
    </w:p>
    <w:p w14:paraId="6CE6151D" w14:textId="26688E0D" w:rsidR="00A23BF9" w:rsidRDefault="00BB5C58" w:rsidP="00A23BF9">
      <w:pPr>
        <w:rPr>
          <w:lang w:eastAsia="en-US"/>
        </w:rPr>
      </w:pPr>
      <w:r>
        <w:rPr>
          <w:lang w:eastAsia="en-US"/>
        </w:rPr>
        <w:t>Quelque habitué que l</w:t>
      </w:r>
      <w:r w:rsidR="00A23BF9">
        <w:rPr>
          <w:lang w:eastAsia="en-US"/>
        </w:rPr>
        <w:t>’</w:t>
      </w:r>
      <w:r>
        <w:rPr>
          <w:lang w:eastAsia="en-US"/>
        </w:rPr>
        <w:t>on puisse être à ces jeux</w:t>
      </w:r>
      <w:r w:rsidR="00A23BF9">
        <w:rPr>
          <w:lang w:eastAsia="en-US"/>
        </w:rPr>
        <w:t xml:space="preserve">, </w:t>
      </w:r>
      <w:r>
        <w:rPr>
          <w:lang w:eastAsia="en-US"/>
        </w:rPr>
        <w:t>on cherche toujours à les éviter</w:t>
      </w:r>
      <w:r w:rsidR="00A23BF9">
        <w:rPr>
          <w:lang w:eastAsia="en-US"/>
        </w:rPr>
        <w:t>. M. </w:t>
      </w:r>
      <w:r>
        <w:rPr>
          <w:lang w:eastAsia="en-US"/>
        </w:rPr>
        <w:t>Baptiste</w:t>
      </w:r>
      <w:r w:rsidR="00A23BF9">
        <w:rPr>
          <w:lang w:eastAsia="en-US"/>
        </w:rPr>
        <w:t xml:space="preserve">, </w:t>
      </w:r>
      <w:r>
        <w:rPr>
          <w:lang w:eastAsia="en-US"/>
        </w:rPr>
        <w:t>soyez-en certains</w:t>
      </w:r>
      <w:r w:rsidR="00A23BF9">
        <w:rPr>
          <w:lang w:eastAsia="en-US"/>
        </w:rPr>
        <w:t xml:space="preserve">, </w:t>
      </w:r>
      <w:r>
        <w:rPr>
          <w:lang w:eastAsia="en-US"/>
        </w:rPr>
        <w:t>n</w:t>
      </w:r>
      <w:r w:rsidR="00A23BF9">
        <w:rPr>
          <w:lang w:eastAsia="en-US"/>
        </w:rPr>
        <w:t>’</w:t>
      </w:r>
      <w:r>
        <w:rPr>
          <w:lang w:eastAsia="en-US"/>
        </w:rPr>
        <w:t>était pas un maraud ordinaire</w:t>
      </w:r>
      <w:r w:rsidR="00A23BF9">
        <w:rPr>
          <w:lang w:eastAsia="en-US"/>
        </w:rPr>
        <w:t xml:space="preserve">. </w:t>
      </w:r>
      <w:r>
        <w:rPr>
          <w:lang w:eastAsia="en-US"/>
        </w:rPr>
        <w:t>Au lieu de gagner la porte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feuilleta de nouveau ses paperasses en disant</w:t>
      </w:r>
      <w:r w:rsidR="00A23BF9">
        <w:rPr>
          <w:lang w:eastAsia="en-US"/>
        </w:rPr>
        <w:t> :</w:t>
      </w:r>
    </w:p>
    <w:p w14:paraId="0B51C92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Mon cher monsieur Philippe</w:t>
      </w:r>
      <w:r>
        <w:rPr>
          <w:lang w:eastAsia="en-US"/>
        </w:rPr>
        <w:t xml:space="preserve">,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l</w:t>
      </w:r>
      <w:r>
        <w:rPr>
          <w:lang w:eastAsia="en-US"/>
        </w:rPr>
        <w:t>’</w:t>
      </w:r>
      <w:r w:rsidR="00BB5C58">
        <w:rPr>
          <w:lang w:eastAsia="en-US"/>
        </w:rPr>
        <w:t>honneur de vous faire observer qu</w:t>
      </w:r>
      <w:r>
        <w:rPr>
          <w:lang w:eastAsia="en-US"/>
        </w:rPr>
        <w:t>’</w:t>
      </w:r>
      <w:r w:rsidR="00BB5C58">
        <w:rPr>
          <w:lang w:eastAsia="en-US"/>
        </w:rPr>
        <w:t>une volée de coups de canne est la chose du monde la plus vieille et la moins spirituelle</w:t>
      </w:r>
      <w:r>
        <w:rPr>
          <w:lang w:eastAsia="en-US"/>
        </w:rPr>
        <w:t xml:space="preserve">…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en ai reçu beaucoup et je puis en parler</w:t>
      </w:r>
      <w:r>
        <w:rPr>
          <w:lang w:eastAsia="en-US"/>
        </w:rPr>
        <w:t xml:space="preserve">…, </w:t>
      </w:r>
      <w:r w:rsidR="00BB5C58">
        <w:rPr>
          <w:lang w:eastAsia="en-US"/>
        </w:rPr>
        <w:t>de quoi vous plaignez-vous</w:t>
      </w:r>
      <w:r>
        <w:rPr>
          <w:lang w:eastAsia="en-US"/>
        </w:rPr>
        <w:t> ?</w:t>
      </w:r>
    </w:p>
    <w:p w14:paraId="5263AF8A" w14:textId="45243164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De quoi je me plains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 Mazurke qui fit plier le jonc et l</w:t>
      </w:r>
      <w:r>
        <w:rPr>
          <w:lang w:eastAsia="en-US"/>
        </w:rPr>
        <w:t>’</w:t>
      </w:r>
      <w:r w:rsidR="00BB5C58">
        <w:rPr>
          <w:lang w:eastAsia="en-US"/>
        </w:rPr>
        <w:t>assura dans sa main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il y a volée et volée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Baptiste</w:t>
      </w:r>
      <w:r>
        <w:rPr>
          <w:lang w:eastAsia="en-US"/>
        </w:rPr>
        <w:t xml:space="preserve">, </w:t>
      </w:r>
      <w:r w:rsidR="00BB5C58">
        <w:rPr>
          <w:lang w:eastAsia="en-US"/>
        </w:rPr>
        <w:t>comme il y a renseignements et renseignements</w:t>
      </w:r>
      <w:r>
        <w:rPr>
          <w:lang w:eastAsia="en-US"/>
        </w:rPr>
        <w:t xml:space="preserve">… </w:t>
      </w:r>
      <w:r w:rsidR="00BB5C58">
        <w:rPr>
          <w:lang w:eastAsia="en-US"/>
        </w:rPr>
        <w:t>Les volées que je donne</w:t>
      </w:r>
      <w:r>
        <w:rPr>
          <w:lang w:eastAsia="en-US"/>
        </w:rPr>
        <w:t xml:space="preserve">, </w:t>
      </w:r>
      <w:r w:rsidR="00BB5C58">
        <w:rPr>
          <w:lang w:eastAsia="en-US"/>
        </w:rPr>
        <w:t>moi</w:t>
      </w:r>
      <w:r>
        <w:rPr>
          <w:lang w:eastAsia="en-US"/>
        </w:rPr>
        <w:t xml:space="preserve">, </w:t>
      </w:r>
      <w:r w:rsidR="00BB5C58">
        <w:rPr>
          <w:lang w:eastAsia="en-US"/>
        </w:rPr>
        <w:t>quand je m</w:t>
      </w:r>
      <w:r>
        <w:rPr>
          <w:lang w:eastAsia="en-US"/>
        </w:rPr>
        <w:t>’</w:t>
      </w:r>
      <w:r w:rsidR="00BB5C58">
        <w:rPr>
          <w:lang w:eastAsia="en-US"/>
        </w:rPr>
        <w:t>en mêle</w:t>
      </w:r>
      <w:r>
        <w:rPr>
          <w:lang w:eastAsia="en-US"/>
        </w:rPr>
        <w:t xml:space="preserve">, </w:t>
      </w:r>
      <w:r w:rsidR="00BB5C58">
        <w:rPr>
          <w:lang w:eastAsia="en-US"/>
        </w:rPr>
        <w:t>sont d</w:t>
      </w:r>
      <w:r>
        <w:rPr>
          <w:lang w:eastAsia="en-US"/>
        </w:rPr>
        <w:t>’</w:t>
      </w:r>
      <w:r w:rsidR="00BB5C58">
        <w:rPr>
          <w:lang w:eastAsia="en-US"/>
        </w:rPr>
        <w:t>une qualité si supérieure</w:t>
      </w:r>
      <w:r>
        <w:rPr>
          <w:lang w:eastAsia="en-US"/>
        </w:rPr>
        <w:t>…</w:t>
      </w:r>
    </w:p>
    <w:p w14:paraId="4880040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homme aux lunettes bleues éleva entre l</w:t>
      </w:r>
      <w:r w:rsidR="00A23BF9">
        <w:rPr>
          <w:lang w:eastAsia="en-US"/>
        </w:rPr>
        <w:t>’</w:t>
      </w:r>
      <w:r>
        <w:rPr>
          <w:lang w:eastAsia="en-US"/>
        </w:rPr>
        <w:t>index et le pouce un petit papier d</w:t>
      </w:r>
      <w:r w:rsidR="00A23BF9">
        <w:rPr>
          <w:lang w:eastAsia="en-US"/>
        </w:rPr>
        <w:t>’</w:t>
      </w:r>
      <w:r>
        <w:rPr>
          <w:lang w:eastAsia="en-US"/>
        </w:rPr>
        <w:t>appétissante physionomie</w:t>
      </w:r>
      <w:r w:rsidR="00A23BF9">
        <w:rPr>
          <w:lang w:eastAsia="en-US"/>
        </w:rPr>
        <w:t>.</w:t>
      </w:r>
    </w:p>
    <w:p w14:paraId="776AC18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Encore quelque bourde</w:t>
      </w:r>
      <w:r>
        <w:rPr>
          <w:lang w:eastAsia="en-US"/>
        </w:rPr>
        <w:t xml:space="preserve"> ! </w:t>
      </w:r>
      <w:r w:rsidR="00BB5C58">
        <w:rPr>
          <w:lang w:eastAsia="en-US"/>
        </w:rPr>
        <w:t>grommela Mazurke</w:t>
      </w:r>
      <w:r>
        <w:rPr>
          <w:lang w:eastAsia="en-US"/>
        </w:rPr>
        <w:t>.</w:t>
      </w:r>
    </w:p>
    <w:p w14:paraId="6B4C83F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Vous allez voir</w:t>
      </w:r>
      <w:r>
        <w:rPr>
          <w:lang w:eastAsia="en-US"/>
        </w:rPr>
        <w:t xml:space="preserve">, </w:t>
      </w:r>
      <w:r w:rsidR="00BB5C58">
        <w:rPr>
          <w:lang w:eastAsia="en-US"/>
        </w:rPr>
        <w:t>cher monsieur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laissez-moi vous expliquer</w:t>
      </w:r>
      <w:r>
        <w:rPr>
          <w:lang w:eastAsia="en-US"/>
        </w:rPr>
        <w:t>…</w:t>
      </w:r>
    </w:p>
    <w:p w14:paraId="6E89DF6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écoute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si ce papier ne vaut pas mieux que les autres</w:t>
      </w:r>
      <w:r>
        <w:rPr>
          <w:lang w:eastAsia="en-US"/>
        </w:rPr>
        <w:t xml:space="preserve">, </w:t>
      </w:r>
      <w:r w:rsidR="00BB5C58">
        <w:rPr>
          <w:lang w:eastAsia="en-US"/>
        </w:rPr>
        <w:t>je vous administre une volée de quinze cents francs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Baptiste</w:t>
      </w:r>
      <w:r>
        <w:rPr>
          <w:lang w:eastAsia="en-US"/>
        </w:rPr>
        <w:t xml:space="preserve">… </w:t>
      </w:r>
      <w:r w:rsidR="00BB5C58">
        <w:rPr>
          <w:lang w:eastAsia="en-US"/>
        </w:rPr>
        <w:t>Est-ce convenu</w:t>
      </w:r>
      <w:r>
        <w:rPr>
          <w:lang w:eastAsia="en-US"/>
        </w:rPr>
        <w:t> ?</w:t>
      </w:r>
    </w:p>
    <w:p w14:paraId="001B140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convenu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Philippe</w:t>
      </w:r>
      <w:r>
        <w:rPr>
          <w:lang w:eastAsia="en-US"/>
        </w:rPr>
        <w:t>.</w:t>
      </w:r>
    </w:p>
    <w:p w14:paraId="5B0DF97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Mazurke resta debout</w:t>
      </w:r>
      <w:r w:rsidR="00A23BF9">
        <w:rPr>
          <w:lang w:eastAsia="en-US"/>
        </w:rPr>
        <w:t xml:space="preserve">, </w:t>
      </w:r>
      <w:r>
        <w:rPr>
          <w:lang w:eastAsia="en-US"/>
        </w:rPr>
        <w:t>appuyé sur sa bonne canne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l</w:t>
      </w:r>
      <w:r w:rsidR="00A23BF9">
        <w:rPr>
          <w:lang w:eastAsia="en-US"/>
        </w:rPr>
        <w:t>’</w:t>
      </w:r>
      <w:r>
        <w:rPr>
          <w:lang w:eastAsia="en-US"/>
        </w:rPr>
        <w:t>exécuteur sur sa hache</w:t>
      </w:r>
      <w:r w:rsidR="00A23BF9">
        <w:rPr>
          <w:lang w:eastAsia="en-US"/>
        </w:rPr>
        <w:t xml:space="preserve">, </w:t>
      </w:r>
      <w:r>
        <w:rPr>
          <w:lang w:eastAsia="en-US"/>
        </w:rPr>
        <w:t>dans le tableau de Jane Grey</w:t>
      </w:r>
      <w:r w:rsidR="00A23BF9">
        <w:rPr>
          <w:lang w:eastAsia="en-US"/>
        </w:rPr>
        <w:t>.</w:t>
      </w:r>
    </w:p>
    <w:p w14:paraId="3A3079CC" w14:textId="6A1D1DFC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M. </w:t>
      </w:r>
      <w:r w:rsidR="00BB5C58">
        <w:rPr>
          <w:lang w:eastAsia="en-US"/>
        </w:rPr>
        <w:t>Baptiste déplia le petit papier avec délicatesse</w:t>
      </w:r>
      <w:r>
        <w:rPr>
          <w:lang w:eastAsia="en-US"/>
        </w:rPr>
        <w:t>.</w:t>
      </w:r>
    </w:p>
    <w:p w14:paraId="2874678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Ceci</w:t>
      </w:r>
      <w:r>
        <w:rPr>
          <w:lang w:eastAsia="en-US"/>
        </w:rPr>
        <w:t xml:space="preserve">, </w:t>
      </w:r>
      <w:r w:rsidR="00BB5C58">
        <w:rPr>
          <w:lang w:eastAsia="en-US"/>
        </w:rPr>
        <w:t>cher monsieur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dit-il</w:t>
      </w:r>
      <w:r>
        <w:rPr>
          <w:lang w:eastAsia="en-US"/>
        </w:rPr>
        <w:t xml:space="preserve">, </w:t>
      </w:r>
      <w:r w:rsidR="00BB5C58">
        <w:rPr>
          <w:lang w:eastAsia="en-US"/>
        </w:rPr>
        <w:t>est une pièce</w:t>
      </w:r>
      <w:r>
        <w:rPr>
          <w:lang w:eastAsia="en-US"/>
        </w:rPr>
        <w:t>…</w:t>
      </w:r>
    </w:p>
    <w:p w14:paraId="727443E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Pas de préambule</w:t>
      </w:r>
      <w:r>
        <w:rPr>
          <w:lang w:eastAsia="en-US"/>
        </w:rPr>
        <w:t xml:space="preserve"> ! </w:t>
      </w:r>
      <w:r w:rsidR="00BB5C58">
        <w:rPr>
          <w:lang w:eastAsia="en-US"/>
        </w:rPr>
        <w:t>interrompit Mazurke</w:t>
      </w:r>
      <w:r>
        <w:rPr>
          <w:lang w:eastAsia="en-US"/>
        </w:rPr>
        <w:t> !</w:t>
      </w:r>
    </w:p>
    <w:p w14:paraId="1CB966C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Si fait</w:t>
      </w:r>
      <w:r>
        <w:rPr>
          <w:lang w:eastAsia="en-US"/>
        </w:rPr>
        <w:t xml:space="preserve">… </w:t>
      </w:r>
      <w:r w:rsidR="00BB5C58">
        <w:rPr>
          <w:lang w:eastAsia="en-US"/>
        </w:rPr>
        <w:t>dix paroles</w:t>
      </w:r>
      <w:r>
        <w:rPr>
          <w:lang w:eastAsia="en-US"/>
        </w:rPr>
        <w:t xml:space="preserve">… </w:t>
      </w:r>
      <w:r w:rsidR="00BB5C58">
        <w:rPr>
          <w:lang w:eastAsia="en-US"/>
        </w:rPr>
        <w:t>Notre coutume</w:t>
      </w:r>
      <w:r>
        <w:rPr>
          <w:lang w:eastAsia="en-US"/>
        </w:rPr>
        <w:t xml:space="preserve">, </w:t>
      </w:r>
      <w:r w:rsidR="00BB5C58">
        <w:rPr>
          <w:lang w:eastAsia="en-US"/>
        </w:rPr>
        <w:t>quand nous faisons des affaires avec un nouveau client</w:t>
      </w:r>
      <w:r>
        <w:rPr>
          <w:lang w:eastAsia="en-US"/>
        </w:rPr>
        <w:t xml:space="preserve">, </w:t>
      </w:r>
      <w:r w:rsidR="00BB5C58">
        <w:rPr>
          <w:lang w:eastAsia="en-US"/>
        </w:rPr>
        <w:t>est de commencer notre travail par ce client lui-même</w:t>
      </w:r>
      <w:r>
        <w:rPr>
          <w:lang w:eastAsia="en-US"/>
        </w:rPr>
        <w:t xml:space="preserve">… </w:t>
      </w:r>
      <w:r w:rsidR="00BB5C58">
        <w:rPr>
          <w:lang w:eastAsia="en-US"/>
        </w:rPr>
        <w:t>Vous conviendrez que c</w:t>
      </w:r>
      <w:r>
        <w:rPr>
          <w:lang w:eastAsia="en-US"/>
        </w:rPr>
        <w:t>’</w:t>
      </w:r>
      <w:r w:rsidR="00BB5C58">
        <w:rPr>
          <w:lang w:eastAsia="en-US"/>
        </w:rPr>
        <w:t>est assez prudent</w:t>
      </w:r>
      <w:r>
        <w:rPr>
          <w:lang w:eastAsia="en-US"/>
        </w:rPr>
        <w:t xml:space="preserve">… </w:t>
      </w:r>
      <w:r w:rsidR="00BB5C58">
        <w:rPr>
          <w:lang w:eastAsia="en-US"/>
        </w:rPr>
        <w:t>Cette pièce est la série de renseignements que nous avons pu nous procurer sur votre personne</w:t>
      </w:r>
      <w:r>
        <w:rPr>
          <w:lang w:eastAsia="en-US"/>
        </w:rPr>
        <w:t>…</w:t>
      </w:r>
    </w:p>
    <w:p w14:paraId="55F107E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diable</w:t>
      </w:r>
      <w:r>
        <w:rPr>
          <w:lang w:eastAsia="en-US"/>
        </w:rPr>
        <w:t xml:space="preserve">… </w:t>
      </w:r>
      <w:r w:rsidR="00BB5C58">
        <w:rPr>
          <w:lang w:eastAsia="en-US"/>
        </w:rPr>
        <w:t>fit Mazurke</w:t>
      </w:r>
      <w:r>
        <w:rPr>
          <w:lang w:eastAsia="en-US"/>
        </w:rPr>
        <w:t xml:space="preserve">, </w:t>
      </w:r>
      <w:r w:rsidR="00BB5C58">
        <w:rPr>
          <w:lang w:eastAsia="en-US"/>
        </w:rPr>
        <w:t>qui se prit à sourire</w:t>
      </w:r>
      <w:r>
        <w:rPr>
          <w:lang w:eastAsia="en-US"/>
        </w:rPr>
        <w:t>.</w:t>
      </w:r>
    </w:p>
    <w:p w14:paraId="487C9B9C" w14:textId="27D60B6C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vous la communique</w:t>
      </w:r>
      <w:r>
        <w:rPr>
          <w:lang w:eastAsia="en-US"/>
        </w:rPr>
        <w:t xml:space="preserve">, </w:t>
      </w:r>
      <w:r w:rsidR="00BB5C58">
        <w:rPr>
          <w:lang w:eastAsia="en-US"/>
        </w:rPr>
        <w:t>continua l</w:t>
      </w:r>
      <w:r>
        <w:rPr>
          <w:lang w:eastAsia="en-US"/>
        </w:rPr>
        <w:t>’</w:t>
      </w:r>
      <w:r w:rsidR="00BB5C58">
        <w:rPr>
          <w:lang w:eastAsia="en-US"/>
        </w:rPr>
        <w:t>homme aux lunettes bleues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pour que vous soyez bien convaincu que notre maison est fondée sur des bases sérieuses</w:t>
      </w:r>
      <w:r>
        <w:rPr>
          <w:lang w:eastAsia="en-US"/>
        </w:rPr>
        <w:t>…</w:t>
      </w:r>
    </w:p>
    <w:p w14:paraId="659D331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Si vous me dites sur moi-même certaines choses</w:t>
      </w:r>
      <w:r>
        <w:rPr>
          <w:lang w:eastAsia="en-US"/>
        </w:rPr>
        <w:t xml:space="preserve">,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en serai convaincu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Baptiste</w:t>
      </w:r>
      <w:r>
        <w:rPr>
          <w:lang w:eastAsia="en-US"/>
        </w:rPr>
        <w:t>.</w:t>
      </w:r>
    </w:p>
    <w:p w14:paraId="3D9B8B0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vous nous continuerez votre honorable confiance</w:t>
      </w:r>
      <w:r>
        <w:rPr>
          <w:lang w:eastAsia="en-US"/>
        </w:rPr>
        <w:t>.</w:t>
      </w:r>
    </w:p>
    <w:p w14:paraId="50968BF2" w14:textId="77777777" w:rsidR="00A23BF9" w:rsidRDefault="00A23BF9">
      <w:pPr>
        <w:numPr>
          <w:ins w:id="183" w:author="Alain" w:date="2009-12-04T18:11:00Z"/>
        </w:numPr>
        <w:rPr>
          <w:lang w:eastAsia="en-US"/>
        </w:rPr>
      </w:pPr>
      <w:r>
        <w:rPr>
          <w:lang w:eastAsia="en-US"/>
        </w:rPr>
        <w:t>—</w:t>
      </w:r>
    </w:p>
    <w:p w14:paraId="65DC6CE3" w14:textId="77777777" w:rsidR="00A23BF9" w:rsidRDefault="00BB5C58" w:rsidP="00A23BF9">
      <w:pPr>
        <w:numPr>
          <w:ins w:id="184" w:author="Alain" w:date="2009-12-04T18:29:00Z"/>
        </w:numPr>
        <w:rPr>
          <w:lang w:eastAsia="en-US"/>
        </w:rPr>
      </w:pPr>
      <w:r>
        <w:rPr>
          <w:lang w:eastAsia="en-US"/>
        </w:rPr>
        <w:t>Peut-être</w:t>
      </w:r>
      <w:r w:rsidR="00A23BF9">
        <w:rPr>
          <w:lang w:eastAsia="en-US"/>
        </w:rPr>
        <w:t xml:space="preserve">… </w:t>
      </w:r>
      <w:r>
        <w:rPr>
          <w:lang w:eastAsia="en-US"/>
        </w:rPr>
        <w:t>Voyons ma biographie</w:t>
      </w:r>
      <w:r w:rsidR="00A23BF9">
        <w:rPr>
          <w:lang w:eastAsia="en-US"/>
        </w:rPr>
        <w:t> !</w:t>
      </w:r>
    </w:p>
    <w:p w14:paraId="3D218E81" w14:textId="774CF95E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 xml:space="preserve">écria </w:t>
      </w:r>
      <w:r>
        <w:rPr>
          <w:lang w:eastAsia="en-US"/>
        </w:rPr>
        <w:t>M. </w:t>
      </w:r>
      <w:r w:rsidR="00BB5C58">
        <w:rPr>
          <w:lang w:eastAsia="en-US"/>
        </w:rPr>
        <w:t>Baptiste d</w:t>
      </w:r>
      <w:r>
        <w:rPr>
          <w:lang w:eastAsia="en-US"/>
        </w:rPr>
        <w:t>’</w:t>
      </w:r>
      <w:r w:rsidR="00BB5C58">
        <w:rPr>
          <w:lang w:eastAsia="en-US"/>
        </w:rPr>
        <w:t>un air modeste</w:t>
      </w:r>
      <w:r>
        <w:rPr>
          <w:lang w:eastAsia="en-US"/>
        </w:rPr>
        <w:t xml:space="preserve">,… </w:t>
      </w:r>
      <w:r w:rsidR="00BB5C58">
        <w:rPr>
          <w:lang w:eastAsia="en-US"/>
        </w:rPr>
        <w:t>cela ne va pas jusque-là</w:t>
      </w:r>
      <w:r>
        <w:rPr>
          <w:lang w:eastAsia="en-US"/>
        </w:rPr>
        <w:t>…</w:t>
      </w:r>
    </w:p>
    <w:p w14:paraId="72E989E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Voyons</w:t>
      </w:r>
      <w:r>
        <w:rPr>
          <w:lang w:eastAsia="en-US"/>
        </w:rPr>
        <w:t xml:space="preserve"> ! </w:t>
      </w:r>
      <w:r w:rsidR="00BB5C58">
        <w:rPr>
          <w:lang w:eastAsia="en-US"/>
        </w:rPr>
        <w:t>voyons</w:t>
      </w:r>
      <w:r>
        <w:rPr>
          <w:lang w:eastAsia="en-US"/>
        </w:rPr>
        <w:t> !</w:t>
      </w:r>
    </w:p>
    <w:p w14:paraId="0423622A" w14:textId="3F125219" w:rsidR="00A23BF9" w:rsidRDefault="00A23BF9" w:rsidP="00A23BF9">
      <w:pPr>
        <w:rPr>
          <w:lang w:eastAsia="en-US"/>
        </w:rPr>
      </w:pPr>
      <w:r>
        <w:rPr>
          <w:lang w:eastAsia="en-US"/>
        </w:rPr>
        <w:t>M. </w:t>
      </w:r>
      <w:r w:rsidR="00BB5C58">
        <w:rPr>
          <w:lang w:eastAsia="en-US"/>
        </w:rPr>
        <w:t>Baptiste assura ses lunettes bleues à l</w:t>
      </w:r>
      <w:r>
        <w:rPr>
          <w:lang w:eastAsia="en-US"/>
        </w:rPr>
        <w:t>’</w:t>
      </w:r>
      <w:r w:rsidR="00BB5C58">
        <w:rPr>
          <w:lang w:eastAsia="en-US"/>
        </w:rPr>
        <w:t>aide d</w:t>
      </w:r>
      <w:r>
        <w:rPr>
          <w:lang w:eastAsia="en-US"/>
        </w:rPr>
        <w:t>’</w:t>
      </w:r>
      <w:r w:rsidR="00BB5C58">
        <w:rPr>
          <w:lang w:eastAsia="en-US"/>
        </w:rPr>
        <w:t>un coup de doigt</w:t>
      </w:r>
      <w:r>
        <w:rPr>
          <w:lang w:eastAsia="en-US"/>
        </w:rPr>
        <w:t xml:space="preserve">, </w:t>
      </w:r>
      <w:r w:rsidR="00BB5C58">
        <w:rPr>
          <w:lang w:eastAsia="en-US"/>
        </w:rPr>
        <w:t>et commença</w:t>
      </w:r>
      <w:r>
        <w:rPr>
          <w:lang w:eastAsia="en-US"/>
        </w:rPr>
        <w:t> :</w:t>
      </w:r>
    </w:p>
    <w:p w14:paraId="63C4A02A" w14:textId="20EA66F4" w:rsidR="00A23BF9" w:rsidRDefault="00A23BF9" w:rsidP="00A23BF9">
      <w:pPr>
        <w:rPr>
          <w:lang w:eastAsia="en-US"/>
        </w:rPr>
      </w:pPr>
      <w:r>
        <w:rPr>
          <w:lang w:eastAsia="en-US"/>
        </w:rPr>
        <w:t>« M. </w:t>
      </w:r>
      <w:r w:rsidR="00BB5C58">
        <w:rPr>
          <w:lang w:eastAsia="en-US"/>
        </w:rPr>
        <w:t>Philippe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le capitaine Mazurke</w:t>
      </w:r>
      <w:r>
        <w:rPr>
          <w:lang w:eastAsia="en-US"/>
        </w:rPr>
        <w:t xml:space="preserve">, </w:t>
      </w:r>
      <w:r w:rsidR="00BB5C58">
        <w:rPr>
          <w:lang w:eastAsia="en-US"/>
        </w:rPr>
        <w:t>a passé la frontière d</w:t>
      </w:r>
      <w:r>
        <w:rPr>
          <w:lang w:eastAsia="en-US"/>
        </w:rPr>
        <w:t>’</w:t>
      </w:r>
      <w:r w:rsidR="00BB5C58">
        <w:rPr>
          <w:lang w:eastAsia="en-US"/>
        </w:rPr>
        <w:t>Autriche à l</w:t>
      </w:r>
      <w:r>
        <w:rPr>
          <w:lang w:eastAsia="en-US"/>
        </w:rPr>
        <w:t>’</w:t>
      </w:r>
      <w:r w:rsidR="00BB5C58">
        <w:rPr>
          <w:lang w:eastAsia="en-US"/>
        </w:rPr>
        <w:t>aide d</w:t>
      </w:r>
      <w:r>
        <w:rPr>
          <w:lang w:eastAsia="en-US"/>
        </w:rPr>
        <w:t>’</w:t>
      </w:r>
      <w:r w:rsidR="00BB5C58">
        <w:rPr>
          <w:lang w:eastAsia="en-US"/>
        </w:rPr>
        <w:t>un faux passeport</w:t>
      </w:r>
      <w:r>
        <w:rPr>
          <w:lang w:eastAsia="en-US"/>
        </w:rPr>
        <w:t>… »</w:t>
      </w:r>
    </w:p>
    <w:p w14:paraId="3D2AB56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Comment</w:t>
      </w:r>
      <w:r>
        <w:rPr>
          <w:lang w:eastAsia="en-US"/>
        </w:rPr>
        <w:t xml:space="preserve">, </w:t>
      </w:r>
      <w:r w:rsidR="00BB5C58">
        <w:rPr>
          <w:lang w:eastAsia="en-US"/>
        </w:rPr>
        <w:t>drôle</w:t>
      </w:r>
      <w:r>
        <w:rPr>
          <w:lang w:eastAsia="en-US"/>
        </w:rPr>
        <w:t> !…</w:t>
      </w:r>
    </w:p>
    <w:p w14:paraId="3563F60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Permettez</w:t>
      </w:r>
      <w:r>
        <w:rPr>
          <w:lang w:eastAsia="en-US"/>
        </w:rPr>
        <w:t> !</w:t>
      </w:r>
    </w:p>
    <w:p w14:paraId="61AA6215" w14:textId="44060AC2" w:rsidR="00A23BF9" w:rsidRDefault="00A23BF9" w:rsidP="00A23BF9">
      <w:pPr>
        <w:rPr>
          <w:lang w:eastAsia="en-US"/>
        </w:rPr>
      </w:pPr>
      <w:r>
        <w:rPr>
          <w:lang w:eastAsia="en-US"/>
        </w:rPr>
        <w:t xml:space="preserve">« … </w:t>
      </w:r>
      <w:r w:rsidR="00BB5C58">
        <w:rPr>
          <w:lang w:eastAsia="en-US"/>
        </w:rPr>
        <w:t>D</w:t>
      </w:r>
      <w:r>
        <w:rPr>
          <w:lang w:eastAsia="en-US"/>
        </w:rPr>
        <w:t>’</w:t>
      </w:r>
      <w:r w:rsidR="00BB5C58">
        <w:rPr>
          <w:lang w:eastAsia="en-US"/>
        </w:rPr>
        <w:t>un faux passeport</w:t>
      </w:r>
      <w:r>
        <w:rPr>
          <w:lang w:eastAsia="en-US"/>
        </w:rPr>
        <w:t xml:space="preserve">, </w:t>
      </w:r>
      <w:r w:rsidR="00BB5C58">
        <w:rPr>
          <w:lang w:eastAsia="en-US"/>
        </w:rPr>
        <w:t>ou du moins d</w:t>
      </w:r>
      <w:r>
        <w:rPr>
          <w:lang w:eastAsia="en-US"/>
        </w:rPr>
        <w:t>’</w:t>
      </w:r>
      <w:r w:rsidR="00BB5C58">
        <w:rPr>
          <w:lang w:eastAsia="en-US"/>
        </w:rPr>
        <w:t>un passeport appartenant à autrui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A fait sauter deux fois la banque des jeux à Wiesbaden</w:t>
      </w:r>
      <w:r>
        <w:rPr>
          <w:lang w:eastAsia="en-US"/>
        </w:rPr>
        <w:t>… »</w:t>
      </w:r>
    </w:p>
    <w:p w14:paraId="18CEE8CA" w14:textId="06EBA60F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Trois fois</w:t>
      </w:r>
      <w:r>
        <w:rPr>
          <w:lang w:eastAsia="en-US"/>
        </w:rPr>
        <w:t xml:space="preserve">, </w:t>
      </w:r>
      <w:r w:rsidR="00BB5C58">
        <w:rPr>
          <w:lang w:eastAsia="en-US"/>
        </w:rPr>
        <w:t>rectifia Mazurke</w:t>
      </w:r>
      <w:r>
        <w:rPr>
          <w:lang w:eastAsia="en-US"/>
        </w:rPr>
        <w:t xml:space="preserve">, </w:t>
      </w:r>
      <w:r w:rsidR="00BB5C58">
        <w:rPr>
          <w:lang w:eastAsia="en-US"/>
        </w:rPr>
        <w:t>qui souriait en homme intéressé vivement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allez</w:t>
      </w:r>
      <w:r>
        <w:rPr>
          <w:lang w:eastAsia="en-US"/>
        </w:rPr>
        <w:t> !</w:t>
      </w:r>
    </w:p>
    <w:p w14:paraId="34D15651" w14:textId="68F58316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Pas de papiers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Pas de condamnation connue</w:t>
      </w:r>
      <w:r>
        <w:rPr>
          <w:lang w:eastAsia="en-US"/>
        </w:rPr>
        <w:t>… »</w:t>
      </w:r>
    </w:p>
    <w:p w14:paraId="302A948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Mazurke éclata de rire</w:t>
      </w:r>
      <w:r w:rsidR="00A23BF9">
        <w:rPr>
          <w:lang w:eastAsia="en-US"/>
        </w:rPr>
        <w:t>.</w:t>
      </w:r>
    </w:p>
    <w:p w14:paraId="779E70F2" w14:textId="382AA05E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 xml:space="preserve">Venu à Paris </w:t>
      </w:r>
      <w:r w:rsidR="00BB5C58">
        <w:rPr>
          <w:lang w:eastAsia="en-US"/>
        </w:rPr>
        <w:t xml:space="preserve">vers </w:t>
      </w:r>
      <w:r w:rsidR="00BB5C58">
        <w:rPr>
          <w:lang w:eastAsia="en-US"/>
        </w:rPr>
        <w:t>le commencement de 1839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confirmait la </w:t>
      </w:r>
      <w:r w:rsidR="00BB5C58">
        <w:rPr>
          <w:i/>
          <w:iCs/>
        </w:rPr>
        <w:t>pièce</w:t>
      </w:r>
      <w:r w:rsidR="00BB5C58">
        <w:rPr>
          <w:lang w:eastAsia="en-US"/>
        </w:rPr>
        <w:t xml:space="preserve"> de </w:t>
      </w:r>
      <w:r>
        <w:rPr>
          <w:lang w:eastAsia="en-US"/>
        </w:rPr>
        <w:t>M. </w:t>
      </w:r>
      <w:r w:rsidR="00BB5C58">
        <w:rPr>
          <w:lang w:eastAsia="en-US"/>
        </w:rPr>
        <w:t>Baptiste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sous le nom de </w:t>
      </w:r>
      <w:proofErr w:type="spellStart"/>
      <w:r w:rsidR="00BB5C58">
        <w:rPr>
          <w:lang w:eastAsia="en-US"/>
        </w:rPr>
        <w:t>Mérieul</w:t>
      </w:r>
      <w:proofErr w:type="spellEnd"/>
      <w:r>
        <w:rPr>
          <w:lang w:eastAsia="en-US"/>
        </w:rPr>
        <w:t>…</w:t>
      </w:r>
    </w:p>
    <w:p w14:paraId="3E420A5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Étonnant</w:t>
      </w:r>
      <w:r>
        <w:rPr>
          <w:lang w:eastAsia="en-US"/>
        </w:rPr>
        <w:t xml:space="preserve"> ! </w:t>
      </w:r>
      <w:r w:rsidR="00BB5C58">
        <w:rPr>
          <w:lang w:eastAsia="en-US"/>
        </w:rPr>
        <w:t>murmura Mazurke</w:t>
      </w:r>
      <w:r>
        <w:rPr>
          <w:lang w:eastAsia="en-US"/>
        </w:rPr>
        <w:t>.</w:t>
      </w:r>
    </w:p>
    <w:p w14:paraId="13B0380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déposa sa canne contre le mur</w:t>
      </w:r>
      <w:r w:rsidR="00A23BF9">
        <w:rPr>
          <w:lang w:eastAsia="en-US"/>
        </w:rPr>
        <w:t>.</w:t>
      </w:r>
    </w:p>
    <w:p w14:paraId="71F5C6F5" w14:textId="43106358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proofErr w:type="spellStart"/>
      <w:r w:rsidR="00BB5C58">
        <w:rPr>
          <w:lang w:eastAsia="en-US"/>
        </w:rPr>
        <w:t>Mérieul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poursuivit l</w:t>
      </w:r>
      <w:r>
        <w:rPr>
          <w:lang w:eastAsia="en-US"/>
        </w:rPr>
        <w:t>’</w:t>
      </w:r>
      <w:r w:rsidR="00BB5C58">
        <w:rPr>
          <w:lang w:eastAsia="en-US"/>
        </w:rPr>
        <w:t>homme aux lunettes bleues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combattant de juillet</w:t>
      </w:r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mêlé à la conspiration légitimiste de la rue des </w:t>
      </w:r>
      <w:proofErr w:type="spellStart"/>
      <w:r w:rsidR="00BB5C58">
        <w:rPr>
          <w:lang w:eastAsia="en-US"/>
        </w:rPr>
        <w:t>Prouvaires</w:t>
      </w:r>
      <w:proofErr w:type="spellEnd"/>
      <w:r>
        <w:rPr>
          <w:lang w:eastAsia="en-US"/>
        </w:rPr>
        <w:t>… »</w:t>
      </w:r>
    </w:p>
    <w:p w14:paraId="76C17765" w14:textId="566113DF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Poursuivi pour le complot républicain du 1</w:t>
      </w:r>
      <w:r>
        <w:rPr>
          <w:lang w:eastAsia="en-US"/>
        </w:rPr>
        <w:t>2 mai… »</w:t>
      </w:r>
    </w:p>
    <w:p w14:paraId="3F5FEBD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Après</w:t>
      </w:r>
      <w:r>
        <w:rPr>
          <w:lang w:eastAsia="en-US"/>
        </w:rPr>
        <w:t> ?</w:t>
      </w:r>
    </w:p>
    <w:p w14:paraId="7D2237AC" w14:textId="6F6D310C" w:rsidR="00A23BF9" w:rsidRDefault="00A23BF9" w:rsidP="00A23BF9">
      <w:pPr>
        <w:rPr>
          <w:lang w:eastAsia="en-US"/>
        </w:rPr>
      </w:pPr>
      <w:r>
        <w:rPr>
          <w:lang w:eastAsia="en-US"/>
        </w:rPr>
        <w:t xml:space="preserve">« … </w:t>
      </w:r>
      <w:r w:rsidR="00BB5C58">
        <w:rPr>
          <w:lang w:eastAsia="en-US"/>
        </w:rPr>
        <w:t>Expatrié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est revenu à Paris</w:t>
      </w:r>
      <w:r>
        <w:rPr>
          <w:lang w:eastAsia="en-US"/>
        </w:rPr>
        <w:t xml:space="preserve">, </w:t>
      </w:r>
      <w:r w:rsidR="00BB5C58">
        <w:rPr>
          <w:lang w:eastAsia="en-US"/>
        </w:rPr>
        <w:t>où il mène joyeuse vie</w:t>
      </w:r>
      <w:r>
        <w:rPr>
          <w:lang w:eastAsia="en-US"/>
        </w:rPr>
        <w:t xml:space="preserve">, </w:t>
      </w:r>
      <w:r w:rsidR="00BB5C58">
        <w:rPr>
          <w:lang w:eastAsia="en-US"/>
        </w:rPr>
        <w:t>tout en cherchant des personnages de l</w:t>
      </w:r>
      <w:r>
        <w:rPr>
          <w:lang w:eastAsia="en-US"/>
        </w:rPr>
        <w:t>’</w:t>
      </w:r>
      <w:r w:rsidR="00BB5C58">
        <w:rPr>
          <w:lang w:eastAsia="en-US"/>
        </w:rPr>
        <w:t>autre monde qui semblent n</w:t>
      </w:r>
      <w:r>
        <w:rPr>
          <w:lang w:eastAsia="en-US"/>
        </w:rPr>
        <w:t>’</w:t>
      </w:r>
      <w:r w:rsidR="00BB5C58">
        <w:rPr>
          <w:lang w:eastAsia="en-US"/>
        </w:rPr>
        <w:t>exister que dans son imagination</w:t>
      </w:r>
      <w:r>
        <w:rPr>
          <w:lang w:eastAsia="en-US"/>
        </w:rPr>
        <w:t>… »</w:t>
      </w:r>
    </w:p>
    <w:p w14:paraId="37EFBAF1" w14:textId="6288DDDC" w:rsidR="00A23BF9" w:rsidRDefault="00811CAE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Les gens de votre liste</w:t>
      </w:r>
      <w:r w:rsidR="00A23BF9">
        <w:rPr>
          <w:lang w:eastAsia="en-US"/>
        </w:rPr>
        <w:t xml:space="preserve">, </w:t>
      </w:r>
      <w:r w:rsidR="00BB5C58">
        <w:rPr>
          <w:lang w:eastAsia="en-US"/>
        </w:rPr>
        <w:t>s</w:t>
      </w:r>
      <w:r w:rsidR="00A23BF9">
        <w:rPr>
          <w:lang w:eastAsia="en-US"/>
        </w:rPr>
        <w:t>’</w:t>
      </w:r>
      <w:r w:rsidR="00BB5C58">
        <w:rPr>
          <w:lang w:eastAsia="en-US"/>
        </w:rPr>
        <w:t>interrompit l</w:t>
      </w:r>
      <w:r w:rsidR="00A23BF9">
        <w:rPr>
          <w:lang w:eastAsia="en-US"/>
        </w:rPr>
        <w:t>’</w:t>
      </w:r>
      <w:r w:rsidR="00BB5C58">
        <w:rPr>
          <w:lang w:eastAsia="en-US"/>
        </w:rPr>
        <w:t>homme aux lunettes bleues</w:t>
      </w:r>
      <w:r w:rsidR="00A23BF9">
        <w:rPr>
          <w:lang w:eastAsia="en-US"/>
        </w:rPr>
        <w:t xml:space="preserve"> ; </w:t>
      </w:r>
      <w:r w:rsidR="00BB5C58">
        <w:rPr>
          <w:lang w:eastAsia="en-US"/>
        </w:rPr>
        <w:t>vous sentez que nos agents ne sont pas ferrés sur la politesse</w:t>
      </w:r>
      <w:r w:rsidR="00A23BF9">
        <w:rPr>
          <w:lang w:eastAsia="en-US"/>
        </w:rPr>
        <w:t xml:space="preserve">. </w:t>
      </w:r>
      <w:r w:rsidR="00BB5C58">
        <w:rPr>
          <w:lang w:eastAsia="en-US"/>
        </w:rPr>
        <w:t>Il reprit</w:t>
      </w:r>
      <w:r w:rsidR="00A23BF9">
        <w:rPr>
          <w:lang w:eastAsia="en-US"/>
        </w:rPr>
        <w:t> :</w:t>
      </w:r>
    </w:p>
    <w:p w14:paraId="3586C3E9" w14:textId="5DE86822" w:rsidR="00A23BF9" w:rsidRDefault="00A23BF9" w:rsidP="00A23BF9">
      <w:pPr>
        <w:rPr>
          <w:lang w:eastAsia="en-US"/>
        </w:rPr>
      </w:pPr>
      <w:r>
        <w:rPr>
          <w:lang w:eastAsia="en-US"/>
        </w:rPr>
        <w:t xml:space="preserve">« … </w:t>
      </w:r>
      <w:r w:rsidR="00BB5C58">
        <w:rPr>
          <w:lang w:eastAsia="en-US"/>
        </w:rPr>
        <w:t>Franchit de nouveau la frontière</w:t>
      </w:r>
      <w:r>
        <w:rPr>
          <w:lang w:eastAsia="en-US"/>
        </w:rPr>
        <w:t xml:space="preserve">, </w:t>
      </w:r>
      <w:r w:rsidR="00BB5C58">
        <w:rPr>
          <w:lang w:eastAsia="en-US"/>
        </w:rPr>
        <w:t>et entre au service de la Hongrie contre l</w:t>
      </w:r>
      <w:r>
        <w:rPr>
          <w:lang w:eastAsia="en-US"/>
        </w:rPr>
        <w:t>’</w:t>
      </w:r>
      <w:r w:rsidR="00BB5C58">
        <w:rPr>
          <w:lang w:eastAsia="en-US"/>
        </w:rPr>
        <w:t>Autriche</w:t>
      </w:r>
      <w:r>
        <w:rPr>
          <w:lang w:eastAsia="en-US"/>
        </w:rPr>
        <w:t>… »</w:t>
      </w:r>
    </w:p>
    <w:p w14:paraId="6BD30D40" w14:textId="4B9610EB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Et se bat comme un brave garçon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Baptiste</w:t>
      </w:r>
      <w:r>
        <w:rPr>
          <w:lang w:eastAsia="en-US"/>
        </w:rPr>
        <w:t xml:space="preserve">, </w:t>
      </w:r>
      <w:r w:rsidR="00BB5C58">
        <w:rPr>
          <w:lang w:eastAsia="en-US"/>
        </w:rPr>
        <w:t>interrompit Mazurke à son tour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et rosse les Croates avec enthousiasme</w:t>
      </w:r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et rachète </w:t>
      </w:r>
      <w:proofErr w:type="spellStart"/>
      <w:r w:rsidR="00BB5C58">
        <w:rPr>
          <w:lang w:eastAsia="en-US"/>
        </w:rPr>
        <w:t>par là</w:t>
      </w:r>
      <w:proofErr w:type="spellEnd"/>
      <w:r w:rsidR="00BB5C58">
        <w:rPr>
          <w:lang w:eastAsia="en-US"/>
        </w:rPr>
        <w:t xml:space="preserve"> toutes ses folies de jeunesse</w:t>
      </w:r>
      <w:r>
        <w:rPr>
          <w:lang w:eastAsia="en-US"/>
        </w:rPr>
        <w:t xml:space="preserve">, </w:t>
      </w:r>
      <w:r w:rsidR="00BB5C58">
        <w:rPr>
          <w:lang w:eastAsia="en-US"/>
        </w:rPr>
        <w:t>morbleu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Est-ce tout</w:t>
      </w:r>
      <w:r>
        <w:rPr>
          <w:lang w:eastAsia="en-US"/>
        </w:rPr>
        <w:t> ?</w:t>
      </w:r>
    </w:p>
    <w:p w14:paraId="77DD8877" w14:textId="7D6FD0B5" w:rsidR="00A23BF9" w:rsidRDefault="00A23BF9" w:rsidP="00A23BF9">
      <w:pPr>
        <w:rPr>
          <w:lang w:eastAsia="en-US"/>
        </w:rPr>
      </w:pPr>
      <w:r>
        <w:rPr>
          <w:lang w:eastAsia="en-US"/>
        </w:rPr>
        <w:t>M. </w:t>
      </w:r>
      <w:r w:rsidR="00BB5C58">
        <w:rPr>
          <w:lang w:eastAsia="en-US"/>
        </w:rPr>
        <w:t>Baptiste replia le papier et se leva</w:t>
      </w:r>
      <w:r>
        <w:rPr>
          <w:lang w:eastAsia="en-US"/>
        </w:rPr>
        <w:t xml:space="preserve">, </w:t>
      </w:r>
      <w:r w:rsidR="00BB5C58">
        <w:rPr>
          <w:lang w:eastAsia="en-US"/>
        </w:rPr>
        <w:t>bien sûr maintenant d</w:t>
      </w:r>
      <w:r>
        <w:rPr>
          <w:lang w:eastAsia="en-US"/>
        </w:rPr>
        <w:t>’</w:t>
      </w:r>
      <w:r w:rsidR="00BB5C58">
        <w:rPr>
          <w:lang w:eastAsia="en-US"/>
        </w:rPr>
        <w:t>opérer sa retraite sans encombre</w:t>
      </w:r>
      <w:r>
        <w:rPr>
          <w:lang w:eastAsia="en-US"/>
        </w:rPr>
        <w:t>…</w:t>
      </w:r>
    </w:p>
    <w:p w14:paraId="2C7FEEE7" w14:textId="2FED4F3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tout</w:t>
      </w:r>
      <w:r>
        <w:rPr>
          <w:lang w:eastAsia="en-US"/>
        </w:rPr>
        <w:t xml:space="preserve">, </w:t>
      </w:r>
      <w:r w:rsidR="00BB5C58">
        <w:rPr>
          <w:lang w:eastAsia="en-US"/>
        </w:rPr>
        <w:t>cher monsieur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dit-il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et permettez-moi de vous faire compliment sur une vie si bien occupée</w:t>
      </w:r>
      <w:r>
        <w:rPr>
          <w:lang w:eastAsia="en-US"/>
        </w:rPr>
        <w:t xml:space="preserve">… </w:t>
      </w:r>
      <w:r w:rsidR="00BB5C58">
        <w:rPr>
          <w:lang w:eastAsia="en-US"/>
        </w:rPr>
        <w:t>Permettez-moi en outre</w:t>
      </w:r>
      <w:r>
        <w:rPr>
          <w:lang w:eastAsia="en-US"/>
        </w:rPr>
        <w:t xml:space="preserve">, </w:t>
      </w:r>
      <w:r w:rsidR="00BB5C58">
        <w:rPr>
          <w:lang w:eastAsia="en-US"/>
        </w:rPr>
        <w:t>avant de nous quitter</w:t>
      </w:r>
      <w:r>
        <w:rPr>
          <w:lang w:eastAsia="en-US"/>
        </w:rPr>
        <w:t xml:space="preserve">, </w:t>
      </w:r>
      <w:r w:rsidR="00BB5C58">
        <w:rPr>
          <w:lang w:eastAsia="en-US"/>
        </w:rPr>
        <w:t>de risquer un humble conseil</w:t>
      </w:r>
      <w:r>
        <w:rPr>
          <w:lang w:eastAsia="en-US"/>
        </w:rPr>
        <w:t xml:space="preserve">… </w:t>
      </w:r>
      <w:r w:rsidR="00BB5C58">
        <w:rPr>
          <w:lang w:eastAsia="en-US"/>
        </w:rPr>
        <w:t>Procurez-vous</w:t>
      </w:r>
      <w:r>
        <w:rPr>
          <w:lang w:eastAsia="en-US"/>
        </w:rPr>
        <w:t xml:space="preserve">, </w:t>
      </w:r>
      <w:r w:rsidR="00BB5C58">
        <w:rPr>
          <w:lang w:eastAsia="en-US"/>
        </w:rPr>
        <w:t>croyez-moi</w:t>
      </w:r>
      <w:r>
        <w:rPr>
          <w:lang w:eastAsia="en-US"/>
        </w:rPr>
        <w:t xml:space="preserve">, </w:t>
      </w:r>
      <w:r w:rsidR="00BB5C58">
        <w:rPr>
          <w:lang w:eastAsia="en-US"/>
        </w:rPr>
        <w:t>des papiers en règle</w:t>
      </w:r>
      <w:r>
        <w:rPr>
          <w:lang w:eastAsia="en-US"/>
        </w:rPr>
        <w:t>.</w:t>
      </w:r>
    </w:p>
    <w:p w14:paraId="78154CD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le moyen</w:t>
      </w:r>
      <w:r>
        <w:rPr>
          <w:lang w:eastAsia="en-US"/>
        </w:rPr>
        <w:t> ?</w:t>
      </w:r>
    </w:p>
    <w:p w14:paraId="0CC3D59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Notre maison fait ces affaires-là</w:t>
      </w:r>
      <w:r>
        <w:rPr>
          <w:lang w:eastAsia="en-US"/>
        </w:rPr>
        <w:t xml:space="preserve">, </w:t>
      </w:r>
      <w:r w:rsidR="00BB5C58">
        <w:rPr>
          <w:lang w:eastAsia="en-US"/>
        </w:rPr>
        <w:t>cher monsieur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je dois vous prévenir qu</w:t>
      </w:r>
      <w:r>
        <w:rPr>
          <w:lang w:eastAsia="en-US"/>
        </w:rPr>
        <w:t>’</w:t>
      </w:r>
      <w:r w:rsidR="00BB5C58">
        <w:rPr>
          <w:lang w:eastAsia="en-US"/>
        </w:rPr>
        <w:t>à défaut par vous de prendre vos précautions</w:t>
      </w:r>
      <w:r>
        <w:rPr>
          <w:lang w:eastAsia="en-US"/>
        </w:rPr>
        <w:t xml:space="preserve">, </w:t>
      </w:r>
      <w:r w:rsidR="00BB5C58">
        <w:rPr>
          <w:lang w:eastAsia="en-US"/>
        </w:rPr>
        <w:t>dans l</w:t>
      </w:r>
      <w:r>
        <w:rPr>
          <w:lang w:eastAsia="en-US"/>
        </w:rPr>
        <w:t>’</w:t>
      </w:r>
      <w:r w:rsidR="00BB5C58">
        <w:rPr>
          <w:lang w:eastAsia="en-US"/>
        </w:rPr>
        <w:t>état actuel des choses</w:t>
      </w:r>
      <w:r>
        <w:rPr>
          <w:lang w:eastAsia="en-US"/>
        </w:rPr>
        <w:t xml:space="preserve">, </w:t>
      </w:r>
      <w:r w:rsidR="00BB5C58">
        <w:rPr>
          <w:lang w:eastAsia="en-US"/>
        </w:rPr>
        <w:t>vous seriez sous clef avant vingt-quatre heures</w:t>
      </w:r>
      <w:r>
        <w:rPr>
          <w:lang w:eastAsia="en-US"/>
        </w:rPr>
        <w:t>.</w:t>
      </w:r>
    </w:p>
    <w:p w14:paraId="20941922" w14:textId="275CF44E" w:rsidR="00A23BF9" w:rsidRDefault="00A23BF9" w:rsidP="00A23BF9">
      <w:pPr>
        <w:rPr>
          <w:lang w:eastAsia="en-US"/>
        </w:rPr>
      </w:pPr>
      <w:r>
        <w:rPr>
          <w:lang w:eastAsia="en-US"/>
        </w:rPr>
        <w:t>M. </w:t>
      </w:r>
      <w:r w:rsidR="00BB5C58">
        <w:rPr>
          <w:lang w:eastAsia="en-US"/>
        </w:rPr>
        <w:t>Baptiste salua et se dirigea vers la porte</w:t>
      </w:r>
      <w:r>
        <w:rPr>
          <w:lang w:eastAsia="en-US"/>
        </w:rPr>
        <w:t>.</w:t>
      </w:r>
    </w:p>
    <w:p w14:paraId="110DF59E" w14:textId="4FE508EC" w:rsidR="00BB5C58" w:rsidRDefault="00BB5C58" w:rsidP="007700B9">
      <w:pPr>
        <w:pStyle w:val="Titre2"/>
        <w:rPr>
          <w:lang w:eastAsia="en-US"/>
        </w:rPr>
      </w:pPr>
      <w:bookmarkStart w:id="185" w:name="_Toc231743435"/>
      <w:bookmarkStart w:id="186" w:name="_Toc237577503"/>
      <w:bookmarkStart w:id="187" w:name="_Toc202192451"/>
      <w:r>
        <w:rPr>
          <w:lang w:eastAsia="en-US"/>
        </w:rPr>
        <w:lastRenderedPageBreak/>
        <w:t xml:space="preserve">OÙ LE RÔLE DE </w:t>
      </w: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SE DESSINE</w:t>
      </w:r>
      <w:bookmarkEnd w:id="185"/>
      <w:bookmarkEnd w:id="186"/>
      <w:bookmarkEnd w:id="187"/>
      <w:r>
        <w:rPr>
          <w:lang w:eastAsia="en-US"/>
        </w:rPr>
        <w:br/>
      </w:r>
    </w:p>
    <w:p w14:paraId="736E2441" w14:textId="2AD2EEF2" w:rsidR="00A23BF9" w:rsidRDefault="00A23BF9" w:rsidP="00A23BF9">
      <w:pPr>
        <w:rPr>
          <w:lang w:eastAsia="en-US"/>
        </w:rPr>
      </w:pPr>
      <w:r>
        <w:rPr>
          <w:lang w:eastAsia="en-US"/>
        </w:rPr>
        <w:t>M. </w:t>
      </w:r>
      <w:r w:rsidR="00BB5C58">
        <w:rPr>
          <w:lang w:eastAsia="en-US"/>
        </w:rPr>
        <w:t>Baptiste</w:t>
      </w:r>
      <w:r>
        <w:rPr>
          <w:lang w:eastAsia="en-US"/>
        </w:rPr>
        <w:t xml:space="preserve">, </w:t>
      </w:r>
      <w:r w:rsidR="00BB5C58">
        <w:rPr>
          <w:lang w:eastAsia="en-US"/>
        </w:rPr>
        <w:t>cependant</w:t>
      </w:r>
      <w:r>
        <w:rPr>
          <w:lang w:eastAsia="en-US"/>
        </w:rPr>
        <w:t xml:space="preserve">, </w:t>
      </w:r>
      <w:r w:rsidR="00BB5C58">
        <w:rPr>
          <w:lang w:eastAsia="en-US"/>
        </w:rPr>
        <w:t>se ravisa au moment de quitter la chambre de Mazurke</w:t>
      </w:r>
      <w:r>
        <w:rPr>
          <w:lang w:eastAsia="en-US"/>
        </w:rPr>
        <w:t>.</w:t>
      </w:r>
    </w:p>
    <w:p w14:paraId="1C55211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se frappa le front en homme qui accouche d</w:t>
      </w:r>
      <w:r w:rsidR="00A23BF9">
        <w:rPr>
          <w:lang w:eastAsia="en-US"/>
        </w:rPr>
        <w:t>’</w:t>
      </w:r>
      <w:r>
        <w:rPr>
          <w:lang w:eastAsia="en-US"/>
        </w:rPr>
        <w:t>une idée</w:t>
      </w:r>
      <w:r w:rsidR="00A23BF9">
        <w:rPr>
          <w:lang w:eastAsia="en-US"/>
        </w:rPr>
        <w:t>.</w:t>
      </w:r>
    </w:p>
    <w:p w14:paraId="19CB20A6" w14:textId="557333AA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Pardieu</w:t>
      </w:r>
      <w:r>
        <w:rPr>
          <w:lang w:eastAsia="en-US"/>
        </w:rPr>
        <w:t xml:space="preserve"> ! </w:t>
      </w:r>
      <w:r w:rsidR="00BB5C58">
        <w:rPr>
          <w:lang w:eastAsia="en-US"/>
        </w:rPr>
        <w:t>cher monsieur</w:t>
      </w:r>
      <w:r>
        <w:rPr>
          <w:lang w:eastAsia="en-US"/>
        </w:rPr>
        <w:t xml:space="preserve">,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écria-t-il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je savais bien que vous m</w:t>
      </w:r>
      <w:r>
        <w:rPr>
          <w:lang w:eastAsia="en-US"/>
        </w:rPr>
        <w:t>’</w:t>
      </w:r>
      <w:r w:rsidR="00BB5C58">
        <w:rPr>
          <w:lang w:eastAsia="en-US"/>
        </w:rPr>
        <w:t>aviez fait oublier quelque chose avec votre satanée canne</w:t>
      </w:r>
      <w:r>
        <w:rPr>
          <w:lang w:eastAsia="en-US"/>
        </w:rPr>
        <w:t xml:space="preserve">…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omettais de vous communiquer un renseignement non classé</w:t>
      </w:r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et vous savez les </w:t>
      </w:r>
      <w:r w:rsidR="00BB5C58">
        <w:rPr>
          <w:i/>
          <w:iCs/>
        </w:rPr>
        <w:t>renseignements non classés</w:t>
      </w:r>
      <w:r w:rsidR="00BB5C58">
        <w:t xml:space="preserve"> sont comme les </w:t>
      </w:r>
      <w:r w:rsidR="00BB5C58">
        <w:rPr>
          <w:i/>
          <w:iCs/>
        </w:rPr>
        <w:t>observations particulières des passeports</w:t>
      </w:r>
      <w:r w:rsidR="00BB5C58">
        <w:t xml:space="preserve"> ou les </w:t>
      </w:r>
      <w:r w:rsidR="00BB5C58">
        <w:rPr>
          <w:i/>
          <w:iCs/>
        </w:rPr>
        <w:t xml:space="preserve">post-scriptum </w:t>
      </w:r>
      <w:r w:rsidR="00BB5C58">
        <w:rPr>
          <w:lang w:eastAsia="en-US"/>
        </w:rPr>
        <w:t>des lettres de femme</w:t>
      </w:r>
      <w:r>
        <w:rPr>
          <w:lang w:eastAsia="en-US"/>
        </w:rPr>
        <w:t xml:space="preserve">… </w:t>
      </w:r>
      <w:r w:rsidR="00BB5C58">
        <w:rPr>
          <w:lang w:eastAsia="en-US"/>
        </w:rPr>
        <w:t>on y découvre toujours quelque bonne petite idée</w:t>
      </w:r>
      <w:r>
        <w:rPr>
          <w:lang w:eastAsia="en-US"/>
        </w:rPr>
        <w:t>…</w:t>
      </w:r>
    </w:p>
    <w:p w14:paraId="2312AD94" w14:textId="594B1374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Voyez</w:t>
      </w:r>
      <w:r>
        <w:rPr>
          <w:lang w:eastAsia="en-US"/>
        </w:rPr>
        <w:t xml:space="preserve"> ! </w:t>
      </w:r>
      <w:r w:rsidR="00BB5C58">
        <w:rPr>
          <w:lang w:eastAsia="en-US"/>
        </w:rPr>
        <w:t>voyez</w:t>
      </w:r>
      <w:r>
        <w:rPr>
          <w:lang w:eastAsia="en-US"/>
        </w:rPr>
        <w:t xml:space="preserve"> ! </w:t>
      </w:r>
      <w:r w:rsidR="00BB5C58">
        <w:rPr>
          <w:lang w:eastAsia="en-US"/>
        </w:rPr>
        <w:t>ajouta-t-il en remuant de nouveau ses papiers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je suis pourtant bien sûr d</w:t>
      </w:r>
      <w:r>
        <w:rPr>
          <w:lang w:eastAsia="en-US"/>
        </w:rPr>
        <w:t>’</w:t>
      </w:r>
      <w:r w:rsidR="00BB5C58">
        <w:rPr>
          <w:lang w:eastAsia="en-US"/>
        </w:rPr>
        <w:t>avoir un renseignement non classé</w:t>
      </w:r>
      <w:r>
        <w:rPr>
          <w:lang w:eastAsia="en-US"/>
        </w:rPr>
        <w:t xml:space="preserve">…, </w:t>
      </w:r>
      <w:r w:rsidR="00BB5C58">
        <w:rPr>
          <w:lang w:eastAsia="en-US"/>
        </w:rPr>
        <w:t>ce n</w:t>
      </w:r>
      <w:r>
        <w:rPr>
          <w:lang w:eastAsia="en-US"/>
        </w:rPr>
        <w:t>’</w:t>
      </w:r>
      <w:r w:rsidR="00BB5C58">
        <w:rPr>
          <w:lang w:eastAsia="en-US"/>
        </w:rPr>
        <w:t>est pas cela</w:t>
      </w:r>
      <w:r>
        <w:rPr>
          <w:lang w:eastAsia="en-US"/>
        </w:rPr>
        <w:t xml:space="preserve">… </w:t>
      </w:r>
      <w:r w:rsidR="00BB5C58">
        <w:rPr>
          <w:lang w:eastAsia="en-US"/>
        </w:rPr>
        <w:t>ni cela</w:t>
      </w:r>
      <w:r>
        <w:rPr>
          <w:lang w:eastAsia="en-US"/>
        </w:rPr>
        <w:t>…</w:t>
      </w:r>
    </w:p>
    <w:p w14:paraId="0F8F946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Dans sa recherche trop précipitée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fit tomber une lettre assez volumineuse dont l</w:t>
      </w:r>
      <w:r w:rsidR="00A23BF9">
        <w:rPr>
          <w:lang w:eastAsia="en-US"/>
        </w:rPr>
        <w:t>’</w:t>
      </w:r>
      <w:r>
        <w:rPr>
          <w:lang w:eastAsia="en-US"/>
        </w:rPr>
        <w:t>adresse portait</w:t>
      </w:r>
      <w:r w:rsidR="00A23BF9">
        <w:rPr>
          <w:lang w:eastAsia="en-US"/>
        </w:rPr>
        <w:t> :</w:t>
      </w:r>
    </w:p>
    <w:p w14:paraId="3408597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 xml:space="preserve">À monsieur André </w:t>
      </w:r>
      <w:proofErr w:type="spellStart"/>
      <w:r w:rsidR="00BB5C58">
        <w:rPr>
          <w:lang w:eastAsia="en-US"/>
        </w:rPr>
        <w:t>Lointier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propriétaire</w:t>
      </w:r>
      <w:r>
        <w:rPr>
          <w:lang w:eastAsia="en-US"/>
        </w:rPr>
        <w:t xml:space="preserve">, </w:t>
      </w:r>
      <w:r w:rsidR="00BB5C58">
        <w:rPr>
          <w:lang w:eastAsia="en-US"/>
        </w:rPr>
        <w:t>rue du Regard n°</w:t>
      </w:r>
      <w:r>
        <w:rPr>
          <w:lang w:eastAsia="en-US"/>
        </w:rPr>
        <w:t xml:space="preserve">… </w:t>
      </w:r>
      <w:r w:rsidR="00BB5C58">
        <w:rPr>
          <w:lang w:eastAsia="en-US"/>
        </w:rPr>
        <w:t>à Paris</w:t>
      </w:r>
      <w:r>
        <w:rPr>
          <w:lang w:eastAsia="en-US"/>
        </w:rPr>
        <w:t>.</w:t>
      </w:r>
    </w:p>
    <w:p w14:paraId="5525BB9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Mazurke lut peut-être cette adresse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il n</w:t>
      </w:r>
      <w:r w:rsidR="00A23BF9">
        <w:rPr>
          <w:lang w:eastAsia="en-US"/>
        </w:rPr>
        <w:t>’</w:t>
      </w:r>
      <w:r>
        <w:rPr>
          <w:lang w:eastAsia="en-US"/>
        </w:rPr>
        <w:t xml:space="preserve">avait jamais entendu parler de monsieur André </w:t>
      </w:r>
      <w:proofErr w:type="spellStart"/>
      <w:r>
        <w:rPr>
          <w:lang w:eastAsia="en-US"/>
        </w:rPr>
        <w:t>Lointier</w:t>
      </w:r>
      <w:proofErr w:type="spellEnd"/>
      <w:r w:rsidR="00A23BF9">
        <w:rPr>
          <w:lang w:eastAsia="en-US"/>
        </w:rPr>
        <w:t xml:space="preserve">. </w:t>
      </w:r>
      <w:r>
        <w:rPr>
          <w:lang w:eastAsia="en-US"/>
        </w:rPr>
        <w:t>Seulement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s</w:t>
      </w:r>
      <w:r w:rsidR="00A23BF9">
        <w:rPr>
          <w:lang w:eastAsia="en-US"/>
        </w:rPr>
        <w:t>’</w:t>
      </w:r>
      <w:r>
        <w:rPr>
          <w:lang w:eastAsia="en-US"/>
        </w:rPr>
        <w:t>il avait lu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il aurait pu remarquer que ce monsieur André </w:t>
      </w:r>
      <w:proofErr w:type="spellStart"/>
      <w:r>
        <w:rPr>
          <w:lang w:eastAsia="en-US"/>
        </w:rPr>
        <w:t>Lointier</w:t>
      </w:r>
      <w:proofErr w:type="spellEnd"/>
      <w:r>
        <w:rPr>
          <w:lang w:eastAsia="en-US"/>
        </w:rPr>
        <w:t xml:space="preserve"> demeurait dans la même rue et au même numéro que le petit docteur Gabriel de Marans</w:t>
      </w:r>
      <w:r w:rsidR="00A23BF9">
        <w:rPr>
          <w:lang w:eastAsia="en-US"/>
        </w:rPr>
        <w:t>.</w:t>
      </w:r>
    </w:p>
    <w:p w14:paraId="6A64871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aussi que la belle jeune fille à la fleur bleue</w:t>
      </w:r>
      <w:r w:rsidR="00A23BF9">
        <w:rPr>
          <w:lang w:eastAsia="en-US"/>
        </w:rPr>
        <w:t>.</w:t>
      </w:r>
    </w:p>
    <w:p w14:paraId="7FB71D7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Monsieur Baptiste ramassa la lettre tombée avec beaucoup de prestesse</w:t>
      </w:r>
      <w:r w:rsidR="00A23BF9">
        <w:rPr>
          <w:lang w:eastAsia="en-US"/>
        </w:rPr>
        <w:t>.</w:t>
      </w:r>
    </w:p>
    <w:p w14:paraId="12DE352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Voilà</w:t>
      </w:r>
      <w:r>
        <w:rPr>
          <w:lang w:eastAsia="en-US"/>
        </w:rPr>
        <w:t xml:space="preserve">, </w:t>
      </w:r>
      <w:r w:rsidR="00BB5C58">
        <w:rPr>
          <w:lang w:eastAsia="en-US"/>
        </w:rPr>
        <w:t>voilà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écria-t-il</w:t>
      </w:r>
      <w:r>
        <w:rPr>
          <w:lang w:eastAsia="en-US"/>
        </w:rPr>
        <w:t>.</w:t>
      </w:r>
    </w:p>
    <w:p w14:paraId="7FD3765D" w14:textId="5A9F40AF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Renseignement non classé</w:t>
      </w:r>
      <w:r>
        <w:rPr>
          <w:lang w:eastAsia="en-US"/>
        </w:rPr>
        <w:t xml:space="preserve"> : </w:t>
      </w:r>
      <w:r w:rsidR="00BB5C58">
        <w:rPr>
          <w:lang w:eastAsia="en-US"/>
        </w:rPr>
        <w:t>le patron a soupé hier avec le Ballon chez la marquise</w:t>
      </w:r>
      <w:r>
        <w:rPr>
          <w:lang w:eastAsia="en-US"/>
        </w:rPr>
        <w:t xml:space="preserve">. </w:t>
      </w:r>
      <w:r w:rsidR="00BB5C58">
        <w:rPr>
          <w:lang w:eastAsia="en-US"/>
        </w:rPr>
        <w:t>Le patron a parlé de tout ça au Ballon qui s</w:t>
      </w:r>
      <w:r>
        <w:rPr>
          <w:lang w:eastAsia="en-US"/>
        </w:rPr>
        <w:t>’</w:t>
      </w:r>
      <w:r w:rsidR="00BB5C58">
        <w:rPr>
          <w:lang w:eastAsia="en-US"/>
        </w:rPr>
        <w:t>est mis à rire</w:t>
      </w:r>
      <w:r>
        <w:rPr>
          <w:lang w:eastAsia="en-US"/>
        </w:rPr>
        <w:t xml:space="preserve">. </w:t>
      </w:r>
      <w:r w:rsidR="00BB5C58">
        <w:rPr>
          <w:lang w:eastAsia="en-US"/>
        </w:rPr>
        <w:t>Le Ballon avait déjà ri quand on lui avait parlé pour</w:t>
      </w:r>
      <w:r>
        <w:rPr>
          <w:lang w:eastAsia="en-US"/>
        </w:rPr>
        <w:t xml:space="preserve"> </w:t>
      </w:r>
      <w:proofErr w:type="spellStart"/>
      <w:r>
        <w:rPr>
          <w:lang w:eastAsia="en-US"/>
        </w:rPr>
        <w:t>M.A.L</w:t>
      </w:r>
      <w:proofErr w:type="spellEnd"/>
      <w:r>
        <w:rPr>
          <w:lang w:eastAsia="en-US"/>
        </w:rPr>
        <w:t xml:space="preserve">. </w:t>
      </w:r>
      <w:r w:rsidR="00BB5C58">
        <w:rPr>
          <w:lang w:eastAsia="en-US"/>
        </w:rPr>
        <w:t>de la rue du Regard</w:t>
      </w:r>
      <w:r>
        <w:rPr>
          <w:lang w:eastAsia="en-US"/>
        </w:rPr>
        <w:t>.</w:t>
      </w:r>
    </w:p>
    <w:p w14:paraId="75879817" w14:textId="2E2FAC7D" w:rsidR="00A23BF9" w:rsidRDefault="00A23BF9" w:rsidP="00A23BF9">
      <w:pPr>
        <w:rPr>
          <w:lang w:eastAsia="en-US"/>
        </w:rPr>
      </w:pPr>
      <w:r>
        <w:rPr>
          <w:lang w:eastAsia="en-US"/>
        </w:rPr>
        <w:t>M. </w:t>
      </w:r>
      <w:r w:rsidR="00BB5C58">
        <w:rPr>
          <w:lang w:eastAsia="en-US"/>
        </w:rPr>
        <w:t>Baptiste se tut</w:t>
      </w:r>
      <w:r>
        <w:rPr>
          <w:lang w:eastAsia="en-US"/>
        </w:rPr>
        <w:t>.</w:t>
      </w:r>
    </w:p>
    <w:p w14:paraId="29715BD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Mazurke attendait la suite</w:t>
      </w:r>
      <w:r w:rsidR="00A23BF9">
        <w:rPr>
          <w:lang w:eastAsia="en-US"/>
        </w:rPr>
        <w:t>.</w:t>
      </w:r>
    </w:p>
    <w:p w14:paraId="2CC94932" w14:textId="6EE997FD" w:rsidR="00A23BF9" w:rsidRDefault="00A23BF9" w:rsidP="00A23BF9">
      <w:pPr>
        <w:rPr>
          <w:lang w:eastAsia="en-US"/>
        </w:rPr>
      </w:pPr>
      <w:r>
        <w:rPr>
          <w:lang w:eastAsia="en-US"/>
        </w:rPr>
        <w:t>M. </w:t>
      </w:r>
      <w:r w:rsidR="00BB5C58">
        <w:rPr>
          <w:lang w:eastAsia="en-US"/>
        </w:rPr>
        <w:t xml:space="preserve">Baptiste remit le </w:t>
      </w:r>
      <w:r w:rsidR="00BB5C58">
        <w:rPr>
          <w:i/>
          <w:iCs/>
        </w:rPr>
        <w:t xml:space="preserve">renseignement non classé </w:t>
      </w:r>
      <w:r w:rsidR="00BB5C58">
        <w:rPr>
          <w:lang w:eastAsia="en-US"/>
        </w:rPr>
        <w:t>dans sa poche</w:t>
      </w:r>
      <w:r>
        <w:rPr>
          <w:lang w:eastAsia="en-US"/>
        </w:rPr>
        <w:t>.</w:t>
      </w:r>
    </w:p>
    <w:p w14:paraId="32E33BD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Après</w:t>
      </w:r>
      <w:r>
        <w:rPr>
          <w:lang w:eastAsia="en-US"/>
        </w:rPr>
        <w:t xml:space="preserve"> ? </w:t>
      </w:r>
      <w:r w:rsidR="00BB5C58">
        <w:rPr>
          <w:lang w:eastAsia="en-US"/>
        </w:rPr>
        <w:t>dit Mazurke</w:t>
      </w:r>
      <w:r>
        <w:rPr>
          <w:lang w:eastAsia="en-US"/>
        </w:rPr>
        <w:t>.</w:t>
      </w:r>
    </w:p>
    <w:p w14:paraId="07C6DCB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tout</w:t>
      </w:r>
      <w:r>
        <w:rPr>
          <w:lang w:eastAsia="en-US"/>
        </w:rPr>
        <w:t>.</w:t>
      </w:r>
    </w:p>
    <w:p w14:paraId="1972BF3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cela veut dire</w:t>
      </w:r>
      <w:r>
        <w:rPr>
          <w:lang w:eastAsia="en-US"/>
        </w:rPr>
        <w:t> ?</w:t>
      </w:r>
    </w:p>
    <w:p w14:paraId="1EEB6228" w14:textId="6596C90C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Le patron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répliqua </w:t>
      </w:r>
      <w:r>
        <w:rPr>
          <w:lang w:eastAsia="en-US"/>
        </w:rPr>
        <w:t>M. </w:t>
      </w:r>
      <w:r w:rsidR="00BB5C58">
        <w:rPr>
          <w:lang w:eastAsia="en-US"/>
        </w:rPr>
        <w:t>Baptiste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 xml:space="preserve">est naturellement </w:t>
      </w:r>
      <w:r>
        <w:rPr>
          <w:lang w:eastAsia="en-US"/>
        </w:rPr>
        <w:t>M. </w:t>
      </w:r>
      <w:r w:rsidR="00BB5C58">
        <w:rPr>
          <w:lang w:eastAsia="en-US"/>
        </w:rPr>
        <w:t>Isidore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La marquise se nomme madame de Beaujoyeux et tient des salons agréables</w:t>
      </w:r>
      <w:r>
        <w:rPr>
          <w:lang w:eastAsia="en-US"/>
        </w:rPr>
        <w:t xml:space="preserve">… </w:t>
      </w:r>
      <w:r w:rsidR="00BB5C58">
        <w:rPr>
          <w:lang w:eastAsia="en-US"/>
        </w:rPr>
        <w:t>Le Ballon est l</w:t>
      </w:r>
      <w:r>
        <w:rPr>
          <w:lang w:eastAsia="en-US"/>
        </w:rPr>
        <w:t>’</w:t>
      </w:r>
      <w:r w:rsidR="00BB5C58">
        <w:rPr>
          <w:lang w:eastAsia="en-US"/>
        </w:rPr>
        <w:t>homme le plus gros de Paris</w:t>
      </w:r>
      <w:r>
        <w:rPr>
          <w:lang w:eastAsia="en-US"/>
        </w:rPr>
        <w:t xml:space="preserve">.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un fin matois avec sa graisse</w:t>
      </w:r>
      <w:r>
        <w:rPr>
          <w:lang w:eastAsia="en-US"/>
        </w:rPr>
        <w:t xml:space="preserve">, </w:t>
      </w:r>
      <w:r w:rsidR="00BB5C58">
        <w:rPr>
          <w:lang w:eastAsia="en-US"/>
        </w:rPr>
        <w:t>et qui sait bien des choses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Il a nom Romblon</w:t>
      </w:r>
      <w:r>
        <w:rPr>
          <w:lang w:eastAsia="en-US"/>
        </w:rPr>
        <w:t>…</w:t>
      </w:r>
    </w:p>
    <w:p w14:paraId="64E3699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Romblon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répéta Mazurke</w:t>
      </w:r>
      <w:r>
        <w:rPr>
          <w:lang w:eastAsia="en-US"/>
        </w:rPr>
        <w:t xml:space="preserve">, </w:t>
      </w:r>
      <w:r w:rsidR="00BB5C58">
        <w:rPr>
          <w:lang w:eastAsia="en-US"/>
        </w:rPr>
        <w:t>qui sembla chercher dans sa mémoire</w:t>
      </w:r>
      <w:r>
        <w:rPr>
          <w:lang w:eastAsia="en-US"/>
        </w:rPr>
        <w:t>.</w:t>
      </w:r>
    </w:p>
    <w:p w14:paraId="279C0200" w14:textId="26D7B525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Romblon-Ballon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poursuivit </w:t>
      </w:r>
      <w:r>
        <w:rPr>
          <w:lang w:eastAsia="en-US"/>
        </w:rPr>
        <w:t>M. </w:t>
      </w:r>
      <w:r w:rsidR="00BB5C58">
        <w:rPr>
          <w:lang w:eastAsia="en-US"/>
        </w:rPr>
        <w:t>Baptiste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avez-vous vu la femme-colosse du Jardin-Turc</w:t>
      </w:r>
      <w:r>
        <w:rPr>
          <w:lang w:eastAsia="en-US"/>
        </w:rPr>
        <w:t xml:space="preserve">, </w:t>
      </w:r>
      <w:r w:rsidR="00BB5C58">
        <w:rPr>
          <w:lang w:eastAsia="en-US"/>
        </w:rPr>
        <w:t>qui pesait deux cent vingt kilogrammes</w:t>
      </w:r>
      <w:r>
        <w:rPr>
          <w:lang w:eastAsia="en-US"/>
        </w:rPr>
        <w:t> ?</w:t>
      </w:r>
    </w:p>
    <w:p w14:paraId="1A4AC4B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Romblon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répétait toujours Mazurke</w:t>
      </w:r>
      <w:r>
        <w:rPr>
          <w:lang w:eastAsia="en-US"/>
        </w:rPr>
        <w:t>.</w:t>
      </w:r>
    </w:p>
    <w:p w14:paraId="6715D79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Romblon-Ballon est plus gros qu</w:t>
      </w:r>
      <w:r>
        <w:rPr>
          <w:lang w:eastAsia="en-US"/>
        </w:rPr>
        <w:t>’</w:t>
      </w:r>
      <w:r w:rsidR="00BB5C58">
        <w:rPr>
          <w:lang w:eastAsia="en-US"/>
        </w:rPr>
        <w:t>elle</w:t>
      </w:r>
      <w:r>
        <w:rPr>
          <w:lang w:eastAsia="en-US"/>
        </w:rPr>
        <w:t>.</w:t>
      </w:r>
    </w:p>
    <w:p w14:paraId="1BB5777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Mazurke lui prit le bras vivement</w:t>
      </w:r>
      <w:r w:rsidR="00A23BF9">
        <w:rPr>
          <w:lang w:eastAsia="en-US"/>
        </w:rPr>
        <w:t>.</w:t>
      </w:r>
    </w:p>
    <w:p w14:paraId="7916A0E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Pouvez-vous me mettre en rapport avec ce Romblon</w:t>
      </w:r>
      <w:r>
        <w:rPr>
          <w:lang w:eastAsia="en-US"/>
        </w:rPr>
        <w:t xml:space="preserve"> ? </w:t>
      </w:r>
      <w:r w:rsidR="00BB5C58">
        <w:rPr>
          <w:lang w:eastAsia="en-US"/>
        </w:rPr>
        <w:t>demanda-t-il</w:t>
      </w:r>
      <w:r>
        <w:rPr>
          <w:lang w:eastAsia="en-US"/>
        </w:rPr>
        <w:t> ?</w:t>
      </w:r>
    </w:p>
    <w:p w14:paraId="13E32B8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Parfaitement</w:t>
      </w:r>
      <w:r>
        <w:rPr>
          <w:lang w:eastAsia="en-US"/>
        </w:rPr>
        <w:t xml:space="preserve">…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un client de la maison</w:t>
      </w:r>
      <w:r>
        <w:rPr>
          <w:lang w:eastAsia="en-US"/>
        </w:rPr>
        <w:t>.</w:t>
      </w:r>
    </w:p>
    <w:p w14:paraId="3A82955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Quand et où</w:t>
      </w:r>
      <w:r>
        <w:rPr>
          <w:lang w:eastAsia="en-US"/>
        </w:rPr>
        <w:t> ?</w:t>
      </w:r>
    </w:p>
    <w:p w14:paraId="3BB4366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 foi</w:t>
      </w:r>
      <w:r>
        <w:rPr>
          <w:lang w:eastAsia="en-US"/>
        </w:rPr>
        <w:t xml:space="preserve">… </w:t>
      </w:r>
      <w:r w:rsidR="00BB5C58">
        <w:rPr>
          <w:lang w:eastAsia="en-US"/>
        </w:rPr>
        <w:t>Attendez donc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à l</w:t>
      </w:r>
      <w:r>
        <w:rPr>
          <w:lang w:eastAsia="en-US"/>
        </w:rPr>
        <w:t>’</w:t>
      </w:r>
      <w:r w:rsidR="00BB5C58">
        <w:rPr>
          <w:lang w:eastAsia="en-US"/>
        </w:rPr>
        <w:t>heure de dîner</w:t>
      </w:r>
      <w:r>
        <w:rPr>
          <w:lang w:eastAsia="en-US"/>
        </w:rPr>
        <w:t xml:space="preserve">… </w:t>
      </w:r>
      <w:r w:rsidR="00BB5C58">
        <w:rPr>
          <w:lang w:eastAsia="en-US"/>
        </w:rPr>
        <w:t>chez la marquise</w:t>
      </w:r>
      <w:r>
        <w:rPr>
          <w:lang w:eastAsia="en-US"/>
        </w:rPr>
        <w:t>.</w:t>
      </w:r>
    </w:p>
    <w:p w14:paraId="7B5109E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ne la connais pas</w:t>
      </w:r>
      <w:r>
        <w:rPr>
          <w:lang w:eastAsia="en-US"/>
        </w:rPr>
        <w:t xml:space="preserve">, </w:t>
      </w:r>
      <w:r w:rsidR="00BB5C58">
        <w:rPr>
          <w:lang w:eastAsia="en-US"/>
        </w:rPr>
        <w:t>moi</w:t>
      </w:r>
      <w:r>
        <w:rPr>
          <w:lang w:eastAsia="en-US"/>
        </w:rPr>
        <w:t xml:space="preserve">, </w:t>
      </w:r>
      <w:r w:rsidR="00BB5C58">
        <w:rPr>
          <w:lang w:eastAsia="en-US"/>
        </w:rPr>
        <w:t>cette marquise</w:t>
      </w:r>
      <w:r>
        <w:rPr>
          <w:lang w:eastAsia="en-US"/>
        </w:rPr>
        <w:t>.</w:t>
      </w:r>
    </w:p>
    <w:p w14:paraId="142C894C" w14:textId="6C311351" w:rsidR="00A23BF9" w:rsidRDefault="00A23BF9" w:rsidP="00A23BF9">
      <w:pPr>
        <w:rPr>
          <w:lang w:eastAsia="en-US"/>
        </w:rPr>
      </w:pPr>
      <w:r>
        <w:rPr>
          <w:lang w:eastAsia="en-US"/>
        </w:rPr>
        <w:t>M. </w:t>
      </w:r>
      <w:r w:rsidR="00BB5C58">
        <w:rPr>
          <w:lang w:eastAsia="en-US"/>
        </w:rPr>
        <w:t>Baptiste prit un air fat</w:t>
      </w:r>
      <w:r>
        <w:rPr>
          <w:lang w:eastAsia="en-US"/>
        </w:rPr>
        <w:t>.</w:t>
      </w:r>
    </w:p>
    <w:p w14:paraId="788764EF" w14:textId="721F3F3D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Moi</w:t>
      </w:r>
      <w:r>
        <w:rPr>
          <w:lang w:eastAsia="en-US"/>
        </w:rPr>
        <w:t xml:space="preserve">, </w:t>
      </w:r>
      <w:r w:rsidR="00BB5C58">
        <w:rPr>
          <w:lang w:eastAsia="en-US"/>
        </w:rPr>
        <w:t>je la connais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dit-il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aurai le plaisir de vous procurer une invitation</w:t>
      </w:r>
      <w:r>
        <w:rPr>
          <w:lang w:eastAsia="en-US"/>
        </w:rPr>
        <w:t>.</w:t>
      </w:r>
    </w:p>
    <w:p w14:paraId="6AF4B1B0" w14:textId="64D1D743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fit Mazurke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alors qu</w:t>
      </w:r>
      <w:r>
        <w:rPr>
          <w:lang w:eastAsia="en-US"/>
        </w:rPr>
        <w:t>’</w:t>
      </w:r>
      <w:r w:rsidR="00BB5C58">
        <w:rPr>
          <w:lang w:eastAsia="en-US"/>
        </w:rPr>
        <w:t>est-ce que c</w:t>
      </w:r>
      <w:r>
        <w:rPr>
          <w:lang w:eastAsia="en-US"/>
        </w:rPr>
        <w:t>’</w:t>
      </w:r>
      <w:r w:rsidR="00BB5C58">
        <w:rPr>
          <w:lang w:eastAsia="en-US"/>
        </w:rPr>
        <w:t>est donc</w:t>
      </w:r>
      <w:r>
        <w:rPr>
          <w:lang w:eastAsia="en-US"/>
        </w:rPr>
        <w:t> ?</w:t>
      </w:r>
    </w:p>
    <w:p w14:paraId="7EF660A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</w:t>
      </w:r>
      <w:r>
        <w:rPr>
          <w:lang w:eastAsia="en-US"/>
        </w:rPr>
        <w:t xml:space="preserve"> ! </w:t>
      </w:r>
      <w:r w:rsidR="00BB5C58">
        <w:rPr>
          <w:lang w:eastAsia="en-US"/>
        </w:rPr>
        <w:t>eh</w:t>
      </w:r>
      <w:r>
        <w:rPr>
          <w:lang w:eastAsia="en-US"/>
        </w:rPr>
        <w:t xml:space="preserve"> ! </w:t>
      </w:r>
      <w:r w:rsidR="00BB5C58">
        <w:rPr>
          <w:lang w:eastAsia="en-US"/>
        </w:rPr>
        <w:t>dîners fins</w:t>
      </w:r>
      <w:r>
        <w:rPr>
          <w:lang w:eastAsia="en-US"/>
        </w:rPr>
        <w:t xml:space="preserve"> ! </w:t>
      </w:r>
      <w:r w:rsidR="00BB5C58">
        <w:rPr>
          <w:lang w:eastAsia="en-US"/>
        </w:rPr>
        <w:t>jolie cave</w:t>
      </w:r>
      <w:r>
        <w:rPr>
          <w:lang w:eastAsia="en-US"/>
        </w:rPr>
        <w:t xml:space="preserve">…, </w:t>
      </w:r>
      <w:r w:rsidR="00BB5C58">
        <w:rPr>
          <w:lang w:eastAsia="en-US"/>
        </w:rPr>
        <w:t>salons agréables</w:t>
      </w:r>
      <w:r>
        <w:rPr>
          <w:lang w:eastAsia="en-US"/>
        </w:rPr>
        <w:t xml:space="preserve">… </w:t>
      </w:r>
      <w:r w:rsidR="00BB5C58">
        <w:rPr>
          <w:lang w:eastAsia="en-US"/>
        </w:rPr>
        <w:t>local un peu régence</w:t>
      </w:r>
      <w:r>
        <w:rPr>
          <w:lang w:eastAsia="en-US"/>
        </w:rPr>
        <w:t xml:space="preserve">… </w:t>
      </w:r>
      <w:r w:rsidR="00BB5C58">
        <w:rPr>
          <w:lang w:eastAsia="en-US"/>
        </w:rPr>
        <w:t>lansquenet</w:t>
      </w:r>
      <w:r>
        <w:rPr>
          <w:lang w:eastAsia="en-US"/>
        </w:rPr>
        <w:t xml:space="preserve">, </w:t>
      </w:r>
      <w:r w:rsidR="00BB5C58">
        <w:rPr>
          <w:lang w:eastAsia="en-US"/>
        </w:rPr>
        <w:t>danse</w:t>
      </w:r>
      <w:r>
        <w:rPr>
          <w:lang w:eastAsia="en-US"/>
        </w:rPr>
        <w:t xml:space="preserve">, </w:t>
      </w:r>
      <w:r w:rsidR="00BB5C58">
        <w:rPr>
          <w:lang w:eastAsia="en-US"/>
        </w:rPr>
        <w:t>musique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autres</w:t>
      </w:r>
      <w:r>
        <w:rPr>
          <w:lang w:eastAsia="en-US"/>
        </w:rPr>
        <w:t xml:space="preserve">… </w:t>
      </w:r>
      <w:r w:rsidR="00BB5C58">
        <w:rPr>
          <w:lang w:eastAsia="en-US"/>
        </w:rPr>
        <w:t>Du reste</w:t>
      </w:r>
      <w:r>
        <w:rPr>
          <w:lang w:eastAsia="en-US"/>
        </w:rPr>
        <w:t xml:space="preserve">, </w:t>
      </w:r>
      <w:r w:rsidR="00BB5C58">
        <w:rPr>
          <w:lang w:eastAsia="en-US"/>
        </w:rPr>
        <w:t>société premier chic</w:t>
      </w:r>
      <w:r>
        <w:rPr>
          <w:lang w:eastAsia="en-US"/>
        </w:rPr>
        <w:t> !</w:t>
      </w:r>
    </w:p>
    <w:p w14:paraId="353B6CD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Cela suffit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Baptiste</w:t>
      </w:r>
      <w:r>
        <w:rPr>
          <w:lang w:eastAsia="en-US"/>
        </w:rPr>
        <w:t xml:space="preserve"> ; </w:t>
      </w:r>
      <w:r w:rsidR="00BB5C58">
        <w:rPr>
          <w:lang w:eastAsia="en-US"/>
        </w:rPr>
        <w:t>je vous remercie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Mazurke avec ce salut convenu qui signifie</w:t>
      </w:r>
      <w:r>
        <w:rPr>
          <w:lang w:eastAsia="en-US"/>
        </w:rPr>
        <w:t xml:space="preserve"> : </w:t>
      </w:r>
      <w:r w:rsidR="00BB5C58">
        <w:rPr>
          <w:lang w:eastAsia="en-US"/>
        </w:rPr>
        <w:t>va-t</w:t>
      </w:r>
      <w:r>
        <w:rPr>
          <w:lang w:eastAsia="en-US"/>
        </w:rPr>
        <w:t>’</w:t>
      </w:r>
      <w:r w:rsidR="00BB5C58">
        <w:rPr>
          <w:lang w:eastAsia="en-US"/>
        </w:rPr>
        <w:t>en au diable</w:t>
      </w:r>
      <w:r>
        <w:rPr>
          <w:lang w:eastAsia="en-US"/>
        </w:rPr>
        <w:t> !</w:t>
      </w:r>
    </w:p>
    <w:p w14:paraId="614A8CDD" w14:textId="08697B47" w:rsidR="00A23BF9" w:rsidRDefault="00A23BF9" w:rsidP="00A23BF9">
      <w:pPr>
        <w:rPr>
          <w:lang w:eastAsia="en-US"/>
        </w:rPr>
      </w:pPr>
      <w:r>
        <w:rPr>
          <w:lang w:eastAsia="en-US"/>
        </w:rPr>
        <w:t>M. </w:t>
      </w:r>
      <w:r w:rsidR="00BB5C58">
        <w:rPr>
          <w:lang w:eastAsia="en-US"/>
        </w:rPr>
        <w:t xml:space="preserve">Baptiste se le tint pour </w:t>
      </w:r>
      <w:proofErr w:type="spellStart"/>
      <w:r w:rsidR="00BB5C58">
        <w:rPr>
          <w:lang w:eastAsia="en-US"/>
        </w:rPr>
        <w:t>déclaré</w:t>
      </w:r>
      <w:proofErr w:type="spellEnd"/>
      <w:r>
        <w:rPr>
          <w:lang w:eastAsia="en-US"/>
        </w:rPr>
        <w:t>.</w:t>
      </w:r>
    </w:p>
    <w:p w14:paraId="30306D8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salua et passa la porte en disant</w:t>
      </w:r>
      <w:r w:rsidR="00A23BF9">
        <w:rPr>
          <w:lang w:eastAsia="en-US"/>
        </w:rPr>
        <w:t> :</w:t>
      </w:r>
    </w:p>
    <w:p w14:paraId="2F184F4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Vous avez cinquante louis chez nous à votre crédit</w:t>
      </w:r>
      <w:r>
        <w:rPr>
          <w:lang w:eastAsia="en-US"/>
        </w:rPr>
        <w:t xml:space="preserve">, </w:t>
      </w:r>
      <w:r w:rsidR="00BB5C58">
        <w:rPr>
          <w:lang w:eastAsia="en-US"/>
        </w:rPr>
        <w:t>cher monsieur</w:t>
      </w:r>
      <w:r>
        <w:rPr>
          <w:lang w:eastAsia="en-US"/>
        </w:rPr>
        <w:t xml:space="preserve">… </w:t>
      </w:r>
      <w:r w:rsidR="00BB5C58">
        <w:rPr>
          <w:lang w:eastAsia="en-US"/>
        </w:rPr>
        <w:t>Quand vous connaîtrez mieux la maison</w:t>
      </w:r>
      <w:r>
        <w:rPr>
          <w:lang w:eastAsia="en-US"/>
        </w:rPr>
        <w:t xml:space="preserve"> ; </w:t>
      </w:r>
      <w:r w:rsidR="00BB5C58">
        <w:rPr>
          <w:lang w:eastAsia="en-US"/>
        </w:rPr>
        <w:t>vous perdrez cette brusquerie qui entrave les relations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serai peut-être chez la marquise</w:t>
      </w:r>
      <w:r>
        <w:rPr>
          <w:lang w:eastAsia="en-US"/>
        </w:rPr>
        <w:t xml:space="preserve">… </w:t>
      </w:r>
      <w:r w:rsidR="00BB5C58">
        <w:rPr>
          <w:lang w:eastAsia="en-US"/>
        </w:rPr>
        <w:t>À l</w:t>
      </w:r>
      <w:r>
        <w:rPr>
          <w:lang w:eastAsia="en-US"/>
        </w:rPr>
        <w:t>’</w:t>
      </w:r>
      <w:r w:rsidR="00BB5C58">
        <w:rPr>
          <w:lang w:eastAsia="en-US"/>
        </w:rPr>
        <w:t>honneur de vous revoir</w:t>
      </w:r>
      <w:r>
        <w:rPr>
          <w:lang w:eastAsia="en-US"/>
        </w:rPr>
        <w:t> !</w:t>
      </w:r>
    </w:p>
    <w:p w14:paraId="2207D35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 xml:space="preserve">Mazurke ôta sa robe de chambre et sonna </w:t>
      </w:r>
      <w:proofErr w:type="spellStart"/>
      <w:r>
        <w:rPr>
          <w:lang w:eastAsia="en-US"/>
        </w:rPr>
        <w:t>Yaume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pour s</w:t>
      </w:r>
      <w:r w:rsidR="00A23BF9">
        <w:rPr>
          <w:lang w:eastAsia="en-US"/>
        </w:rPr>
        <w:t>’</w:t>
      </w:r>
      <w:r>
        <w:rPr>
          <w:lang w:eastAsia="en-US"/>
        </w:rPr>
        <w:t>habiller</w:t>
      </w:r>
      <w:r w:rsidR="00A23BF9">
        <w:rPr>
          <w:lang w:eastAsia="en-US"/>
        </w:rPr>
        <w:t>.</w:t>
      </w:r>
    </w:p>
    <w:p w14:paraId="12A7CD4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Mais </w:t>
      </w: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n</w:t>
      </w:r>
      <w:r w:rsidR="00A23BF9">
        <w:rPr>
          <w:lang w:eastAsia="en-US"/>
        </w:rPr>
        <w:t>’</w:t>
      </w:r>
      <w:r>
        <w:rPr>
          <w:lang w:eastAsia="en-US"/>
        </w:rPr>
        <w:t>entendit pas le coup de sonnette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voici pourquoi</w:t>
      </w:r>
      <w:r w:rsidR="00A23BF9">
        <w:rPr>
          <w:lang w:eastAsia="en-US"/>
        </w:rPr>
        <w:t>.</w:t>
      </w:r>
    </w:p>
    <w:p w14:paraId="59181D0A" w14:textId="2883FD98" w:rsidR="00A23BF9" w:rsidRDefault="00BB5C58" w:rsidP="00A23BF9">
      <w:pPr>
        <w:rPr>
          <w:lang w:eastAsia="en-US"/>
        </w:rPr>
      </w:pPr>
      <w:r>
        <w:rPr>
          <w:lang w:eastAsia="en-US"/>
        </w:rPr>
        <w:t>Il venait d</w:t>
      </w:r>
      <w:r w:rsidR="00A23BF9">
        <w:rPr>
          <w:lang w:eastAsia="en-US"/>
        </w:rPr>
        <w:t>’</w:t>
      </w:r>
      <w:r>
        <w:rPr>
          <w:lang w:eastAsia="en-US"/>
        </w:rPr>
        <w:t xml:space="preserve">attraper </w:t>
      </w:r>
      <w:r w:rsidR="00A23BF9">
        <w:rPr>
          <w:lang w:eastAsia="en-US"/>
        </w:rPr>
        <w:t>M. </w:t>
      </w:r>
      <w:r>
        <w:rPr>
          <w:lang w:eastAsia="en-US"/>
        </w:rPr>
        <w:t>Baptiste par les basques de son habit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bourré de </w:t>
      </w:r>
      <w:r>
        <w:rPr>
          <w:i/>
          <w:iCs/>
          <w:lang w:eastAsia="en-US"/>
        </w:rPr>
        <w:t>renseignements</w:t>
      </w:r>
      <w:r w:rsidR="00A23BF9">
        <w:rPr>
          <w:lang w:eastAsia="en-US"/>
        </w:rPr>
        <w:t>.</w:t>
      </w:r>
    </w:p>
    <w:p w14:paraId="7433B58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Sa chanson était honorablement achevée</w:t>
      </w:r>
      <w:r w:rsidR="00A23BF9">
        <w:rPr>
          <w:lang w:eastAsia="en-US"/>
        </w:rPr>
        <w:t>.</w:t>
      </w:r>
    </w:p>
    <w:p w14:paraId="45421398" w14:textId="58DB554D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Censé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dit-il avec mystère et d</w:t>
      </w:r>
      <w:r>
        <w:rPr>
          <w:lang w:eastAsia="en-US"/>
        </w:rPr>
        <w:t>’</w:t>
      </w:r>
      <w:r w:rsidR="00BB5C58">
        <w:rPr>
          <w:lang w:eastAsia="en-US"/>
        </w:rPr>
        <w:t>un accent câlin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arrivant de pays étranger</w:t>
      </w:r>
      <w:r>
        <w:rPr>
          <w:lang w:eastAsia="en-US"/>
        </w:rPr>
        <w:t xml:space="preserve">, </w:t>
      </w:r>
      <w:r w:rsidR="00BB5C58">
        <w:rPr>
          <w:lang w:eastAsia="en-US"/>
        </w:rPr>
        <w:t>au-delà des frontières et douanes</w:t>
      </w:r>
      <w:r>
        <w:rPr>
          <w:lang w:eastAsia="en-US"/>
        </w:rPr>
        <w:t xml:space="preserve">,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ambitionne d</w:t>
      </w:r>
      <w:r>
        <w:rPr>
          <w:lang w:eastAsia="en-US"/>
        </w:rPr>
        <w:t>’</w:t>
      </w:r>
      <w:r w:rsidR="00BB5C58">
        <w:rPr>
          <w:lang w:eastAsia="en-US"/>
        </w:rPr>
        <w:t>être fixé</w:t>
      </w:r>
      <w:r>
        <w:rPr>
          <w:lang w:eastAsia="en-US"/>
        </w:rPr>
        <w:t>…</w:t>
      </w:r>
    </w:p>
    <w:p w14:paraId="1827699B" w14:textId="437CA834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Voulez-vous bien me lâcher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 xml:space="preserve">écria </w:t>
      </w:r>
      <w:r>
        <w:rPr>
          <w:lang w:eastAsia="en-US"/>
        </w:rPr>
        <w:t>M. </w:t>
      </w:r>
      <w:r w:rsidR="00BB5C58">
        <w:rPr>
          <w:lang w:eastAsia="en-US"/>
        </w:rPr>
        <w:t>Baptiste en lui lançant le plus terrible regard de ses lunettes bleues</w:t>
      </w:r>
      <w:r>
        <w:rPr>
          <w:lang w:eastAsia="en-US"/>
        </w:rPr>
        <w:t>.</w:t>
      </w:r>
    </w:p>
    <w:p w14:paraId="336C343A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ne lâcha pas</w:t>
      </w:r>
      <w:r w:rsidR="00A23BF9">
        <w:rPr>
          <w:lang w:eastAsia="en-US"/>
        </w:rPr>
        <w:t>.</w:t>
      </w:r>
    </w:p>
    <w:p w14:paraId="30A44BA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Un chacun en parle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reprit-il</w:t>
      </w:r>
      <w:r>
        <w:rPr>
          <w:lang w:eastAsia="en-US"/>
        </w:rPr>
        <w:t xml:space="preserve">, </w:t>
      </w:r>
      <w:r w:rsidR="00BB5C58">
        <w:rPr>
          <w:lang w:eastAsia="en-US"/>
        </w:rPr>
        <w:t>depuis le premier censément jusqu</w:t>
      </w:r>
      <w:r>
        <w:rPr>
          <w:lang w:eastAsia="en-US"/>
        </w:rPr>
        <w:t>’</w:t>
      </w:r>
      <w:r w:rsidR="00BB5C58">
        <w:rPr>
          <w:lang w:eastAsia="en-US"/>
        </w:rPr>
        <w:t>au dernier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et personne ne veut me dire ce que c</w:t>
      </w:r>
      <w:r>
        <w:rPr>
          <w:lang w:eastAsia="en-US"/>
        </w:rPr>
        <w:t>’</w:t>
      </w:r>
      <w:r w:rsidR="00BB5C58">
        <w:rPr>
          <w:lang w:eastAsia="en-US"/>
        </w:rPr>
        <w:t>est</w:t>
      </w:r>
      <w:r>
        <w:rPr>
          <w:lang w:eastAsia="en-US"/>
        </w:rPr>
        <w:t xml:space="preserve">… </w:t>
      </w:r>
      <w:r w:rsidR="00BB5C58">
        <w:rPr>
          <w:lang w:eastAsia="en-US"/>
        </w:rPr>
        <w:t>faut que ça finisse</w:t>
      </w:r>
      <w:r>
        <w:rPr>
          <w:lang w:eastAsia="en-US"/>
        </w:rPr>
        <w:t> !</w:t>
      </w:r>
    </w:p>
    <w:p w14:paraId="19FF0669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avait prononcé cette dernière phrase d</w:t>
      </w:r>
      <w:r w:rsidR="00A23BF9">
        <w:rPr>
          <w:lang w:eastAsia="en-US"/>
        </w:rPr>
        <w:t>’</w:t>
      </w:r>
      <w:r>
        <w:rPr>
          <w:lang w:eastAsia="en-US"/>
        </w:rPr>
        <w:t>un air résolu</w:t>
      </w:r>
      <w:r w:rsidR="00A23BF9">
        <w:rPr>
          <w:lang w:eastAsia="en-US"/>
        </w:rPr>
        <w:t xml:space="preserve">. </w:t>
      </w:r>
      <w:r>
        <w:rPr>
          <w:lang w:eastAsia="en-US"/>
        </w:rPr>
        <w:t>Il lui fallait</w:t>
      </w:r>
      <w:r w:rsidR="00A23BF9">
        <w:rPr>
          <w:lang w:eastAsia="en-US"/>
        </w:rPr>
        <w:t xml:space="preserve">, </w:t>
      </w:r>
      <w:r>
        <w:rPr>
          <w:lang w:eastAsia="en-US"/>
        </w:rPr>
        <w:t>à cette nature simple et inculte</w:t>
      </w:r>
      <w:r w:rsidR="00A23BF9">
        <w:rPr>
          <w:lang w:eastAsia="en-US"/>
        </w:rPr>
        <w:t xml:space="preserve">, </w:t>
      </w:r>
      <w:r>
        <w:rPr>
          <w:lang w:eastAsia="en-US"/>
        </w:rPr>
        <w:t>une définition du socialisme ou la mort</w:t>
      </w:r>
      <w:r w:rsidR="00A23BF9">
        <w:rPr>
          <w:lang w:eastAsia="en-US"/>
        </w:rPr>
        <w:t> !</w:t>
      </w:r>
    </w:p>
    <w:p w14:paraId="5B34850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Voilà quelle était la position de </w:t>
      </w:r>
      <w:proofErr w:type="spellStart"/>
      <w:r>
        <w:rPr>
          <w:lang w:eastAsia="en-US"/>
        </w:rPr>
        <w:t>Yaume</w:t>
      </w:r>
      <w:proofErr w:type="spellEnd"/>
      <w:r w:rsidR="00A23BF9">
        <w:rPr>
          <w:lang w:eastAsia="en-US"/>
        </w:rPr>
        <w:t>.</w:t>
      </w:r>
    </w:p>
    <w:p w14:paraId="3CFEC89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devait désormais passer sa vie à interroger les passants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philosophes et les militaires</w:t>
      </w:r>
      <w:r w:rsidR="00A23BF9">
        <w:rPr>
          <w:lang w:eastAsia="en-US"/>
        </w:rPr>
        <w:t xml:space="preserve">, </w:t>
      </w:r>
      <w:r>
        <w:rPr>
          <w:lang w:eastAsia="en-US"/>
        </w:rPr>
        <w:t>afin de se former une idée exacte de cette chose qui était pour lui l</w:t>
      </w:r>
      <w:r w:rsidR="00A23BF9">
        <w:rPr>
          <w:lang w:eastAsia="en-US"/>
        </w:rPr>
        <w:t>’</w:t>
      </w:r>
      <w:r>
        <w:rPr>
          <w:lang w:eastAsia="en-US"/>
        </w:rPr>
        <w:t>inconnu et la fantaisie</w:t>
      </w:r>
      <w:r w:rsidR="00A23BF9">
        <w:rPr>
          <w:lang w:eastAsia="en-US"/>
        </w:rPr>
        <w:t xml:space="preserve"> : </w:t>
      </w:r>
      <w:r>
        <w:rPr>
          <w:lang w:eastAsia="en-US"/>
        </w:rPr>
        <w:t>le socialisme</w:t>
      </w:r>
      <w:r w:rsidR="00A23BF9">
        <w:rPr>
          <w:lang w:eastAsia="en-US"/>
        </w:rPr>
        <w:t>.</w:t>
      </w:r>
    </w:p>
    <w:p w14:paraId="7255474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n</w:t>
      </w:r>
      <w:r w:rsidR="00A23BF9">
        <w:rPr>
          <w:lang w:eastAsia="en-US"/>
        </w:rPr>
        <w:t>’</w:t>
      </w:r>
      <w:r>
        <w:rPr>
          <w:lang w:eastAsia="en-US"/>
        </w:rPr>
        <w:t>en est pas moins certain que sans une voix qui s</w:t>
      </w:r>
      <w:r w:rsidR="00A23BF9">
        <w:rPr>
          <w:lang w:eastAsia="en-US"/>
        </w:rPr>
        <w:t>’</w:t>
      </w:r>
      <w:r>
        <w:rPr>
          <w:lang w:eastAsia="en-US"/>
        </w:rPr>
        <w:t>éleva de l</w:t>
      </w:r>
      <w:r w:rsidR="00A23BF9">
        <w:rPr>
          <w:lang w:eastAsia="en-US"/>
        </w:rPr>
        <w:t>’</w:t>
      </w:r>
      <w:r>
        <w:rPr>
          <w:lang w:eastAsia="en-US"/>
        </w:rPr>
        <w:t>intérieur de l</w:t>
      </w:r>
      <w:r w:rsidR="00A23BF9">
        <w:rPr>
          <w:lang w:eastAsia="en-US"/>
        </w:rPr>
        <w:t>’</w:t>
      </w:r>
      <w:r>
        <w:rPr>
          <w:lang w:eastAsia="en-US"/>
        </w:rPr>
        <w:t xml:space="preserve">hôtel pour appeler </w:t>
      </w:r>
      <w:proofErr w:type="spellStart"/>
      <w:r>
        <w:rPr>
          <w:lang w:eastAsia="en-US"/>
        </w:rPr>
        <w:t>Yaume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 xml:space="preserve">il y aurait eu </w:t>
      </w:r>
      <w:r>
        <w:rPr>
          <w:lang w:eastAsia="en-US"/>
        </w:rPr>
        <w:lastRenderedPageBreak/>
        <w:t>entre lui et l</w:t>
      </w:r>
      <w:r w:rsidR="00A23BF9">
        <w:rPr>
          <w:lang w:eastAsia="en-US"/>
        </w:rPr>
        <w:t>’</w:t>
      </w:r>
      <w:r>
        <w:rPr>
          <w:lang w:eastAsia="en-US"/>
        </w:rPr>
        <w:t>homme aux lunettes bleues un sauvage et dangereux combat</w:t>
      </w:r>
      <w:r w:rsidR="00A23BF9">
        <w:rPr>
          <w:lang w:eastAsia="en-US"/>
        </w:rPr>
        <w:t>.</w:t>
      </w:r>
    </w:p>
    <w:p w14:paraId="104253EC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ne savait pas résister à la consigne</w:t>
      </w:r>
      <w:r w:rsidR="00A23BF9">
        <w:rPr>
          <w:lang w:eastAsia="en-US"/>
        </w:rPr>
        <w:t>.</w:t>
      </w:r>
    </w:p>
    <w:p w14:paraId="44ADB556" w14:textId="5C0594D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Il abandonna la barque de </w:t>
      </w:r>
      <w:r w:rsidR="00A23BF9">
        <w:rPr>
          <w:lang w:eastAsia="en-US"/>
        </w:rPr>
        <w:t>M. </w:t>
      </w:r>
      <w:r>
        <w:rPr>
          <w:lang w:eastAsia="en-US"/>
        </w:rPr>
        <w:t>Baptiste en disant</w:t>
      </w:r>
      <w:r w:rsidR="00A23BF9">
        <w:rPr>
          <w:lang w:eastAsia="en-US"/>
        </w:rPr>
        <w:t> :</w:t>
      </w:r>
    </w:p>
    <w:p w14:paraId="7967F539" w14:textId="750C8356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Vous</w:t>
      </w:r>
      <w:r>
        <w:rPr>
          <w:lang w:eastAsia="en-US"/>
        </w:rPr>
        <w:t xml:space="preserve">, </w:t>
      </w:r>
      <w:proofErr w:type="spellStart"/>
      <w:r w:rsidR="00BB5C58">
        <w:rPr>
          <w:lang w:eastAsia="en-US"/>
        </w:rPr>
        <w:t>Louchard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censément</w:t>
      </w:r>
      <w:r>
        <w:rPr>
          <w:lang w:eastAsia="en-US"/>
        </w:rPr>
        <w:t xml:space="preserve">, </w:t>
      </w:r>
      <w:r w:rsidR="00BB5C58">
        <w:rPr>
          <w:lang w:eastAsia="en-US"/>
        </w:rPr>
        <w:t>je te repincerai</w:t>
      </w:r>
      <w:r>
        <w:rPr>
          <w:lang w:eastAsia="en-US"/>
        </w:rPr>
        <w:t> !</w:t>
      </w:r>
    </w:p>
    <w:p w14:paraId="0133248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il courut à la chambre de son maître</w:t>
      </w:r>
      <w:r w:rsidR="00A23BF9">
        <w:rPr>
          <w:lang w:eastAsia="en-US"/>
        </w:rPr>
        <w:t>.</w:t>
      </w:r>
    </w:p>
    <w:p w14:paraId="4371C0C1" w14:textId="79282F23" w:rsidR="00A23BF9" w:rsidRDefault="00A23BF9" w:rsidP="00A23BF9">
      <w:pPr>
        <w:rPr>
          <w:lang w:eastAsia="en-US"/>
        </w:rPr>
      </w:pPr>
      <w:r>
        <w:rPr>
          <w:lang w:eastAsia="en-US"/>
        </w:rPr>
        <w:t>M. </w:t>
      </w:r>
      <w:r w:rsidR="00BB5C58">
        <w:rPr>
          <w:lang w:eastAsia="en-US"/>
        </w:rPr>
        <w:t>Baptiste rajusta son habit qui en avait vu vraiment bien d</w:t>
      </w:r>
      <w:r>
        <w:rPr>
          <w:lang w:eastAsia="en-US"/>
        </w:rPr>
        <w:t>’</w:t>
      </w:r>
      <w:r w:rsidR="00BB5C58">
        <w:rPr>
          <w:lang w:eastAsia="en-US"/>
        </w:rPr>
        <w:t>autres</w:t>
      </w:r>
      <w:r>
        <w:rPr>
          <w:lang w:eastAsia="en-US"/>
        </w:rPr>
        <w:t>.</w:t>
      </w:r>
    </w:p>
    <w:p w14:paraId="5E42457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prit sa course à travers la place Vendôme</w:t>
      </w:r>
      <w:r w:rsidR="00A23BF9">
        <w:rPr>
          <w:lang w:eastAsia="en-US"/>
        </w:rPr>
        <w:t xml:space="preserve">, </w:t>
      </w:r>
      <w:r>
        <w:rPr>
          <w:i/>
          <w:iCs/>
        </w:rPr>
        <w:t xml:space="preserve">allongeant </w:t>
      </w:r>
      <w:r>
        <w:rPr>
          <w:lang w:eastAsia="en-US"/>
        </w:rPr>
        <w:t>comme un cheval au trot et dépassant avec facilité les cabriolets de place</w:t>
      </w:r>
      <w:r w:rsidR="00A23BF9">
        <w:rPr>
          <w:lang w:eastAsia="en-US"/>
        </w:rPr>
        <w:t>.</w:t>
      </w:r>
    </w:p>
    <w:p w14:paraId="6DF73AE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Tout en marchant</w:t>
      </w:r>
      <w:r w:rsidR="00A23BF9">
        <w:rPr>
          <w:lang w:eastAsia="en-US"/>
        </w:rPr>
        <w:t xml:space="preserve">, </w:t>
      </w:r>
      <w:r>
        <w:rPr>
          <w:lang w:eastAsia="en-US"/>
        </w:rPr>
        <w:t>il manipulait ses papiers</w:t>
      </w:r>
      <w:r w:rsidR="00A23BF9">
        <w:rPr>
          <w:lang w:eastAsia="en-US"/>
        </w:rPr>
        <w:t>.</w:t>
      </w:r>
    </w:p>
    <w:p w14:paraId="25B69AA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Parmi ces papiers</w:t>
      </w:r>
      <w:r w:rsidR="00A23BF9">
        <w:rPr>
          <w:lang w:eastAsia="en-US"/>
        </w:rPr>
        <w:t xml:space="preserve">, </w:t>
      </w:r>
      <w:r>
        <w:rPr>
          <w:lang w:eastAsia="en-US"/>
        </w:rPr>
        <w:t>il choisit deux lettres</w:t>
      </w:r>
      <w:r w:rsidR="00A23BF9">
        <w:rPr>
          <w:lang w:eastAsia="en-US"/>
        </w:rPr>
        <w:t xml:space="preserve">, </w:t>
      </w:r>
      <w:r>
        <w:rPr>
          <w:lang w:eastAsia="en-US"/>
        </w:rPr>
        <w:t>dont l</w:t>
      </w:r>
      <w:r w:rsidR="00A23BF9">
        <w:rPr>
          <w:lang w:eastAsia="en-US"/>
        </w:rPr>
        <w:t>’</w:t>
      </w:r>
      <w:r>
        <w:rPr>
          <w:lang w:eastAsia="en-US"/>
        </w:rPr>
        <w:t>une était celle que nous avons vue tomber chez Mazurke</w:t>
      </w:r>
      <w:r w:rsidR="00A23BF9">
        <w:rPr>
          <w:lang w:eastAsia="en-US"/>
        </w:rPr>
        <w:t>.</w:t>
      </w:r>
    </w:p>
    <w:p w14:paraId="422338D3" w14:textId="038F0753" w:rsidR="00A23BF9" w:rsidRDefault="00BB5C58" w:rsidP="00A23BF9">
      <w:p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 xml:space="preserve">autre était adressée à </w:t>
      </w:r>
      <w:r w:rsidR="00A23BF9">
        <w:rPr>
          <w:lang w:eastAsia="en-US"/>
        </w:rPr>
        <w:t>M. </w:t>
      </w:r>
      <w:r>
        <w:rPr>
          <w:lang w:eastAsia="en-US"/>
        </w:rPr>
        <w:t>Romblon fils</w:t>
      </w:r>
      <w:r w:rsidR="00A23BF9">
        <w:rPr>
          <w:lang w:eastAsia="en-US"/>
        </w:rPr>
        <w:t xml:space="preserve">, </w:t>
      </w:r>
      <w:r>
        <w:rPr>
          <w:lang w:eastAsia="en-US"/>
        </w:rPr>
        <w:t>rue de Valois-Batave</w:t>
      </w:r>
      <w:r w:rsidR="00A23BF9">
        <w:rPr>
          <w:lang w:eastAsia="en-US"/>
        </w:rPr>
        <w:t xml:space="preserve">, </w:t>
      </w:r>
      <w:r>
        <w:rPr>
          <w:lang w:eastAsia="en-US"/>
        </w:rPr>
        <w:t>à Paris</w:t>
      </w:r>
      <w:r w:rsidR="00A23BF9">
        <w:rPr>
          <w:lang w:eastAsia="en-US"/>
        </w:rPr>
        <w:t>.</w:t>
      </w:r>
    </w:p>
    <w:p w14:paraId="4869F6B7" w14:textId="4AED484A" w:rsidR="00A23BF9" w:rsidRDefault="00A23BF9" w:rsidP="00A23BF9">
      <w:pPr>
        <w:rPr>
          <w:lang w:eastAsia="en-US"/>
        </w:rPr>
      </w:pPr>
      <w:r>
        <w:rPr>
          <w:lang w:eastAsia="en-US"/>
        </w:rPr>
        <w:t>M. </w:t>
      </w:r>
      <w:r w:rsidR="00BB5C58">
        <w:rPr>
          <w:lang w:eastAsia="en-US"/>
        </w:rPr>
        <w:t>Baptiste s</w:t>
      </w:r>
      <w:r>
        <w:rPr>
          <w:lang w:eastAsia="en-US"/>
        </w:rPr>
        <w:t>’</w:t>
      </w:r>
      <w:r w:rsidR="00BB5C58">
        <w:rPr>
          <w:lang w:eastAsia="en-US"/>
        </w:rPr>
        <w:t>arrêta auprès du bureau de poste de la Chancellerie</w:t>
      </w:r>
      <w:r>
        <w:rPr>
          <w:lang w:eastAsia="en-US"/>
        </w:rPr>
        <w:t xml:space="preserve">. </w:t>
      </w:r>
      <w:r w:rsidR="00BB5C58">
        <w:rPr>
          <w:lang w:eastAsia="en-US"/>
        </w:rPr>
        <w:t>Il déchira une page de son portefeuille et l</w:t>
      </w:r>
      <w:r>
        <w:rPr>
          <w:lang w:eastAsia="en-US"/>
        </w:rPr>
        <w:t>’</w:t>
      </w:r>
      <w:r w:rsidR="00BB5C58">
        <w:rPr>
          <w:lang w:eastAsia="en-US"/>
        </w:rPr>
        <w:t>introduisit dans la lettre de Romblon</w:t>
      </w:r>
      <w:r>
        <w:rPr>
          <w:lang w:eastAsia="en-US"/>
        </w:rPr>
        <w:t xml:space="preserve">, </w:t>
      </w:r>
      <w:r w:rsidR="00BB5C58">
        <w:rPr>
          <w:lang w:eastAsia="en-US"/>
        </w:rPr>
        <w:t>après y avoir tracé quelques mots au crayon</w:t>
      </w:r>
      <w:r>
        <w:rPr>
          <w:lang w:eastAsia="en-US"/>
        </w:rPr>
        <w:t>.</w:t>
      </w:r>
    </w:p>
    <w:p w14:paraId="12E60FD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Puis il jeta les deux lettres dans la boîte</w:t>
      </w:r>
      <w:r w:rsidR="00A23BF9">
        <w:rPr>
          <w:lang w:eastAsia="en-US"/>
        </w:rPr>
        <w:t>.</w:t>
      </w:r>
    </w:p>
    <w:p w14:paraId="1913909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Ces deux lettres</w:t>
      </w:r>
      <w:r w:rsidR="00A23BF9">
        <w:rPr>
          <w:lang w:eastAsia="en-US"/>
        </w:rPr>
        <w:t xml:space="preserve">, </w:t>
      </w:r>
      <w:r>
        <w:rPr>
          <w:lang w:eastAsia="en-US"/>
        </w:rPr>
        <w:t>nous prenons la liberté de les transcrire</w:t>
      </w:r>
      <w:r w:rsidR="00A23BF9">
        <w:rPr>
          <w:lang w:eastAsia="en-US"/>
        </w:rPr>
        <w:t>.</w:t>
      </w:r>
    </w:p>
    <w:p w14:paraId="520B843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La première était ainsi conçue</w:t>
      </w:r>
      <w:r>
        <w:rPr>
          <w:lang w:eastAsia="en-US"/>
        </w:rPr>
        <w:t> :</w:t>
      </w:r>
    </w:p>
    <w:p w14:paraId="63F5EF5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 xml:space="preserve">Monsieur André </w:t>
      </w:r>
      <w:proofErr w:type="spellStart"/>
      <w:r w:rsidR="00BB5C58">
        <w:rPr>
          <w:lang w:eastAsia="en-US"/>
        </w:rPr>
        <w:t>Lointier</w:t>
      </w:r>
      <w:proofErr w:type="spellEnd"/>
      <w:r>
        <w:rPr>
          <w:lang w:eastAsia="en-US"/>
        </w:rPr>
        <w:t>,</w:t>
      </w:r>
    </w:p>
    <w:p w14:paraId="4BF3DB4A" w14:textId="3B7D1C8B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« </w:t>
      </w:r>
      <w:r w:rsidR="00BB5C58">
        <w:rPr>
          <w:lang w:eastAsia="en-US"/>
        </w:rPr>
        <w:t>Comme complément des indications déjà fournies</w:t>
      </w:r>
      <w:r>
        <w:rPr>
          <w:lang w:eastAsia="en-US"/>
        </w:rPr>
        <w:t xml:space="preserve">,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l</w:t>
      </w:r>
      <w:r>
        <w:rPr>
          <w:lang w:eastAsia="en-US"/>
        </w:rPr>
        <w:t>’</w:t>
      </w:r>
      <w:r w:rsidR="00BB5C58">
        <w:rPr>
          <w:lang w:eastAsia="en-US"/>
        </w:rPr>
        <w:t xml:space="preserve">avantage de vous faire savoir que </w:t>
      </w:r>
      <w:r>
        <w:rPr>
          <w:lang w:eastAsia="en-US"/>
        </w:rPr>
        <w:t>M. </w:t>
      </w:r>
      <w:r w:rsidR="00BB5C58">
        <w:rPr>
          <w:lang w:eastAsia="en-US"/>
        </w:rPr>
        <w:t>Gabriel de Marans est perdu de dettes</w:t>
      </w:r>
      <w:r>
        <w:rPr>
          <w:lang w:eastAsia="en-US"/>
        </w:rPr>
        <w:t xml:space="preserve">. </w:t>
      </w:r>
      <w:r w:rsidR="00BB5C58">
        <w:rPr>
          <w:lang w:eastAsia="en-US"/>
        </w:rPr>
        <w:t>Il fréquente la maison de la marquise</w:t>
      </w:r>
      <w:r>
        <w:rPr>
          <w:lang w:eastAsia="en-US"/>
        </w:rPr>
        <w:t xml:space="preserve">. </w:t>
      </w:r>
      <w:r w:rsidR="00BB5C58">
        <w:rPr>
          <w:lang w:eastAsia="en-US"/>
        </w:rPr>
        <w:t>On le pousse</w:t>
      </w:r>
      <w:r>
        <w:rPr>
          <w:lang w:eastAsia="en-US"/>
        </w:rPr>
        <w:t xml:space="preserve">. </w:t>
      </w:r>
      <w:r w:rsidR="00BB5C58">
        <w:rPr>
          <w:lang w:eastAsia="en-US"/>
        </w:rPr>
        <w:t>Il ira loin</w:t>
      </w:r>
      <w:r>
        <w:rPr>
          <w:lang w:eastAsia="en-US"/>
        </w:rPr>
        <w:t>.</w:t>
      </w:r>
    </w:p>
    <w:p w14:paraId="0FFFB52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Quant à ce qui s</w:t>
      </w:r>
      <w:r>
        <w:rPr>
          <w:lang w:eastAsia="en-US"/>
        </w:rPr>
        <w:t>’</w:t>
      </w:r>
      <w:r w:rsidR="00BB5C58">
        <w:rPr>
          <w:lang w:eastAsia="en-US"/>
        </w:rPr>
        <w:t>est passé à Wiesbaden</w:t>
      </w:r>
      <w:r>
        <w:rPr>
          <w:lang w:eastAsia="en-US"/>
        </w:rPr>
        <w:t xml:space="preserve">, </w:t>
      </w:r>
      <w:r w:rsidR="00BB5C58">
        <w:rPr>
          <w:lang w:eastAsia="en-US"/>
        </w:rPr>
        <w:t>je suis sur la trace</w:t>
      </w:r>
      <w:r>
        <w:rPr>
          <w:lang w:eastAsia="en-US"/>
        </w:rPr>
        <w:t xml:space="preserve">, </w:t>
      </w:r>
      <w:r w:rsidR="00BB5C58">
        <w:rPr>
          <w:lang w:eastAsia="en-US"/>
        </w:rPr>
        <w:t>ayant noué des rapports avec un personnage qui en arrive</w:t>
      </w:r>
      <w:r>
        <w:rPr>
          <w:lang w:eastAsia="en-US"/>
        </w:rPr>
        <w:t>.</w:t>
      </w:r>
    </w:p>
    <w:p w14:paraId="6CB1B6DB" w14:textId="2ECA9012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Reste madame de Marans</w:t>
      </w:r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Je vous ai dit que</w:t>
      </w:r>
      <w:r>
        <w:rPr>
          <w:lang w:eastAsia="en-US"/>
        </w:rPr>
        <w:t xml:space="preserve">, </w:t>
      </w:r>
      <w:r w:rsidR="00BB5C58">
        <w:rPr>
          <w:lang w:eastAsia="en-US"/>
        </w:rPr>
        <w:t>trois fois par semaine</w:t>
      </w:r>
      <w:r>
        <w:rPr>
          <w:lang w:eastAsia="en-US"/>
        </w:rPr>
        <w:t xml:space="preserve">, </w:t>
      </w:r>
      <w:r w:rsidR="00BB5C58">
        <w:rPr>
          <w:lang w:eastAsia="en-US"/>
        </w:rPr>
        <w:t>les mardi</w:t>
      </w:r>
      <w:r>
        <w:rPr>
          <w:lang w:eastAsia="en-US"/>
        </w:rPr>
        <w:t xml:space="preserve">, </w:t>
      </w:r>
      <w:r w:rsidR="00BB5C58">
        <w:rPr>
          <w:lang w:eastAsia="en-US"/>
        </w:rPr>
        <w:t>jeudi et samedi</w:t>
      </w:r>
      <w:r>
        <w:rPr>
          <w:lang w:eastAsia="en-US"/>
        </w:rPr>
        <w:t xml:space="preserve">, </w:t>
      </w:r>
      <w:r w:rsidR="00BB5C58">
        <w:rPr>
          <w:lang w:eastAsia="en-US"/>
        </w:rPr>
        <w:t>elle sortait de chez elle à sept heures pour ne rentrer que fort avant dans la nuit</w:t>
      </w:r>
      <w:r>
        <w:rPr>
          <w:lang w:eastAsia="en-US"/>
        </w:rPr>
        <w:t>.</w:t>
      </w:r>
    </w:p>
    <w:p w14:paraId="1B6D6C9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Ses enfants eux-mêmes la croient au lit</w:t>
      </w:r>
      <w:r>
        <w:rPr>
          <w:lang w:eastAsia="en-US"/>
        </w:rPr>
        <w:t xml:space="preserve">, </w:t>
      </w:r>
      <w:r w:rsidR="00BB5C58">
        <w:rPr>
          <w:lang w:eastAsia="en-US"/>
        </w:rPr>
        <w:t>parce que</w:t>
      </w:r>
      <w:r>
        <w:rPr>
          <w:lang w:eastAsia="en-US"/>
        </w:rPr>
        <w:t xml:space="preserve">, </w:t>
      </w:r>
      <w:r w:rsidR="00BB5C58">
        <w:rPr>
          <w:lang w:eastAsia="en-US"/>
        </w:rPr>
        <w:t>les autres jours</w:t>
      </w:r>
      <w:r>
        <w:rPr>
          <w:lang w:eastAsia="en-US"/>
        </w:rPr>
        <w:t xml:space="preserve">, </w:t>
      </w:r>
      <w:r w:rsidR="00BB5C58">
        <w:rPr>
          <w:lang w:eastAsia="en-US"/>
        </w:rPr>
        <w:t>elle a soin de se coucher effectivement à sept heures</w:t>
      </w:r>
      <w:r>
        <w:rPr>
          <w:lang w:eastAsia="en-US"/>
        </w:rPr>
        <w:t>.</w:t>
      </w:r>
    </w:p>
    <w:p w14:paraId="324B7A28" w14:textId="78C0E711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Je dois la faire suivre ce soir</w:t>
      </w:r>
      <w:r>
        <w:rPr>
          <w:lang w:eastAsia="en-US"/>
        </w:rPr>
        <w:t xml:space="preserve">, </w:t>
      </w:r>
      <w:r w:rsidR="00BB5C58">
        <w:rPr>
          <w:lang w:eastAsia="en-US"/>
        </w:rPr>
        <w:t>et je vous rendrai bon compte de tout cela</w:t>
      </w:r>
      <w:r>
        <w:rPr>
          <w:lang w:eastAsia="en-US"/>
        </w:rPr>
        <w:t>. »</w:t>
      </w:r>
    </w:p>
    <w:p w14:paraId="1EB034A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l</w:t>
      </w:r>
      <w:r>
        <w:rPr>
          <w:lang w:eastAsia="en-US"/>
        </w:rPr>
        <w:t>’</w:t>
      </w:r>
      <w:r w:rsidR="00BB5C58">
        <w:rPr>
          <w:lang w:eastAsia="en-US"/>
        </w:rPr>
        <w:t>honneur d</w:t>
      </w:r>
      <w:r>
        <w:rPr>
          <w:lang w:eastAsia="en-US"/>
        </w:rPr>
        <w:t>’</w:t>
      </w:r>
      <w:r w:rsidR="00BB5C58">
        <w:rPr>
          <w:lang w:eastAsia="en-US"/>
        </w:rPr>
        <w:t>être</w:t>
      </w:r>
      <w:r>
        <w:rPr>
          <w:lang w:eastAsia="en-US"/>
        </w:rPr>
        <w:t xml:space="preserve">, </w:t>
      </w:r>
      <w:r w:rsidR="00BB5C58">
        <w:rPr>
          <w:lang w:eastAsia="en-US"/>
        </w:rPr>
        <w:t>etc</w:t>
      </w:r>
      <w:r>
        <w:rPr>
          <w:lang w:eastAsia="en-US"/>
        </w:rPr>
        <w:t>.</w:t>
      </w:r>
    </w:p>
    <w:p w14:paraId="057DC77F" w14:textId="4FEBA89B" w:rsidR="00A23BF9" w:rsidRDefault="00A23BF9" w:rsidP="00A23BF9">
      <w:pPr>
        <w:jc w:val="right"/>
        <w:rPr>
          <w:lang w:eastAsia="en-US"/>
        </w:rPr>
      </w:pPr>
      <w:r>
        <w:rPr>
          <w:lang w:eastAsia="en-US"/>
        </w:rPr>
        <w:t>« </w:t>
      </w:r>
      <w:r w:rsidR="00BB5C58" w:rsidRPr="00A23BF9">
        <w:rPr>
          <w:lang w:eastAsia="en-US"/>
        </w:rPr>
        <w:t>ISIDORE</w:t>
      </w:r>
      <w:r>
        <w:rPr>
          <w:lang w:eastAsia="en-US"/>
        </w:rPr>
        <w:t> »</w:t>
      </w:r>
    </w:p>
    <w:p w14:paraId="0D2DF6F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seconde disait</w:t>
      </w:r>
      <w:r w:rsidR="00A23BF9">
        <w:rPr>
          <w:lang w:eastAsia="en-US"/>
        </w:rPr>
        <w:t> :</w:t>
      </w:r>
    </w:p>
    <w:p w14:paraId="28A1AD6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Mon vieux Ballon</w:t>
      </w:r>
      <w:r>
        <w:rPr>
          <w:lang w:eastAsia="en-US"/>
        </w:rPr>
        <w:t>,</w:t>
      </w:r>
    </w:p>
    <w:p w14:paraId="61241A76" w14:textId="6B7B9926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 xml:space="preserve">Voici un autre client qui nous demande des renseignements sur une liste presque semblable à celle de </w:t>
      </w:r>
      <w:r>
        <w:rPr>
          <w:lang w:eastAsia="en-US"/>
        </w:rPr>
        <w:t>M. </w:t>
      </w:r>
      <w:r w:rsidR="00BB5C58">
        <w:rPr>
          <w:lang w:eastAsia="en-US"/>
        </w:rPr>
        <w:t xml:space="preserve">André </w:t>
      </w:r>
      <w:proofErr w:type="spellStart"/>
      <w:r w:rsidR="00BB5C58">
        <w:rPr>
          <w:lang w:eastAsia="en-US"/>
        </w:rPr>
        <w:t>Lointier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de la rue du Regard</w:t>
      </w:r>
      <w:r>
        <w:rPr>
          <w:lang w:eastAsia="en-US"/>
        </w:rPr>
        <w:t>.</w:t>
      </w:r>
    </w:p>
    <w:p w14:paraId="546C103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Seulement</w:t>
      </w:r>
      <w:r>
        <w:rPr>
          <w:lang w:eastAsia="en-US"/>
        </w:rPr>
        <w:t xml:space="preserve">, </w:t>
      </w:r>
      <w:r w:rsidR="00BB5C58">
        <w:rPr>
          <w:lang w:eastAsia="en-US"/>
        </w:rPr>
        <w:t>le nouveau client ajoute à sa liste deux noms</w:t>
      </w:r>
      <w:r>
        <w:rPr>
          <w:lang w:eastAsia="en-US"/>
        </w:rPr>
        <w:t> :</w:t>
      </w:r>
    </w:p>
    <w:p w14:paraId="10BD996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 xml:space="preserve">MM Fargeau et Lucien </w:t>
      </w:r>
      <w:proofErr w:type="spellStart"/>
      <w:r w:rsidR="00BB5C58">
        <w:rPr>
          <w:lang w:eastAsia="en-US"/>
        </w:rPr>
        <w:t>Crébu</w:t>
      </w:r>
      <w:proofErr w:type="spellEnd"/>
      <w:r w:rsidR="00BB5C58">
        <w:rPr>
          <w:lang w:eastAsia="en-US"/>
        </w:rPr>
        <w:t xml:space="preserve"> de le </w:t>
      </w:r>
      <w:proofErr w:type="spellStart"/>
      <w:r w:rsidR="00BB5C58">
        <w:rPr>
          <w:lang w:eastAsia="en-US"/>
        </w:rPr>
        <w:t>Saulays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 xml:space="preserve">et il supprime le nom de </w:t>
      </w:r>
      <w:proofErr w:type="spellStart"/>
      <w:r w:rsidR="00BB5C58">
        <w:rPr>
          <w:lang w:eastAsia="en-US"/>
        </w:rPr>
        <w:t>Tiennet</w:t>
      </w:r>
      <w:proofErr w:type="spellEnd"/>
      <w:r w:rsidR="00BB5C58">
        <w:rPr>
          <w:lang w:eastAsia="en-US"/>
        </w:rPr>
        <w:t xml:space="preserve"> </w:t>
      </w:r>
      <w:proofErr w:type="spellStart"/>
      <w:r w:rsidR="00BB5C58">
        <w:rPr>
          <w:lang w:eastAsia="en-US"/>
        </w:rPr>
        <w:t>Blône</w:t>
      </w:r>
      <w:proofErr w:type="spellEnd"/>
      <w:r>
        <w:rPr>
          <w:lang w:eastAsia="en-US"/>
        </w:rPr>
        <w:t>.</w:t>
      </w:r>
    </w:p>
    <w:p w14:paraId="16E1798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« </w:t>
      </w:r>
      <w:r w:rsidR="00BB5C58">
        <w:rPr>
          <w:lang w:eastAsia="en-US"/>
        </w:rPr>
        <w:t>Comme nous le pensions bien</w:t>
      </w:r>
      <w:r>
        <w:rPr>
          <w:lang w:eastAsia="en-US"/>
        </w:rPr>
        <w:t xml:space="preserve">, </w:t>
      </w:r>
      <w:r w:rsidR="00BB5C58">
        <w:rPr>
          <w:lang w:eastAsia="en-US"/>
        </w:rPr>
        <w:t>le nouveau client désire vous voir</w:t>
      </w:r>
      <w:r>
        <w:rPr>
          <w:lang w:eastAsia="en-US"/>
        </w:rPr>
        <w:t xml:space="preserve">, </w:t>
      </w:r>
      <w:r w:rsidR="00BB5C58">
        <w:rPr>
          <w:lang w:eastAsia="en-US"/>
        </w:rPr>
        <w:t>et je l</w:t>
      </w:r>
      <w:r>
        <w:rPr>
          <w:lang w:eastAsia="en-US"/>
        </w:rPr>
        <w:t>’</w:t>
      </w:r>
      <w:r w:rsidR="00BB5C58">
        <w:rPr>
          <w:lang w:eastAsia="en-US"/>
        </w:rPr>
        <w:t>ai convoqué pour aujourd</w:t>
      </w:r>
      <w:r>
        <w:rPr>
          <w:lang w:eastAsia="en-US"/>
        </w:rPr>
        <w:t>’</w:t>
      </w:r>
      <w:r w:rsidR="00BB5C58">
        <w:rPr>
          <w:lang w:eastAsia="en-US"/>
        </w:rPr>
        <w:t>hui chez la marquise</w:t>
      </w:r>
      <w:r>
        <w:rPr>
          <w:lang w:eastAsia="en-US"/>
        </w:rPr>
        <w:t>.</w:t>
      </w:r>
    </w:p>
    <w:p w14:paraId="0B0516C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Salut et fraternité</w:t>
      </w:r>
      <w:r>
        <w:rPr>
          <w:lang w:eastAsia="en-US"/>
        </w:rPr>
        <w:t>.</w:t>
      </w:r>
    </w:p>
    <w:p w14:paraId="0BFDB881" w14:textId="62FFD116" w:rsidR="00A23BF9" w:rsidRDefault="00A23BF9" w:rsidP="00A23BF9">
      <w:pPr>
        <w:jc w:val="right"/>
        <w:rPr>
          <w:lang w:eastAsia="en-US"/>
        </w:rPr>
      </w:pPr>
      <w:r>
        <w:rPr>
          <w:lang w:eastAsia="en-US"/>
        </w:rPr>
        <w:t>« </w:t>
      </w:r>
      <w:r w:rsidR="00BB5C58" w:rsidRPr="00A23BF9">
        <w:rPr>
          <w:lang w:eastAsia="en-US"/>
        </w:rPr>
        <w:t>BAPTISTE</w:t>
      </w:r>
      <w:r>
        <w:rPr>
          <w:lang w:eastAsia="en-US"/>
        </w:rPr>
        <w:t>. »</w:t>
      </w:r>
    </w:p>
    <w:p w14:paraId="4636835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mot au crayon ajoutait</w:t>
      </w:r>
      <w:r w:rsidR="00A23BF9">
        <w:rPr>
          <w:lang w:eastAsia="en-US"/>
        </w:rPr>
        <w:t> :</w:t>
      </w:r>
    </w:p>
    <w:p w14:paraId="669E67F4" w14:textId="5D48A032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Le nouveau client a fait sauter la banque à Wiesbaden</w:t>
      </w:r>
      <w:r>
        <w:rPr>
          <w:lang w:eastAsia="en-US"/>
        </w:rPr>
        <w:t xml:space="preserve">. </w:t>
      </w:r>
      <w:r w:rsidR="00BB5C58">
        <w:rPr>
          <w:lang w:eastAsia="en-US"/>
        </w:rPr>
        <w:t>Il a l</w:t>
      </w:r>
      <w:r>
        <w:rPr>
          <w:lang w:eastAsia="en-US"/>
        </w:rPr>
        <w:t>’</w:t>
      </w:r>
      <w:r w:rsidR="00BB5C58">
        <w:rPr>
          <w:lang w:eastAsia="en-US"/>
        </w:rPr>
        <w:t>air méchant</w:t>
      </w:r>
      <w:r>
        <w:rPr>
          <w:lang w:eastAsia="en-US"/>
        </w:rPr>
        <w:t xml:space="preserve">, </w:t>
      </w:r>
      <w:r w:rsidR="00BB5C58">
        <w:rPr>
          <w:lang w:eastAsia="en-US"/>
        </w:rPr>
        <w:t>mais on l</w:t>
      </w:r>
      <w:r>
        <w:rPr>
          <w:lang w:eastAsia="en-US"/>
        </w:rPr>
        <w:t>’</w:t>
      </w:r>
      <w:r w:rsidR="00BB5C58">
        <w:rPr>
          <w:lang w:eastAsia="en-US"/>
        </w:rPr>
        <w:t>arrange comme on veut</w:t>
      </w:r>
      <w:r>
        <w:rPr>
          <w:lang w:eastAsia="en-US"/>
        </w:rPr>
        <w:t xml:space="preserve">. </w:t>
      </w:r>
      <w:r w:rsidR="00BB5C58">
        <w:rPr>
          <w:lang w:eastAsia="en-US"/>
        </w:rPr>
        <w:t>Ça peut être une grande affaire</w:t>
      </w:r>
      <w:r>
        <w:rPr>
          <w:lang w:eastAsia="en-US"/>
        </w:rPr>
        <w:t>. »</w:t>
      </w:r>
    </w:p>
    <w:p w14:paraId="4678F826" w14:textId="7D4A82B0" w:rsidR="00A23BF9" w:rsidRDefault="00BB5C58" w:rsidP="00A23BF9">
      <w:pPr>
        <w:rPr>
          <w:lang w:eastAsia="en-US"/>
        </w:rPr>
      </w:pPr>
      <w:r>
        <w:rPr>
          <w:lang w:eastAsia="en-US"/>
        </w:rPr>
        <w:t>Le capitaine Mazurke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resté seul après le départ de </w:t>
      </w:r>
      <w:r w:rsidR="00A23BF9">
        <w:rPr>
          <w:lang w:eastAsia="en-US"/>
        </w:rPr>
        <w:t>M. </w:t>
      </w:r>
      <w:r>
        <w:rPr>
          <w:lang w:eastAsia="en-US"/>
        </w:rPr>
        <w:t>Baptiste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appela </w:t>
      </w: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une fois</w:t>
      </w:r>
      <w:r w:rsidR="00A23BF9">
        <w:rPr>
          <w:lang w:eastAsia="en-US"/>
        </w:rPr>
        <w:t xml:space="preserve">, </w:t>
      </w:r>
      <w:r>
        <w:rPr>
          <w:lang w:eastAsia="en-US"/>
        </w:rPr>
        <w:t>puis deux fois</w:t>
      </w:r>
      <w:r w:rsidR="00A23BF9">
        <w:rPr>
          <w:lang w:eastAsia="en-US"/>
        </w:rPr>
        <w:t>.</w:t>
      </w:r>
    </w:p>
    <w:p w14:paraId="5E93B73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Après quoi il se fâcha</w:t>
      </w:r>
      <w:r w:rsidR="00A23BF9">
        <w:rPr>
          <w:lang w:eastAsia="en-US"/>
        </w:rPr>
        <w:t xml:space="preserve">, </w:t>
      </w:r>
      <w:r>
        <w:rPr>
          <w:lang w:eastAsia="en-US"/>
        </w:rPr>
        <w:t>car il était pressé</w:t>
      </w:r>
      <w:r w:rsidR="00A23BF9">
        <w:rPr>
          <w:lang w:eastAsia="en-US"/>
        </w:rPr>
        <w:t>.</w:t>
      </w:r>
    </w:p>
    <w:p w14:paraId="0667E7A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Comme </w:t>
      </w: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ne paraissait point</w:t>
      </w:r>
      <w:r w:rsidR="00A23BF9">
        <w:rPr>
          <w:lang w:eastAsia="en-US"/>
        </w:rPr>
        <w:t xml:space="preserve">, </w:t>
      </w:r>
      <w:r>
        <w:rPr>
          <w:lang w:eastAsia="en-US"/>
        </w:rPr>
        <w:t>Mazurke ouvrit une de ses fenêtres</w:t>
      </w:r>
      <w:r w:rsidR="00A23BF9">
        <w:rPr>
          <w:lang w:eastAsia="en-US"/>
        </w:rPr>
        <w:t xml:space="preserve">, </w:t>
      </w:r>
      <w:r>
        <w:rPr>
          <w:lang w:eastAsia="en-US"/>
        </w:rPr>
        <w:t>donnant sur la place Vendôme</w:t>
      </w:r>
      <w:r w:rsidR="00A23BF9">
        <w:rPr>
          <w:lang w:eastAsia="en-US"/>
        </w:rPr>
        <w:t>.</w:t>
      </w:r>
    </w:p>
    <w:p w14:paraId="41B1A087" w14:textId="7806C55B" w:rsidR="00A23BF9" w:rsidRDefault="00BB5C58" w:rsidP="00A23BF9">
      <w:pPr>
        <w:rPr>
          <w:lang w:eastAsia="en-US"/>
        </w:rPr>
      </w:pPr>
      <w:r>
        <w:rPr>
          <w:lang w:eastAsia="en-US"/>
        </w:rPr>
        <w:t>Il vit l</w:t>
      </w:r>
      <w:r w:rsidR="00A23BF9">
        <w:rPr>
          <w:lang w:eastAsia="en-US"/>
        </w:rPr>
        <w:t>’</w:t>
      </w:r>
      <w:r>
        <w:rPr>
          <w:lang w:eastAsia="en-US"/>
        </w:rPr>
        <w:t>ancien pâtour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mais il vit aussi </w:t>
      </w:r>
      <w:r w:rsidR="00A23BF9">
        <w:rPr>
          <w:lang w:eastAsia="en-US"/>
        </w:rPr>
        <w:t>M. </w:t>
      </w:r>
      <w:r>
        <w:rPr>
          <w:lang w:eastAsia="en-US"/>
        </w:rPr>
        <w:t>Baptiste</w:t>
      </w:r>
      <w:r w:rsidR="00A23BF9">
        <w:rPr>
          <w:lang w:eastAsia="en-US"/>
        </w:rPr>
        <w:t xml:space="preserve">, </w:t>
      </w:r>
      <w:r>
        <w:rPr>
          <w:lang w:eastAsia="en-US"/>
        </w:rPr>
        <w:t>au moment où ce dernier se dirigeait vers le bureau de poste de la Chancellerie</w:t>
      </w:r>
      <w:r w:rsidR="00A23BF9">
        <w:rPr>
          <w:lang w:eastAsia="en-US"/>
        </w:rPr>
        <w:t>.</w:t>
      </w:r>
    </w:p>
    <w:p w14:paraId="73C4F62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Au lieu d</w:t>
      </w:r>
      <w:r w:rsidR="00A23BF9">
        <w:rPr>
          <w:lang w:eastAsia="en-US"/>
        </w:rPr>
        <w:t>’</w:t>
      </w:r>
      <w:r>
        <w:rPr>
          <w:lang w:eastAsia="en-US"/>
        </w:rPr>
        <w:t>appeler</w:t>
      </w:r>
      <w:r w:rsidR="00A23BF9">
        <w:rPr>
          <w:lang w:eastAsia="en-US"/>
        </w:rPr>
        <w:t xml:space="preserve">, </w:t>
      </w:r>
      <w:r>
        <w:rPr>
          <w:lang w:eastAsia="en-US"/>
        </w:rPr>
        <w:t>Mazurke demeura muet</w:t>
      </w:r>
      <w:r w:rsidR="00A23BF9">
        <w:rPr>
          <w:lang w:eastAsia="en-US"/>
        </w:rPr>
        <w:t xml:space="preserve">, </w:t>
      </w:r>
      <w:r>
        <w:rPr>
          <w:lang w:eastAsia="en-US"/>
        </w:rPr>
        <w:t>regardant cet homme de tous ses yeux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s</w:t>
      </w:r>
      <w:r w:rsidR="00A23BF9">
        <w:rPr>
          <w:lang w:eastAsia="en-US"/>
        </w:rPr>
        <w:t>’</w:t>
      </w:r>
      <w:r>
        <w:rPr>
          <w:lang w:eastAsia="en-US"/>
        </w:rPr>
        <w:t>il n</w:t>
      </w:r>
      <w:r w:rsidR="00A23BF9">
        <w:rPr>
          <w:lang w:eastAsia="en-US"/>
        </w:rPr>
        <w:t>’</w:t>
      </w:r>
      <w:r>
        <w:rPr>
          <w:lang w:eastAsia="en-US"/>
        </w:rPr>
        <w:t>eût pas eu le temps</w:t>
      </w:r>
      <w:r w:rsidR="00A23BF9">
        <w:rPr>
          <w:lang w:eastAsia="en-US"/>
        </w:rPr>
        <w:t xml:space="preserve">, </w:t>
      </w:r>
      <w:r>
        <w:rPr>
          <w:lang w:eastAsia="en-US"/>
        </w:rPr>
        <w:t>dans la récente et longue entrevue</w:t>
      </w:r>
      <w:r w:rsidR="00A23BF9">
        <w:rPr>
          <w:lang w:eastAsia="en-US"/>
        </w:rPr>
        <w:t xml:space="preserve">, </w:t>
      </w:r>
      <w:r>
        <w:rPr>
          <w:lang w:eastAsia="en-US"/>
        </w:rPr>
        <w:t>de le contempler à son aise</w:t>
      </w:r>
      <w:r w:rsidR="00A23BF9">
        <w:rPr>
          <w:lang w:eastAsia="en-US"/>
        </w:rPr>
        <w:t>.</w:t>
      </w:r>
    </w:p>
    <w:p w14:paraId="30817E28" w14:textId="27D9695F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arriva enfin</w:t>
      </w:r>
      <w:r w:rsidR="00A23BF9">
        <w:rPr>
          <w:lang w:eastAsia="en-US"/>
        </w:rPr>
        <w:t xml:space="preserve">. </w:t>
      </w:r>
      <w:r>
        <w:rPr>
          <w:lang w:eastAsia="en-US"/>
        </w:rPr>
        <w:t>Mazurke l</w:t>
      </w:r>
      <w:r w:rsidR="00A23BF9">
        <w:rPr>
          <w:lang w:eastAsia="en-US"/>
        </w:rPr>
        <w:t>’</w:t>
      </w:r>
      <w:r>
        <w:rPr>
          <w:lang w:eastAsia="en-US"/>
        </w:rPr>
        <w:t>arrêta sur le seuil</w:t>
      </w:r>
      <w:r w:rsidR="00A23BF9">
        <w:rPr>
          <w:lang w:eastAsia="en-US"/>
        </w:rPr>
        <w:t xml:space="preserve">, </w:t>
      </w:r>
      <w:r>
        <w:rPr>
          <w:lang w:eastAsia="en-US"/>
        </w:rPr>
        <w:t>d</w:t>
      </w:r>
      <w:r w:rsidR="00A23BF9">
        <w:rPr>
          <w:lang w:eastAsia="en-US"/>
        </w:rPr>
        <w:t>’</w:t>
      </w:r>
      <w:r>
        <w:rPr>
          <w:lang w:eastAsia="en-US"/>
        </w:rPr>
        <w:t xml:space="preserve">un geste </w:t>
      </w:r>
      <w:r>
        <w:rPr>
          <w:lang w:eastAsia="en-US"/>
        </w:rPr>
        <w:t>impérieux</w:t>
      </w:r>
      <w:r w:rsidR="00A23BF9">
        <w:rPr>
          <w:lang w:eastAsia="en-US"/>
        </w:rPr>
        <w:t>.</w:t>
      </w:r>
    </w:p>
    <w:p w14:paraId="6A4BC702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trouva qu</w:t>
      </w:r>
      <w:r w:rsidR="00A23BF9">
        <w:rPr>
          <w:lang w:eastAsia="en-US"/>
        </w:rPr>
        <w:t>’</w:t>
      </w:r>
      <w:r>
        <w:rPr>
          <w:lang w:eastAsia="en-US"/>
        </w:rPr>
        <w:t>il avait censément l</w:t>
      </w:r>
      <w:r w:rsidR="00A23BF9">
        <w:rPr>
          <w:lang w:eastAsia="en-US"/>
        </w:rPr>
        <w:t>’</w:t>
      </w:r>
      <w:r>
        <w:rPr>
          <w:lang w:eastAsia="en-US"/>
        </w:rPr>
        <w:t>air d</w:t>
      </w:r>
      <w:r w:rsidR="00A23BF9">
        <w:rPr>
          <w:lang w:eastAsia="en-US"/>
        </w:rPr>
        <w:t>’</w:t>
      </w:r>
      <w:r>
        <w:rPr>
          <w:lang w:eastAsia="en-US"/>
        </w:rPr>
        <w:t xml:space="preserve">un gars qui </w:t>
      </w:r>
      <w:proofErr w:type="gramStart"/>
      <w:r>
        <w:rPr>
          <w:lang w:eastAsia="en-US"/>
        </w:rPr>
        <w:t>a peur</w:t>
      </w:r>
      <w:proofErr w:type="gramEnd"/>
      <w:r>
        <w:rPr>
          <w:lang w:eastAsia="en-US"/>
        </w:rPr>
        <w:t xml:space="preserve"> d</w:t>
      </w:r>
      <w:r w:rsidR="00A23BF9">
        <w:rPr>
          <w:lang w:eastAsia="en-US"/>
        </w:rPr>
        <w:t>’</w:t>
      </w:r>
      <w:r>
        <w:rPr>
          <w:lang w:eastAsia="en-US"/>
        </w:rPr>
        <w:t xml:space="preserve">effaroucher les </w:t>
      </w:r>
      <w:proofErr w:type="spellStart"/>
      <w:r>
        <w:rPr>
          <w:lang w:eastAsia="en-US"/>
        </w:rPr>
        <w:t>oisilles</w:t>
      </w:r>
      <w:proofErr w:type="spellEnd"/>
      <w:r w:rsidR="00A23BF9">
        <w:rPr>
          <w:lang w:eastAsia="en-US"/>
        </w:rPr>
        <w:t>.</w:t>
      </w:r>
    </w:p>
    <w:p w14:paraId="44284BA4" w14:textId="38BF1C66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Et</w:t>
      </w:r>
      <w:r w:rsidR="00A23BF9">
        <w:rPr>
          <w:lang w:eastAsia="en-US"/>
        </w:rPr>
        <w:t xml:space="preserve">, </w:t>
      </w:r>
      <w:r>
        <w:rPr>
          <w:lang w:eastAsia="en-US"/>
        </w:rPr>
        <w:t>vraiment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un peu cela</w:t>
      </w:r>
      <w:r w:rsidR="00A23BF9">
        <w:rPr>
          <w:lang w:eastAsia="en-US"/>
        </w:rPr>
        <w:t xml:space="preserve">. </w:t>
      </w:r>
      <w:r>
        <w:rPr>
          <w:lang w:eastAsia="en-US"/>
        </w:rPr>
        <w:t>Mazurke se cachait à demi derrière les rideaux et regardait tant qu</w:t>
      </w:r>
      <w:r w:rsidR="00A23BF9">
        <w:rPr>
          <w:lang w:eastAsia="en-US"/>
        </w:rPr>
        <w:t>’</w:t>
      </w:r>
      <w:r>
        <w:rPr>
          <w:lang w:eastAsia="en-US"/>
        </w:rPr>
        <w:t>il pouvait</w:t>
      </w:r>
      <w:r w:rsidR="00A23BF9">
        <w:rPr>
          <w:lang w:eastAsia="en-US"/>
        </w:rPr>
        <w:t xml:space="preserve">. </w:t>
      </w:r>
      <w:r>
        <w:rPr>
          <w:lang w:eastAsia="en-US"/>
        </w:rPr>
        <w:t>Seulement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il ne s</w:t>
      </w:r>
      <w:r w:rsidR="00A23BF9">
        <w:rPr>
          <w:lang w:eastAsia="en-US"/>
        </w:rPr>
        <w:t>’</w:t>
      </w:r>
      <w:r>
        <w:rPr>
          <w:lang w:eastAsia="en-US"/>
        </w:rPr>
        <w:t>agissait pas d</w:t>
      </w:r>
      <w:r w:rsidR="00A23BF9">
        <w:rPr>
          <w:lang w:eastAsia="en-US"/>
        </w:rPr>
        <w:t>’</w:t>
      </w:r>
      <w:proofErr w:type="spellStart"/>
      <w:r>
        <w:rPr>
          <w:i/>
          <w:iCs/>
          <w:lang w:eastAsia="en-US"/>
        </w:rPr>
        <w:t>oisilles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 xml:space="preserve">mais bien de </w:t>
      </w:r>
      <w:r w:rsidR="00A23BF9">
        <w:rPr>
          <w:lang w:eastAsia="en-US"/>
        </w:rPr>
        <w:t>M. </w:t>
      </w:r>
      <w:r>
        <w:rPr>
          <w:lang w:eastAsia="en-US"/>
        </w:rPr>
        <w:t>Baptiste</w:t>
      </w:r>
      <w:r w:rsidR="00A23BF9">
        <w:rPr>
          <w:lang w:eastAsia="en-US"/>
        </w:rPr>
        <w:t xml:space="preserve">, </w:t>
      </w:r>
      <w:r>
        <w:rPr>
          <w:lang w:eastAsia="en-US"/>
        </w:rPr>
        <w:t>que nous prendrons la liberté d</w:t>
      </w:r>
      <w:r w:rsidR="00A23BF9">
        <w:rPr>
          <w:lang w:eastAsia="en-US"/>
        </w:rPr>
        <w:t>’</w:t>
      </w:r>
      <w:r>
        <w:rPr>
          <w:lang w:eastAsia="en-US"/>
        </w:rPr>
        <w:t xml:space="preserve">appeler </w:t>
      </w:r>
      <w:proofErr w:type="spellStart"/>
      <w:r>
        <w:rPr>
          <w:lang w:eastAsia="en-US"/>
        </w:rPr>
        <w:t>Bubart</w:t>
      </w:r>
      <w:proofErr w:type="spellEnd"/>
      <w:r>
        <w:rPr>
          <w:lang w:eastAsia="en-US"/>
        </w:rPr>
        <w:t xml:space="preserve"> désormais</w:t>
      </w:r>
      <w:r w:rsidR="00A23BF9">
        <w:rPr>
          <w:lang w:eastAsia="en-US"/>
        </w:rPr>
        <w:t xml:space="preserve">, </w:t>
      </w:r>
      <w:r>
        <w:rPr>
          <w:lang w:eastAsia="en-US"/>
        </w:rPr>
        <w:t>malgré les fâcheux souvenirs attachés à ce nom trop connu</w:t>
      </w:r>
      <w:r w:rsidR="00A23BF9">
        <w:rPr>
          <w:lang w:eastAsia="en-US"/>
        </w:rPr>
        <w:t>.</w:t>
      </w:r>
    </w:p>
    <w:p w14:paraId="3B9AF0E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Mazurke vit </w:t>
      </w:r>
      <w:proofErr w:type="spellStart"/>
      <w:r>
        <w:rPr>
          <w:lang w:eastAsia="en-US"/>
        </w:rPr>
        <w:t>Bubart</w:t>
      </w:r>
      <w:proofErr w:type="spellEnd"/>
      <w:r>
        <w:rPr>
          <w:lang w:eastAsia="en-US"/>
        </w:rPr>
        <w:t xml:space="preserve"> déchirer une page de son portefeuille</w:t>
      </w:r>
      <w:r w:rsidR="00A23BF9">
        <w:rPr>
          <w:lang w:eastAsia="en-US"/>
        </w:rPr>
        <w:t xml:space="preserve">, </w:t>
      </w:r>
      <w:r>
        <w:rPr>
          <w:lang w:eastAsia="en-US"/>
        </w:rPr>
        <w:t>écrire quelques mots et insérer le papier dans une lettre qu</w:t>
      </w:r>
      <w:r w:rsidR="00A23BF9">
        <w:rPr>
          <w:lang w:eastAsia="en-US"/>
        </w:rPr>
        <w:t>’</w:t>
      </w:r>
      <w:r>
        <w:rPr>
          <w:lang w:eastAsia="en-US"/>
        </w:rPr>
        <w:t>il mit à la poste</w:t>
      </w:r>
      <w:r w:rsidR="00A23BF9">
        <w:rPr>
          <w:lang w:eastAsia="en-US"/>
        </w:rPr>
        <w:t>.</w:t>
      </w:r>
    </w:p>
    <w:p w14:paraId="68D74853" w14:textId="28245BC8" w:rsidR="00A23BF9" w:rsidRDefault="00BB5C58" w:rsidP="00A23BF9">
      <w:pPr>
        <w:rPr>
          <w:lang w:eastAsia="en-US"/>
        </w:rPr>
      </w:pPr>
      <w:r>
        <w:rPr>
          <w:lang w:eastAsia="en-US"/>
        </w:rPr>
        <w:t>Cela le fit souvenir de cette adresse qu</w:t>
      </w:r>
      <w:r w:rsidR="00A23BF9">
        <w:rPr>
          <w:lang w:eastAsia="en-US"/>
        </w:rPr>
        <w:t>’</w:t>
      </w:r>
      <w:r>
        <w:rPr>
          <w:lang w:eastAsia="en-US"/>
        </w:rPr>
        <w:t>il avait lue sans le vouloir</w:t>
      </w:r>
      <w:r w:rsidR="00A23BF9">
        <w:rPr>
          <w:lang w:eastAsia="en-US"/>
        </w:rPr>
        <w:t xml:space="preserve"> : </w:t>
      </w:r>
      <w:r>
        <w:rPr>
          <w:i/>
          <w:iCs/>
          <w:lang w:eastAsia="en-US"/>
        </w:rPr>
        <w:t xml:space="preserve">à </w:t>
      </w:r>
      <w:r w:rsidR="00A23BF9">
        <w:rPr>
          <w:i/>
          <w:iCs/>
          <w:lang w:eastAsia="en-US"/>
        </w:rPr>
        <w:t>M. </w:t>
      </w:r>
      <w:r>
        <w:rPr>
          <w:i/>
          <w:iCs/>
          <w:lang w:eastAsia="en-US"/>
        </w:rPr>
        <w:t xml:space="preserve">André </w:t>
      </w:r>
      <w:proofErr w:type="spellStart"/>
      <w:r>
        <w:rPr>
          <w:i/>
          <w:iCs/>
          <w:lang w:eastAsia="en-US"/>
        </w:rPr>
        <w:t>Lointier</w:t>
      </w:r>
      <w:proofErr w:type="spellEnd"/>
      <w:r w:rsidR="00A23BF9">
        <w:rPr>
          <w:i/>
          <w:iCs/>
          <w:lang w:eastAsia="en-US"/>
        </w:rPr>
        <w:t xml:space="preserve">, </w:t>
      </w:r>
      <w:r>
        <w:rPr>
          <w:i/>
          <w:iCs/>
          <w:lang w:eastAsia="en-US"/>
        </w:rPr>
        <w:t>rue du Regard</w:t>
      </w:r>
      <w:r w:rsidR="00A23BF9">
        <w:rPr>
          <w:lang w:eastAsia="en-US"/>
        </w:rPr>
        <w:t>.</w:t>
      </w:r>
    </w:p>
    <w:p w14:paraId="2F78D72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Le nom de </w:t>
      </w:r>
      <w:proofErr w:type="spellStart"/>
      <w:r>
        <w:rPr>
          <w:lang w:eastAsia="en-US"/>
        </w:rPr>
        <w:t>Lointier</w:t>
      </w:r>
      <w:proofErr w:type="spellEnd"/>
      <w:r>
        <w:rPr>
          <w:lang w:eastAsia="en-US"/>
        </w:rPr>
        <w:t xml:space="preserve"> n</w:t>
      </w:r>
      <w:r w:rsidR="00A23BF9">
        <w:rPr>
          <w:lang w:eastAsia="en-US"/>
        </w:rPr>
        <w:t>’</w:t>
      </w:r>
      <w:r>
        <w:rPr>
          <w:lang w:eastAsia="en-US"/>
        </w:rPr>
        <w:t>éveillait rien en lui</w:t>
      </w:r>
      <w:r w:rsidR="00A23BF9">
        <w:rPr>
          <w:lang w:eastAsia="en-US"/>
        </w:rPr>
        <w:t>.</w:t>
      </w:r>
    </w:p>
    <w:p w14:paraId="18678AD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Pourtant cette action de </w:t>
      </w:r>
      <w:proofErr w:type="spellStart"/>
      <w:r>
        <w:rPr>
          <w:lang w:eastAsia="en-US"/>
        </w:rPr>
        <w:t>Bubart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si simple qu</w:t>
      </w:r>
      <w:r w:rsidR="00A23BF9">
        <w:rPr>
          <w:lang w:eastAsia="en-US"/>
        </w:rPr>
        <w:t>’</w:t>
      </w:r>
      <w:r>
        <w:rPr>
          <w:lang w:eastAsia="en-US"/>
        </w:rPr>
        <w:t>elle fût en apparence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émut et le piqua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si elle eût mis en jeu la réussite de ses plus chers projets</w:t>
      </w:r>
      <w:r w:rsidR="00A23BF9">
        <w:rPr>
          <w:lang w:eastAsia="en-US"/>
        </w:rPr>
        <w:t>.</w:t>
      </w:r>
    </w:p>
    <w:p w14:paraId="67C61BF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Mazurke se prit à réfléchir laborieusement</w:t>
      </w:r>
      <w:r w:rsidR="00A23BF9">
        <w:rPr>
          <w:lang w:eastAsia="en-US"/>
        </w:rPr>
        <w:t>.</w:t>
      </w:r>
    </w:p>
    <w:p w14:paraId="1D41331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La vue de </w:t>
      </w:r>
      <w:proofErr w:type="spellStart"/>
      <w:r>
        <w:rPr>
          <w:lang w:eastAsia="en-US"/>
        </w:rPr>
        <w:t>Bubart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écrivant au crayon sur son genou</w:t>
      </w:r>
      <w:r w:rsidR="00A23BF9">
        <w:rPr>
          <w:lang w:eastAsia="en-US"/>
        </w:rPr>
        <w:t xml:space="preserve">, </w:t>
      </w:r>
      <w:r>
        <w:rPr>
          <w:lang w:eastAsia="en-US"/>
        </w:rPr>
        <w:t>le jeta dans le monde inconnu des arguments et des hypothèses</w:t>
      </w:r>
      <w:r w:rsidR="00A23BF9">
        <w:rPr>
          <w:lang w:eastAsia="en-US"/>
        </w:rPr>
        <w:t xml:space="preserve">. </w:t>
      </w:r>
      <w:r>
        <w:rPr>
          <w:lang w:eastAsia="en-US"/>
        </w:rPr>
        <w:t>Qu</w:t>
      </w:r>
      <w:r w:rsidR="00A23BF9">
        <w:rPr>
          <w:lang w:eastAsia="en-US"/>
        </w:rPr>
        <w:t>’</w:t>
      </w:r>
      <w:r>
        <w:rPr>
          <w:lang w:eastAsia="en-US"/>
        </w:rPr>
        <w:t>écrivait-il</w:t>
      </w:r>
      <w:r w:rsidR="00A23BF9">
        <w:rPr>
          <w:lang w:eastAsia="en-US"/>
        </w:rPr>
        <w:t xml:space="preserve">, </w:t>
      </w:r>
      <w:r>
        <w:rPr>
          <w:lang w:eastAsia="en-US"/>
        </w:rPr>
        <w:t>cet homme</w:t>
      </w:r>
      <w:r w:rsidR="00A23BF9">
        <w:rPr>
          <w:lang w:eastAsia="en-US"/>
        </w:rPr>
        <w:t> ?</w:t>
      </w:r>
    </w:p>
    <w:p w14:paraId="076FC52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d</w:t>
      </w:r>
      <w:r w:rsidR="00A23BF9">
        <w:rPr>
          <w:lang w:eastAsia="en-US"/>
        </w:rPr>
        <w:t>’</w:t>
      </w:r>
      <w:r>
        <w:rPr>
          <w:lang w:eastAsia="en-US"/>
        </w:rPr>
        <w:t>abord n</w:t>
      </w:r>
      <w:r w:rsidR="00A23BF9">
        <w:rPr>
          <w:lang w:eastAsia="en-US"/>
        </w:rPr>
        <w:t>’</w:t>
      </w:r>
      <w:r>
        <w:rPr>
          <w:lang w:eastAsia="en-US"/>
        </w:rPr>
        <w:t>y avait-il pas une chose très étrange</w:t>
      </w:r>
      <w:r w:rsidR="00A23BF9">
        <w:rPr>
          <w:lang w:eastAsia="en-US"/>
        </w:rPr>
        <w:t xml:space="preserve"> ? </w:t>
      </w:r>
      <w:r>
        <w:rPr>
          <w:lang w:eastAsia="en-US"/>
        </w:rPr>
        <w:t>Pourquoi avait-on éclairé sa vie passée</w:t>
      </w:r>
      <w:r w:rsidR="00A23BF9">
        <w:rPr>
          <w:lang w:eastAsia="en-US"/>
        </w:rPr>
        <w:t xml:space="preserve">, </w:t>
      </w:r>
      <w:r>
        <w:rPr>
          <w:lang w:eastAsia="en-US"/>
        </w:rPr>
        <w:t>à lui Mazurke</w:t>
      </w:r>
      <w:r w:rsidR="00A23BF9">
        <w:rPr>
          <w:lang w:eastAsia="en-US"/>
        </w:rPr>
        <w:t xml:space="preserve">, </w:t>
      </w:r>
      <w:r>
        <w:rPr>
          <w:lang w:eastAsia="en-US"/>
        </w:rPr>
        <w:t>au lieu de porter la lumière ailleurs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c</w:t>
      </w:r>
      <w:r w:rsidR="00A23BF9">
        <w:rPr>
          <w:lang w:eastAsia="en-US"/>
        </w:rPr>
        <w:t>’</w:t>
      </w:r>
      <w:r>
        <w:rPr>
          <w:lang w:eastAsia="en-US"/>
        </w:rPr>
        <w:t>était stipulé dans le marché</w:t>
      </w:r>
      <w:r w:rsidR="00A23BF9">
        <w:rPr>
          <w:lang w:eastAsia="en-US"/>
        </w:rPr>
        <w:t> ?</w:t>
      </w:r>
    </w:p>
    <w:p w14:paraId="2E73B97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 n</w:t>
      </w:r>
      <w:r w:rsidR="00A23BF9">
        <w:rPr>
          <w:lang w:eastAsia="en-US"/>
        </w:rPr>
        <w:t>’</w:t>
      </w:r>
      <w:r>
        <w:rPr>
          <w:lang w:eastAsia="en-US"/>
        </w:rPr>
        <w:t>était peut-être pas pour s</w:t>
      </w:r>
      <w:r w:rsidR="00A23BF9">
        <w:rPr>
          <w:lang w:eastAsia="en-US"/>
        </w:rPr>
        <w:t>’</w:t>
      </w:r>
      <w:r>
        <w:rPr>
          <w:lang w:eastAsia="en-US"/>
        </w:rPr>
        <w:t>entendre raconter sa propre histoire qu</w:t>
      </w:r>
      <w:r w:rsidR="00A23BF9">
        <w:rPr>
          <w:lang w:eastAsia="en-US"/>
        </w:rPr>
        <w:t>’</w:t>
      </w:r>
      <w:r>
        <w:rPr>
          <w:lang w:eastAsia="en-US"/>
        </w:rPr>
        <w:t>il avait payé</w:t>
      </w:r>
      <w:r w:rsidR="00A23BF9">
        <w:rPr>
          <w:lang w:eastAsia="en-US"/>
        </w:rPr>
        <w:t xml:space="preserve">, </w:t>
      </w:r>
      <w:r>
        <w:rPr>
          <w:lang w:eastAsia="en-US"/>
        </w:rPr>
        <w:t>payé d</w:t>
      </w:r>
      <w:r w:rsidR="00A23BF9">
        <w:rPr>
          <w:lang w:eastAsia="en-US"/>
        </w:rPr>
        <w:t>’</w:t>
      </w:r>
      <w:r>
        <w:rPr>
          <w:lang w:eastAsia="en-US"/>
        </w:rPr>
        <w:t>avance</w:t>
      </w:r>
      <w:r w:rsidR="00A23BF9">
        <w:rPr>
          <w:lang w:eastAsia="en-US"/>
        </w:rPr>
        <w:t> !</w:t>
      </w:r>
    </w:p>
    <w:p w14:paraId="4C958E5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Ces renseignements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avait-on pris pour lui</w:t>
      </w:r>
      <w:r w:rsidR="00A23BF9">
        <w:rPr>
          <w:lang w:eastAsia="en-US"/>
        </w:rPr>
        <w:t xml:space="preserve">, </w:t>
      </w:r>
      <w:r>
        <w:rPr>
          <w:lang w:eastAsia="en-US"/>
        </w:rPr>
        <w:t>pour se donner la vaine satisfaction de l</w:t>
      </w:r>
      <w:r w:rsidR="00A23BF9">
        <w:rPr>
          <w:lang w:eastAsia="en-US"/>
        </w:rPr>
        <w:t>’</w:t>
      </w:r>
      <w:r>
        <w:rPr>
          <w:lang w:eastAsia="en-US"/>
        </w:rPr>
        <w:t>étonner ou de le convaincre</w:t>
      </w:r>
      <w:r w:rsidR="00A23BF9">
        <w:rPr>
          <w:lang w:eastAsia="en-US"/>
        </w:rPr>
        <w:t> ?</w:t>
      </w:r>
    </w:p>
    <w:p w14:paraId="705650F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N</w:t>
      </w:r>
      <w:r w:rsidR="00A23BF9">
        <w:rPr>
          <w:lang w:eastAsia="en-US"/>
        </w:rPr>
        <w:t>’</w:t>
      </w:r>
      <w:r>
        <w:rPr>
          <w:lang w:eastAsia="en-US"/>
        </w:rPr>
        <w:t>y avait-il pas mille à parier contre un</w:t>
      </w:r>
      <w:r w:rsidR="00A23BF9">
        <w:rPr>
          <w:lang w:eastAsia="en-US"/>
        </w:rPr>
        <w:t xml:space="preserve">, </w:t>
      </w:r>
      <w:r>
        <w:rPr>
          <w:lang w:eastAsia="en-US"/>
        </w:rPr>
        <w:t>au contraire</w:t>
      </w:r>
      <w:r w:rsidR="00A23BF9">
        <w:rPr>
          <w:lang w:eastAsia="en-US"/>
        </w:rPr>
        <w:t xml:space="preserve">, </w:t>
      </w:r>
      <w:r>
        <w:rPr>
          <w:lang w:eastAsia="en-US"/>
        </w:rPr>
        <w:t>que ces renseignements étaient pour autrui</w:t>
      </w:r>
      <w:r w:rsidR="00A23BF9">
        <w:rPr>
          <w:lang w:eastAsia="en-US"/>
        </w:rPr>
        <w:t> ?</w:t>
      </w:r>
    </w:p>
    <w:p w14:paraId="14D0DAB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Pour qui</w:t>
      </w:r>
      <w:r w:rsidR="00A23BF9">
        <w:rPr>
          <w:lang w:eastAsia="en-US"/>
        </w:rPr>
        <w:t> ?</w:t>
      </w:r>
    </w:p>
    <w:p w14:paraId="2D2C534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Naturellement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puisque Mazurke attaquait</w:t>
      </w:r>
      <w:r w:rsidR="00A23BF9">
        <w:rPr>
          <w:lang w:eastAsia="en-US"/>
        </w:rPr>
        <w:t xml:space="preserve">, </w:t>
      </w:r>
      <w:r>
        <w:rPr>
          <w:lang w:eastAsia="en-US"/>
        </w:rPr>
        <w:t>il y avait des personnes intéressées à se défendre</w:t>
      </w:r>
      <w:r w:rsidR="00A23BF9">
        <w:rPr>
          <w:lang w:eastAsia="en-US"/>
        </w:rPr>
        <w:t>.</w:t>
      </w:r>
    </w:p>
    <w:p w14:paraId="2D1F1E2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donc déjà la guerre engagée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il n</w:t>
      </w:r>
      <w:r w:rsidR="00A23BF9">
        <w:rPr>
          <w:lang w:eastAsia="en-US"/>
        </w:rPr>
        <w:t>’</w:t>
      </w:r>
      <w:r>
        <w:rPr>
          <w:lang w:eastAsia="en-US"/>
        </w:rPr>
        <w:t>avait plus la ressource des surprises</w:t>
      </w:r>
      <w:r w:rsidR="00A23BF9">
        <w:rPr>
          <w:lang w:eastAsia="en-US"/>
        </w:rPr>
        <w:t>.</w:t>
      </w:r>
    </w:p>
    <w:p w14:paraId="72679133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Bubart</w:t>
      </w:r>
      <w:proofErr w:type="spellEnd"/>
      <w:r>
        <w:rPr>
          <w:lang w:eastAsia="en-US"/>
        </w:rPr>
        <w:t xml:space="preserve"> était parti depuis longtemps sur ses grandes jambes emmanchées dans un pantalon luisant</w:t>
      </w:r>
      <w:r w:rsidR="00A23BF9">
        <w:rPr>
          <w:lang w:eastAsia="en-US"/>
        </w:rPr>
        <w:t xml:space="preserve">, </w:t>
      </w:r>
      <w:r>
        <w:rPr>
          <w:lang w:eastAsia="en-US"/>
        </w:rPr>
        <w:t>que Mazurke en était encore à ce prélude de ses méditations</w:t>
      </w:r>
      <w:r w:rsidR="00A23BF9">
        <w:rPr>
          <w:lang w:eastAsia="en-US"/>
        </w:rPr>
        <w:t>.</w:t>
      </w:r>
    </w:p>
    <w:p w14:paraId="77E8C0ED" w14:textId="1DFD1401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Puisqu</w:t>
      </w:r>
      <w:r>
        <w:rPr>
          <w:lang w:eastAsia="en-US"/>
        </w:rPr>
        <w:t>’</w:t>
      </w:r>
      <w:r w:rsidR="00BB5C58">
        <w:rPr>
          <w:lang w:eastAsia="en-US"/>
        </w:rPr>
        <w:t>il l</w:t>
      </w:r>
      <w:r>
        <w:rPr>
          <w:lang w:eastAsia="en-US"/>
        </w:rPr>
        <w:t>’</w:t>
      </w:r>
      <w:r w:rsidR="00BB5C58">
        <w:rPr>
          <w:lang w:eastAsia="en-US"/>
        </w:rPr>
        <w:t>est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se disait </w:t>
      </w:r>
      <w:proofErr w:type="spellStart"/>
      <w:r w:rsidR="00BB5C58">
        <w:rPr>
          <w:lang w:eastAsia="en-US"/>
        </w:rPr>
        <w:t>Yaume</w:t>
      </w:r>
      <w:proofErr w:type="spellEnd"/>
      <w:r w:rsidR="00BB5C58">
        <w:rPr>
          <w:lang w:eastAsia="en-US"/>
        </w:rPr>
        <w:t xml:space="preserve"> qui réfléchissait aussi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il devrait bien savoir ce que c</w:t>
      </w:r>
      <w:r>
        <w:rPr>
          <w:lang w:eastAsia="en-US"/>
        </w:rPr>
        <w:t>’</w:t>
      </w:r>
      <w:r w:rsidR="00BB5C58">
        <w:rPr>
          <w:lang w:eastAsia="en-US"/>
        </w:rPr>
        <w:t>est</w:t>
      </w:r>
      <w:r>
        <w:rPr>
          <w:lang w:eastAsia="en-US"/>
        </w:rPr>
        <w:t>, M. </w:t>
      </w:r>
      <w:r w:rsidR="00BB5C58">
        <w:rPr>
          <w:lang w:eastAsia="en-US"/>
        </w:rPr>
        <w:t>Philippe</w:t>
      </w:r>
      <w:r>
        <w:rPr>
          <w:lang w:eastAsia="en-US"/>
        </w:rPr>
        <w:t> !</w:t>
      </w:r>
    </w:p>
    <w:p w14:paraId="68034FF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il n</w:t>
      </w:r>
      <w:r w:rsidR="00A23BF9">
        <w:rPr>
          <w:lang w:eastAsia="en-US"/>
        </w:rPr>
        <w:t>’</w:t>
      </w:r>
      <w:r>
        <w:rPr>
          <w:lang w:eastAsia="en-US"/>
        </w:rPr>
        <w:t>osait plus interroger</w:t>
      </w:r>
      <w:r w:rsidR="00A23BF9">
        <w:rPr>
          <w:lang w:eastAsia="en-US"/>
        </w:rPr>
        <w:t>.</w:t>
      </w:r>
    </w:p>
    <w:p w14:paraId="1E8A8A6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pensait Mazurke</w:t>
      </w:r>
      <w:r>
        <w:rPr>
          <w:lang w:eastAsia="en-US"/>
        </w:rPr>
        <w:t xml:space="preserve">, </w:t>
      </w:r>
      <w:r w:rsidR="00BB5C58">
        <w:rPr>
          <w:lang w:eastAsia="en-US"/>
        </w:rPr>
        <w:t>la guerre</w:t>
      </w:r>
      <w:r>
        <w:rPr>
          <w:lang w:eastAsia="en-US"/>
        </w:rPr>
        <w:t xml:space="preserve">, </w:t>
      </w:r>
      <w:r w:rsidR="00BB5C58">
        <w:rPr>
          <w:lang w:eastAsia="en-US"/>
        </w:rPr>
        <w:t>soit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Ces coquins croient me jouer par-dessous la jambe</w:t>
      </w:r>
      <w:r>
        <w:rPr>
          <w:lang w:eastAsia="en-US"/>
        </w:rPr>
        <w:t xml:space="preserve">… </w:t>
      </w:r>
      <w:r w:rsidR="00BB5C58">
        <w:rPr>
          <w:lang w:eastAsia="en-US"/>
        </w:rPr>
        <w:t>nous verrons bien</w:t>
      </w:r>
      <w:r>
        <w:rPr>
          <w:lang w:eastAsia="en-US"/>
        </w:rPr>
        <w:t> !</w:t>
      </w:r>
    </w:p>
    <w:p w14:paraId="574A575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Nous devons l</w:t>
      </w:r>
      <w:r w:rsidR="00A23BF9">
        <w:rPr>
          <w:lang w:eastAsia="en-US"/>
        </w:rPr>
        <w:t>’</w:t>
      </w:r>
      <w:r>
        <w:rPr>
          <w:lang w:eastAsia="en-US"/>
        </w:rPr>
        <w:t>avouer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ce </w:t>
      </w:r>
      <w:r>
        <w:rPr>
          <w:i/>
          <w:iCs/>
        </w:rPr>
        <w:t>nous verrons bien</w:t>
      </w:r>
      <w:r>
        <w:rPr>
          <w:lang w:eastAsia="en-US"/>
        </w:rPr>
        <w:t xml:space="preserve"> était un peu de la fanfaronnade</w:t>
      </w:r>
      <w:r w:rsidR="00A23BF9">
        <w:rPr>
          <w:lang w:eastAsia="en-US"/>
        </w:rPr>
        <w:t xml:space="preserve">. </w:t>
      </w:r>
      <w:r>
        <w:rPr>
          <w:lang w:eastAsia="en-US"/>
        </w:rPr>
        <w:t>Mazurke avait bonne volonté</w:t>
      </w:r>
      <w:r w:rsidR="00A23BF9">
        <w:rPr>
          <w:lang w:eastAsia="en-US"/>
        </w:rPr>
        <w:t xml:space="preserve">. </w:t>
      </w:r>
      <w:r>
        <w:rPr>
          <w:lang w:eastAsia="en-US"/>
        </w:rPr>
        <w:t>De grand cœur il eût donné sa vie pour arriver à ses fins</w:t>
      </w:r>
      <w:r w:rsidR="00A23BF9">
        <w:rPr>
          <w:lang w:eastAsia="en-US"/>
        </w:rPr>
        <w:t xml:space="preserve">. </w:t>
      </w:r>
      <w:r>
        <w:rPr>
          <w:lang w:eastAsia="en-US"/>
        </w:rPr>
        <w:t>Mais c</w:t>
      </w:r>
      <w:r w:rsidR="00A23BF9">
        <w:rPr>
          <w:lang w:eastAsia="en-US"/>
        </w:rPr>
        <w:t>’</w:t>
      </w:r>
      <w:r>
        <w:rPr>
          <w:lang w:eastAsia="en-US"/>
        </w:rPr>
        <w:t>était tout</w:t>
      </w:r>
      <w:r w:rsidR="00A23BF9">
        <w:rPr>
          <w:lang w:eastAsia="en-US"/>
        </w:rPr>
        <w:t>.</w:t>
      </w:r>
    </w:p>
    <w:p w14:paraId="0889D92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Habille-moi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dit-il à </w:t>
      </w:r>
      <w:proofErr w:type="spellStart"/>
      <w:r w:rsidR="00BB5C58">
        <w:rPr>
          <w:lang w:eastAsia="en-US"/>
        </w:rPr>
        <w:t>Yaume</w:t>
      </w:r>
      <w:proofErr w:type="spellEnd"/>
      <w:r>
        <w:rPr>
          <w:lang w:eastAsia="en-US"/>
        </w:rPr>
        <w:t>.</w:t>
      </w:r>
    </w:p>
    <w:p w14:paraId="3E124F7E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s</w:t>
      </w:r>
      <w:r w:rsidR="00A23BF9">
        <w:rPr>
          <w:lang w:eastAsia="en-US"/>
        </w:rPr>
        <w:t>’</w:t>
      </w:r>
      <w:r>
        <w:rPr>
          <w:lang w:eastAsia="en-US"/>
        </w:rPr>
        <w:t>avança pour obéir</w:t>
      </w:r>
      <w:r w:rsidR="00A23BF9">
        <w:rPr>
          <w:lang w:eastAsia="en-US"/>
        </w:rPr>
        <w:t>.</w:t>
      </w:r>
    </w:p>
    <w:p w14:paraId="5CB5F37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Non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 Mazurke</w:t>
      </w:r>
      <w:r>
        <w:rPr>
          <w:lang w:eastAsia="en-US"/>
        </w:rPr>
        <w:t xml:space="preserve">, </w:t>
      </w:r>
      <w:r w:rsidR="00BB5C58">
        <w:rPr>
          <w:lang w:eastAsia="en-US"/>
        </w:rPr>
        <w:t>va-t</w:t>
      </w:r>
      <w:r>
        <w:rPr>
          <w:lang w:eastAsia="en-US"/>
        </w:rPr>
        <w:t>’</w:t>
      </w:r>
      <w:r w:rsidR="00BB5C58">
        <w:rPr>
          <w:lang w:eastAsia="en-US"/>
        </w:rPr>
        <w:t>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Non</w:t>
      </w:r>
      <w:r>
        <w:rPr>
          <w:lang w:eastAsia="en-US"/>
        </w:rPr>
        <w:t xml:space="preserve"> ! </w:t>
      </w:r>
      <w:r w:rsidR="00BB5C58">
        <w:rPr>
          <w:lang w:eastAsia="en-US"/>
        </w:rPr>
        <w:t>écoute</w:t>
      </w:r>
      <w:r>
        <w:rPr>
          <w:lang w:eastAsia="en-US"/>
        </w:rPr>
        <w:t xml:space="preserve">… </w:t>
      </w:r>
      <w:r w:rsidR="00BB5C58">
        <w:rPr>
          <w:lang w:eastAsia="en-US"/>
        </w:rPr>
        <w:t>cet homme qui sort</w:t>
      </w:r>
      <w:r>
        <w:rPr>
          <w:lang w:eastAsia="en-US"/>
        </w:rPr>
        <w:t xml:space="preserve">, </w:t>
      </w:r>
      <w:r w:rsidR="00BB5C58">
        <w:rPr>
          <w:lang w:eastAsia="en-US"/>
        </w:rPr>
        <w:t>tu lui as parlé</w:t>
      </w:r>
      <w:r>
        <w:rPr>
          <w:lang w:eastAsia="en-US"/>
        </w:rPr>
        <w:t> ?</w:t>
      </w:r>
    </w:p>
    <w:p w14:paraId="1779752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Censé</w:t>
      </w:r>
      <w:r>
        <w:rPr>
          <w:lang w:eastAsia="en-US"/>
        </w:rPr>
        <w:t xml:space="preserve">… </w:t>
      </w:r>
      <w:r w:rsidR="00BB5C58">
        <w:rPr>
          <w:lang w:eastAsia="en-US"/>
        </w:rPr>
        <w:t>pas beaucoup</w:t>
      </w:r>
      <w:r>
        <w:rPr>
          <w:lang w:eastAsia="en-US"/>
        </w:rPr>
        <w:t>.</w:t>
      </w:r>
    </w:p>
    <w:p w14:paraId="2D6BFCD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Que lui as-tu dit</w:t>
      </w:r>
      <w:r>
        <w:rPr>
          <w:lang w:eastAsia="en-US"/>
        </w:rPr>
        <w:t> ?</w:t>
      </w:r>
    </w:p>
    <w:p w14:paraId="6BD7B52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Ah dame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pas l</w:t>
      </w:r>
      <w:r>
        <w:rPr>
          <w:lang w:eastAsia="en-US"/>
        </w:rPr>
        <w:t>’</w:t>
      </w:r>
      <w:r w:rsidR="00BB5C58">
        <w:rPr>
          <w:lang w:eastAsia="en-US"/>
        </w:rPr>
        <w:t>embarras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lui ai questionné pour la chose que vous savez</w:t>
      </w:r>
      <w:r>
        <w:rPr>
          <w:lang w:eastAsia="en-US"/>
        </w:rPr>
        <w:t>…</w:t>
      </w:r>
    </w:p>
    <w:p w14:paraId="0E3C01E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Quelle chose</w:t>
      </w:r>
      <w:r>
        <w:rPr>
          <w:lang w:eastAsia="en-US"/>
        </w:rPr>
        <w:t xml:space="preserve"> ? </w:t>
      </w:r>
      <w:r w:rsidR="00BB5C58">
        <w:rPr>
          <w:lang w:eastAsia="en-US"/>
        </w:rPr>
        <w:t>demanda vivement Mazurke</w:t>
      </w:r>
      <w:r>
        <w:rPr>
          <w:lang w:eastAsia="en-US"/>
        </w:rPr>
        <w:t>.</w:t>
      </w:r>
    </w:p>
    <w:p w14:paraId="36077A1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Car il lui semblait que tout se rapportait à son idée</w:t>
      </w:r>
      <w:r w:rsidR="00A23BF9">
        <w:rPr>
          <w:lang w:eastAsia="en-US"/>
        </w:rPr>
        <w:t>.</w:t>
      </w:r>
    </w:p>
    <w:p w14:paraId="4A53F0C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répliqua </w:t>
      </w:r>
      <w:proofErr w:type="spellStart"/>
      <w:r w:rsidR="00BB5C58">
        <w:rPr>
          <w:lang w:eastAsia="en-US"/>
        </w:rPr>
        <w:t>Yaume</w:t>
      </w:r>
      <w:proofErr w:type="spellEnd"/>
      <w:r w:rsidR="00BB5C58">
        <w:rPr>
          <w:lang w:eastAsia="en-US"/>
        </w:rPr>
        <w:t xml:space="preserve"> en clignant de l</w:t>
      </w:r>
      <w:r>
        <w:rPr>
          <w:lang w:eastAsia="en-US"/>
        </w:rPr>
        <w:t>’</w:t>
      </w:r>
      <w:r w:rsidR="00BB5C58">
        <w:rPr>
          <w:lang w:eastAsia="en-US"/>
        </w:rPr>
        <w:t>œil</w:t>
      </w:r>
      <w:r>
        <w:rPr>
          <w:lang w:eastAsia="en-US"/>
        </w:rPr>
        <w:t xml:space="preserve">, </w:t>
      </w:r>
      <w:r w:rsidR="00BB5C58">
        <w:rPr>
          <w:lang w:eastAsia="en-US"/>
        </w:rPr>
        <w:t>la chose que vous êtes</w:t>
      </w:r>
      <w:r>
        <w:rPr>
          <w:lang w:eastAsia="en-US"/>
        </w:rPr>
        <w:t xml:space="preserve">, </w:t>
      </w:r>
      <w:r w:rsidR="00BB5C58">
        <w:rPr>
          <w:lang w:eastAsia="en-US"/>
        </w:rPr>
        <w:t>censément</w:t>
      </w:r>
      <w:r>
        <w:rPr>
          <w:lang w:eastAsia="en-US"/>
        </w:rPr>
        <w:t xml:space="preserve">, </w:t>
      </w:r>
      <w:r w:rsidR="00BB5C58">
        <w:rPr>
          <w:lang w:eastAsia="en-US"/>
        </w:rPr>
        <w:t>à ce qu</w:t>
      </w:r>
      <w:r>
        <w:rPr>
          <w:lang w:eastAsia="en-US"/>
        </w:rPr>
        <w:t>’</w:t>
      </w:r>
      <w:r w:rsidR="00BB5C58">
        <w:rPr>
          <w:lang w:eastAsia="en-US"/>
        </w:rPr>
        <w:t>ils disent</w:t>
      </w:r>
      <w:r>
        <w:rPr>
          <w:lang w:eastAsia="en-US"/>
        </w:rPr>
        <w:t xml:space="preserve">… </w:t>
      </w:r>
      <w:r w:rsidR="00BB5C58">
        <w:rPr>
          <w:lang w:eastAsia="en-US"/>
        </w:rPr>
        <w:t>socialiste</w:t>
      </w:r>
      <w:r>
        <w:rPr>
          <w:lang w:eastAsia="en-US"/>
        </w:rPr>
        <w:t xml:space="preserve">, </w:t>
      </w:r>
      <w:r w:rsidR="00BB5C58">
        <w:rPr>
          <w:lang w:eastAsia="en-US"/>
        </w:rPr>
        <w:t>quoi</w:t>
      </w:r>
      <w:r>
        <w:rPr>
          <w:lang w:eastAsia="en-US"/>
        </w:rPr>
        <w:t> !</w:t>
      </w:r>
    </w:p>
    <w:p w14:paraId="0DDC240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Imbécile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 Mazurke</w:t>
      </w:r>
      <w:r>
        <w:rPr>
          <w:lang w:eastAsia="en-US"/>
        </w:rPr>
        <w:t>.</w:t>
      </w:r>
    </w:p>
    <w:p w14:paraId="4A6C661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pas l</w:t>
      </w:r>
      <w:r>
        <w:rPr>
          <w:lang w:eastAsia="en-US"/>
        </w:rPr>
        <w:t>’</w:t>
      </w:r>
      <w:r w:rsidR="00BB5C58">
        <w:rPr>
          <w:lang w:eastAsia="en-US"/>
        </w:rPr>
        <w:t>embarras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repartit </w:t>
      </w:r>
      <w:proofErr w:type="spellStart"/>
      <w:r w:rsidR="00BB5C58">
        <w:rPr>
          <w:lang w:eastAsia="en-US"/>
        </w:rPr>
        <w:t>Yaume</w:t>
      </w:r>
      <w:proofErr w:type="spellEnd"/>
      <w:r>
        <w:rPr>
          <w:lang w:eastAsia="en-US"/>
        </w:rPr>
        <w:t>.</w:t>
      </w:r>
    </w:p>
    <w:p w14:paraId="4861B89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Mazurke alluma un beau cigare et s</w:t>
      </w:r>
      <w:r w:rsidR="00A23BF9">
        <w:rPr>
          <w:lang w:eastAsia="en-US"/>
        </w:rPr>
        <w:t>’</w:t>
      </w:r>
      <w:r>
        <w:rPr>
          <w:lang w:eastAsia="en-US"/>
        </w:rPr>
        <w:t>accouda sur l</w:t>
      </w:r>
      <w:r w:rsidR="00A23BF9">
        <w:rPr>
          <w:lang w:eastAsia="en-US"/>
        </w:rPr>
        <w:t>’</w:t>
      </w:r>
      <w:r>
        <w:rPr>
          <w:lang w:eastAsia="en-US"/>
        </w:rPr>
        <w:t>appui de sa fenêtre</w:t>
      </w:r>
      <w:r w:rsidR="00A23BF9">
        <w:rPr>
          <w:lang w:eastAsia="en-US"/>
        </w:rPr>
        <w:t>.</w:t>
      </w:r>
    </w:p>
    <w:p w14:paraId="593FC0E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proofErr w:type="spellStart"/>
      <w:r w:rsidR="00BB5C58">
        <w:rPr>
          <w:lang w:eastAsia="en-US"/>
        </w:rPr>
        <w:t>Yaume</w:t>
      </w:r>
      <w:proofErr w:type="spellEnd"/>
      <w:r>
        <w:rPr>
          <w:lang w:eastAsia="en-US"/>
        </w:rPr>
        <w:t xml:space="preserve"> ! </w:t>
      </w:r>
      <w:r w:rsidR="00BB5C58">
        <w:rPr>
          <w:lang w:eastAsia="en-US"/>
        </w:rPr>
        <w:t>dit-il</w:t>
      </w:r>
      <w:r>
        <w:rPr>
          <w:lang w:eastAsia="en-US"/>
        </w:rPr>
        <w:t>.</w:t>
      </w:r>
    </w:p>
    <w:p w14:paraId="448D388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Monsieur</w:t>
      </w:r>
      <w:r>
        <w:rPr>
          <w:lang w:eastAsia="en-US"/>
        </w:rPr>
        <w:t> ?</w:t>
      </w:r>
    </w:p>
    <w:p w14:paraId="4B757E3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Mets sur la table tout ce qu</w:t>
      </w:r>
      <w:r>
        <w:rPr>
          <w:lang w:eastAsia="en-US"/>
        </w:rPr>
        <w:t>’</w:t>
      </w:r>
      <w:r w:rsidR="00BB5C58">
        <w:rPr>
          <w:lang w:eastAsia="en-US"/>
        </w:rPr>
        <w:t>il faut pour écrire</w:t>
      </w:r>
      <w:r>
        <w:rPr>
          <w:lang w:eastAsia="en-US"/>
        </w:rPr>
        <w:t>.</w:t>
      </w:r>
    </w:p>
    <w:p w14:paraId="17485C21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obéit</w:t>
      </w:r>
      <w:r w:rsidR="00A23BF9">
        <w:rPr>
          <w:lang w:eastAsia="en-US"/>
        </w:rPr>
        <w:t xml:space="preserve"> ; </w:t>
      </w:r>
      <w:r>
        <w:rPr>
          <w:lang w:eastAsia="en-US"/>
        </w:rPr>
        <w:t>puis</w:t>
      </w:r>
      <w:r w:rsidR="00A23BF9">
        <w:rPr>
          <w:lang w:eastAsia="en-US"/>
        </w:rPr>
        <w:t xml:space="preserve">, </w:t>
      </w:r>
      <w:r>
        <w:rPr>
          <w:lang w:eastAsia="en-US"/>
        </w:rPr>
        <w:t>quand il eut rangé encre</w:t>
      </w:r>
      <w:r w:rsidR="00A23BF9">
        <w:rPr>
          <w:lang w:eastAsia="en-US"/>
        </w:rPr>
        <w:t xml:space="preserve">, </w:t>
      </w:r>
      <w:r>
        <w:rPr>
          <w:lang w:eastAsia="en-US"/>
        </w:rPr>
        <w:t>plume et papier</w:t>
      </w:r>
      <w:r w:rsidR="00A23BF9">
        <w:rPr>
          <w:lang w:eastAsia="en-US"/>
        </w:rPr>
        <w:t xml:space="preserve">, </w:t>
      </w:r>
      <w:r>
        <w:rPr>
          <w:lang w:eastAsia="en-US"/>
        </w:rPr>
        <w:t>il dit</w:t>
      </w:r>
      <w:r w:rsidR="00A23BF9">
        <w:rPr>
          <w:lang w:eastAsia="en-US"/>
        </w:rPr>
        <w:t> :</w:t>
      </w:r>
    </w:p>
    <w:p w14:paraId="6951366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Voilà</w:t>
      </w:r>
      <w:r>
        <w:rPr>
          <w:lang w:eastAsia="en-US"/>
        </w:rPr>
        <w:t> !</w:t>
      </w:r>
    </w:p>
    <w:p w14:paraId="2AEDF92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Mazurke tourna la tête</w:t>
      </w:r>
      <w:r w:rsidR="00A23BF9">
        <w:rPr>
          <w:lang w:eastAsia="en-US"/>
        </w:rPr>
        <w:t>.</w:t>
      </w:r>
    </w:p>
    <w:p w14:paraId="67FC1AD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Que veux-tu que je fasse de cela</w:t>
      </w:r>
      <w:r>
        <w:rPr>
          <w:lang w:eastAsia="en-US"/>
        </w:rPr>
        <w:t xml:space="preserve"> ? </w:t>
      </w:r>
      <w:r w:rsidR="00BB5C58">
        <w:rPr>
          <w:lang w:eastAsia="en-US"/>
        </w:rPr>
        <w:t>demanda-t-il entre deux bouffées</w:t>
      </w:r>
      <w:r>
        <w:rPr>
          <w:lang w:eastAsia="en-US"/>
        </w:rPr>
        <w:t> ?</w:t>
      </w:r>
    </w:p>
    <w:p w14:paraId="570A57A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Il est censément toqué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pensa </w:t>
      </w:r>
      <w:proofErr w:type="spellStart"/>
      <w:r w:rsidR="00BB5C58">
        <w:rPr>
          <w:lang w:eastAsia="en-US"/>
        </w:rPr>
        <w:t>Yaume</w:t>
      </w:r>
      <w:proofErr w:type="spellEnd"/>
      <w:r>
        <w:rPr>
          <w:lang w:eastAsia="en-US"/>
        </w:rPr>
        <w:t>.</w:t>
      </w:r>
    </w:p>
    <w:p w14:paraId="601BA02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proofErr w:type="spellStart"/>
      <w:r w:rsidR="00BB5C58">
        <w:rPr>
          <w:lang w:eastAsia="en-US"/>
        </w:rPr>
        <w:t>Yaume</w:t>
      </w:r>
      <w:proofErr w:type="spellEnd"/>
      <w:r>
        <w:rPr>
          <w:lang w:eastAsia="en-US"/>
        </w:rPr>
        <w:t xml:space="preserve"> ! </w:t>
      </w:r>
      <w:r w:rsidR="00BB5C58">
        <w:rPr>
          <w:lang w:eastAsia="en-US"/>
        </w:rPr>
        <w:t>dit Mazurke</w:t>
      </w:r>
      <w:r>
        <w:rPr>
          <w:lang w:eastAsia="en-US"/>
        </w:rPr>
        <w:t>.</w:t>
      </w:r>
    </w:p>
    <w:p w14:paraId="13342AE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Monsieur</w:t>
      </w:r>
      <w:r>
        <w:rPr>
          <w:lang w:eastAsia="en-US"/>
        </w:rPr>
        <w:t> !</w:t>
      </w:r>
    </w:p>
    <w:p w14:paraId="5D941BC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Mes pistolets sont-ils chargés</w:t>
      </w:r>
      <w:r>
        <w:rPr>
          <w:lang w:eastAsia="en-US"/>
        </w:rPr>
        <w:t> ?</w:t>
      </w:r>
    </w:p>
    <w:p w14:paraId="66D9D6D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Non</w:t>
      </w:r>
      <w:r>
        <w:rPr>
          <w:lang w:eastAsia="en-US"/>
        </w:rPr>
        <w:t xml:space="preserve">, </w:t>
      </w:r>
      <w:r w:rsidR="00BB5C58">
        <w:rPr>
          <w:lang w:eastAsia="en-US"/>
        </w:rPr>
        <w:t>fait</w:t>
      </w:r>
      <w:r>
        <w:rPr>
          <w:lang w:eastAsia="en-US"/>
        </w:rPr>
        <w:t>.</w:t>
      </w:r>
    </w:p>
    <w:p w14:paraId="0169B0B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Charge-les</w:t>
      </w:r>
      <w:r>
        <w:rPr>
          <w:lang w:eastAsia="en-US"/>
        </w:rPr>
        <w:t>…</w:t>
      </w:r>
    </w:p>
    <w:p w14:paraId="7491521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veux bien tout de même</w:t>
      </w:r>
      <w:r>
        <w:rPr>
          <w:lang w:eastAsia="en-US"/>
        </w:rPr>
        <w:t>.</w:t>
      </w:r>
    </w:p>
    <w:p w14:paraId="7D0A8DC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Allons</w:t>
      </w:r>
      <w:r>
        <w:rPr>
          <w:lang w:eastAsia="en-US"/>
        </w:rPr>
        <w:t xml:space="preserve"> ! </w:t>
      </w:r>
      <w:r w:rsidR="00BB5C58">
        <w:rPr>
          <w:lang w:eastAsia="en-US"/>
        </w:rPr>
        <w:t>laisse ces pistolets tranquilles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 Mazurke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au moment où </w:t>
      </w:r>
      <w:proofErr w:type="spellStart"/>
      <w:r w:rsidR="00BB5C58">
        <w:rPr>
          <w:lang w:eastAsia="en-US"/>
        </w:rPr>
        <w:t>Yaume</w:t>
      </w:r>
      <w:proofErr w:type="spellEnd"/>
      <w:r w:rsidR="00BB5C58">
        <w:rPr>
          <w:lang w:eastAsia="en-US"/>
        </w:rPr>
        <w:t xml:space="preserve"> les décrochait</w:t>
      </w:r>
      <w:r>
        <w:rPr>
          <w:lang w:eastAsia="en-US"/>
        </w:rPr>
        <w:t>.</w:t>
      </w:r>
    </w:p>
    <w:p w14:paraId="12D9970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Ça m</w:t>
      </w:r>
      <w:r>
        <w:rPr>
          <w:lang w:eastAsia="en-US"/>
        </w:rPr>
        <w:t>’</w:t>
      </w:r>
      <w:r w:rsidR="00BB5C58">
        <w:rPr>
          <w:lang w:eastAsia="en-US"/>
        </w:rPr>
        <w:t>est égal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dit </w:t>
      </w:r>
      <w:proofErr w:type="spellStart"/>
      <w:r w:rsidR="00BB5C58">
        <w:rPr>
          <w:lang w:eastAsia="en-US"/>
        </w:rPr>
        <w:t>Yaume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qui humait de loin la fumée du cigare et caressait sa pipe dans sa poche</w:t>
      </w:r>
      <w:r>
        <w:rPr>
          <w:lang w:eastAsia="en-US"/>
        </w:rPr>
        <w:t>.</w:t>
      </w:r>
    </w:p>
    <w:p w14:paraId="17CFD31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Mazurke s</w:t>
      </w:r>
      <w:r w:rsidR="00A23BF9">
        <w:rPr>
          <w:lang w:eastAsia="en-US"/>
        </w:rPr>
        <w:t>’</w:t>
      </w:r>
      <w:r>
        <w:rPr>
          <w:lang w:eastAsia="en-US"/>
        </w:rPr>
        <w:t>assit près de la table et commença une lettre qu</w:t>
      </w:r>
      <w:r w:rsidR="00A23BF9">
        <w:rPr>
          <w:lang w:eastAsia="en-US"/>
        </w:rPr>
        <w:t>’</w:t>
      </w:r>
      <w:r>
        <w:rPr>
          <w:lang w:eastAsia="en-US"/>
        </w:rPr>
        <w:t>il déchira</w:t>
      </w:r>
      <w:r w:rsidR="00A23BF9">
        <w:rPr>
          <w:lang w:eastAsia="en-US"/>
        </w:rPr>
        <w:t>.</w:t>
      </w:r>
    </w:p>
    <w:p w14:paraId="709C21DE" w14:textId="2A9FC393" w:rsidR="00A23BF9" w:rsidRDefault="00BB5C58" w:rsidP="00A23BF9">
      <w:pPr>
        <w:rPr>
          <w:lang w:eastAsia="en-US"/>
        </w:rPr>
      </w:pPr>
      <w:r>
        <w:rPr>
          <w:lang w:eastAsia="en-US"/>
        </w:rPr>
        <w:t>Ensuite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jeta son cigare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le ramassa</w:t>
      </w:r>
      <w:r w:rsidR="00A23BF9">
        <w:rPr>
          <w:lang w:eastAsia="en-US"/>
        </w:rPr>
        <w:t>.</w:t>
      </w:r>
    </w:p>
    <w:p w14:paraId="23A5E0F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Vive Dieu</w:t>
      </w:r>
      <w:r>
        <w:rPr>
          <w:lang w:eastAsia="en-US"/>
        </w:rPr>
        <w:t xml:space="preserve"> ! </w:t>
      </w:r>
      <w:r w:rsidR="00BB5C58">
        <w:rPr>
          <w:lang w:eastAsia="en-US"/>
        </w:rPr>
        <w:t>se dit Mazurke en prenant sa tête à deux mains</w:t>
      </w:r>
      <w:r>
        <w:rPr>
          <w:lang w:eastAsia="en-US"/>
        </w:rPr>
        <w:t xml:space="preserve">, </w:t>
      </w:r>
      <w:r w:rsidR="00BB5C58">
        <w:rPr>
          <w:lang w:eastAsia="en-US"/>
        </w:rPr>
        <w:t>je veux être pendu si je sais comment sortir de là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Et après tout</w:t>
      </w:r>
      <w:r>
        <w:rPr>
          <w:lang w:eastAsia="en-US"/>
        </w:rPr>
        <w:t xml:space="preserve">… </w:t>
      </w:r>
      <w:r w:rsidR="00BB5C58">
        <w:rPr>
          <w:lang w:eastAsia="en-US"/>
        </w:rPr>
        <w:t>vingt ans écoulés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ils sont morts tous les deux peut-être</w:t>
      </w:r>
      <w:r>
        <w:rPr>
          <w:lang w:eastAsia="en-US"/>
        </w:rPr>
        <w:t>…</w:t>
      </w:r>
    </w:p>
    <w:p w14:paraId="581D5B9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Qui ça</w:t>
      </w:r>
      <w:r>
        <w:rPr>
          <w:lang w:eastAsia="en-US"/>
        </w:rPr>
        <w:t xml:space="preserve"> ? </w:t>
      </w:r>
      <w:r w:rsidR="00BB5C58">
        <w:rPr>
          <w:lang w:eastAsia="en-US"/>
        </w:rPr>
        <w:t xml:space="preserve">demanda </w:t>
      </w:r>
      <w:proofErr w:type="spellStart"/>
      <w:r w:rsidR="00BB5C58">
        <w:rPr>
          <w:lang w:eastAsia="en-US"/>
        </w:rPr>
        <w:t>Yaume</w:t>
      </w:r>
      <w:proofErr w:type="spellEnd"/>
      <w:r w:rsidR="00BB5C58">
        <w:rPr>
          <w:lang w:eastAsia="en-US"/>
        </w:rPr>
        <w:t xml:space="preserve"> qui fumait avec plaisir le reste du cigare</w:t>
      </w:r>
      <w:r>
        <w:rPr>
          <w:lang w:eastAsia="en-US"/>
        </w:rPr>
        <w:t>.</w:t>
      </w:r>
    </w:p>
    <w:p w14:paraId="140207B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Sur la figure de Mazurke</w:t>
      </w:r>
      <w:r w:rsidR="00A23BF9">
        <w:rPr>
          <w:lang w:eastAsia="en-US"/>
        </w:rPr>
        <w:t xml:space="preserve">, </w:t>
      </w:r>
      <w:r>
        <w:rPr>
          <w:lang w:eastAsia="en-US"/>
        </w:rPr>
        <w:t>si franche et si gaie d</w:t>
      </w:r>
      <w:r w:rsidR="00A23BF9">
        <w:rPr>
          <w:lang w:eastAsia="en-US"/>
        </w:rPr>
        <w:t>’</w:t>
      </w:r>
      <w:r>
        <w:rPr>
          <w:lang w:eastAsia="en-US"/>
        </w:rPr>
        <w:t>ordinaire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y avait un nuage de tristesse profonds</w:t>
      </w:r>
      <w:r w:rsidR="00A23BF9">
        <w:rPr>
          <w:lang w:eastAsia="en-US"/>
        </w:rPr>
        <w:t>.</w:t>
      </w:r>
    </w:p>
    <w:p w14:paraId="6EC1E89D" w14:textId="0A4A22D0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Morte</w:t>
      </w:r>
      <w:r>
        <w:rPr>
          <w:lang w:eastAsia="en-US"/>
        </w:rPr>
        <w:t xml:space="preserve"> ! </w:t>
      </w:r>
      <w:r w:rsidR="00BB5C58">
        <w:rPr>
          <w:lang w:eastAsia="en-US"/>
        </w:rPr>
        <w:t>répéta-t-il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elle et lui</w:t>
      </w:r>
      <w:r>
        <w:rPr>
          <w:lang w:eastAsia="en-US"/>
        </w:rPr>
        <w:t xml:space="preserve"> !…, </w:t>
      </w:r>
      <w:r w:rsidR="00BB5C58">
        <w:rPr>
          <w:lang w:eastAsia="en-US"/>
        </w:rPr>
        <w:t>sans se revoir</w:t>
      </w:r>
      <w:r>
        <w:rPr>
          <w:lang w:eastAsia="en-US"/>
        </w:rPr>
        <w:t xml:space="preserve">… </w:t>
      </w:r>
      <w:r w:rsidR="00BB5C58">
        <w:rPr>
          <w:lang w:eastAsia="en-US"/>
        </w:rPr>
        <w:t>Elle désespérée</w:t>
      </w:r>
      <w:r>
        <w:rPr>
          <w:lang w:eastAsia="en-US"/>
        </w:rPr>
        <w:t xml:space="preserve">… </w:t>
      </w:r>
      <w:r w:rsidR="00BB5C58">
        <w:rPr>
          <w:lang w:eastAsia="en-US"/>
        </w:rPr>
        <w:t>lui m</w:t>
      </w:r>
      <w:r>
        <w:rPr>
          <w:lang w:eastAsia="en-US"/>
        </w:rPr>
        <w:t>’</w:t>
      </w:r>
      <w:r w:rsidR="00BB5C58">
        <w:rPr>
          <w:lang w:eastAsia="en-US"/>
        </w:rPr>
        <w:t>accusant et me maudissant</w:t>
      </w:r>
      <w:r>
        <w:rPr>
          <w:lang w:eastAsia="en-US"/>
        </w:rPr>
        <w:t> !</w:t>
      </w:r>
    </w:p>
    <w:p w14:paraId="15689CE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Ça serait-il une curiosité mal placée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dit </w:t>
      </w:r>
      <w:proofErr w:type="spellStart"/>
      <w:r w:rsidR="00BB5C58">
        <w:rPr>
          <w:lang w:eastAsia="en-US"/>
        </w:rPr>
        <w:t>Yaume</w:t>
      </w:r>
      <w:proofErr w:type="spellEnd"/>
      <w:r w:rsidR="00BB5C58">
        <w:rPr>
          <w:lang w:eastAsia="en-US"/>
        </w:rPr>
        <w:t xml:space="preserve"> poliment</w:t>
      </w:r>
      <w:r>
        <w:rPr>
          <w:lang w:eastAsia="en-US"/>
        </w:rPr>
        <w:t xml:space="preserve">, </w:t>
      </w:r>
      <w:r w:rsidR="00BB5C58">
        <w:rPr>
          <w:lang w:eastAsia="en-US"/>
        </w:rPr>
        <w:t>que de vous demander</w:t>
      </w:r>
      <w:r>
        <w:rPr>
          <w:lang w:eastAsia="en-US"/>
        </w:rPr>
        <w:t>…</w:t>
      </w:r>
    </w:p>
    <w:p w14:paraId="6BE9682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Tu es encore là</w:t>
      </w:r>
      <w:r>
        <w:rPr>
          <w:lang w:eastAsia="en-US"/>
        </w:rPr>
        <w:t xml:space="preserve">, </w:t>
      </w:r>
      <w:r w:rsidR="00BB5C58">
        <w:rPr>
          <w:lang w:eastAsia="en-US"/>
        </w:rPr>
        <w:t>toi</w:t>
      </w:r>
      <w:r>
        <w:rPr>
          <w:lang w:eastAsia="en-US"/>
        </w:rPr>
        <w:t> !</w:t>
      </w:r>
    </w:p>
    <w:p w14:paraId="756F639B" w14:textId="2B21DDE6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Censé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répliqua </w:t>
      </w:r>
      <w:proofErr w:type="spellStart"/>
      <w:r w:rsidR="00BB5C58">
        <w:rPr>
          <w:lang w:eastAsia="en-US"/>
        </w:rPr>
        <w:t>Yaume</w:t>
      </w:r>
      <w:proofErr w:type="spellEnd"/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quoique ça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Philippe</w:t>
      </w:r>
      <w:r>
        <w:rPr>
          <w:lang w:eastAsia="en-US"/>
        </w:rPr>
        <w:t>…</w:t>
      </w:r>
    </w:p>
    <w:p w14:paraId="21E4E93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On sonna</w:t>
      </w:r>
      <w:r w:rsidR="00A23BF9">
        <w:rPr>
          <w:lang w:eastAsia="en-US"/>
        </w:rPr>
        <w:t xml:space="preserve">. </w:t>
      </w:r>
      <w:r>
        <w:rPr>
          <w:lang w:eastAsia="en-US"/>
        </w:rPr>
        <w:t>Il ouvrit la porte</w:t>
      </w:r>
      <w:r w:rsidR="00A23BF9">
        <w:rPr>
          <w:lang w:eastAsia="en-US"/>
        </w:rPr>
        <w:t>.</w:t>
      </w:r>
    </w:p>
    <w:p w14:paraId="7669F4F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une lettre qu</w:t>
      </w:r>
      <w:r w:rsidR="00A23BF9">
        <w:rPr>
          <w:lang w:eastAsia="en-US"/>
        </w:rPr>
        <w:t>’</w:t>
      </w:r>
      <w:r>
        <w:rPr>
          <w:lang w:eastAsia="en-US"/>
        </w:rPr>
        <w:t>on apportait</w:t>
      </w:r>
      <w:r w:rsidR="00A23BF9">
        <w:rPr>
          <w:lang w:eastAsia="en-US"/>
        </w:rPr>
        <w:t>.</w:t>
      </w:r>
    </w:p>
    <w:p w14:paraId="309F4038" w14:textId="421A85FA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dit </w:t>
      </w:r>
      <w:proofErr w:type="spellStart"/>
      <w:r w:rsidR="00BB5C58">
        <w:rPr>
          <w:lang w:eastAsia="en-US"/>
        </w:rPr>
        <w:t>Yaume</w:t>
      </w:r>
      <w:proofErr w:type="spellEnd"/>
      <w:r w:rsidR="00BB5C58">
        <w:rPr>
          <w:lang w:eastAsia="en-US"/>
        </w:rPr>
        <w:t xml:space="preserve"> en prenant la lettre des mains du garçon de l</w:t>
      </w:r>
      <w:r>
        <w:rPr>
          <w:lang w:eastAsia="en-US"/>
        </w:rPr>
        <w:t>’</w:t>
      </w:r>
      <w:r w:rsidR="00BB5C58">
        <w:rPr>
          <w:lang w:eastAsia="en-US"/>
        </w:rPr>
        <w:t>hôtel pour la remettre à Mazurke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elle embaume</w:t>
      </w:r>
      <w:r>
        <w:rPr>
          <w:lang w:eastAsia="en-US"/>
        </w:rPr>
        <w:t> !</w:t>
      </w:r>
    </w:p>
    <w:p w14:paraId="13C7F69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Mazurke la décacheta</w:t>
      </w:r>
      <w:r w:rsidR="00A23BF9">
        <w:rPr>
          <w:lang w:eastAsia="en-US"/>
        </w:rPr>
        <w:t xml:space="preserve">, </w:t>
      </w:r>
      <w:r>
        <w:rPr>
          <w:lang w:eastAsia="en-US"/>
        </w:rPr>
        <w:t>et une odeur d</w:t>
      </w:r>
      <w:r w:rsidR="00A23BF9">
        <w:rPr>
          <w:lang w:eastAsia="en-US"/>
        </w:rPr>
        <w:t>’</w:t>
      </w:r>
      <w:r>
        <w:rPr>
          <w:lang w:eastAsia="en-US"/>
        </w:rPr>
        <w:t>ambre rayonna en effet dans tout l</w:t>
      </w:r>
      <w:r w:rsidR="00A23BF9">
        <w:rPr>
          <w:lang w:eastAsia="en-US"/>
        </w:rPr>
        <w:t>’</w:t>
      </w:r>
      <w:r>
        <w:rPr>
          <w:lang w:eastAsia="en-US"/>
        </w:rPr>
        <w:t>appartement</w:t>
      </w:r>
      <w:r w:rsidR="00A23BF9">
        <w:rPr>
          <w:lang w:eastAsia="en-US"/>
        </w:rPr>
        <w:t>.</w:t>
      </w:r>
    </w:p>
    <w:p w14:paraId="0522C93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Ah dame</w:t>
      </w:r>
      <w:r>
        <w:rPr>
          <w:lang w:eastAsia="en-US"/>
        </w:rPr>
        <w:t xml:space="preserve"> ! </w:t>
      </w:r>
      <w:r w:rsidR="00BB5C58">
        <w:rPr>
          <w:lang w:eastAsia="en-US"/>
        </w:rPr>
        <w:t>elle embaume</w:t>
      </w:r>
      <w:r>
        <w:rPr>
          <w:lang w:eastAsia="en-US"/>
        </w:rPr>
        <w:t xml:space="preserve"> ! </w:t>
      </w:r>
      <w:r w:rsidR="00BB5C58">
        <w:rPr>
          <w:lang w:eastAsia="en-US"/>
        </w:rPr>
        <w:t>murmurait l</w:t>
      </w:r>
      <w:r>
        <w:rPr>
          <w:lang w:eastAsia="en-US"/>
        </w:rPr>
        <w:t>’</w:t>
      </w:r>
      <w:r w:rsidR="00BB5C58">
        <w:rPr>
          <w:lang w:eastAsia="en-US"/>
        </w:rPr>
        <w:t>ancien pâtour dont les narines s</w:t>
      </w:r>
      <w:r>
        <w:rPr>
          <w:lang w:eastAsia="en-US"/>
        </w:rPr>
        <w:t>’</w:t>
      </w:r>
      <w:r w:rsidR="00BB5C58">
        <w:rPr>
          <w:lang w:eastAsia="en-US"/>
        </w:rPr>
        <w:t>enflaient avec volupté</w:t>
      </w:r>
      <w:r>
        <w:rPr>
          <w:lang w:eastAsia="en-US"/>
        </w:rPr>
        <w:t>.</w:t>
      </w:r>
    </w:p>
    <w:p w14:paraId="38045CE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lettre avait une tête lithographiée délicatement et qui portait</w:t>
      </w:r>
      <w:r w:rsidR="00A23BF9">
        <w:rPr>
          <w:lang w:eastAsia="en-US"/>
        </w:rPr>
        <w:t> :</w:t>
      </w:r>
    </w:p>
    <w:p w14:paraId="61447A4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Rue de l</w:t>
      </w:r>
      <w:r>
        <w:rPr>
          <w:lang w:eastAsia="en-US"/>
        </w:rPr>
        <w:t>’</w:t>
      </w:r>
      <w:r w:rsidR="00BB5C58">
        <w:rPr>
          <w:lang w:eastAsia="en-US"/>
        </w:rPr>
        <w:t>Ancienne-Comédie</w:t>
      </w:r>
      <w:r>
        <w:rPr>
          <w:lang w:eastAsia="en-US"/>
        </w:rPr>
        <w:t xml:space="preserve">, </w:t>
      </w:r>
      <w:r w:rsidR="00BB5C58">
        <w:rPr>
          <w:lang w:eastAsia="en-US"/>
        </w:rPr>
        <w:t>n°</w:t>
      </w:r>
      <w:r>
        <w:rPr>
          <w:lang w:eastAsia="en-US"/>
        </w:rPr>
        <w:t>…</w:t>
      </w:r>
    </w:p>
    <w:p w14:paraId="02DAD1E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Madame Oliva de Beaujoyeux</w:t>
      </w:r>
      <w:r>
        <w:rPr>
          <w:lang w:eastAsia="en-US"/>
        </w:rPr>
        <w:t xml:space="preserve">, </w:t>
      </w:r>
      <w:r w:rsidR="00BB5C58">
        <w:rPr>
          <w:lang w:eastAsia="en-US"/>
        </w:rPr>
        <w:t>ouvert à cinq heures</w:t>
      </w:r>
      <w:r>
        <w:rPr>
          <w:lang w:eastAsia="en-US"/>
        </w:rPr>
        <w:t xml:space="preserve">, </w:t>
      </w:r>
      <w:r w:rsidR="00BB5C58">
        <w:rPr>
          <w:lang w:eastAsia="en-US"/>
        </w:rPr>
        <w:t>leçons de danse</w:t>
      </w:r>
      <w:r>
        <w:rPr>
          <w:lang w:eastAsia="en-US"/>
        </w:rPr>
        <w:t xml:space="preserve">, </w:t>
      </w:r>
      <w:r w:rsidR="00BB5C58">
        <w:rPr>
          <w:lang w:eastAsia="en-US"/>
        </w:rPr>
        <w:t>jeux autorisés par les lois et le bon ton</w:t>
      </w:r>
      <w:r>
        <w:rPr>
          <w:lang w:eastAsia="en-US"/>
        </w:rPr>
        <w:t>.</w:t>
      </w:r>
    </w:p>
    <w:p w14:paraId="7E729A21" w14:textId="1B14AA6D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On n</w:t>
      </w:r>
      <w:r>
        <w:rPr>
          <w:lang w:eastAsia="en-US"/>
        </w:rPr>
        <w:t>’</w:t>
      </w:r>
      <w:r w:rsidR="00BB5C58">
        <w:rPr>
          <w:lang w:eastAsia="en-US"/>
        </w:rPr>
        <w:t>est admis que sur lettres d</w:t>
      </w:r>
      <w:r>
        <w:rPr>
          <w:lang w:eastAsia="en-US"/>
        </w:rPr>
        <w:t>’</w:t>
      </w:r>
      <w:r w:rsidR="00BB5C58">
        <w:rPr>
          <w:lang w:eastAsia="en-US"/>
        </w:rPr>
        <w:t>invitation</w:t>
      </w:r>
      <w:r>
        <w:rPr>
          <w:lang w:eastAsia="en-US"/>
        </w:rPr>
        <w:t>. »</w:t>
      </w:r>
    </w:p>
    <w:p w14:paraId="30BFA9D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Ceci sortait en caractère d</w:t>
      </w:r>
      <w:r w:rsidR="00A23BF9">
        <w:rPr>
          <w:lang w:eastAsia="en-US"/>
        </w:rPr>
        <w:t>’</w:t>
      </w:r>
      <w:r>
        <w:rPr>
          <w:lang w:eastAsia="en-US"/>
        </w:rPr>
        <w:t>or sur papier glacé</w:t>
      </w:r>
      <w:r w:rsidR="00A23BF9">
        <w:rPr>
          <w:lang w:eastAsia="en-US"/>
        </w:rPr>
        <w:t>.</w:t>
      </w:r>
    </w:p>
    <w:p w14:paraId="0F27C51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corps de la missive</w:t>
      </w:r>
      <w:r w:rsidR="00A23BF9">
        <w:rPr>
          <w:lang w:eastAsia="en-US"/>
        </w:rPr>
        <w:t xml:space="preserve">, </w:t>
      </w:r>
      <w:r>
        <w:rPr>
          <w:lang w:eastAsia="en-US"/>
        </w:rPr>
        <w:t>jolie petite écriture anglaise</w:t>
      </w:r>
      <w:r w:rsidR="00A23BF9">
        <w:rPr>
          <w:lang w:eastAsia="en-US"/>
        </w:rPr>
        <w:t xml:space="preserve">, </w:t>
      </w:r>
      <w:r>
        <w:rPr>
          <w:lang w:eastAsia="en-US"/>
        </w:rPr>
        <w:t>était ainsi conçu</w:t>
      </w:r>
      <w:r w:rsidR="00A23BF9">
        <w:rPr>
          <w:lang w:eastAsia="en-US"/>
        </w:rPr>
        <w:t> :</w:t>
      </w:r>
    </w:p>
    <w:p w14:paraId="1697BACC" w14:textId="7E3D9A44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 xml:space="preserve">Madame la marquise Olive de Beaujoyeux prie </w:t>
      </w:r>
      <w:r>
        <w:rPr>
          <w:lang w:eastAsia="en-US"/>
        </w:rPr>
        <w:t>M. </w:t>
      </w:r>
      <w:r w:rsidR="00BB5C58">
        <w:rPr>
          <w:lang w:eastAsia="en-US"/>
        </w:rPr>
        <w:t>le capitaine Philippe de lui faire l</w:t>
      </w:r>
      <w:r>
        <w:rPr>
          <w:lang w:eastAsia="en-US"/>
        </w:rPr>
        <w:t>’</w:t>
      </w:r>
      <w:r w:rsidR="00BB5C58">
        <w:rPr>
          <w:lang w:eastAsia="en-US"/>
        </w:rPr>
        <w:t>honneur de passer la soirée chez elle</w:t>
      </w:r>
      <w:r>
        <w:rPr>
          <w:lang w:eastAsia="en-US"/>
        </w:rPr>
        <w:t>. »</w:t>
      </w:r>
    </w:p>
    <w:p w14:paraId="11F3C96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la date</w:t>
      </w:r>
      <w:r w:rsidR="00A23BF9">
        <w:rPr>
          <w:lang w:eastAsia="en-US"/>
        </w:rPr>
        <w:t>.</w:t>
      </w:r>
    </w:p>
    <w:p w14:paraId="373F6F4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Fais atteler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 Mazurke</w:t>
      </w:r>
      <w:r>
        <w:rPr>
          <w:lang w:eastAsia="en-US"/>
        </w:rPr>
        <w:t>.</w:t>
      </w:r>
    </w:p>
    <w:p w14:paraId="5278A19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y vas</w:t>
      </w:r>
      <w:r>
        <w:rPr>
          <w:lang w:eastAsia="en-US"/>
        </w:rPr>
        <w:t>.</w:t>
      </w:r>
    </w:p>
    <w:p w14:paraId="1CDEED6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Non</w:t>
      </w:r>
      <w:r>
        <w:rPr>
          <w:lang w:eastAsia="en-US"/>
        </w:rPr>
        <w:t xml:space="preserve">… </w:t>
      </w:r>
      <w:r w:rsidR="00BB5C58">
        <w:rPr>
          <w:lang w:eastAsia="en-US"/>
        </w:rPr>
        <w:t>attends</w:t>
      </w:r>
      <w:r>
        <w:rPr>
          <w:lang w:eastAsia="en-US"/>
        </w:rPr>
        <w:t xml:space="preserve">…,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quelque chose à te dire</w:t>
      </w:r>
      <w:r>
        <w:rPr>
          <w:lang w:eastAsia="en-US"/>
        </w:rPr>
        <w:t>.</w:t>
      </w:r>
    </w:p>
    <w:p w14:paraId="4B6249C8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revint</w:t>
      </w:r>
      <w:r w:rsidR="00A23BF9">
        <w:rPr>
          <w:lang w:eastAsia="en-US"/>
        </w:rPr>
        <w:t>.</w:t>
      </w:r>
    </w:p>
    <w:p w14:paraId="09CE0D20" w14:textId="2865182F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Écoute</w:t>
      </w:r>
      <w:r>
        <w:rPr>
          <w:lang w:eastAsia="en-US"/>
        </w:rPr>
        <w:t xml:space="preserve"> ! </w:t>
      </w:r>
      <w:r w:rsidR="00BB5C58">
        <w:rPr>
          <w:lang w:eastAsia="en-US"/>
        </w:rPr>
        <w:t>reprit Mazurke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mais non</w:t>
      </w:r>
      <w:r>
        <w:rPr>
          <w:lang w:eastAsia="en-US"/>
        </w:rPr>
        <w:t xml:space="preserve">… </w:t>
      </w:r>
      <w:r w:rsidR="00BB5C58">
        <w:rPr>
          <w:lang w:eastAsia="en-US"/>
        </w:rPr>
        <w:t>va-t</w:t>
      </w:r>
      <w:r>
        <w:rPr>
          <w:lang w:eastAsia="en-US"/>
        </w:rPr>
        <w:t>’</w:t>
      </w:r>
      <w:r w:rsidR="00BB5C58">
        <w:rPr>
          <w:lang w:eastAsia="en-US"/>
        </w:rPr>
        <w:t>en</w:t>
      </w:r>
      <w:r>
        <w:rPr>
          <w:lang w:eastAsia="en-US"/>
        </w:rPr>
        <w:t> !</w:t>
      </w:r>
    </w:p>
    <w:p w14:paraId="0FB542F7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regarda son maître avec compassion</w:t>
      </w:r>
      <w:r w:rsidR="00A23BF9">
        <w:rPr>
          <w:lang w:eastAsia="en-US"/>
        </w:rPr>
        <w:t>.</w:t>
      </w:r>
    </w:p>
    <w:p w14:paraId="41B8172B" w14:textId="23A7D93B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 foi jurée</w:t>
      </w:r>
      <w:r>
        <w:rPr>
          <w:lang w:eastAsia="en-US"/>
        </w:rPr>
        <w:t xml:space="preserve"> ! </w:t>
      </w:r>
      <w:r w:rsidR="00BB5C58">
        <w:rPr>
          <w:lang w:eastAsia="en-US"/>
        </w:rPr>
        <w:t>grommela-t-il en s</w:t>
      </w:r>
      <w:r>
        <w:rPr>
          <w:lang w:eastAsia="en-US"/>
        </w:rPr>
        <w:t>’</w:t>
      </w:r>
      <w:r w:rsidR="00BB5C58">
        <w:rPr>
          <w:lang w:eastAsia="en-US"/>
        </w:rPr>
        <w:t>éloignant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je conjecture que ça finira mal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Il est socialiste à scier</w:t>
      </w:r>
      <w:r>
        <w:rPr>
          <w:lang w:eastAsia="en-US"/>
        </w:rPr>
        <w:t xml:space="preserve">, </w:t>
      </w:r>
      <w:r w:rsidR="00BB5C58">
        <w:rPr>
          <w:lang w:eastAsia="en-US"/>
        </w:rPr>
        <w:t>comme on dit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suis tout de même flatté d</w:t>
      </w:r>
      <w:r>
        <w:rPr>
          <w:lang w:eastAsia="en-US"/>
        </w:rPr>
        <w:t>’</w:t>
      </w:r>
      <w:r w:rsidR="00BB5C58">
        <w:rPr>
          <w:lang w:eastAsia="en-US"/>
        </w:rPr>
        <w:t>avoir deviné ce que ça signifie</w:t>
      </w:r>
      <w:r>
        <w:rPr>
          <w:lang w:eastAsia="en-US"/>
        </w:rPr>
        <w:t xml:space="preserve"> : </w:t>
      </w:r>
      <w:r w:rsidR="00BB5C58">
        <w:rPr>
          <w:lang w:eastAsia="en-US"/>
        </w:rPr>
        <w:t>socialiste</w:t>
      </w:r>
      <w:r>
        <w:rPr>
          <w:lang w:eastAsia="en-US"/>
        </w:rPr>
        <w:t> !</w:t>
      </w:r>
    </w:p>
    <w:p w14:paraId="7CDBFF30" w14:textId="37D6AD03" w:rsidR="00BB5C58" w:rsidRDefault="00BB5C58" w:rsidP="007700B9">
      <w:pPr>
        <w:pStyle w:val="Titre2"/>
        <w:rPr>
          <w:lang w:eastAsia="en-US"/>
        </w:rPr>
      </w:pPr>
      <w:bookmarkStart w:id="188" w:name="_Toc231743436"/>
      <w:bookmarkStart w:id="189" w:name="_Toc237577504"/>
      <w:bookmarkStart w:id="190" w:name="_Toc202192452"/>
      <w:r>
        <w:rPr>
          <w:lang w:eastAsia="en-US"/>
        </w:rPr>
        <w:lastRenderedPageBreak/>
        <w:t>LES MURS DE PARIS</w:t>
      </w:r>
      <w:bookmarkEnd w:id="188"/>
      <w:bookmarkEnd w:id="189"/>
      <w:bookmarkEnd w:id="190"/>
      <w:r>
        <w:rPr>
          <w:lang w:eastAsia="en-US"/>
        </w:rPr>
        <w:br/>
      </w:r>
    </w:p>
    <w:p w14:paraId="61C54EA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lettre à l</w:t>
      </w:r>
      <w:r w:rsidR="00A23BF9">
        <w:rPr>
          <w:lang w:eastAsia="en-US"/>
        </w:rPr>
        <w:t>’</w:t>
      </w:r>
      <w:r>
        <w:rPr>
          <w:lang w:eastAsia="en-US"/>
        </w:rPr>
        <w:t>ambre était tombée aux pieds de Mazurke qui restait là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bras croisés sur sa poitrine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œil fixe</w:t>
      </w:r>
      <w:r w:rsidR="00A23BF9">
        <w:rPr>
          <w:lang w:eastAsia="en-US"/>
        </w:rPr>
        <w:t xml:space="preserve">, </w:t>
      </w:r>
      <w:r>
        <w:rPr>
          <w:lang w:eastAsia="en-US"/>
        </w:rPr>
        <w:t>le front pâle</w:t>
      </w:r>
      <w:r w:rsidR="00A23BF9">
        <w:rPr>
          <w:lang w:eastAsia="en-US"/>
        </w:rPr>
        <w:t>.</w:t>
      </w:r>
    </w:p>
    <w:p w14:paraId="686C98F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Sa méditation fut longue</w:t>
      </w:r>
      <w:r w:rsidR="00A23BF9">
        <w:rPr>
          <w:lang w:eastAsia="en-US"/>
        </w:rPr>
        <w:t>.</w:t>
      </w:r>
    </w:p>
    <w:p w14:paraId="072A1D2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incroyable</w:t>
      </w:r>
      <w:r>
        <w:rPr>
          <w:lang w:eastAsia="en-US"/>
        </w:rPr>
        <w:t xml:space="preserve"> ! </w:t>
      </w:r>
      <w:r w:rsidR="00BB5C58">
        <w:rPr>
          <w:lang w:eastAsia="en-US"/>
        </w:rPr>
        <w:t>murmura-t-il enfin avec colère</w:t>
      </w:r>
      <w:r>
        <w:rPr>
          <w:lang w:eastAsia="en-US"/>
        </w:rPr>
        <w:t xml:space="preserve"> ; </w:t>
      </w:r>
      <w:r w:rsidR="00BB5C58">
        <w:rPr>
          <w:lang w:eastAsia="en-US"/>
        </w:rPr>
        <w:t>je ne suis plus le maître dans mon esprit</w:t>
      </w:r>
      <w:r>
        <w:rPr>
          <w:lang w:eastAsia="en-US"/>
        </w:rPr>
        <w:t xml:space="preserve"> ! </w:t>
      </w:r>
      <w:r w:rsidR="00BB5C58">
        <w:rPr>
          <w:lang w:eastAsia="en-US"/>
        </w:rPr>
        <w:t>Il y a là une pensée qui revient malgré moi</w:t>
      </w:r>
      <w:r>
        <w:rPr>
          <w:lang w:eastAsia="en-US"/>
        </w:rPr>
        <w:t xml:space="preserve">… </w:t>
      </w:r>
      <w:r w:rsidR="00BB5C58">
        <w:rPr>
          <w:lang w:eastAsia="en-US"/>
        </w:rPr>
        <w:t>toujours</w:t>
      </w:r>
      <w:r>
        <w:rPr>
          <w:lang w:eastAsia="en-US"/>
        </w:rPr>
        <w:t xml:space="preserve">, </w:t>
      </w:r>
      <w:r w:rsidR="00BB5C58">
        <w:rPr>
          <w:lang w:eastAsia="en-US"/>
        </w:rPr>
        <w:t>toujours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Lucienne</w:t>
      </w:r>
      <w:r>
        <w:rPr>
          <w:lang w:eastAsia="en-US"/>
        </w:rPr>
        <w:t xml:space="preserve"> ! </w:t>
      </w:r>
      <w:r w:rsidR="00BB5C58">
        <w:rPr>
          <w:lang w:eastAsia="en-US"/>
        </w:rPr>
        <w:t>ses cheveux blonds et son sourire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Est-ce que j</w:t>
      </w:r>
      <w:r>
        <w:rPr>
          <w:lang w:eastAsia="en-US"/>
        </w:rPr>
        <w:t>’</w:t>
      </w:r>
      <w:r w:rsidR="00BB5C58">
        <w:rPr>
          <w:lang w:eastAsia="en-US"/>
        </w:rPr>
        <w:t>ai le temps d</w:t>
      </w:r>
      <w:r>
        <w:rPr>
          <w:lang w:eastAsia="en-US"/>
        </w:rPr>
        <w:t>’</w:t>
      </w:r>
      <w:r w:rsidR="00BB5C58">
        <w:rPr>
          <w:lang w:eastAsia="en-US"/>
        </w:rPr>
        <w:t>être amoureux</w:t>
      </w:r>
      <w:r>
        <w:rPr>
          <w:lang w:eastAsia="en-US"/>
        </w:rPr>
        <w:t xml:space="preserve">, </w:t>
      </w:r>
      <w:r w:rsidR="00BB5C58">
        <w:rPr>
          <w:lang w:eastAsia="en-US"/>
        </w:rPr>
        <w:t>maintenant</w:t>
      </w:r>
      <w:r>
        <w:rPr>
          <w:lang w:eastAsia="en-US"/>
        </w:rPr>
        <w:t> !…</w:t>
      </w:r>
    </w:p>
    <w:p w14:paraId="1BF277D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s</w:t>
      </w:r>
      <w:r w:rsidR="00A23BF9">
        <w:rPr>
          <w:lang w:eastAsia="en-US"/>
        </w:rPr>
        <w:t>’</w:t>
      </w:r>
      <w:r>
        <w:rPr>
          <w:lang w:eastAsia="en-US"/>
        </w:rPr>
        <w:t>assit devant la table et mit de l</w:t>
      </w:r>
      <w:r w:rsidR="00A23BF9">
        <w:rPr>
          <w:lang w:eastAsia="en-US"/>
        </w:rPr>
        <w:t>’</w:t>
      </w:r>
      <w:r>
        <w:rPr>
          <w:lang w:eastAsia="en-US"/>
        </w:rPr>
        <w:t>encre à sa plume</w:t>
      </w:r>
      <w:r w:rsidR="00A23BF9">
        <w:rPr>
          <w:lang w:eastAsia="en-US"/>
        </w:rPr>
        <w:t>.</w:t>
      </w:r>
    </w:p>
    <w:p w14:paraId="694A9AD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Voilà bien le hasard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reprit-il</w:t>
      </w:r>
      <w:r>
        <w:rPr>
          <w:lang w:eastAsia="en-US"/>
        </w:rPr>
        <w:t xml:space="preserve"> ; </w:t>
      </w:r>
      <w:r w:rsidR="00BB5C58">
        <w:rPr>
          <w:lang w:eastAsia="en-US"/>
        </w:rPr>
        <w:t>quand j</w:t>
      </w:r>
      <w:r>
        <w:rPr>
          <w:lang w:eastAsia="en-US"/>
        </w:rPr>
        <w:t>’</w:t>
      </w:r>
      <w:r w:rsidR="00BB5C58">
        <w:rPr>
          <w:lang w:eastAsia="en-US"/>
        </w:rPr>
        <w:t>étais gueux comme un rat</w:t>
      </w:r>
      <w:r>
        <w:rPr>
          <w:lang w:eastAsia="en-US"/>
        </w:rPr>
        <w:t xml:space="preserve">, </w:t>
      </w:r>
      <w:r w:rsidR="00BB5C58">
        <w:rPr>
          <w:lang w:eastAsia="en-US"/>
        </w:rPr>
        <w:t>et que mes recherches se bornaient à regarder les passants sous le nez</w:t>
      </w:r>
      <w:r>
        <w:rPr>
          <w:lang w:eastAsia="en-US"/>
        </w:rPr>
        <w:t xml:space="preserve">, </w:t>
      </w:r>
      <w:r w:rsidR="00BB5C58">
        <w:rPr>
          <w:lang w:eastAsia="en-US"/>
        </w:rPr>
        <w:t>du diable si je songeais à l</w:t>
      </w:r>
      <w:r>
        <w:rPr>
          <w:lang w:eastAsia="en-US"/>
        </w:rPr>
        <w:t>’</w:t>
      </w:r>
      <w:r w:rsidR="00BB5C58">
        <w:rPr>
          <w:lang w:eastAsia="en-US"/>
        </w:rPr>
        <w:t>amour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Aujourd</w:t>
      </w:r>
      <w:r>
        <w:rPr>
          <w:lang w:eastAsia="en-US"/>
        </w:rPr>
        <w:t>’</w:t>
      </w:r>
      <w:r w:rsidR="00BB5C58">
        <w:rPr>
          <w:lang w:eastAsia="en-US"/>
        </w:rPr>
        <w:t>hui que j</w:t>
      </w:r>
      <w:r>
        <w:rPr>
          <w:lang w:eastAsia="en-US"/>
        </w:rPr>
        <w:t>’</w:t>
      </w:r>
      <w:r w:rsidR="00BB5C58">
        <w:rPr>
          <w:lang w:eastAsia="en-US"/>
        </w:rPr>
        <w:t>ai de l</w:t>
      </w:r>
      <w:r>
        <w:rPr>
          <w:lang w:eastAsia="en-US"/>
        </w:rPr>
        <w:t>’</w:t>
      </w:r>
      <w:r w:rsidR="00BB5C58">
        <w:rPr>
          <w:lang w:eastAsia="en-US"/>
        </w:rPr>
        <w:t>argent plein mes poches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de l</w:t>
      </w:r>
      <w:r>
        <w:rPr>
          <w:lang w:eastAsia="en-US"/>
        </w:rPr>
        <w:t>’</w:t>
      </w:r>
      <w:r w:rsidR="00BB5C58">
        <w:rPr>
          <w:lang w:eastAsia="en-US"/>
        </w:rPr>
        <w:t>espoir</w:t>
      </w:r>
      <w:r>
        <w:rPr>
          <w:lang w:eastAsia="en-US"/>
        </w:rPr>
        <w:t xml:space="preserve">… </w:t>
      </w:r>
      <w:r w:rsidR="00BB5C58">
        <w:rPr>
          <w:lang w:eastAsia="en-US"/>
        </w:rPr>
        <w:t>car j</w:t>
      </w:r>
      <w:r>
        <w:rPr>
          <w:lang w:eastAsia="en-US"/>
        </w:rPr>
        <w:t>’</w:t>
      </w:r>
      <w:r w:rsidR="00BB5C58">
        <w:rPr>
          <w:lang w:eastAsia="en-US"/>
        </w:rPr>
        <w:t>ai de l</w:t>
      </w:r>
      <w:r>
        <w:rPr>
          <w:lang w:eastAsia="en-US"/>
        </w:rPr>
        <w:t>’</w:t>
      </w:r>
      <w:r w:rsidR="00BB5C58">
        <w:rPr>
          <w:lang w:eastAsia="en-US"/>
        </w:rPr>
        <w:t>espoir</w:t>
      </w:r>
      <w:r>
        <w:rPr>
          <w:lang w:eastAsia="en-US"/>
        </w:rPr>
        <w:t xml:space="preserve">, </w:t>
      </w:r>
      <w:r w:rsidR="00BB5C58">
        <w:rPr>
          <w:lang w:eastAsia="en-US"/>
        </w:rPr>
        <w:t>morbleu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voilà un ange qui m</w:t>
      </w:r>
      <w:r>
        <w:rPr>
          <w:lang w:eastAsia="en-US"/>
        </w:rPr>
        <w:t>’</w:t>
      </w:r>
      <w:r w:rsidR="00BB5C58">
        <w:rPr>
          <w:lang w:eastAsia="en-US"/>
        </w:rPr>
        <w:t>envoie une fleur bleue pour me rendre fou</w:t>
      </w:r>
      <w:r>
        <w:rPr>
          <w:lang w:eastAsia="en-US"/>
        </w:rPr>
        <w:t> !…</w:t>
      </w:r>
    </w:p>
    <w:p w14:paraId="39D4F00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encre se séchait à la plume</w:t>
      </w:r>
      <w:r w:rsidR="00A23BF9">
        <w:rPr>
          <w:lang w:eastAsia="en-US"/>
        </w:rPr>
        <w:t>.</w:t>
      </w:r>
    </w:p>
    <w:p w14:paraId="186AE89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je l</w:t>
      </w:r>
      <w:r>
        <w:rPr>
          <w:lang w:eastAsia="en-US"/>
        </w:rPr>
        <w:t>’</w:t>
      </w:r>
      <w:r w:rsidR="00BB5C58">
        <w:rPr>
          <w:lang w:eastAsia="en-US"/>
        </w:rPr>
        <w:t>aimerai</w:t>
      </w:r>
      <w:r>
        <w:rPr>
          <w:lang w:eastAsia="en-US"/>
        </w:rPr>
        <w:t xml:space="preserve">, </w:t>
      </w:r>
      <w:r w:rsidR="00BB5C58">
        <w:rPr>
          <w:lang w:eastAsia="en-US"/>
        </w:rPr>
        <w:t>cette enfant</w:t>
      </w:r>
      <w:r>
        <w:rPr>
          <w:lang w:eastAsia="en-US"/>
        </w:rPr>
        <w:t xml:space="preserve">, </w:t>
      </w:r>
      <w:r w:rsidR="00BB5C58">
        <w:rPr>
          <w:lang w:eastAsia="en-US"/>
        </w:rPr>
        <w:t>comme jamais femme ne pourra se vanter d</w:t>
      </w:r>
      <w:r>
        <w:rPr>
          <w:lang w:eastAsia="en-US"/>
        </w:rPr>
        <w:t>’</w:t>
      </w:r>
      <w:r w:rsidR="00BB5C58">
        <w:rPr>
          <w:lang w:eastAsia="en-US"/>
        </w:rPr>
        <w:t>être aimée</w:t>
      </w:r>
      <w:r>
        <w:rPr>
          <w:lang w:eastAsia="en-US"/>
        </w:rPr>
        <w:t xml:space="preserve"> ; </w:t>
      </w:r>
      <w:r w:rsidR="00BB5C58">
        <w:rPr>
          <w:lang w:eastAsia="en-US"/>
        </w:rPr>
        <w:t>car elle m</w:t>
      </w:r>
      <w:r>
        <w:rPr>
          <w:lang w:eastAsia="en-US"/>
        </w:rPr>
        <w:t>’</w:t>
      </w:r>
      <w:r w:rsidR="00BB5C58">
        <w:rPr>
          <w:lang w:eastAsia="en-US"/>
        </w:rPr>
        <w:t>aura tout entier</w:t>
      </w:r>
      <w:r>
        <w:rPr>
          <w:lang w:eastAsia="en-US"/>
        </w:rPr>
        <w:t xml:space="preserve">, </w:t>
      </w:r>
      <w:r w:rsidR="00BB5C58">
        <w:rPr>
          <w:lang w:eastAsia="en-US"/>
        </w:rPr>
        <w:t>moi qui n</w:t>
      </w:r>
      <w:r>
        <w:rPr>
          <w:lang w:eastAsia="en-US"/>
        </w:rPr>
        <w:t>’</w:t>
      </w:r>
      <w:r w:rsidR="00BB5C58">
        <w:rPr>
          <w:lang w:eastAsia="en-US"/>
        </w:rPr>
        <w:t>ai rien à donner à ma mère ou à ma sœur</w:t>
      </w:r>
      <w:r>
        <w:rPr>
          <w:lang w:eastAsia="en-US"/>
        </w:rPr>
        <w:t>…</w:t>
      </w:r>
    </w:p>
    <w:p w14:paraId="59D80DB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s</w:t>
      </w:r>
      <w:r w:rsidR="00A23BF9">
        <w:rPr>
          <w:lang w:eastAsia="en-US"/>
        </w:rPr>
        <w:t>’</w:t>
      </w:r>
      <w:r>
        <w:rPr>
          <w:lang w:eastAsia="en-US"/>
        </w:rPr>
        <w:t>interrompit et répéta d</w:t>
      </w:r>
      <w:r w:rsidR="00A23BF9">
        <w:rPr>
          <w:lang w:eastAsia="en-US"/>
        </w:rPr>
        <w:t>’</w:t>
      </w:r>
      <w:r>
        <w:rPr>
          <w:lang w:eastAsia="en-US"/>
        </w:rPr>
        <w:t>un accent ému</w:t>
      </w:r>
      <w:r w:rsidR="00A23BF9">
        <w:rPr>
          <w:lang w:eastAsia="en-US"/>
        </w:rPr>
        <w:t> :</w:t>
      </w:r>
    </w:p>
    <w:p w14:paraId="3F322A8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 sœur</w:t>
      </w:r>
      <w:r>
        <w:rPr>
          <w:lang w:eastAsia="en-US"/>
        </w:rPr>
        <w:t> !…</w:t>
      </w:r>
    </w:p>
    <w:p w14:paraId="4620B02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Si</w:t>
      </w:r>
      <w:r>
        <w:rPr>
          <w:lang w:eastAsia="en-US"/>
        </w:rPr>
        <w:t xml:space="preserve"> ! </w:t>
      </w:r>
      <w:r w:rsidR="00BB5C58">
        <w:rPr>
          <w:lang w:eastAsia="en-US"/>
        </w:rPr>
        <w:t>si</w:t>
      </w:r>
      <w:r>
        <w:rPr>
          <w:lang w:eastAsia="en-US"/>
        </w:rPr>
        <w:t xml:space="preserve"> ! </w:t>
      </w:r>
      <w:r w:rsidR="00BB5C58">
        <w:rPr>
          <w:lang w:eastAsia="en-US"/>
        </w:rPr>
        <w:t>poursuivit-il</w:t>
      </w:r>
      <w:r>
        <w:rPr>
          <w:lang w:eastAsia="en-US"/>
        </w:rPr>
        <w:t xml:space="preserve"> ; </w:t>
      </w:r>
      <w:r w:rsidR="00BB5C58">
        <w:rPr>
          <w:lang w:eastAsia="en-US"/>
        </w:rPr>
        <w:t>je veux lui garder une part de mon âme à ma sœur</w:t>
      </w:r>
      <w:r>
        <w:rPr>
          <w:lang w:eastAsia="en-US"/>
        </w:rPr>
        <w:t xml:space="preserve">… </w:t>
      </w:r>
      <w:r w:rsidR="00BB5C58">
        <w:rPr>
          <w:lang w:eastAsia="en-US"/>
        </w:rPr>
        <w:t>car je la retrouverai</w:t>
      </w:r>
      <w:r>
        <w:rPr>
          <w:lang w:eastAsia="en-US"/>
        </w:rPr>
        <w:t xml:space="preserve">…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en suis sûr</w:t>
      </w:r>
      <w:r>
        <w:rPr>
          <w:lang w:eastAsia="en-US"/>
        </w:rPr>
        <w:t xml:space="preserve">… </w:t>
      </w:r>
      <w:r w:rsidR="00BB5C58">
        <w:rPr>
          <w:lang w:eastAsia="en-US"/>
        </w:rPr>
        <w:t>Dieu me le dit</w:t>
      </w:r>
      <w:r>
        <w:rPr>
          <w:lang w:eastAsia="en-US"/>
        </w:rPr>
        <w:t> !</w:t>
      </w:r>
    </w:p>
    <w:p w14:paraId="4DA99FE4" w14:textId="77630975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Allons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dit-il en frappant du pied et en trempant pour la vingtième fois sa plume dans l</w:t>
      </w:r>
      <w:r>
        <w:rPr>
          <w:lang w:eastAsia="en-US"/>
        </w:rPr>
        <w:t>’</w:t>
      </w:r>
      <w:r w:rsidR="00BB5C58">
        <w:rPr>
          <w:lang w:eastAsia="en-US"/>
        </w:rPr>
        <w:t>écritoire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il faut se débarrasser de cette pensée-là</w:t>
      </w:r>
      <w:r>
        <w:rPr>
          <w:lang w:eastAsia="en-US"/>
        </w:rPr>
        <w:t xml:space="preserve">, </w:t>
      </w:r>
      <w:r w:rsidR="00BB5C58">
        <w:rPr>
          <w:lang w:eastAsia="en-US"/>
        </w:rPr>
        <w:t>car je ne ferai rien d</w:t>
      </w:r>
      <w:r>
        <w:rPr>
          <w:lang w:eastAsia="en-US"/>
        </w:rPr>
        <w:t>’</w:t>
      </w:r>
      <w:r w:rsidR="00BB5C58">
        <w:rPr>
          <w:lang w:eastAsia="en-US"/>
        </w:rPr>
        <w:t>aujourd</w:t>
      </w:r>
      <w:r>
        <w:rPr>
          <w:lang w:eastAsia="en-US"/>
        </w:rPr>
        <w:t>’</w:t>
      </w:r>
      <w:r w:rsidR="00BB5C58">
        <w:rPr>
          <w:lang w:eastAsia="en-US"/>
        </w:rPr>
        <w:t>hui</w:t>
      </w:r>
      <w:r>
        <w:rPr>
          <w:lang w:eastAsia="en-US"/>
        </w:rPr>
        <w:t xml:space="preserve">. </w:t>
      </w:r>
      <w:r w:rsidR="00BB5C58">
        <w:rPr>
          <w:lang w:eastAsia="en-US"/>
        </w:rPr>
        <w:t>Et je ne me débarrasserai pas d</w:t>
      </w:r>
      <w:r>
        <w:rPr>
          <w:lang w:eastAsia="en-US"/>
        </w:rPr>
        <w:t>’</w:t>
      </w:r>
      <w:r w:rsidR="00BB5C58">
        <w:rPr>
          <w:lang w:eastAsia="en-US"/>
        </w:rPr>
        <w:t>elle avant d</w:t>
      </w:r>
      <w:r>
        <w:rPr>
          <w:lang w:eastAsia="en-US"/>
        </w:rPr>
        <w:t>’</w:t>
      </w:r>
      <w:r w:rsidR="00BB5C58">
        <w:rPr>
          <w:lang w:eastAsia="en-US"/>
        </w:rPr>
        <w:t>avoir répondu à sa fleur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Comment répondre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Lucienne</w:t>
      </w:r>
      <w:r>
        <w:rPr>
          <w:lang w:eastAsia="en-US"/>
        </w:rPr>
        <w:t xml:space="preserve"> ! </w:t>
      </w:r>
      <w:r w:rsidR="00BB5C58">
        <w:rPr>
          <w:lang w:eastAsia="en-US"/>
        </w:rPr>
        <w:t>Lucienne</w:t>
      </w:r>
      <w:r>
        <w:rPr>
          <w:lang w:eastAsia="en-US"/>
        </w:rPr>
        <w:t xml:space="preserve"> ! </w:t>
      </w:r>
      <w:r w:rsidR="00BB5C58">
        <w:rPr>
          <w:lang w:eastAsia="en-US"/>
        </w:rPr>
        <w:t>Je donnerais cinq cents louis pour n</w:t>
      </w:r>
      <w:r>
        <w:rPr>
          <w:lang w:eastAsia="en-US"/>
        </w:rPr>
        <w:t>’</w:t>
      </w:r>
      <w:r w:rsidR="00BB5C58">
        <w:rPr>
          <w:lang w:eastAsia="en-US"/>
        </w:rPr>
        <w:t>avoir pas reçu cette fleur</w:t>
      </w:r>
      <w:r>
        <w:rPr>
          <w:lang w:eastAsia="en-US"/>
        </w:rPr>
        <w:t>…</w:t>
      </w:r>
    </w:p>
    <w:p w14:paraId="4A4A097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aurait donné tout son sang</w:t>
      </w:r>
      <w:r w:rsidR="00A23BF9">
        <w:rPr>
          <w:lang w:eastAsia="en-US"/>
        </w:rPr>
        <w:t xml:space="preserve">, </w:t>
      </w:r>
      <w:r>
        <w:rPr>
          <w:lang w:eastAsia="en-US"/>
        </w:rPr>
        <w:t>jusqu</w:t>
      </w:r>
      <w:r w:rsidR="00A23BF9">
        <w:rPr>
          <w:lang w:eastAsia="en-US"/>
        </w:rPr>
        <w:t>’</w:t>
      </w:r>
      <w:r>
        <w:rPr>
          <w:lang w:eastAsia="en-US"/>
        </w:rPr>
        <w:t>à la dernière goutte</w:t>
      </w:r>
      <w:r w:rsidR="00A23BF9">
        <w:rPr>
          <w:lang w:eastAsia="en-US"/>
        </w:rPr>
        <w:t xml:space="preserve">, </w:t>
      </w:r>
      <w:r>
        <w:rPr>
          <w:lang w:eastAsia="en-US"/>
        </w:rPr>
        <w:t>avant de la rendre</w:t>
      </w:r>
      <w:r w:rsidR="00A23BF9">
        <w:rPr>
          <w:lang w:eastAsia="en-US"/>
        </w:rPr>
        <w:t>.</w:t>
      </w:r>
    </w:p>
    <w:p w14:paraId="66FDACB8" w14:textId="7F67C052" w:rsidR="00A23BF9" w:rsidRDefault="00A23BF9" w:rsidP="00A23BF9">
      <w:pPr>
        <w:rPr>
          <w:lang w:eastAsia="en-US"/>
        </w:rPr>
      </w:pPr>
      <w:r>
        <w:rPr>
          <w:lang w:eastAsia="en-US"/>
        </w:rPr>
        <w:t>« </w:t>
      </w:r>
      <w:r w:rsidR="00BB5C58">
        <w:rPr>
          <w:lang w:eastAsia="en-US"/>
        </w:rPr>
        <w:t>Mon cher Gabriel</w:t>
      </w:r>
      <w:r>
        <w:rPr>
          <w:lang w:eastAsia="en-US"/>
        </w:rPr>
        <w:t>… »</w:t>
      </w:r>
    </w:p>
    <w:p w14:paraId="39EC061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écrivit cela en tête d</w:t>
      </w:r>
      <w:r w:rsidR="00A23BF9">
        <w:rPr>
          <w:lang w:eastAsia="en-US"/>
        </w:rPr>
        <w:t>’</w:t>
      </w:r>
      <w:r>
        <w:rPr>
          <w:lang w:eastAsia="en-US"/>
        </w:rPr>
        <w:t>une belle feuille de papier blanc</w:t>
      </w:r>
      <w:r w:rsidR="00A23BF9">
        <w:rPr>
          <w:lang w:eastAsia="en-US"/>
        </w:rPr>
        <w:t>.</w:t>
      </w:r>
    </w:p>
    <w:p w14:paraId="7125C57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sous prétexte d</w:t>
      </w:r>
      <w:r w:rsidR="00A23BF9">
        <w:rPr>
          <w:lang w:eastAsia="en-US"/>
        </w:rPr>
        <w:t>’</w:t>
      </w:r>
      <w:r>
        <w:rPr>
          <w:lang w:eastAsia="en-US"/>
        </w:rPr>
        <w:t>annoncer son retour à Gabriel</w:t>
      </w:r>
      <w:r w:rsidR="00A23BF9">
        <w:rPr>
          <w:lang w:eastAsia="en-US"/>
        </w:rPr>
        <w:t xml:space="preserve">, </w:t>
      </w:r>
      <w:r>
        <w:rPr>
          <w:lang w:eastAsia="en-US"/>
        </w:rPr>
        <w:t>le blond petit docteur</w:t>
      </w:r>
      <w:r w:rsidR="00A23BF9">
        <w:rPr>
          <w:lang w:eastAsia="en-US"/>
        </w:rPr>
        <w:t xml:space="preserve">, </w:t>
      </w:r>
      <w:r>
        <w:rPr>
          <w:lang w:eastAsia="en-US"/>
        </w:rPr>
        <w:t>Mazurke trouva moyen de dire une foule de choses à Lucienne</w:t>
      </w:r>
      <w:r w:rsidR="00A23BF9">
        <w:rPr>
          <w:lang w:eastAsia="en-US"/>
        </w:rPr>
        <w:t>.</w:t>
      </w:r>
    </w:p>
    <w:p w14:paraId="5091210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Ces lettres à double sens sont si aisées à faire</w:t>
      </w:r>
      <w:r w:rsidR="00A23BF9">
        <w:rPr>
          <w:lang w:eastAsia="en-US"/>
        </w:rPr>
        <w:t> !</w:t>
      </w:r>
    </w:p>
    <w:p w14:paraId="1E137E7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les Gabriel qui les reçoivent ont toujours si grand soin de n</w:t>
      </w:r>
      <w:r w:rsidR="00A23BF9">
        <w:rPr>
          <w:lang w:eastAsia="en-US"/>
        </w:rPr>
        <w:t>’</w:t>
      </w:r>
      <w:r>
        <w:rPr>
          <w:lang w:eastAsia="en-US"/>
        </w:rPr>
        <w:t>y rien comprendre et de les faire parvenir à leur véritable adresse</w:t>
      </w:r>
      <w:r w:rsidR="00A23BF9">
        <w:rPr>
          <w:lang w:eastAsia="en-US"/>
        </w:rPr>
        <w:t> !</w:t>
      </w:r>
    </w:p>
    <w:p w14:paraId="1186E65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Mazurke parla de tout</w:t>
      </w:r>
      <w:r w:rsidR="00A23BF9">
        <w:rPr>
          <w:lang w:eastAsia="en-US"/>
        </w:rPr>
        <w:t xml:space="preserve">, </w:t>
      </w:r>
      <w:r>
        <w:rPr>
          <w:lang w:eastAsia="en-US"/>
        </w:rPr>
        <w:t>même de la fleur</w:t>
      </w:r>
      <w:r w:rsidR="00A23BF9">
        <w:rPr>
          <w:lang w:eastAsia="en-US"/>
        </w:rPr>
        <w:t>.</w:t>
      </w:r>
    </w:p>
    <w:p w14:paraId="4370CBB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Mazurke jeta sa robe de chambre décrite par tant de romanciers</w:t>
      </w:r>
      <w:r w:rsidR="00A23BF9">
        <w:rPr>
          <w:lang w:eastAsia="en-US"/>
        </w:rPr>
        <w:t xml:space="preserve">. </w:t>
      </w:r>
      <w:r>
        <w:rPr>
          <w:lang w:eastAsia="en-US"/>
        </w:rPr>
        <w:t>Sur son pantalon magyare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boutonna une redingote noire un peu allemande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faisait ressortir la grâce parfaite de sa haute taille</w:t>
      </w:r>
      <w:r w:rsidR="00A23BF9">
        <w:rPr>
          <w:lang w:eastAsia="en-US"/>
        </w:rPr>
        <w:t>.</w:t>
      </w:r>
    </w:p>
    <w:p w14:paraId="410901D5" w14:textId="0DE4F55E" w:rsidR="00A23BF9" w:rsidRDefault="00BB5C58" w:rsidP="00A23BF9">
      <w:pPr>
        <w:rPr>
          <w:lang w:eastAsia="en-US"/>
        </w:rPr>
      </w:pPr>
      <w:r>
        <w:rPr>
          <w:lang w:eastAsia="en-US"/>
        </w:rPr>
        <w:t>À la boutonnière de cette redingote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y avait un ruban rouge</w:t>
      </w:r>
      <w:r w:rsidR="00A23BF9">
        <w:rPr>
          <w:lang w:eastAsia="en-US"/>
        </w:rPr>
        <w:t xml:space="preserve">, </w:t>
      </w:r>
      <w:r>
        <w:rPr>
          <w:lang w:eastAsia="en-US"/>
        </w:rPr>
        <w:t>le ruban de la croix d</w:t>
      </w:r>
      <w:r w:rsidR="00A23BF9">
        <w:rPr>
          <w:lang w:eastAsia="en-US"/>
        </w:rPr>
        <w:t>’</w:t>
      </w:r>
      <w:r>
        <w:rPr>
          <w:lang w:eastAsia="en-US"/>
        </w:rPr>
        <w:t>honneur</w:t>
      </w:r>
      <w:r w:rsidR="00A23BF9">
        <w:rPr>
          <w:lang w:eastAsia="en-US"/>
        </w:rPr>
        <w:t xml:space="preserve">, </w:t>
      </w:r>
      <w:r>
        <w:rPr>
          <w:lang w:eastAsia="en-US"/>
        </w:rPr>
        <w:t>ma foi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que Mazurke </w:t>
      </w:r>
      <w:r>
        <w:rPr>
          <w:lang w:eastAsia="en-US"/>
        </w:rPr>
        <w:lastRenderedPageBreak/>
        <w:t>avait reçu sur la brèche de Constantine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 xml:space="preserve">circonstance que </w:t>
      </w:r>
      <w:r w:rsidR="00A23BF9">
        <w:rPr>
          <w:lang w:eastAsia="en-US"/>
        </w:rPr>
        <w:t>M. </w:t>
      </w:r>
      <w:r>
        <w:rPr>
          <w:lang w:eastAsia="en-US"/>
        </w:rPr>
        <w:t>Baptiste avait oublié de mentionner dans sa biographie</w:t>
      </w:r>
      <w:r w:rsidR="00A23BF9">
        <w:rPr>
          <w:lang w:eastAsia="en-US"/>
        </w:rPr>
        <w:t>.</w:t>
      </w:r>
    </w:p>
    <w:p w14:paraId="131DDEC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en avait oublié bien d</w:t>
      </w:r>
      <w:r w:rsidR="00A23BF9">
        <w:rPr>
          <w:lang w:eastAsia="en-US"/>
        </w:rPr>
        <w:t>’</w:t>
      </w:r>
      <w:r>
        <w:rPr>
          <w:lang w:eastAsia="en-US"/>
        </w:rPr>
        <w:t>autres</w:t>
      </w:r>
      <w:r w:rsidR="00A23BF9">
        <w:rPr>
          <w:lang w:eastAsia="en-US"/>
        </w:rPr>
        <w:t> !</w:t>
      </w:r>
    </w:p>
    <w:p w14:paraId="650DEF9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Mazurke sortit</w:t>
      </w:r>
      <w:r w:rsidR="00A23BF9">
        <w:rPr>
          <w:lang w:eastAsia="en-US"/>
        </w:rPr>
        <w:t xml:space="preserve">. </w:t>
      </w:r>
      <w:r>
        <w:rPr>
          <w:lang w:eastAsia="en-US"/>
        </w:rPr>
        <w:t>Une voiture l</w:t>
      </w:r>
      <w:r w:rsidR="00A23BF9">
        <w:rPr>
          <w:lang w:eastAsia="en-US"/>
        </w:rPr>
        <w:t>’</w:t>
      </w:r>
      <w:r>
        <w:rPr>
          <w:lang w:eastAsia="en-US"/>
        </w:rPr>
        <w:t>attendait à la porte de l</w:t>
      </w:r>
      <w:r w:rsidR="00A23BF9">
        <w:rPr>
          <w:lang w:eastAsia="en-US"/>
        </w:rPr>
        <w:t>’</w:t>
      </w:r>
      <w:r>
        <w:rPr>
          <w:lang w:eastAsia="en-US"/>
        </w:rPr>
        <w:t>hôtel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il voulut aller à pied</w:t>
      </w:r>
      <w:r w:rsidR="00A23BF9">
        <w:rPr>
          <w:lang w:eastAsia="en-US"/>
        </w:rPr>
        <w:t xml:space="preserve">, </w:t>
      </w:r>
      <w:r>
        <w:rPr>
          <w:lang w:eastAsia="en-US"/>
        </w:rPr>
        <w:t>parce qu</w:t>
      </w:r>
      <w:r w:rsidR="00A23BF9">
        <w:rPr>
          <w:lang w:eastAsia="en-US"/>
        </w:rPr>
        <w:t>’</w:t>
      </w:r>
      <w:r>
        <w:rPr>
          <w:lang w:eastAsia="en-US"/>
        </w:rPr>
        <w:t>il avait à réfléchir en chemin</w:t>
      </w:r>
      <w:r w:rsidR="00A23BF9">
        <w:rPr>
          <w:lang w:eastAsia="en-US"/>
        </w:rPr>
        <w:t xml:space="preserve">. </w:t>
      </w:r>
      <w:r>
        <w:rPr>
          <w:lang w:eastAsia="en-US"/>
        </w:rPr>
        <w:t>Il voulut même faire le grand tour et prit par les boulevards</w:t>
      </w:r>
      <w:r w:rsidR="00A23BF9">
        <w:rPr>
          <w:lang w:eastAsia="en-US"/>
        </w:rPr>
        <w:t xml:space="preserve">, </w:t>
      </w:r>
      <w:r>
        <w:rPr>
          <w:lang w:eastAsia="en-US"/>
        </w:rPr>
        <w:t>ce qui l</w:t>
      </w:r>
      <w:r w:rsidR="00A23BF9">
        <w:rPr>
          <w:lang w:eastAsia="en-US"/>
        </w:rPr>
        <w:t>’</w:t>
      </w:r>
      <w:r>
        <w:rPr>
          <w:lang w:eastAsia="en-US"/>
        </w:rPr>
        <w:t>éloignait un peu de la rue de l</w:t>
      </w:r>
      <w:r w:rsidR="00A23BF9">
        <w:rPr>
          <w:lang w:eastAsia="en-US"/>
        </w:rPr>
        <w:t>’</w:t>
      </w:r>
      <w:r>
        <w:rPr>
          <w:lang w:eastAsia="en-US"/>
        </w:rPr>
        <w:t>Ancienne-Comédie</w:t>
      </w:r>
      <w:r w:rsidR="00A23BF9">
        <w:rPr>
          <w:lang w:eastAsia="en-US"/>
        </w:rPr>
        <w:t>.</w:t>
      </w:r>
    </w:p>
    <w:p w14:paraId="1CE0B74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Avant de franchir le seuil de ces </w:t>
      </w:r>
      <w:r>
        <w:rPr>
          <w:i/>
          <w:iCs/>
          <w:lang w:eastAsia="en-US"/>
        </w:rPr>
        <w:t>salons agréables</w:t>
      </w:r>
      <w:r w:rsidR="00A23BF9">
        <w:rPr>
          <w:lang w:eastAsia="en-US"/>
        </w:rPr>
        <w:t xml:space="preserve">, </w:t>
      </w:r>
      <w:r>
        <w:rPr>
          <w:lang w:eastAsia="en-US"/>
        </w:rPr>
        <w:t>Mazurke voulait se recorder un peu et arranger ses lignes de défense</w:t>
      </w:r>
      <w:r w:rsidR="00A23BF9">
        <w:rPr>
          <w:lang w:eastAsia="en-US"/>
        </w:rPr>
        <w:t xml:space="preserve">, </w:t>
      </w:r>
      <w:r>
        <w:rPr>
          <w:lang w:eastAsia="en-US"/>
        </w:rPr>
        <w:t>car il se doutait bien qu</w:t>
      </w:r>
      <w:r w:rsidR="00A23BF9">
        <w:rPr>
          <w:lang w:eastAsia="en-US"/>
        </w:rPr>
        <w:t>’</w:t>
      </w:r>
      <w:r>
        <w:rPr>
          <w:lang w:eastAsia="en-US"/>
        </w:rPr>
        <w:t>il serait attaqué</w:t>
      </w:r>
      <w:r w:rsidR="00A23BF9">
        <w:rPr>
          <w:lang w:eastAsia="en-US"/>
        </w:rPr>
        <w:t>.</w:t>
      </w:r>
    </w:p>
    <w:p w14:paraId="6B97E32B" w14:textId="32959406" w:rsidR="00A23BF9" w:rsidRDefault="00BB5C58" w:rsidP="00A23BF9">
      <w:pPr>
        <w:rPr>
          <w:lang w:eastAsia="en-US"/>
        </w:rPr>
      </w:pPr>
      <w:r>
        <w:rPr>
          <w:lang w:eastAsia="en-US"/>
        </w:rPr>
        <w:t>En somme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ce </w:t>
      </w:r>
      <w:r w:rsidR="00A23BF9">
        <w:rPr>
          <w:lang w:eastAsia="en-US"/>
        </w:rPr>
        <w:t>M. </w:t>
      </w:r>
      <w:r>
        <w:rPr>
          <w:lang w:eastAsia="en-US"/>
        </w:rPr>
        <w:t>Baptiste</w:t>
      </w:r>
      <w:r w:rsidR="00A23BF9">
        <w:rPr>
          <w:lang w:eastAsia="en-US"/>
        </w:rPr>
        <w:t xml:space="preserve">, </w:t>
      </w:r>
      <w:r>
        <w:rPr>
          <w:lang w:eastAsia="en-US"/>
        </w:rPr>
        <w:t>à son estime</w:t>
      </w:r>
      <w:r w:rsidR="00A23BF9">
        <w:rPr>
          <w:lang w:eastAsia="en-US"/>
        </w:rPr>
        <w:t xml:space="preserve">, </w:t>
      </w:r>
      <w:r>
        <w:rPr>
          <w:lang w:eastAsia="en-US"/>
        </w:rPr>
        <w:t>s</w:t>
      </w:r>
      <w:r w:rsidR="00A23BF9">
        <w:rPr>
          <w:lang w:eastAsia="en-US"/>
        </w:rPr>
        <w:t>’</w:t>
      </w:r>
      <w:r>
        <w:rPr>
          <w:lang w:eastAsia="en-US"/>
        </w:rPr>
        <w:t>était moqué de lui</w:t>
      </w:r>
      <w:r w:rsidR="00A23BF9">
        <w:rPr>
          <w:lang w:eastAsia="en-US"/>
        </w:rPr>
        <w:t xml:space="preserve">. </w:t>
      </w:r>
      <w:r>
        <w:rPr>
          <w:lang w:eastAsia="en-US"/>
        </w:rPr>
        <w:t>Peut-être que Romblon essaierait de faire pis</w:t>
      </w:r>
      <w:r w:rsidR="00A23BF9">
        <w:rPr>
          <w:lang w:eastAsia="en-US"/>
        </w:rPr>
        <w:t xml:space="preserve">. </w:t>
      </w:r>
      <w:r>
        <w:rPr>
          <w:lang w:eastAsia="en-US"/>
        </w:rPr>
        <w:t>Mazurke ne demandait pas mieux que d</w:t>
      </w:r>
      <w:r w:rsidR="00A23BF9">
        <w:rPr>
          <w:lang w:eastAsia="en-US"/>
        </w:rPr>
        <w:t>’</w:t>
      </w:r>
      <w:r>
        <w:rPr>
          <w:lang w:eastAsia="en-US"/>
        </w:rPr>
        <w:t>entamer la guerre</w:t>
      </w:r>
      <w:r w:rsidR="00A23BF9">
        <w:rPr>
          <w:lang w:eastAsia="en-US"/>
        </w:rPr>
        <w:t xml:space="preserve">, </w:t>
      </w:r>
      <w:r>
        <w:rPr>
          <w:lang w:eastAsia="en-US"/>
        </w:rPr>
        <w:t>pourvu qu</w:t>
      </w:r>
      <w:r w:rsidR="00A23BF9">
        <w:rPr>
          <w:lang w:eastAsia="en-US"/>
        </w:rPr>
        <w:t>’</w:t>
      </w:r>
      <w:r>
        <w:rPr>
          <w:lang w:eastAsia="en-US"/>
        </w:rPr>
        <w:t xml:space="preserve">on ne se </w:t>
      </w:r>
      <w:proofErr w:type="spellStart"/>
      <w:r>
        <w:rPr>
          <w:lang w:eastAsia="en-US"/>
        </w:rPr>
        <w:t>battît</w:t>
      </w:r>
      <w:proofErr w:type="spellEnd"/>
      <w:r>
        <w:rPr>
          <w:lang w:eastAsia="en-US"/>
        </w:rPr>
        <w:t xml:space="preserve"> pas trop à tâtons</w:t>
      </w:r>
      <w:r w:rsidR="00A23BF9">
        <w:rPr>
          <w:lang w:eastAsia="en-US"/>
        </w:rPr>
        <w:t>.</w:t>
      </w:r>
    </w:p>
    <w:p w14:paraId="4D0BC1B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remonta la rue de la Paix</w:t>
      </w:r>
      <w:r w:rsidR="00A23BF9">
        <w:rPr>
          <w:lang w:eastAsia="en-US"/>
        </w:rPr>
        <w:t xml:space="preserve">. </w:t>
      </w: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le suivit à dix pas</w:t>
      </w:r>
      <w:r w:rsidR="00A23BF9">
        <w:rPr>
          <w:lang w:eastAsia="en-US"/>
        </w:rPr>
        <w:t xml:space="preserve">, </w:t>
      </w:r>
      <w:r>
        <w:rPr>
          <w:lang w:eastAsia="en-US"/>
        </w:rPr>
        <w:t>portant avec une fierté indescriptible le costume de groom qu</w:t>
      </w:r>
      <w:r w:rsidR="00A23BF9">
        <w:rPr>
          <w:lang w:eastAsia="en-US"/>
        </w:rPr>
        <w:t>’</w:t>
      </w:r>
      <w:r>
        <w:rPr>
          <w:lang w:eastAsia="en-US"/>
        </w:rPr>
        <w:t>on lui avait fait faire à Wiesbaden</w:t>
      </w:r>
      <w:r w:rsidR="00A23BF9">
        <w:rPr>
          <w:lang w:eastAsia="en-US"/>
        </w:rPr>
        <w:t>.</w:t>
      </w:r>
    </w:p>
    <w:p w14:paraId="17897B0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Tandis que son maître réfléchissait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Yaume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à qui tous ses doutes étaient revenus</w:t>
      </w:r>
      <w:r w:rsidR="00A23BF9">
        <w:rPr>
          <w:lang w:eastAsia="en-US"/>
        </w:rPr>
        <w:t xml:space="preserve">, </w:t>
      </w:r>
      <w:r>
        <w:rPr>
          <w:lang w:eastAsia="en-US"/>
        </w:rPr>
        <w:t>regardait les passants avec soin</w:t>
      </w:r>
      <w:r w:rsidR="00A23BF9">
        <w:rPr>
          <w:lang w:eastAsia="en-US"/>
        </w:rPr>
        <w:t xml:space="preserve">, </w:t>
      </w:r>
      <w:r>
        <w:rPr>
          <w:lang w:eastAsia="en-US"/>
        </w:rPr>
        <w:t>cherchant une figure aimable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bien déterminé à s</w:t>
      </w:r>
      <w:r w:rsidR="00A23BF9">
        <w:rPr>
          <w:lang w:eastAsia="en-US"/>
        </w:rPr>
        <w:t>’</w:t>
      </w:r>
      <w:r>
        <w:rPr>
          <w:lang w:eastAsia="en-US"/>
        </w:rPr>
        <w:t>instruire</w:t>
      </w:r>
      <w:r w:rsidR="00A23BF9">
        <w:rPr>
          <w:lang w:eastAsia="en-US"/>
        </w:rPr>
        <w:t>.</w:t>
      </w:r>
    </w:p>
    <w:p w14:paraId="29807A7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Il </w:t>
      </w:r>
      <w:r>
        <w:rPr>
          <w:i/>
          <w:lang w:eastAsia="en-US"/>
        </w:rPr>
        <w:t>ambitionnait</w:t>
      </w:r>
      <w:r>
        <w:rPr>
          <w:lang w:eastAsia="en-US"/>
        </w:rPr>
        <w:t xml:space="preserve"> toujours d</w:t>
      </w:r>
      <w:r w:rsidR="00A23BF9">
        <w:rPr>
          <w:lang w:eastAsia="en-US"/>
        </w:rPr>
        <w:t>’</w:t>
      </w:r>
      <w:r>
        <w:rPr>
          <w:lang w:eastAsia="en-US"/>
        </w:rPr>
        <w:t>être fixé censément sur la valeur de ce mot</w:t>
      </w:r>
      <w:r w:rsidR="00A23BF9">
        <w:rPr>
          <w:lang w:eastAsia="en-US"/>
        </w:rPr>
        <w:t xml:space="preserve"> : </w:t>
      </w:r>
      <w:r>
        <w:rPr>
          <w:lang w:eastAsia="en-US"/>
        </w:rPr>
        <w:t>socialiste</w:t>
      </w:r>
      <w:r w:rsidR="00A23BF9">
        <w:rPr>
          <w:lang w:eastAsia="en-US"/>
        </w:rPr>
        <w:t xml:space="preserve">. </w:t>
      </w:r>
      <w:r>
        <w:rPr>
          <w:lang w:eastAsia="en-US"/>
        </w:rPr>
        <w:t>Et tout irritait son envie</w:t>
      </w:r>
      <w:r w:rsidR="00A23BF9">
        <w:rPr>
          <w:lang w:eastAsia="en-US"/>
        </w:rPr>
        <w:t xml:space="preserve"> : </w:t>
      </w:r>
      <w:r>
        <w:rPr>
          <w:lang w:eastAsia="en-US"/>
        </w:rPr>
        <w:t>les paroles des promeneurs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affiches</w:t>
      </w:r>
      <w:r w:rsidR="00A23BF9">
        <w:rPr>
          <w:lang w:eastAsia="en-US"/>
        </w:rPr>
        <w:t xml:space="preserve">, </w:t>
      </w:r>
      <w:r>
        <w:rPr>
          <w:lang w:eastAsia="en-US"/>
        </w:rPr>
        <w:t>oh</w:t>
      </w:r>
      <w:r w:rsidR="00A23BF9">
        <w:rPr>
          <w:lang w:eastAsia="en-US"/>
        </w:rPr>
        <w:t xml:space="preserve"> ! </w:t>
      </w:r>
      <w:r>
        <w:rPr>
          <w:lang w:eastAsia="en-US"/>
        </w:rPr>
        <w:t>surtout les affiches</w:t>
      </w:r>
      <w:r w:rsidR="00A23BF9">
        <w:rPr>
          <w:lang w:eastAsia="en-US"/>
        </w:rPr>
        <w:t> !</w:t>
      </w:r>
    </w:p>
    <w:p w14:paraId="62E28167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savait lire</w:t>
      </w:r>
      <w:r w:rsidR="00A23BF9">
        <w:rPr>
          <w:lang w:eastAsia="en-US"/>
        </w:rPr>
        <w:t>.</w:t>
      </w:r>
    </w:p>
    <w:p w14:paraId="47D3AF4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Chaque fois qu</w:t>
      </w:r>
      <w:r w:rsidR="00A23BF9">
        <w:rPr>
          <w:lang w:eastAsia="en-US"/>
        </w:rPr>
        <w:t>’</w:t>
      </w:r>
      <w:r>
        <w:rPr>
          <w:lang w:eastAsia="en-US"/>
        </w:rPr>
        <w:t>il voyait de loin ce mot SOCIALISTE se déployer en lettres gigantesques sur du papier rouge ou bleu</w:t>
      </w:r>
      <w:r w:rsidR="00A23BF9">
        <w:rPr>
          <w:lang w:eastAsia="en-US"/>
        </w:rPr>
        <w:t xml:space="preserve">, </w:t>
      </w:r>
      <w:r>
        <w:rPr>
          <w:lang w:eastAsia="en-US"/>
        </w:rPr>
        <w:t>il s</w:t>
      </w:r>
      <w:r w:rsidR="00A23BF9">
        <w:rPr>
          <w:lang w:eastAsia="en-US"/>
        </w:rPr>
        <w:t>’</w:t>
      </w:r>
      <w:r>
        <w:rPr>
          <w:lang w:eastAsia="en-US"/>
        </w:rPr>
        <w:t>élançait avidement</w:t>
      </w:r>
      <w:r w:rsidR="00A23BF9">
        <w:rPr>
          <w:lang w:eastAsia="en-US"/>
        </w:rPr>
        <w:t xml:space="preserve"> ; </w:t>
      </w:r>
      <w:r>
        <w:rPr>
          <w:lang w:eastAsia="en-US"/>
        </w:rPr>
        <w:t>il lisait</w:t>
      </w:r>
      <w:r w:rsidR="00A23BF9">
        <w:rPr>
          <w:lang w:eastAsia="en-US"/>
        </w:rPr>
        <w:t xml:space="preserve">, </w:t>
      </w:r>
      <w:r>
        <w:rPr>
          <w:lang w:eastAsia="en-US"/>
        </w:rPr>
        <w:t>il dévorait</w:t>
      </w:r>
      <w:r w:rsidR="00A23BF9">
        <w:rPr>
          <w:lang w:eastAsia="en-US"/>
        </w:rPr>
        <w:t>.</w:t>
      </w:r>
    </w:p>
    <w:p w14:paraId="24E96D0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Il lisait donc lorsqu</w:t>
      </w:r>
      <w:r w:rsidR="00A23BF9">
        <w:rPr>
          <w:lang w:eastAsia="en-US"/>
        </w:rPr>
        <w:t>’</w:t>
      </w:r>
      <w:r>
        <w:rPr>
          <w:lang w:eastAsia="en-US"/>
        </w:rPr>
        <w:t>un cri aigu de Mazurke arriva jusqu</w:t>
      </w:r>
      <w:r w:rsidR="00A23BF9">
        <w:rPr>
          <w:lang w:eastAsia="en-US"/>
        </w:rPr>
        <w:t>’</w:t>
      </w:r>
      <w:r>
        <w:rPr>
          <w:lang w:eastAsia="en-US"/>
        </w:rPr>
        <w:t>à lui</w:t>
      </w:r>
      <w:r w:rsidR="00A23BF9">
        <w:rPr>
          <w:lang w:eastAsia="en-US"/>
        </w:rPr>
        <w:t>.</w:t>
      </w:r>
    </w:p>
    <w:p w14:paraId="08EAB138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prit sa course et rejoignit son maître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était pâle et tremblant sur le trottoir</w:t>
      </w:r>
      <w:r w:rsidR="00A23BF9">
        <w:rPr>
          <w:lang w:eastAsia="en-US"/>
        </w:rPr>
        <w:t>.</w:t>
      </w:r>
    </w:p>
    <w:p w14:paraId="66F540A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Ils étaient parvenus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Mazurke réfléchissant et </w:t>
      </w: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lisant les affiches</w:t>
      </w:r>
      <w:r w:rsidR="00A23BF9">
        <w:rPr>
          <w:lang w:eastAsia="en-US"/>
        </w:rPr>
        <w:t xml:space="preserve">, </w:t>
      </w:r>
      <w:r>
        <w:rPr>
          <w:lang w:eastAsia="en-US"/>
        </w:rPr>
        <w:t>à la hauteur de la porte Saint-Denis</w:t>
      </w:r>
      <w:r w:rsidR="00A23BF9">
        <w:rPr>
          <w:lang w:eastAsia="en-US"/>
        </w:rPr>
        <w:t>.</w:t>
      </w:r>
    </w:p>
    <w:p w14:paraId="61D7AF7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Un fiacre venait de passer</w:t>
      </w:r>
      <w:r w:rsidR="00A23BF9">
        <w:rPr>
          <w:lang w:eastAsia="en-US"/>
        </w:rPr>
        <w:t>.</w:t>
      </w:r>
    </w:p>
    <w:p w14:paraId="0375066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Dans le fiacre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y avait une jeune femme d</w:t>
      </w:r>
      <w:r w:rsidR="00A23BF9">
        <w:rPr>
          <w:lang w:eastAsia="en-US"/>
        </w:rPr>
        <w:t>’</w:t>
      </w:r>
      <w:r>
        <w:rPr>
          <w:lang w:eastAsia="en-US"/>
        </w:rPr>
        <w:t>une admirable beauté</w:t>
      </w:r>
      <w:r w:rsidR="00A23BF9">
        <w:rPr>
          <w:lang w:eastAsia="en-US"/>
        </w:rPr>
        <w:t>.</w:t>
      </w:r>
    </w:p>
    <w:p w14:paraId="21AD114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À sa vue</w:t>
      </w:r>
      <w:r w:rsidR="00A23BF9">
        <w:rPr>
          <w:lang w:eastAsia="en-US"/>
        </w:rPr>
        <w:t xml:space="preserve">, </w:t>
      </w:r>
      <w:r>
        <w:rPr>
          <w:lang w:eastAsia="en-US"/>
        </w:rPr>
        <w:t>Mazurke avait poussé un grand cri</w:t>
      </w:r>
      <w:r w:rsidR="00A23BF9">
        <w:rPr>
          <w:lang w:eastAsia="en-US"/>
        </w:rPr>
        <w:t>.</w:t>
      </w:r>
    </w:p>
    <w:p w14:paraId="2853793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depuis lors</w:t>
      </w:r>
      <w:r w:rsidR="00A23BF9">
        <w:rPr>
          <w:lang w:eastAsia="en-US"/>
        </w:rPr>
        <w:t xml:space="preserve">, </w:t>
      </w:r>
      <w:r>
        <w:rPr>
          <w:lang w:eastAsia="en-US"/>
        </w:rPr>
        <w:t>il gardait cette attitude de l</w:t>
      </w:r>
      <w:r w:rsidR="00A23BF9">
        <w:rPr>
          <w:lang w:eastAsia="en-US"/>
        </w:rPr>
        <w:t>’</w:t>
      </w:r>
      <w:r>
        <w:rPr>
          <w:lang w:eastAsia="en-US"/>
        </w:rPr>
        <w:t>homme qui veut s</w:t>
      </w:r>
      <w:r w:rsidR="00A23BF9">
        <w:rPr>
          <w:lang w:eastAsia="en-US"/>
        </w:rPr>
        <w:t>’</w:t>
      </w:r>
      <w:r>
        <w:rPr>
          <w:lang w:eastAsia="en-US"/>
        </w:rPr>
        <w:t>élancer et que l</w:t>
      </w:r>
      <w:r w:rsidR="00A23BF9">
        <w:rPr>
          <w:lang w:eastAsia="en-US"/>
        </w:rPr>
        <w:t>’</w:t>
      </w:r>
      <w:r>
        <w:rPr>
          <w:lang w:eastAsia="en-US"/>
        </w:rPr>
        <w:t>émotion trop violente cloue au sol</w:t>
      </w:r>
      <w:r w:rsidR="00A23BF9">
        <w:rPr>
          <w:lang w:eastAsia="en-US"/>
        </w:rPr>
        <w:t xml:space="preserve">. </w:t>
      </w:r>
      <w:r>
        <w:rPr>
          <w:lang w:eastAsia="en-US"/>
        </w:rPr>
        <w:t>Ses jambes tremblaient sous le poids de son corps</w:t>
      </w:r>
      <w:r w:rsidR="00A23BF9">
        <w:rPr>
          <w:lang w:eastAsia="en-US"/>
        </w:rPr>
        <w:t>.</w:t>
      </w:r>
    </w:p>
    <w:p w14:paraId="3C3FF00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</w:t>
      </w:r>
      <w:r>
        <w:rPr>
          <w:lang w:eastAsia="en-US"/>
        </w:rPr>
        <w:t>’</w:t>
      </w:r>
      <w:r w:rsidR="00BB5C58">
        <w:rPr>
          <w:lang w:eastAsia="en-US"/>
        </w:rPr>
        <w:t>est-ce que c</w:t>
      </w:r>
      <w:r>
        <w:rPr>
          <w:lang w:eastAsia="en-US"/>
        </w:rPr>
        <w:t>’</w:t>
      </w:r>
      <w:r w:rsidR="00BB5C58">
        <w:rPr>
          <w:lang w:eastAsia="en-US"/>
        </w:rPr>
        <w:t>est</w:t>
      </w:r>
      <w:r>
        <w:rPr>
          <w:lang w:eastAsia="en-US"/>
        </w:rPr>
        <w:t xml:space="preserve"> ? </w:t>
      </w:r>
      <w:r w:rsidR="00BB5C58">
        <w:rPr>
          <w:lang w:eastAsia="en-US"/>
        </w:rPr>
        <w:t xml:space="preserve">demanda </w:t>
      </w:r>
      <w:proofErr w:type="spellStart"/>
      <w:r w:rsidR="00BB5C58">
        <w:rPr>
          <w:lang w:eastAsia="en-US"/>
        </w:rPr>
        <w:t>Yaume</w:t>
      </w:r>
      <w:proofErr w:type="spellEnd"/>
      <w:r>
        <w:rPr>
          <w:lang w:eastAsia="en-US"/>
        </w:rPr>
        <w:t>.</w:t>
      </w:r>
    </w:p>
    <w:p w14:paraId="23BACF73" w14:textId="2B77C0FF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elle</w:t>
      </w:r>
      <w:r>
        <w:rPr>
          <w:lang w:eastAsia="en-US"/>
        </w:rPr>
        <w:t xml:space="preserve"> ! </w:t>
      </w:r>
      <w:r w:rsidR="00BB5C58">
        <w:rPr>
          <w:lang w:eastAsia="en-US"/>
        </w:rPr>
        <w:t>balbutia Mazurke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elle</w:t>
      </w:r>
      <w:r>
        <w:rPr>
          <w:lang w:eastAsia="en-US"/>
        </w:rPr>
        <w:t xml:space="preserve"> !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je l</w:t>
      </w:r>
      <w:r>
        <w:rPr>
          <w:lang w:eastAsia="en-US"/>
        </w:rPr>
        <w:t>’</w:t>
      </w:r>
      <w:r w:rsidR="00BB5C58">
        <w:rPr>
          <w:lang w:eastAsia="en-US"/>
        </w:rPr>
        <w:t>ai bien reconnue</w:t>
      </w:r>
      <w:r>
        <w:rPr>
          <w:lang w:eastAsia="en-US"/>
        </w:rPr>
        <w:t> !</w:t>
      </w:r>
    </w:p>
    <w:p w14:paraId="5206913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Qui ça</w:t>
      </w:r>
      <w:r>
        <w:rPr>
          <w:lang w:eastAsia="en-US"/>
        </w:rPr>
        <w:t> ?</w:t>
      </w:r>
    </w:p>
    <w:p w14:paraId="197EF49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te dis que c</w:t>
      </w:r>
      <w:r>
        <w:rPr>
          <w:lang w:eastAsia="en-US"/>
        </w:rPr>
        <w:t>’</w:t>
      </w:r>
      <w:r w:rsidR="00BB5C58">
        <w:rPr>
          <w:lang w:eastAsia="en-US"/>
        </w:rPr>
        <w:t>est elle</w:t>
      </w:r>
      <w:r>
        <w:rPr>
          <w:lang w:eastAsia="en-US"/>
        </w:rPr>
        <w:t xml:space="preserve"> ! </w:t>
      </w:r>
      <w:r w:rsidR="00BB5C58">
        <w:rPr>
          <w:lang w:eastAsia="en-US"/>
        </w:rPr>
        <w:t>là dans ce fiacre qui va nous échapper</w:t>
      </w:r>
      <w:r>
        <w:rPr>
          <w:lang w:eastAsia="en-US"/>
        </w:rPr>
        <w:t xml:space="preserve">… </w:t>
      </w:r>
      <w:r w:rsidR="00BB5C58">
        <w:rPr>
          <w:lang w:eastAsia="en-US"/>
        </w:rPr>
        <w:t>Berthe</w:t>
      </w:r>
      <w:r>
        <w:rPr>
          <w:lang w:eastAsia="en-US"/>
        </w:rPr>
        <w:t xml:space="preserve"> ! </w:t>
      </w:r>
      <w:r w:rsidR="00BB5C58">
        <w:rPr>
          <w:lang w:eastAsia="en-US"/>
        </w:rPr>
        <w:t>Berthe</w:t>
      </w:r>
      <w:r>
        <w:rPr>
          <w:lang w:eastAsia="en-US"/>
        </w:rPr>
        <w:t> !</w:t>
      </w:r>
    </w:p>
    <w:p w14:paraId="7DAF03C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La petite demoiselle Berthe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répéta </w:t>
      </w:r>
      <w:proofErr w:type="spellStart"/>
      <w:r w:rsidR="00BB5C58">
        <w:rPr>
          <w:lang w:eastAsia="en-US"/>
        </w:rPr>
        <w:t>Yaume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qui ne fit qu</w:t>
      </w:r>
      <w:r>
        <w:rPr>
          <w:lang w:eastAsia="en-US"/>
        </w:rPr>
        <w:t>’</w:t>
      </w:r>
      <w:r w:rsidR="00BB5C58">
        <w:rPr>
          <w:lang w:eastAsia="en-US"/>
        </w:rPr>
        <w:t>un saut jusqu</w:t>
      </w:r>
      <w:r>
        <w:rPr>
          <w:lang w:eastAsia="en-US"/>
        </w:rPr>
        <w:t>’</w:t>
      </w:r>
      <w:r w:rsidR="00BB5C58">
        <w:rPr>
          <w:lang w:eastAsia="en-US"/>
        </w:rPr>
        <w:t>au milieu de la chaussée</w:t>
      </w:r>
      <w:r>
        <w:rPr>
          <w:lang w:eastAsia="en-US"/>
        </w:rPr>
        <w:t>.</w:t>
      </w:r>
    </w:p>
    <w:p w14:paraId="7141AF8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il criait à tue-tête</w:t>
      </w:r>
      <w:r w:rsidR="00A23BF9">
        <w:rPr>
          <w:lang w:eastAsia="en-US"/>
        </w:rPr>
        <w:t xml:space="preserve">, </w:t>
      </w:r>
      <w:r>
        <w:rPr>
          <w:lang w:eastAsia="en-US"/>
        </w:rPr>
        <w:t>le bon garçon</w:t>
      </w:r>
      <w:r w:rsidR="00A23BF9">
        <w:rPr>
          <w:lang w:eastAsia="en-US"/>
        </w:rPr>
        <w:t> :</w:t>
      </w:r>
    </w:p>
    <w:p w14:paraId="416AA0E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Mam</w:t>
      </w:r>
      <w:r>
        <w:rPr>
          <w:lang w:eastAsia="en-US"/>
        </w:rPr>
        <w:t>’</w:t>
      </w:r>
      <w:r w:rsidR="00BB5C58">
        <w:rPr>
          <w:lang w:eastAsia="en-US"/>
        </w:rPr>
        <w:t>selle Berthe</w:t>
      </w:r>
      <w:r>
        <w:rPr>
          <w:lang w:eastAsia="en-US"/>
        </w:rPr>
        <w:t xml:space="preserve"> ! </w:t>
      </w:r>
      <w:r w:rsidR="00BB5C58">
        <w:rPr>
          <w:lang w:eastAsia="en-US"/>
        </w:rPr>
        <w:t>mam</w:t>
      </w:r>
      <w:r>
        <w:rPr>
          <w:lang w:eastAsia="en-US"/>
        </w:rPr>
        <w:t>’</w:t>
      </w:r>
      <w:r w:rsidR="00BB5C58">
        <w:rPr>
          <w:lang w:eastAsia="en-US"/>
        </w:rPr>
        <w:t>selle Berthe</w:t>
      </w:r>
      <w:r>
        <w:rPr>
          <w:lang w:eastAsia="en-US"/>
        </w:rPr>
        <w:t> !</w:t>
      </w:r>
    </w:p>
    <w:p w14:paraId="5C6DA9C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belle jeune femme qui était dans le fiacre passa la tête à la portière sans regarder derrière elle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et dit un mot à son </w:t>
      </w:r>
      <w:r>
        <w:rPr>
          <w:lang w:eastAsia="en-US"/>
        </w:rPr>
        <w:lastRenderedPageBreak/>
        <w:t>cocher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parvint à enlever ses deux rosses à force de coups de fouet</w:t>
      </w:r>
      <w:r w:rsidR="00A23BF9">
        <w:rPr>
          <w:lang w:eastAsia="en-US"/>
        </w:rPr>
        <w:t>.</w:t>
      </w:r>
    </w:p>
    <w:p w14:paraId="6F1E49D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fiacre prit au galop la rue de Bondy</w:t>
      </w:r>
      <w:r w:rsidR="00A23BF9">
        <w:rPr>
          <w:lang w:eastAsia="en-US"/>
        </w:rPr>
        <w:t>.</w:t>
      </w:r>
    </w:p>
    <w:p w14:paraId="3171160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Au bout d</w:t>
      </w:r>
      <w:r w:rsidR="00A23BF9">
        <w:rPr>
          <w:lang w:eastAsia="en-US"/>
        </w:rPr>
        <w:t>’</w:t>
      </w:r>
      <w:r>
        <w:rPr>
          <w:lang w:eastAsia="en-US"/>
        </w:rPr>
        <w:t>une centaine de pas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Yaume</w:t>
      </w:r>
      <w:proofErr w:type="spellEnd"/>
      <w:r>
        <w:rPr>
          <w:lang w:eastAsia="en-US"/>
        </w:rPr>
        <w:t xml:space="preserve"> le perdit de vue</w:t>
      </w:r>
      <w:r w:rsidR="00A23BF9">
        <w:rPr>
          <w:lang w:eastAsia="en-US"/>
        </w:rPr>
        <w:t>.</w:t>
      </w:r>
    </w:p>
    <w:p w14:paraId="073CF239" w14:textId="78034B6A" w:rsidR="00BB5C58" w:rsidRDefault="00BB5C58" w:rsidP="007700B9">
      <w:pPr>
        <w:pStyle w:val="Titre2"/>
        <w:rPr>
          <w:lang w:eastAsia="en-US"/>
        </w:rPr>
      </w:pPr>
      <w:bookmarkStart w:id="191" w:name="_Toc231743437"/>
      <w:bookmarkStart w:id="192" w:name="_Toc237577505"/>
      <w:bookmarkStart w:id="193" w:name="_Toc202192453"/>
      <w:r>
        <w:rPr>
          <w:lang w:eastAsia="en-US"/>
        </w:rPr>
        <w:lastRenderedPageBreak/>
        <w:t>SALONS AGRÉABLES</w:t>
      </w:r>
      <w:bookmarkEnd w:id="191"/>
      <w:bookmarkEnd w:id="192"/>
      <w:bookmarkEnd w:id="193"/>
      <w:r>
        <w:rPr>
          <w:lang w:eastAsia="en-US"/>
        </w:rPr>
        <w:br/>
      </w:r>
    </w:p>
    <w:p w14:paraId="59599D0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Rue de l</w:t>
      </w:r>
      <w:r w:rsidR="00A23BF9">
        <w:rPr>
          <w:lang w:eastAsia="en-US"/>
        </w:rPr>
        <w:t>’</w:t>
      </w:r>
      <w:r>
        <w:rPr>
          <w:lang w:eastAsia="en-US"/>
        </w:rPr>
        <w:t>Ancienne-Comédie</w:t>
      </w:r>
      <w:r w:rsidR="00A23BF9">
        <w:rPr>
          <w:lang w:eastAsia="en-US"/>
        </w:rPr>
        <w:t xml:space="preserve">, </w:t>
      </w:r>
      <w:r>
        <w:rPr>
          <w:lang w:eastAsia="en-US"/>
        </w:rPr>
        <w:t>madame Oliva de Beaujoyeux</w:t>
      </w:r>
      <w:r w:rsidR="00A23BF9">
        <w:rPr>
          <w:lang w:eastAsia="en-US"/>
        </w:rPr>
        <w:t> !</w:t>
      </w:r>
    </w:p>
    <w:p w14:paraId="643D794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Vous savez</w:t>
      </w:r>
      <w:r w:rsidR="00A23BF9">
        <w:rPr>
          <w:lang w:eastAsia="en-US"/>
        </w:rPr>
        <w:t xml:space="preserve">, </w:t>
      </w:r>
      <w:r>
        <w:rPr>
          <w:lang w:eastAsia="en-US"/>
        </w:rPr>
        <w:t>cette rue qui sert de frontière aux deux quartiers voisins et si dissemblables</w:t>
      </w:r>
      <w:r w:rsidR="00A23BF9">
        <w:rPr>
          <w:lang w:eastAsia="en-US"/>
        </w:rPr>
        <w:t xml:space="preserve"> : </w:t>
      </w:r>
      <w:r>
        <w:rPr>
          <w:lang w:eastAsia="en-US"/>
        </w:rPr>
        <w:t>le pays latin et le noble faubourg</w:t>
      </w:r>
      <w:r w:rsidR="00A23BF9">
        <w:rPr>
          <w:lang w:eastAsia="en-US"/>
        </w:rPr>
        <w:t>.</w:t>
      </w:r>
    </w:p>
    <w:p w14:paraId="6429B5C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Cette rue moitié chair moitié poisson</w:t>
      </w:r>
      <w:r w:rsidR="00A23BF9">
        <w:rPr>
          <w:lang w:eastAsia="en-US"/>
        </w:rPr>
        <w:t xml:space="preserve">, </w:t>
      </w:r>
      <w:r>
        <w:rPr>
          <w:lang w:eastAsia="en-US"/>
        </w:rPr>
        <w:t>où déjà l</w:t>
      </w:r>
      <w:r w:rsidR="00A23BF9">
        <w:rPr>
          <w:lang w:eastAsia="en-US"/>
        </w:rPr>
        <w:t>’</w:t>
      </w:r>
      <w:r>
        <w:rPr>
          <w:lang w:eastAsia="en-US"/>
        </w:rPr>
        <w:t>élégance se montre</w:t>
      </w:r>
      <w:r w:rsidR="00A23BF9">
        <w:rPr>
          <w:lang w:eastAsia="en-US"/>
        </w:rPr>
        <w:t xml:space="preserve">, </w:t>
      </w:r>
      <w:r>
        <w:rPr>
          <w:lang w:eastAsia="en-US"/>
        </w:rPr>
        <w:t>bien qu</w:t>
      </w:r>
      <w:r w:rsidR="00A23BF9">
        <w:rPr>
          <w:lang w:eastAsia="en-US"/>
        </w:rPr>
        <w:t>’</w:t>
      </w:r>
      <w:r>
        <w:rPr>
          <w:lang w:eastAsia="en-US"/>
        </w:rPr>
        <w:t>il y passe des quantités d</w:t>
      </w:r>
      <w:r w:rsidR="00A23BF9">
        <w:rPr>
          <w:lang w:eastAsia="en-US"/>
        </w:rPr>
        <w:t>’</w:t>
      </w:r>
      <w:r>
        <w:rPr>
          <w:lang w:eastAsia="en-US"/>
        </w:rPr>
        <w:t>étudiants</w:t>
      </w:r>
      <w:r w:rsidR="00A23BF9">
        <w:rPr>
          <w:lang w:eastAsia="en-US"/>
        </w:rPr>
        <w:t>.</w:t>
      </w:r>
    </w:p>
    <w:p w14:paraId="53A10E1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rue des vieux souvenirs</w:t>
      </w:r>
      <w:r w:rsidR="00A23BF9">
        <w:rPr>
          <w:lang w:eastAsia="en-US"/>
        </w:rPr>
        <w:t xml:space="preserve">, </w:t>
      </w:r>
      <w:r>
        <w:rPr>
          <w:lang w:eastAsia="en-US"/>
        </w:rPr>
        <w:t>la rue de Pirou et de Voltaire</w:t>
      </w:r>
      <w:r w:rsidR="00A23BF9">
        <w:rPr>
          <w:lang w:eastAsia="en-US"/>
        </w:rPr>
        <w:t xml:space="preserve">, </w:t>
      </w:r>
      <w:r>
        <w:rPr>
          <w:lang w:eastAsia="en-US"/>
        </w:rPr>
        <w:t>la rue du café Procope</w:t>
      </w:r>
      <w:r w:rsidR="00A23BF9">
        <w:rPr>
          <w:lang w:eastAsia="en-US"/>
        </w:rPr>
        <w:t> !</w:t>
      </w:r>
    </w:p>
    <w:p w14:paraId="7FDE249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Si on la symbolisait</w:t>
      </w:r>
      <w:r w:rsidR="00A23BF9">
        <w:rPr>
          <w:lang w:eastAsia="en-US"/>
        </w:rPr>
        <w:t xml:space="preserve">, </w:t>
      </w:r>
      <w:r>
        <w:rPr>
          <w:lang w:eastAsia="en-US"/>
        </w:rPr>
        <w:t>cette rue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faudrait bien lui mettre une pipe quelque part</w:t>
      </w:r>
      <w:r w:rsidR="00A23BF9">
        <w:rPr>
          <w:lang w:eastAsia="en-US"/>
        </w:rPr>
        <w:t xml:space="preserve">, </w:t>
      </w:r>
      <w:r>
        <w:rPr>
          <w:lang w:eastAsia="en-US"/>
        </w:rPr>
        <w:t>à cause du voisinage de la Clinique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on pourrait la ganter au moins d</w:t>
      </w:r>
      <w:r w:rsidR="00A23BF9">
        <w:rPr>
          <w:lang w:eastAsia="en-US"/>
        </w:rPr>
        <w:t>’</w:t>
      </w:r>
      <w:r>
        <w:rPr>
          <w:lang w:eastAsia="en-US"/>
        </w:rPr>
        <w:t>une main</w:t>
      </w:r>
      <w:r w:rsidR="00A23BF9">
        <w:rPr>
          <w:lang w:eastAsia="en-US"/>
        </w:rPr>
        <w:t>.</w:t>
      </w:r>
    </w:p>
    <w:p w14:paraId="58A138F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Madame Oliva de Beaujoyeux était une marquise de la rue de l</w:t>
      </w:r>
      <w:r w:rsidR="00A23BF9">
        <w:rPr>
          <w:lang w:eastAsia="en-US"/>
        </w:rPr>
        <w:t>’</w:t>
      </w:r>
      <w:r>
        <w:rPr>
          <w:lang w:eastAsia="en-US"/>
        </w:rPr>
        <w:t>Ancienne-Comédie</w:t>
      </w:r>
      <w:r w:rsidR="00A23BF9">
        <w:rPr>
          <w:lang w:eastAsia="en-US"/>
        </w:rPr>
        <w:t>.</w:t>
      </w:r>
    </w:p>
    <w:p w14:paraId="5C22AB9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Spirituelle</w:t>
      </w:r>
      <w:r w:rsidR="00A23BF9">
        <w:rPr>
          <w:lang w:eastAsia="en-US"/>
        </w:rPr>
        <w:t xml:space="preserve">, </w:t>
      </w:r>
      <w:r>
        <w:rPr>
          <w:lang w:eastAsia="en-US"/>
        </w:rPr>
        <w:t>croyez-le</w:t>
      </w:r>
      <w:r w:rsidR="00A23BF9">
        <w:rPr>
          <w:lang w:eastAsia="en-US"/>
        </w:rPr>
        <w:t xml:space="preserve"> ; </w:t>
      </w:r>
      <w:r>
        <w:rPr>
          <w:lang w:eastAsia="en-US"/>
        </w:rPr>
        <w:t>aimable</w:t>
      </w:r>
      <w:r w:rsidR="00A23BF9">
        <w:rPr>
          <w:lang w:eastAsia="en-US"/>
        </w:rPr>
        <w:t xml:space="preserve">, </w:t>
      </w:r>
      <w:r>
        <w:rPr>
          <w:lang w:eastAsia="en-US"/>
        </w:rPr>
        <w:t>preste à la repartie</w:t>
      </w:r>
      <w:r w:rsidR="00A23BF9">
        <w:rPr>
          <w:lang w:eastAsia="en-US"/>
        </w:rPr>
        <w:t xml:space="preserve">, </w:t>
      </w:r>
      <w:r>
        <w:rPr>
          <w:lang w:eastAsia="en-US"/>
        </w:rPr>
        <w:t>possédant même une sorte de distinction relative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gardant</w:t>
      </w:r>
      <w:r w:rsidR="00A23BF9">
        <w:rPr>
          <w:lang w:eastAsia="en-US"/>
        </w:rPr>
        <w:t xml:space="preserve">, </w:t>
      </w:r>
      <w:r>
        <w:rPr>
          <w:lang w:eastAsia="en-US"/>
        </w:rPr>
        <w:t>il faut prononcer le mot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quelque chose de </w:t>
      </w:r>
      <w:r>
        <w:rPr>
          <w:i/>
          <w:iCs/>
        </w:rPr>
        <w:t>canaille</w:t>
      </w:r>
      <w:r>
        <w:rPr>
          <w:lang w:eastAsia="en-US"/>
        </w:rPr>
        <w:t xml:space="preserve"> dans un petit coin de son charmant sourire</w:t>
      </w:r>
      <w:r w:rsidR="00A23BF9">
        <w:rPr>
          <w:lang w:eastAsia="en-US"/>
        </w:rPr>
        <w:t>.</w:t>
      </w:r>
    </w:p>
    <w:p w14:paraId="23D3B36B" w14:textId="09337D29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Elle avait pour mari </w:t>
      </w:r>
      <w:r w:rsidR="00A23BF9">
        <w:rPr>
          <w:lang w:eastAsia="en-US"/>
        </w:rPr>
        <w:t>M. </w:t>
      </w:r>
      <w:r>
        <w:rPr>
          <w:lang w:eastAsia="en-US"/>
        </w:rPr>
        <w:t>le marquis de Beaujoyeux</w:t>
      </w:r>
      <w:r w:rsidR="00A23BF9">
        <w:rPr>
          <w:lang w:eastAsia="en-US"/>
        </w:rPr>
        <w:t xml:space="preserve">, </w:t>
      </w:r>
      <w:r>
        <w:rPr>
          <w:lang w:eastAsia="en-US"/>
        </w:rPr>
        <w:t>végétal encore plus légumineux que notre ancien Menand jeune</w:t>
      </w:r>
      <w:r w:rsidR="00A23BF9">
        <w:rPr>
          <w:lang w:eastAsia="en-US"/>
        </w:rPr>
        <w:t>.</w:t>
      </w:r>
    </w:p>
    <w:p w14:paraId="36BEE63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Menand jeune</w:t>
      </w:r>
      <w:r w:rsidR="00A23BF9">
        <w:rPr>
          <w:lang w:eastAsia="en-US"/>
        </w:rPr>
        <w:t xml:space="preserve">, </w:t>
      </w:r>
      <w:r>
        <w:rPr>
          <w:lang w:eastAsia="en-US"/>
        </w:rPr>
        <w:t>au moins</w:t>
      </w:r>
      <w:r w:rsidR="00A23BF9">
        <w:rPr>
          <w:lang w:eastAsia="en-US"/>
        </w:rPr>
        <w:t xml:space="preserve">, </w:t>
      </w:r>
      <w:r>
        <w:rPr>
          <w:lang w:eastAsia="en-US"/>
        </w:rPr>
        <w:t>avait un caractère à lui</w:t>
      </w:r>
      <w:r w:rsidR="00A23BF9">
        <w:rPr>
          <w:lang w:eastAsia="en-US"/>
        </w:rPr>
        <w:t xml:space="preserve"> : </w:t>
      </w:r>
      <w:r>
        <w:rPr>
          <w:lang w:eastAsia="en-US"/>
        </w:rPr>
        <w:t>tout le monde ne mange pas des cordes</w:t>
      </w:r>
      <w:r w:rsidR="00A23BF9">
        <w:rPr>
          <w:lang w:eastAsia="en-US"/>
        </w:rPr>
        <w:t xml:space="preserve">. </w:t>
      </w:r>
      <w:r>
        <w:rPr>
          <w:lang w:eastAsia="en-US"/>
        </w:rPr>
        <w:t>Oscar de Beaujoyeux n</w:t>
      </w:r>
      <w:r w:rsidR="00A23BF9">
        <w:rPr>
          <w:lang w:eastAsia="en-US"/>
        </w:rPr>
        <w:t>’</w:t>
      </w:r>
      <w:r>
        <w:rPr>
          <w:lang w:eastAsia="en-US"/>
        </w:rPr>
        <w:t>avait rien</w:t>
      </w:r>
      <w:r w:rsidR="00A23BF9">
        <w:rPr>
          <w:lang w:eastAsia="en-US"/>
        </w:rPr>
        <w:t>.</w:t>
      </w:r>
    </w:p>
    <w:p w14:paraId="2EF51D5B" w14:textId="571A34CC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C</w:t>
      </w:r>
      <w:r w:rsidR="00A23BF9">
        <w:rPr>
          <w:lang w:eastAsia="en-US"/>
        </w:rPr>
        <w:t>’</w:t>
      </w:r>
      <w:r>
        <w:rPr>
          <w:lang w:eastAsia="en-US"/>
        </w:rPr>
        <w:t>était un homme d</w:t>
      </w:r>
      <w:r w:rsidR="00A23BF9">
        <w:rPr>
          <w:lang w:eastAsia="en-US"/>
        </w:rPr>
        <w:t>’</w:t>
      </w:r>
      <w:r>
        <w:rPr>
          <w:lang w:eastAsia="en-US"/>
        </w:rPr>
        <w:t>âge moyen</w:t>
      </w:r>
      <w:r w:rsidR="00A23BF9">
        <w:rPr>
          <w:lang w:eastAsia="en-US"/>
        </w:rPr>
        <w:t xml:space="preserve">, </w:t>
      </w:r>
      <w:r>
        <w:rPr>
          <w:lang w:eastAsia="en-US"/>
        </w:rPr>
        <w:t>de taille ordinaire</w:t>
      </w:r>
      <w:r w:rsidR="00A23BF9">
        <w:rPr>
          <w:lang w:eastAsia="en-US"/>
        </w:rPr>
        <w:t xml:space="preserve">, </w:t>
      </w:r>
      <w:r>
        <w:rPr>
          <w:lang w:eastAsia="en-US"/>
        </w:rPr>
        <w:t>un front huileux</w:t>
      </w:r>
      <w:r w:rsidR="00A23BF9">
        <w:rPr>
          <w:lang w:eastAsia="en-US"/>
        </w:rPr>
        <w:t xml:space="preserve">, </w:t>
      </w:r>
      <w:r>
        <w:rPr>
          <w:lang w:eastAsia="en-US"/>
        </w:rPr>
        <w:t>coiffé de cheveux plats</w:t>
      </w:r>
      <w:r w:rsidR="00A23BF9">
        <w:rPr>
          <w:lang w:eastAsia="en-US"/>
        </w:rPr>
        <w:t xml:space="preserve"> ; </w:t>
      </w:r>
      <w:r>
        <w:rPr>
          <w:lang w:eastAsia="en-US"/>
        </w:rPr>
        <w:t>il vous regardait avec de gros yeux timides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et tournait ses pouces quand il était très gai</w:t>
      </w:r>
      <w:r w:rsidR="00A23BF9">
        <w:rPr>
          <w:lang w:eastAsia="en-US"/>
        </w:rPr>
        <w:t>.</w:t>
      </w:r>
    </w:p>
    <w:p w14:paraId="563EE65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Sa femme le battait cruellement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dans le secret du ménage</w:t>
      </w:r>
      <w:r w:rsidR="00A23BF9">
        <w:rPr>
          <w:lang w:eastAsia="en-US"/>
        </w:rPr>
        <w:t>.</w:t>
      </w:r>
    </w:p>
    <w:p w14:paraId="78F833F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Quand la marquise le battait</w:t>
      </w:r>
      <w:r w:rsidR="00A23BF9">
        <w:rPr>
          <w:lang w:eastAsia="en-US"/>
        </w:rPr>
        <w:t xml:space="preserve">, </w:t>
      </w:r>
      <w:r>
        <w:rPr>
          <w:lang w:eastAsia="en-US"/>
        </w:rPr>
        <w:t>il pleurait</w:t>
      </w:r>
      <w:r w:rsidR="00A23BF9">
        <w:rPr>
          <w:lang w:eastAsia="en-US"/>
        </w:rPr>
        <w:t>.</w:t>
      </w:r>
    </w:p>
    <w:p w14:paraId="113733F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craignait beaucoup sa femme et ne se défendait jamais contre elle</w:t>
      </w:r>
      <w:r w:rsidR="00A23BF9">
        <w:rPr>
          <w:lang w:eastAsia="en-US"/>
        </w:rPr>
        <w:t xml:space="preserve"> ; </w:t>
      </w:r>
      <w:r>
        <w:rPr>
          <w:lang w:eastAsia="en-US"/>
        </w:rPr>
        <w:t>mais il avait essayé deux ou trois fois de l</w:t>
      </w:r>
      <w:r w:rsidR="00A23BF9">
        <w:rPr>
          <w:lang w:eastAsia="en-US"/>
        </w:rPr>
        <w:t>’</w:t>
      </w:r>
      <w:r>
        <w:rPr>
          <w:lang w:eastAsia="en-US"/>
        </w:rPr>
        <w:t>étrangler pendant qu</w:t>
      </w:r>
      <w:r w:rsidR="00A23BF9">
        <w:rPr>
          <w:lang w:eastAsia="en-US"/>
        </w:rPr>
        <w:t>’</w:t>
      </w:r>
      <w:r>
        <w:rPr>
          <w:lang w:eastAsia="en-US"/>
        </w:rPr>
        <w:t>elle dormait</w:t>
      </w:r>
      <w:r w:rsidR="00A23BF9">
        <w:rPr>
          <w:lang w:eastAsia="en-US"/>
        </w:rPr>
        <w:t>.</w:t>
      </w:r>
    </w:p>
    <w:p w14:paraId="56F2204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Tel était Oscar de Beaujoyeux</w:t>
      </w:r>
      <w:r w:rsidR="00A23BF9">
        <w:rPr>
          <w:lang w:eastAsia="en-US"/>
        </w:rPr>
        <w:t>.</w:t>
      </w:r>
    </w:p>
    <w:p w14:paraId="5322169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Dans les salons de la marquise</w:t>
      </w:r>
      <w:r w:rsidR="00A23BF9">
        <w:rPr>
          <w:lang w:eastAsia="en-US"/>
        </w:rPr>
        <w:t xml:space="preserve">, </w:t>
      </w:r>
      <w:r>
        <w:rPr>
          <w:lang w:eastAsia="en-US"/>
        </w:rPr>
        <w:t>sa femme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avait le droit imprescriptible de se taire et de ne pas bouger</w:t>
      </w:r>
      <w:r w:rsidR="00A23BF9">
        <w:rPr>
          <w:lang w:eastAsia="en-US"/>
        </w:rPr>
        <w:t>.</w:t>
      </w:r>
    </w:p>
    <w:p w14:paraId="3190B46A" w14:textId="21CD116C" w:rsidR="00BB5C58" w:rsidRPr="00A23BF9" w:rsidRDefault="00BB5C58" w:rsidP="00A23BF9">
      <w:pPr>
        <w:keepNext/>
        <w:ind w:firstLine="0"/>
        <w:jc w:val="center"/>
        <w:rPr>
          <w:lang w:eastAsia="en-US"/>
        </w:rPr>
      </w:pPr>
      <w:r w:rsidRPr="00A23BF9">
        <w:rPr>
          <w:lang w:eastAsia="en-US"/>
        </w:rPr>
        <w:t>*</w:t>
      </w:r>
    </w:p>
    <w:p w14:paraId="52780210" w14:textId="77777777" w:rsidR="00A23BF9" w:rsidRDefault="00BB5C58" w:rsidP="00A23BF9">
      <w:pPr>
        <w:ind w:firstLine="0"/>
        <w:jc w:val="center"/>
        <w:rPr>
          <w:lang w:eastAsia="en-US"/>
        </w:rPr>
      </w:pPr>
      <w:r w:rsidRPr="00A23BF9">
        <w:rPr>
          <w:lang w:eastAsia="en-US"/>
        </w:rPr>
        <w:t>* *</w:t>
      </w:r>
    </w:p>
    <w:p w14:paraId="29444EB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Les salons agréables de madame la marquise de Beaujoyeux étaient organisés ainsi</w:t>
      </w:r>
      <w:r w:rsidR="00A23BF9">
        <w:rPr>
          <w:lang w:eastAsia="en-US"/>
        </w:rPr>
        <w:t> :</w:t>
      </w:r>
    </w:p>
    <w:p w14:paraId="7702C23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Tous les jours</w:t>
      </w:r>
      <w:r w:rsidR="00A23BF9">
        <w:rPr>
          <w:lang w:eastAsia="en-US"/>
        </w:rPr>
        <w:t xml:space="preserve">, </w:t>
      </w:r>
      <w:r>
        <w:rPr>
          <w:lang w:eastAsia="en-US"/>
        </w:rPr>
        <w:t>table ouverte à des prix tellement modérés qu</w:t>
      </w:r>
      <w:r w:rsidR="00A23BF9">
        <w:rPr>
          <w:lang w:eastAsia="en-US"/>
        </w:rPr>
        <w:t>’</w:t>
      </w:r>
      <w:r>
        <w:rPr>
          <w:lang w:eastAsia="en-US"/>
        </w:rPr>
        <w:t>il fallait perdre ensuite son argent au lansquenet pour ne pas rester redevable à la maîtresse de la maison</w:t>
      </w:r>
      <w:r w:rsidR="00A23BF9">
        <w:rPr>
          <w:lang w:eastAsia="en-US"/>
        </w:rPr>
        <w:t>.</w:t>
      </w:r>
    </w:p>
    <w:p w14:paraId="63ED7F6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Tous les jours </w:t>
      </w:r>
      <w:r>
        <w:rPr>
          <w:i/>
          <w:iCs/>
        </w:rPr>
        <w:t>conversation</w:t>
      </w:r>
      <w:r w:rsidR="00A23BF9">
        <w:rPr>
          <w:i/>
          <w:iCs/>
        </w:rPr>
        <w:t xml:space="preserve">, </w:t>
      </w:r>
      <w:r>
        <w:rPr>
          <w:lang w:eastAsia="en-US"/>
        </w:rPr>
        <w:t>cercle d</w:t>
      </w:r>
      <w:r w:rsidR="00A23BF9">
        <w:rPr>
          <w:lang w:eastAsia="en-US"/>
        </w:rPr>
        <w:t>’</w:t>
      </w:r>
      <w:r>
        <w:rPr>
          <w:lang w:eastAsia="en-US"/>
        </w:rPr>
        <w:t>amis</w:t>
      </w:r>
      <w:r w:rsidR="00A23BF9">
        <w:rPr>
          <w:lang w:eastAsia="en-US"/>
        </w:rPr>
        <w:t xml:space="preserve">, </w:t>
      </w:r>
      <w:r>
        <w:rPr>
          <w:lang w:eastAsia="en-US"/>
        </w:rPr>
        <w:t>jeux d</w:t>
      </w:r>
      <w:r w:rsidR="00A23BF9">
        <w:rPr>
          <w:lang w:eastAsia="en-US"/>
        </w:rPr>
        <w:t>’</w:t>
      </w:r>
      <w:r>
        <w:rPr>
          <w:lang w:eastAsia="en-US"/>
        </w:rPr>
        <w:t>une innocence parfaite</w:t>
      </w:r>
      <w:r w:rsidR="00A23BF9">
        <w:rPr>
          <w:lang w:eastAsia="en-US"/>
        </w:rPr>
        <w:t>.</w:t>
      </w:r>
    </w:p>
    <w:p w14:paraId="11ED9F12" w14:textId="77777777" w:rsidR="00A23BF9" w:rsidRDefault="00BB5C58" w:rsidP="00A23BF9">
      <w:pPr>
        <w:rPr>
          <w:i/>
          <w:iCs/>
          <w:lang w:eastAsia="en-US"/>
        </w:rPr>
      </w:pPr>
      <w:r>
        <w:rPr>
          <w:lang w:eastAsia="en-US"/>
        </w:rPr>
        <w:t>Trois fois par semaine</w:t>
      </w:r>
      <w:r w:rsidR="00A23BF9">
        <w:rPr>
          <w:lang w:eastAsia="en-US"/>
        </w:rPr>
        <w:t xml:space="preserve">, </w:t>
      </w:r>
      <w:r>
        <w:rPr>
          <w:i/>
          <w:iCs/>
          <w:lang w:eastAsia="en-US"/>
        </w:rPr>
        <w:t>cours de danse</w:t>
      </w:r>
      <w:r w:rsidR="00A23BF9">
        <w:rPr>
          <w:i/>
          <w:iCs/>
          <w:lang w:eastAsia="en-US"/>
        </w:rPr>
        <w:t>.</w:t>
      </w:r>
    </w:p>
    <w:p w14:paraId="5C4B29C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Voyez-vous</w:t>
      </w:r>
      <w:r w:rsidR="00A23BF9">
        <w:rPr>
          <w:lang w:eastAsia="en-US"/>
        </w:rPr>
        <w:t xml:space="preserve">, </w:t>
      </w:r>
      <w:r>
        <w:rPr>
          <w:lang w:eastAsia="en-US"/>
        </w:rPr>
        <w:t>le sujet est glissant</w:t>
      </w:r>
      <w:r w:rsidR="00A23BF9">
        <w:rPr>
          <w:lang w:eastAsia="en-US"/>
        </w:rPr>
        <w:t xml:space="preserve">,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est clair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nous ne trébucherons pas</w:t>
      </w:r>
      <w:r w:rsidR="00A23BF9">
        <w:rPr>
          <w:lang w:eastAsia="en-US"/>
        </w:rPr>
        <w:t>.</w:t>
      </w:r>
    </w:p>
    <w:p w14:paraId="6A0C829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Ces cours de danse étaient de petits bals d</w:t>
      </w:r>
      <w:r w:rsidR="00A23BF9">
        <w:rPr>
          <w:lang w:eastAsia="en-US"/>
        </w:rPr>
        <w:t>’</w:t>
      </w:r>
      <w:r>
        <w:rPr>
          <w:lang w:eastAsia="en-US"/>
        </w:rPr>
        <w:t>une décence rigoureuse</w:t>
      </w:r>
      <w:r w:rsidR="00A23BF9">
        <w:rPr>
          <w:lang w:eastAsia="en-US"/>
        </w:rPr>
        <w:t xml:space="preserve">. </w:t>
      </w:r>
      <w:r>
        <w:rPr>
          <w:lang w:eastAsia="en-US"/>
        </w:rPr>
        <w:t>Il y avait des jeunes filles charmantes et très honnêtes</w:t>
      </w:r>
      <w:r w:rsidR="00A23BF9">
        <w:rPr>
          <w:lang w:eastAsia="en-US"/>
        </w:rPr>
        <w:t xml:space="preserve">, </w:t>
      </w:r>
      <w:r>
        <w:rPr>
          <w:lang w:eastAsia="en-US"/>
        </w:rPr>
        <w:t>qui</w:t>
      </w:r>
      <w:r w:rsidR="00A23BF9">
        <w:rPr>
          <w:lang w:eastAsia="en-US"/>
        </w:rPr>
        <w:t xml:space="preserve">, </w:t>
      </w:r>
      <w:r>
        <w:rPr>
          <w:lang w:eastAsia="en-US"/>
        </w:rPr>
        <w:t>prises de mort subite</w:t>
      </w:r>
      <w:r w:rsidR="00A23BF9">
        <w:rPr>
          <w:lang w:eastAsia="en-US"/>
        </w:rPr>
        <w:t xml:space="preserve">, </w:t>
      </w:r>
      <w:r>
        <w:rPr>
          <w:lang w:eastAsia="en-US"/>
        </w:rPr>
        <w:t>seraient tombées comme des plombs en enfer</w:t>
      </w:r>
      <w:r w:rsidR="00A23BF9">
        <w:rPr>
          <w:lang w:eastAsia="en-US"/>
        </w:rPr>
        <w:t>.</w:t>
      </w:r>
    </w:p>
    <w:p w14:paraId="5C37AC1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Aux jeux parfaitement innocents</w:t>
      </w:r>
      <w:r w:rsidR="00A23BF9">
        <w:rPr>
          <w:lang w:eastAsia="en-US"/>
        </w:rPr>
        <w:t xml:space="preserve">, </w:t>
      </w:r>
      <w:r>
        <w:rPr>
          <w:lang w:eastAsia="en-US"/>
        </w:rPr>
        <w:t>grâce à un système de monnaies fictives</w:t>
      </w:r>
      <w:r w:rsidR="00A23BF9">
        <w:rPr>
          <w:lang w:eastAsia="en-US"/>
        </w:rPr>
        <w:t xml:space="preserve">, </w:t>
      </w:r>
      <w:r>
        <w:rPr>
          <w:lang w:eastAsia="en-US"/>
        </w:rPr>
        <w:t>on pouvait perdre</w:t>
      </w:r>
      <w:r w:rsidR="00A23BF9">
        <w:rPr>
          <w:lang w:eastAsia="en-US"/>
        </w:rPr>
        <w:t xml:space="preserve">, </w:t>
      </w:r>
      <w:r>
        <w:rPr>
          <w:lang w:eastAsia="en-US"/>
        </w:rPr>
        <w:t>sans se fatiguer</w:t>
      </w:r>
      <w:r w:rsidR="00A23BF9">
        <w:rPr>
          <w:lang w:eastAsia="en-US"/>
        </w:rPr>
        <w:t xml:space="preserve">, </w:t>
      </w:r>
      <w:r>
        <w:rPr>
          <w:lang w:eastAsia="en-US"/>
        </w:rPr>
        <w:t>un millier de louis dans sa soirée</w:t>
      </w:r>
      <w:r w:rsidR="00A23BF9">
        <w:rPr>
          <w:lang w:eastAsia="en-US"/>
        </w:rPr>
        <w:t>.</w:t>
      </w:r>
    </w:p>
    <w:p w14:paraId="624ABFD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On chantait aussi chez la marquise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pas beaucoup</w:t>
      </w:r>
      <w:r w:rsidR="00A23BF9">
        <w:rPr>
          <w:lang w:eastAsia="en-US"/>
        </w:rPr>
        <w:t xml:space="preserve">, </w:t>
      </w:r>
      <w:r>
        <w:rPr>
          <w:lang w:eastAsia="en-US"/>
        </w:rPr>
        <w:t>parce que c</w:t>
      </w:r>
      <w:r w:rsidR="00A23BF9">
        <w:rPr>
          <w:lang w:eastAsia="en-US"/>
        </w:rPr>
        <w:t>’</w:t>
      </w:r>
      <w:r>
        <w:rPr>
          <w:lang w:eastAsia="en-US"/>
        </w:rPr>
        <w:t>est ennuyeux et qu</w:t>
      </w:r>
      <w:r w:rsidR="00A23BF9">
        <w:rPr>
          <w:lang w:eastAsia="en-US"/>
        </w:rPr>
        <w:t>’</w:t>
      </w:r>
      <w:r>
        <w:rPr>
          <w:lang w:eastAsia="en-US"/>
        </w:rPr>
        <w:t>il faut</w:t>
      </w:r>
      <w:r w:rsidR="00A23BF9">
        <w:rPr>
          <w:lang w:eastAsia="en-US"/>
        </w:rPr>
        <w:t xml:space="preserve">, </w:t>
      </w:r>
      <w:r>
        <w:rPr>
          <w:lang w:eastAsia="en-US"/>
        </w:rPr>
        <w:t>avant tout</w:t>
      </w:r>
      <w:r w:rsidR="00A23BF9">
        <w:rPr>
          <w:lang w:eastAsia="en-US"/>
        </w:rPr>
        <w:t xml:space="preserve">, </w:t>
      </w:r>
      <w:r>
        <w:rPr>
          <w:lang w:eastAsia="en-US"/>
        </w:rPr>
        <w:t>amuser les amateurs</w:t>
      </w:r>
      <w:r w:rsidR="00A23BF9">
        <w:rPr>
          <w:lang w:eastAsia="en-US"/>
        </w:rPr>
        <w:t>.</w:t>
      </w:r>
    </w:p>
    <w:p w14:paraId="03232F2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En somme qui est-ce qui fréquentait ces salons</w:t>
      </w:r>
      <w:r w:rsidR="00A23BF9">
        <w:rPr>
          <w:lang w:eastAsia="en-US"/>
        </w:rPr>
        <w:t> ?</w:t>
      </w:r>
    </w:p>
    <w:p w14:paraId="12FEE06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Beaucoup de gens</w:t>
      </w:r>
      <w:r w:rsidR="00A23BF9">
        <w:rPr>
          <w:lang w:eastAsia="en-US"/>
        </w:rPr>
        <w:t xml:space="preserve">, </w:t>
      </w:r>
      <w:r>
        <w:rPr>
          <w:lang w:eastAsia="en-US"/>
        </w:rPr>
        <w:t>je vous assure</w:t>
      </w:r>
      <w:r w:rsidR="00A23BF9">
        <w:rPr>
          <w:lang w:eastAsia="en-US"/>
        </w:rPr>
        <w:t>.</w:t>
      </w:r>
    </w:p>
    <w:p w14:paraId="415115F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D</w:t>
      </w:r>
      <w:r w:rsidR="00A23BF9">
        <w:rPr>
          <w:lang w:eastAsia="en-US"/>
        </w:rPr>
        <w:t>’</w:t>
      </w:r>
      <w:r>
        <w:rPr>
          <w:lang w:eastAsia="en-US"/>
        </w:rPr>
        <w:t>abord</w:t>
      </w:r>
      <w:r w:rsidR="00A23BF9">
        <w:rPr>
          <w:lang w:eastAsia="en-US"/>
        </w:rPr>
        <w:t xml:space="preserve">, </w:t>
      </w:r>
      <w:r>
        <w:rPr>
          <w:lang w:eastAsia="en-US"/>
        </w:rPr>
        <w:t>le fonds de la boutique</w:t>
      </w:r>
      <w:r w:rsidR="00A23BF9">
        <w:rPr>
          <w:lang w:eastAsia="en-US"/>
        </w:rPr>
        <w:t xml:space="preserve"> : </w:t>
      </w:r>
      <w:r>
        <w:rPr>
          <w:lang w:eastAsia="en-US"/>
        </w:rPr>
        <w:t>une dizaine de dames dans le genre de la marquise elle-même</w:t>
      </w:r>
      <w:r w:rsidR="00A23BF9">
        <w:rPr>
          <w:lang w:eastAsia="en-US"/>
        </w:rPr>
        <w:t xml:space="preserve">. </w:t>
      </w:r>
      <w:r>
        <w:rPr>
          <w:lang w:eastAsia="en-US"/>
        </w:rPr>
        <w:t>De jolies femmes en général</w:t>
      </w:r>
      <w:r w:rsidR="00A23BF9">
        <w:rPr>
          <w:lang w:eastAsia="en-US"/>
        </w:rPr>
        <w:t xml:space="preserve">, </w:t>
      </w:r>
      <w:r>
        <w:rPr>
          <w:lang w:eastAsia="en-US"/>
        </w:rPr>
        <w:t>ayant passé pourtant la première jeunesse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qui amenaient là leurs nièces ou même leurs filles</w:t>
      </w:r>
      <w:r w:rsidR="00A23BF9">
        <w:rPr>
          <w:lang w:eastAsia="en-US"/>
        </w:rPr>
        <w:t>.</w:t>
      </w:r>
    </w:p>
    <w:p w14:paraId="15CD4B8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Une chose étrange</w:t>
      </w:r>
      <w:r w:rsidR="00A23BF9">
        <w:rPr>
          <w:lang w:eastAsia="en-US"/>
        </w:rPr>
        <w:t xml:space="preserve">,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est qu</w:t>
      </w:r>
      <w:r w:rsidR="00A23BF9">
        <w:rPr>
          <w:lang w:eastAsia="en-US"/>
        </w:rPr>
        <w:t>’</w:t>
      </w:r>
      <w:r>
        <w:rPr>
          <w:lang w:eastAsia="en-US"/>
        </w:rPr>
        <w:t>elles renouvelaient</w:t>
      </w:r>
      <w:r w:rsidR="00A23BF9">
        <w:rPr>
          <w:lang w:eastAsia="en-US"/>
        </w:rPr>
        <w:t xml:space="preserve">, </w:t>
      </w:r>
      <w:r>
        <w:rPr>
          <w:lang w:eastAsia="en-US"/>
        </w:rPr>
        <w:t>deux ou trois fois par an</w:t>
      </w:r>
      <w:r w:rsidR="00A23BF9">
        <w:rPr>
          <w:lang w:eastAsia="en-US"/>
        </w:rPr>
        <w:t xml:space="preserve">, </w:t>
      </w:r>
      <w:r>
        <w:rPr>
          <w:lang w:eastAsia="en-US"/>
        </w:rPr>
        <w:t>au moins</w:t>
      </w:r>
      <w:r w:rsidR="00A23BF9">
        <w:rPr>
          <w:lang w:eastAsia="en-US"/>
        </w:rPr>
        <w:t xml:space="preserve">, </w:t>
      </w:r>
      <w:r>
        <w:rPr>
          <w:lang w:eastAsia="en-US"/>
        </w:rPr>
        <w:t>le personnel de leurs familles</w:t>
      </w:r>
      <w:r w:rsidR="00A23BF9">
        <w:rPr>
          <w:lang w:eastAsia="en-US"/>
        </w:rPr>
        <w:t>.</w:t>
      </w:r>
    </w:p>
    <w:p w14:paraId="1C36F13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y avait eu</w:t>
      </w:r>
      <w:r w:rsidR="00A23BF9">
        <w:rPr>
          <w:lang w:eastAsia="en-US"/>
        </w:rPr>
        <w:t xml:space="preserve">, </w:t>
      </w:r>
      <w:r>
        <w:rPr>
          <w:lang w:eastAsia="en-US"/>
        </w:rPr>
        <w:t>du reste</w:t>
      </w:r>
      <w:r w:rsidR="00A23BF9">
        <w:rPr>
          <w:lang w:eastAsia="en-US"/>
        </w:rPr>
        <w:t xml:space="preserve">, </w:t>
      </w:r>
      <w:r>
        <w:rPr>
          <w:lang w:eastAsia="en-US"/>
        </w:rPr>
        <w:t>de vrais mariages conclus chez madame de Beaujoyeux</w:t>
      </w:r>
      <w:r w:rsidR="00A23BF9">
        <w:rPr>
          <w:lang w:eastAsia="en-US"/>
        </w:rPr>
        <w:t xml:space="preserve">, </w:t>
      </w:r>
      <w:r>
        <w:rPr>
          <w:lang w:eastAsia="en-US"/>
        </w:rPr>
        <w:t>entre des provinciaux et quelques nièces de ces dames</w:t>
      </w:r>
      <w:r w:rsidR="00A23BF9">
        <w:rPr>
          <w:lang w:eastAsia="en-US"/>
        </w:rPr>
        <w:t>.</w:t>
      </w:r>
    </w:p>
    <w:p w14:paraId="08DF9B4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Pour un œil peu exercé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choses s</w:t>
      </w:r>
      <w:r w:rsidR="00A23BF9">
        <w:rPr>
          <w:lang w:eastAsia="en-US"/>
        </w:rPr>
        <w:t>’</w:t>
      </w:r>
      <w:r>
        <w:rPr>
          <w:lang w:eastAsia="en-US"/>
        </w:rPr>
        <w:t>y passaient</w:t>
      </w:r>
      <w:r w:rsidR="00A23BF9">
        <w:rPr>
          <w:lang w:eastAsia="en-US"/>
        </w:rPr>
        <w:t xml:space="preserve">, </w:t>
      </w:r>
      <w:r>
        <w:rPr>
          <w:lang w:eastAsia="en-US"/>
        </w:rPr>
        <w:t>nous le répétons</w:t>
      </w:r>
      <w:r w:rsidR="00A23BF9">
        <w:rPr>
          <w:lang w:eastAsia="en-US"/>
        </w:rPr>
        <w:t xml:space="preserve">, </w:t>
      </w:r>
      <w:r>
        <w:rPr>
          <w:lang w:eastAsia="en-US"/>
        </w:rPr>
        <w:t>suivant les règles de la plus rigoureuse convenance</w:t>
      </w:r>
      <w:r w:rsidR="00A23BF9">
        <w:rPr>
          <w:lang w:eastAsia="en-US"/>
        </w:rPr>
        <w:t xml:space="preserve">. </w:t>
      </w:r>
      <w:r>
        <w:rPr>
          <w:lang w:eastAsia="en-US"/>
        </w:rPr>
        <w:t>Excepté en petit comité</w:t>
      </w:r>
      <w:r w:rsidR="00A23BF9">
        <w:rPr>
          <w:lang w:eastAsia="en-US"/>
        </w:rPr>
        <w:t>.</w:t>
      </w:r>
    </w:p>
    <w:p w14:paraId="39AFF1D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En regard du fonds de boutique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faut placer les habitués émérites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joueurs obstinés</w:t>
      </w:r>
      <w:r w:rsidR="00A23BF9">
        <w:rPr>
          <w:lang w:eastAsia="en-US"/>
        </w:rPr>
        <w:t xml:space="preserve">, </w:t>
      </w:r>
      <w:r>
        <w:rPr>
          <w:lang w:eastAsia="en-US"/>
        </w:rPr>
        <w:t>dupes ou fripons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hommes entre deux âges qui dansaient dans des vues perverses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jeunes gens qui venaient se brûler à la chandelle</w:t>
      </w:r>
      <w:r w:rsidR="00A23BF9">
        <w:rPr>
          <w:lang w:eastAsia="en-US"/>
        </w:rPr>
        <w:t>.</w:t>
      </w:r>
    </w:p>
    <w:p w14:paraId="32245399" w14:textId="76F1EADD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Puis le casuel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La province</w:t>
      </w:r>
      <w:r w:rsidR="00A23BF9">
        <w:rPr>
          <w:lang w:eastAsia="en-US"/>
        </w:rPr>
        <w:t> !</w:t>
      </w:r>
    </w:p>
    <w:p w14:paraId="611C91C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province</w:t>
      </w:r>
      <w:r w:rsidR="00A23BF9">
        <w:rPr>
          <w:lang w:eastAsia="en-US"/>
        </w:rPr>
        <w:t xml:space="preserve"> ! </w:t>
      </w:r>
      <w:r>
        <w:rPr>
          <w:lang w:eastAsia="en-US"/>
        </w:rPr>
        <w:t>la province</w:t>
      </w:r>
      <w:r w:rsidR="00A23BF9">
        <w:rPr>
          <w:lang w:eastAsia="en-US"/>
        </w:rPr>
        <w:t xml:space="preserve"> ! </w:t>
      </w:r>
      <w:r>
        <w:rPr>
          <w:lang w:eastAsia="en-US"/>
        </w:rPr>
        <w:t>les beaux fils de Pézenas ou de Domfront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fashionables de Bourg-en-Bresse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lions de Valenciennes ou de Mulhouse</w:t>
      </w:r>
      <w:r w:rsidR="00A23BF9">
        <w:rPr>
          <w:lang w:eastAsia="en-US"/>
        </w:rPr>
        <w:t> !</w:t>
      </w:r>
    </w:p>
    <w:p w14:paraId="7EBC1988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Sarpejeu</w:t>
      </w:r>
      <w:proofErr w:type="spellEnd"/>
      <w:r w:rsidR="00A23BF9">
        <w:rPr>
          <w:lang w:eastAsia="en-US"/>
        </w:rPr>
        <w:t xml:space="preserve"> ! </w:t>
      </w:r>
      <w:r>
        <w:rPr>
          <w:lang w:eastAsia="en-US"/>
        </w:rPr>
        <w:t>la province</w:t>
      </w:r>
      <w:r w:rsidR="00A23BF9">
        <w:rPr>
          <w:lang w:eastAsia="en-US"/>
        </w:rPr>
        <w:t xml:space="preserve"> ! </w:t>
      </w:r>
      <w:r>
        <w:rPr>
          <w:lang w:eastAsia="en-US"/>
        </w:rPr>
        <w:t>la vache à lait des courtisanes et des filous</w:t>
      </w:r>
      <w:r w:rsidR="00A23BF9">
        <w:rPr>
          <w:lang w:eastAsia="en-US"/>
        </w:rPr>
        <w:t> !</w:t>
      </w:r>
    </w:p>
    <w:p w14:paraId="703CA28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a soif de champagne frelaté</w:t>
      </w:r>
      <w:r w:rsidR="00A23BF9">
        <w:rPr>
          <w:lang w:eastAsia="en-US"/>
        </w:rPr>
        <w:t xml:space="preserve">, </w:t>
      </w:r>
      <w:r>
        <w:rPr>
          <w:lang w:eastAsia="en-US"/>
        </w:rPr>
        <w:t>soif de vierges au bois de campêche</w:t>
      </w:r>
      <w:r w:rsidR="00A23BF9">
        <w:rPr>
          <w:lang w:eastAsia="en-US"/>
        </w:rPr>
        <w:t>.</w:t>
      </w:r>
    </w:p>
    <w:p w14:paraId="1BD3FA4E" w14:textId="67210BEA" w:rsidR="00A23BF9" w:rsidRDefault="00BB5C58" w:rsidP="00A23BF9">
      <w:pPr>
        <w:rPr>
          <w:lang w:eastAsia="en-US"/>
        </w:rPr>
      </w:pPr>
      <w:r>
        <w:rPr>
          <w:lang w:eastAsia="en-US"/>
        </w:rPr>
        <w:t>Voyez-la quand elle arrive</w:t>
      </w:r>
      <w:r w:rsidR="00A23BF9">
        <w:rPr>
          <w:lang w:eastAsia="en-US"/>
        </w:rPr>
        <w:t xml:space="preserve">, </w:t>
      </w:r>
      <w:r>
        <w:rPr>
          <w:lang w:eastAsia="en-US"/>
        </w:rPr>
        <w:t>ses gros pieds dans des bottes vernies</w:t>
      </w:r>
      <w:r w:rsidR="00A23BF9">
        <w:rPr>
          <w:lang w:eastAsia="en-US"/>
        </w:rPr>
        <w:t xml:space="preserve">, </w:t>
      </w:r>
      <w:r>
        <w:rPr>
          <w:lang w:eastAsia="en-US"/>
        </w:rPr>
        <w:t>voyez-la débraillée ou ficelée</w:t>
      </w:r>
      <w:r w:rsidR="00A23BF9">
        <w:rPr>
          <w:lang w:eastAsia="en-US"/>
        </w:rPr>
        <w:t xml:space="preserve">, </w:t>
      </w:r>
      <w:r>
        <w:rPr>
          <w:lang w:eastAsia="en-US"/>
        </w:rPr>
        <w:t>toujours gauche</w:t>
      </w:r>
      <w:r w:rsidR="00A23BF9">
        <w:rPr>
          <w:lang w:eastAsia="en-US"/>
        </w:rPr>
        <w:t xml:space="preserve">, </w:t>
      </w:r>
      <w:r>
        <w:rPr>
          <w:lang w:eastAsia="en-US"/>
        </w:rPr>
        <w:t>toujours sonnant les écus</w:t>
      </w:r>
      <w:r w:rsidR="00A23BF9">
        <w:rPr>
          <w:lang w:eastAsia="en-US"/>
        </w:rPr>
        <w:t xml:space="preserve">, </w:t>
      </w:r>
      <w:r>
        <w:rPr>
          <w:lang w:eastAsia="en-US"/>
        </w:rPr>
        <w:t>prête à enfoncer la porte ouverte de tous les boudoirs douteux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voyez-la comme elle est pleine</w:t>
      </w:r>
      <w:r w:rsidR="00A23BF9">
        <w:rPr>
          <w:lang w:eastAsia="en-US"/>
        </w:rPr>
        <w:t xml:space="preserve"> ! </w:t>
      </w:r>
      <w:r>
        <w:rPr>
          <w:lang w:eastAsia="en-US"/>
        </w:rPr>
        <w:t>comme elle est rouge</w:t>
      </w:r>
      <w:r w:rsidR="00A23BF9">
        <w:rPr>
          <w:lang w:eastAsia="en-US"/>
        </w:rPr>
        <w:t xml:space="preserve"> ! </w:t>
      </w:r>
      <w:r>
        <w:rPr>
          <w:lang w:eastAsia="en-US"/>
        </w:rPr>
        <w:t>comme elle est contente</w:t>
      </w:r>
      <w:r w:rsidR="00A23BF9">
        <w:rPr>
          <w:lang w:eastAsia="en-US"/>
        </w:rPr>
        <w:t> !</w:t>
      </w:r>
    </w:p>
    <w:p w14:paraId="6FE967A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Pendant onze mois et demi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parle avec horreur des vices de Paris</w:t>
      </w:r>
      <w:r w:rsidR="00A23BF9">
        <w:rPr>
          <w:lang w:eastAsia="en-US"/>
        </w:rPr>
        <w:t>…</w:t>
      </w:r>
    </w:p>
    <w:p w14:paraId="40F3E9D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Pendant quinze jours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s</w:t>
      </w:r>
      <w:r w:rsidR="00A23BF9">
        <w:rPr>
          <w:lang w:eastAsia="en-US"/>
        </w:rPr>
        <w:t>’</w:t>
      </w:r>
      <w:r>
        <w:rPr>
          <w:lang w:eastAsia="en-US"/>
        </w:rPr>
        <w:t>y plonge</w:t>
      </w:r>
      <w:r w:rsidR="00A23BF9">
        <w:rPr>
          <w:lang w:eastAsia="en-US"/>
        </w:rPr>
        <w:t xml:space="preserve">, </w:t>
      </w:r>
      <w:r>
        <w:rPr>
          <w:lang w:eastAsia="en-US"/>
        </w:rPr>
        <w:t>la vilaine</w:t>
      </w:r>
      <w:r w:rsidR="00A23BF9">
        <w:rPr>
          <w:lang w:eastAsia="en-US"/>
        </w:rPr>
        <w:t xml:space="preserve">, </w:t>
      </w:r>
      <w:r>
        <w:rPr>
          <w:lang w:eastAsia="en-US"/>
        </w:rPr>
        <w:t>en grognant la volupté</w:t>
      </w:r>
      <w:r w:rsidR="00A23BF9">
        <w:rPr>
          <w:lang w:eastAsia="en-US"/>
        </w:rPr>
        <w:t>.</w:t>
      </w:r>
    </w:p>
    <w:p w14:paraId="3347726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Si le vice prospère à Paris</w:t>
      </w:r>
      <w:r w:rsidR="00A23BF9">
        <w:rPr>
          <w:lang w:eastAsia="en-US"/>
        </w:rPr>
        <w:t xml:space="preserve">,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est que la province l</w:t>
      </w:r>
      <w:r w:rsidR="00A23BF9">
        <w:rPr>
          <w:lang w:eastAsia="en-US"/>
        </w:rPr>
        <w:t>’</w:t>
      </w:r>
      <w:r>
        <w:rPr>
          <w:lang w:eastAsia="en-US"/>
        </w:rPr>
        <w:t>arrose et le fume</w:t>
      </w:r>
      <w:r w:rsidR="00A23BF9">
        <w:rPr>
          <w:lang w:eastAsia="en-US"/>
        </w:rPr>
        <w:t>.</w:t>
      </w:r>
    </w:p>
    <w:p w14:paraId="2F85781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Sans la province</w:t>
      </w:r>
      <w:r w:rsidR="00A23BF9">
        <w:rPr>
          <w:lang w:eastAsia="en-US"/>
        </w:rPr>
        <w:t xml:space="preserve">, </w:t>
      </w:r>
      <w:r>
        <w:rPr>
          <w:lang w:eastAsia="en-US"/>
        </w:rPr>
        <w:t>madame la marquise de Beaujoyeux aurait depuis bien longtemps fermé boutique</w:t>
      </w:r>
      <w:r w:rsidR="00A23BF9">
        <w:rPr>
          <w:lang w:eastAsia="en-US"/>
        </w:rPr>
        <w:t>.</w:t>
      </w:r>
    </w:p>
    <w:p w14:paraId="1447C975" w14:textId="56FC7E48" w:rsidR="00BB5C58" w:rsidRDefault="00BB5C58" w:rsidP="007700B9">
      <w:pPr>
        <w:pStyle w:val="Titre2"/>
        <w:rPr>
          <w:lang w:eastAsia="en-US"/>
        </w:rPr>
      </w:pPr>
      <w:bookmarkStart w:id="194" w:name="_Toc231743438"/>
      <w:bookmarkStart w:id="195" w:name="_Toc237577506"/>
      <w:bookmarkStart w:id="196" w:name="_Toc202192454"/>
      <w:r>
        <w:rPr>
          <w:lang w:eastAsia="en-US"/>
        </w:rPr>
        <w:lastRenderedPageBreak/>
        <w:t>PERVENCHE ET SENSITIVE</w:t>
      </w:r>
      <w:bookmarkEnd w:id="194"/>
      <w:bookmarkEnd w:id="195"/>
      <w:bookmarkEnd w:id="196"/>
      <w:r>
        <w:rPr>
          <w:lang w:eastAsia="en-US"/>
        </w:rPr>
        <w:br/>
      </w:r>
    </w:p>
    <w:p w14:paraId="7E95BF1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Dans tout salon prétendant au titre d</w:t>
      </w:r>
      <w:r w:rsidR="00A23BF9">
        <w:rPr>
          <w:lang w:eastAsia="en-US"/>
        </w:rPr>
        <w:t>’</w:t>
      </w:r>
      <w:r>
        <w:rPr>
          <w:lang w:eastAsia="en-US"/>
        </w:rPr>
        <w:t>agréable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y a un poète et un bas-bleu</w:t>
      </w:r>
      <w:r w:rsidR="00A23BF9">
        <w:rPr>
          <w:lang w:eastAsia="en-US"/>
        </w:rPr>
        <w:t>.</w:t>
      </w:r>
    </w:p>
    <w:p w14:paraId="3401ECAD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Méry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le poète délicieux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admirable conteur</w:t>
      </w:r>
      <w:r w:rsidR="00A23BF9">
        <w:rPr>
          <w:lang w:eastAsia="en-US"/>
        </w:rPr>
        <w:t xml:space="preserve">, </w:t>
      </w:r>
      <w:r>
        <w:rPr>
          <w:lang w:eastAsia="en-US"/>
        </w:rPr>
        <w:t>le miraculeux esprit qui ne tarit jamais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Méry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à son insu</w:t>
      </w:r>
      <w:r w:rsidR="00A23BF9">
        <w:rPr>
          <w:lang w:eastAsia="en-US"/>
        </w:rPr>
        <w:t xml:space="preserve">, </w:t>
      </w:r>
      <w:r>
        <w:rPr>
          <w:lang w:eastAsia="en-US"/>
        </w:rPr>
        <w:t>soupe et dîne une centaine de fois par jour avec la province</w:t>
      </w:r>
      <w:r w:rsidR="00A23BF9">
        <w:rPr>
          <w:lang w:eastAsia="en-US"/>
        </w:rPr>
        <w:t xml:space="preserve">. </w:t>
      </w:r>
      <w:r>
        <w:rPr>
          <w:lang w:eastAsia="en-US"/>
        </w:rPr>
        <w:t xml:space="preserve">Il y a des cercles et des salons où </w:t>
      </w:r>
      <w:proofErr w:type="spellStart"/>
      <w:r>
        <w:rPr>
          <w:lang w:eastAsia="en-US"/>
        </w:rPr>
        <w:t>Méry</w:t>
      </w:r>
      <w:proofErr w:type="spellEnd"/>
      <w:r>
        <w:rPr>
          <w:lang w:eastAsia="en-US"/>
        </w:rPr>
        <w:t xml:space="preserve"> n</w:t>
      </w:r>
      <w:r w:rsidR="00A23BF9">
        <w:rPr>
          <w:lang w:eastAsia="en-US"/>
        </w:rPr>
        <w:t>’</w:t>
      </w:r>
      <w:r>
        <w:rPr>
          <w:lang w:eastAsia="en-US"/>
        </w:rPr>
        <w:t xml:space="preserve">a jamais posé son pied frileux et qui vivent exclusivement de </w:t>
      </w:r>
      <w:proofErr w:type="spellStart"/>
      <w:r>
        <w:rPr>
          <w:lang w:eastAsia="en-US"/>
        </w:rPr>
        <w:t>Méry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 xml:space="preserve">la province y vient voir </w:t>
      </w:r>
      <w:proofErr w:type="spellStart"/>
      <w:r>
        <w:rPr>
          <w:lang w:eastAsia="en-US"/>
        </w:rPr>
        <w:t>Méry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entendre </w:t>
      </w:r>
      <w:proofErr w:type="spellStart"/>
      <w:r>
        <w:rPr>
          <w:lang w:eastAsia="en-US"/>
        </w:rPr>
        <w:t>Méry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 xml:space="preserve">serrer la main de </w:t>
      </w:r>
      <w:proofErr w:type="spellStart"/>
      <w:r>
        <w:rPr>
          <w:lang w:eastAsia="en-US"/>
        </w:rPr>
        <w:t>Méry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enchanteur marseillais</w:t>
      </w:r>
      <w:r w:rsidR="00A23BF9">
        <w:rPr>
          <w:lang w:eastAsia="en-US"/>
        </w:rPr>
        <w:t>.</w:t>
      </w:r>
    </w:p>
    <w:p w14:paraId="0AD0349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Un monsieur est là qui parle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conte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improvise</w:t>
      </w:r>
      <w:r w:rsidR="00A23BF9">
        <w:rPr>
          <w:lang w:eastAsia="en-US"/>
        </w:rPr>
        <w:t xml:space="preserve"> :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 xml:space="preserve">est un faux </w:t>
      </w:r>
      <w:proofErr w:type="spellStart"/>
      <w:r>
        <w:rPr>
          <w:lang w:eastAsia="en-US"/>
        </w:rPr>
        <w:t>Méry</w:t>
      </w:r>
      <w:proofErr w:type="spellEnd"/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Méry</w:t>
      </w:r>
      <w:proofErr w:type="spellEnd"/>
      <w:r>
        <w:rPr>
          <w:lang w:eastAsia="en-US"/>
        </w:rPr>
        <w:t xml:space="preserve"> de paille à qui on donne quinze francs par soirée</w:t>
      </w:r>
      <w:r w:rsidR="00A23BF9">
        <w:rPr>
          <w:lang w:eastAsia="en-US"/>
        </w:rPr>
        <w:t>.</w:t>
      </w:r>
    </w:p>
    <w:p w14:paraId="523EF8C3" w14:textId="59C833D9" w:rsidR="00A23BF9" w:rsidRDefault="00BB5C58" w:rsidP="00A23BF9">
      <w:pPr>
        <w:rPr>
          <w:lang w:eastAsia="en-US"/>
        </w:rPr>
      </w:pPr>
      <w:r>
        <w:rPr>
          <w:lang w:eastAsia="en-US"/>
        </w:rPr>
        <w:t>Le lendemain</w:t>
      </w:r>
      <w:r w:rsidR="00A23BF9">
        <w:rPr>
          <w:lang w:eastAsia="en-US"/>
        </w:rPr>
        <w:t xml:space="preserve">, </w:t>
      </w:r>
      <w:r>
        <w:rPr>
          <w:lang w:eastAsia="en-US"/>
        </w:rPr>
        <w:t>la province se fâchera tout rouge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si vous lui montrez </w:t>
      </w:r>
      <w:proofErr w:type="spellStart"/>
      <w:r>
        <w:rPr>
          <w:lang w:eastAsia="en-US"/>
        </w:rPr>
        <w:t>Méry</w:t>
      </w:r>
      <w:proofErr w:type="spellEnd"/>
      <w:r>
        <w:rPr>
          <w:lang w:eastAsia="en-US"/>
        </w:rPr>
        <w:t xml:space="preserve"> sur le boulevard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le vrai </w:t>
      </w:r>
      <w:proofErr w:type="spellStart"/>
      <w:r>
        <w:rPr>
          <w:lang w:eastAsia="en-US"/>
        </w:rPr>
        <w:t>Méry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auteur éblouissant d</w:t>
      </w:r>
      <w:r w:rsidR="00A23BF9">
        <w:rPr>
          <w:lang w:eastAsia="en-US"/>
        </w:rPr>
        <w:t>’</w:t>
      </w:r>
      <w:proofErr w:type="spellStart"/>
      <w:r>
        <w:rPr>
          <w:i/>
          <w:iCs/>
        </w:rPr>
        <w:t>Héva</w:t>
      </w:r>
      <w:proofErr w:type="spellEnd"/>
      <w:r w:rsidR="00A23BF9">
        <w:rPr>
          <w:i/>
          <w:iCs/>
        </w:rPr>
        <w:t xml:space="preserve">, </w:t>
      </w:r>
      <w:r>
        <w:t xml:space="preserve">de la </w:t>
      </w:r>
      <w:r>
        <w:rPr>
          <w:i/>
          <w:iCs/>
        </w:rPr>
        <w:t xml:space="preserve">Guerre du </w:t>
      </w:r>
      <w:r>
        <w:rPr>
          <w:i/>
          <w:iCs/>
        </w:rPr>
        <w:t xml:space="preserve">Nizam </w:t>
      </w:r>
      <w:r>
        <w:rPr>
          <w:lang w:eastAsia="en-US"/>
        </w:rPr>
        <w:t>et de tant d</w:t>
      </w:r>
      <w:r w:rsidR="00A23BF9">
        <w:rPr>
          <w:lang w:eastAsia="en-US"/>
        </w:rPr>
        <w:t>’</w:t>
      </w:r>
      <w:r>
        <w:rPr>
          <w:lang w:eastAsia="en-US"/>
        </w:rPr>
        <w:t>autres fantaisies aimées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vous dira</w:t>
      </w:r>
      <w:r w:rsidR="00A23BF9">
        <w:rPr>
          <w:lang w:eastAsia="en-US"/>
        </w:rPr>
        <w:t xml:space="preserve">, </w:t>
      </w:r>
      <w:r>
        <w:rPr>
          <w:lang w:eastAsia="en-US"/>
        </w:rPr>
        <w:t>la province</w:t>
      </w:r>
      <w:r w:rsidR="00A23BF9">
        <w:rPr>
          <w:lang w:eastAsia="en-US"/>
        </w:rPr>
        <w:t xml:space="preserve">, </w:t>
      </w:r>
      <w:r>
        <w:rPr>
          <w:lang w:eastAsia="en-US"/>
        </w:rPr>
        <w:t>en haussant les épaules insolemment</w:t>
      </w:r>
      <w:r w:rsidR="00A23BF9">
        <w:rPr>
          <w:lang w:eastAsia="en-US"/>
        </w:rPr>
        <w:t> :</w:t>
      </w:r>
    </w:p>
    <w:p w14:paraId="4F1D387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Allons donc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Comme si on ne connaissait pas </w:t>
      </w:r>
      <w:proofErr w:type="spellStart"/>
      <w:r w:rsidR="00BB5C58">
        <w:rPr>
          <w:lang w:eastAsia="en-US"/>
        </w:rPr>
        <w:t>Méry</w:t>
      </w:r>
      <w:proofErr w:type="spellEnd"/>
      <w:r>
        <w:rPr>
          <w:lang w:eastAsia="en-US"/>
        </w:rPr>
        <w:t> !</w:t>
      </w:r>
    </w:p>
    <w:p w14:paraId="04A7656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Chez madame Oliva de Beaujoyeux</w:t>
      </w:r>
      <w:r w:rsidR="00A23BF9">
        <w:rPr>
          <w:lang w:eastAsia="en-US"/>
        </w:rPr>
        <w:t xml:space="preserve">, </w:t>
      </w:r>
      <w:r>
        <w:rPr>
          <w:lang w:eastAsia="en-US"/>
        </w:rPr>
        <w:t>le poète en titre d</w:t>
      </w:r>
      <w:r w:rsidR="00A23BF9">
        <w:rPr>
          <w:lang w:eastAsia="en-US"/>
        </w:rPr>
        <w:t>’</w:t>
      </w:r>
      <w:r>
        <w:rPr>
          <w:lang w:eastAsia="en-US"/>
        </w:rPr>
        <w:t>office n</w:t>
      </w:r>
      <w:r w:rsidR="00A23BF9">
        <w:rPr>
          <w:lang w:eastAsia="en-US"/>
        </w:rPr>
        <w:t>’</w:t>
      </w:r>
      <w:r>
        <w:rPr>
          <w:lang w:eastAsia="en-US"/>
        </w:rPr>
        <w:t xml:space="preserve">était pas un faux </w:t>
      </w:r>
      <w:proofErr w:type="spellStart"/>
      <w:r>
        <w:rPr>
          <w:lang w:eastAsia="en-US"/>
        </w:rPr>
        <w:t>Méry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 xml:space="preserve">était un vrai </w:t>
      </w:r>
      <w:proofErr w:type="spellStart"/>
      <w:r>
        <w:rPr>
          <w:lang w:eastAsia="en-US"/>
        </w:rPr>
        <w:t>Marboux</w:t>
      </w:r>
      <w:proofErr w:type="spellEnd"/>
      <w:r w:rsidR="00A23BF9">
        <w:rPr>
          <w:lang w:eastAsia="en-US"/>
        </w:rPr>
        <w:t xml:space="preserve"> (</w:t>
      </w:r>
      <w:r>
        <w:rPr>
          <w:lang w:eastAsia="en-US"/>
        </w:rPr>
        <w:t>Alexandre</w:t>
      </w:r>
      <w:r w:rsidR="00A23BF9">
        <w:rPr>
          <w:lang w:eastAsia="en-US"/>
        </w:rPr>
        <w:t xml:space="preserve">), </w:t>
      </w:r>
      <w:r>
        <w:rPr>
          <w:lang w:eastAsia="en-US"/>
        </w:rPr>
        <w:t>auteur de toutes ces romances glutineuses mucilagineuses et collantes qui célèbrent l</w:t>
      </w:r>
      <w:r w:rsidR="00A23BF9">
        <w:rPr>
          <w:lang w:eastAsia="en-US"/>
        </w:rPr>
        <w:t>’</w:t>
      </w:r>
      <w:r>
        <w:rPr>
          <w:lang w:eastAsia="en-US"/>
        </w:rPr>
        <w:t>amour après les feux du jour</w:t>
      </w:r>
      <w:r w:rsidR="00A23BF9">
        <w:rPr>
          <w:lang w:eastAsia="en-US"/>
        </w:rPr>
        <w:t xml:space="preserve">. </w:t>
      </w:r>
      <w:r>
        <w:rPr>
          <w:lang w:eastAsia="en-US"/>
        </w:rPr>
        <w:t>Il était connu sous le nom de Sensitive</w:t>
      </w:r>
      <w:r w:rsidR="00A23BF9">
        <w:rPr>
          <w:lang w:eastAsia="en-US"/>
        </w:rPr>
        <w:t>.</w:t>
      </w:r>
    </w:p>
    <w:p w14:paraId="5C9DB4D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bas-bleu était véritablement Anastasie Fluor</w:t>
      </w:r>
      <w:r w:rsidR="00A23BF9">
        <w:rPr>
          <w:lang w:eastAsia="en-US"/>
        </w:rPr>
        <w:t xml:space="preserve">, </w:t>
      </w:r>
      <w:r>
        <w:rPr>
          <w:lang w:eastAsia="en-US"/>
        </w:rPr>
        <w:t>surnommée Pervenche</w:t>
      </w:r>
      <w:r w:rsidR="00A23BF9">
        <w:rPr>
          <w:lang w:eastAsia="en-US"/>
        </w:rPr>
        <w:t>.</w:t>
      </w:r>
    </w:p>
    <w:p w14:paraId="77AD822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Pervenche et Sensitive ne payaient rien pour être admis à la table et dans les salons de la marquise</w:t>
      </w:r>
      <w:r w:rsidR="00A23BF9">
        <w:rPr>
          <w:lang w:eastAsia="en-US"/>
        </w:rPr>
        <w:t xml:space="preserve">. </w:t>
      </w:r>
      <w:r>
        <w:rPr>
          <w:lang w:eastAsia="en-US"/>
        </w:rPr>
        <w:t>Peut-être même leur était-il alloué une légère indemnité en rapport avec leurs talents</w:t>
      </w:r>
      <w:r w:rsidR="00A23BF9">
        <w:rPr>
          <w:lang w:eastAsia="en-US"/>
        </w:rPr>
        <w:t>.</w:t>
      </w:r>
    </w:p>
    <w:p w14:paraId="2F31DB0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Sensitive et Pervenche s</w:t>
      </w:r>
      <w:r w:rsidR="00A23BF9">
        <w:rPr>
          <w:lang w:eastAsia="en-US"/>
        </w:rPr>
        <w:t>’</w:t>
      </w:r>
      <w:r>
        <w:rPr>
          <w:lang w:eastAsia="en-US"/>
        </w:rPr>
        <w:t>aimaient</w:t>
      </w:r>
      <w:r w:rsidR="00A23BF9">
        <w:rPr>
          <w:lang w:eastAsia="en-US"/>
        </w:rPr>
        <w:t xml:space="preserve">. </w:t>
      </w:r>
      <w:r>
        <w:rPr>
          <w:lang w:eastAsia="en-US"/>
        </w:rPr>
        <w:t>Sensitive était roux</w:t>
      </w:r>
      <w:r w:rsidR="00A23BF9">
        <w:rPr>
          <w:lang w:eastAsia="en-US"/>
        </w:rPr>
        <w:t xml:space="preserve"> ; </w:t>
      </w:r>
      <w:r>
        <w:rPr>
          <w:lang w:eastAsia="en-US"/>
        </w:rPr>
        <w:t>Pervenche était grisâtre</w:t>
      </w:r>
      <w:r w:rsidR="00A23BF9">
        <w:rPr>
          <w:lang w:eastAsia="en-US"/>
        </w:rPr>
        <w:t>.</w:t>
      </w:r>
    </w:p>
    <w:p w14:paraId="6B103F3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Au moment où nous entrons dans les salons de madame la marquise de Beaujoyeux</w:t>
      </w:r>
      <w:r w:rsidR="00A23BF9">
        <w:rPr>
          <w:lang w:eastAsia="en-US"/>
        </w:rPr>
        <w:t xml:space="preserve">, </w:t>
      </w:r>
      <w:r>
        <w:rPr>
          <w:lang w:eastAsia="en-US"/>
        </w:rPr>
        <w:t>Pervenche et Sensitive étaient à leur poste</w:t>
      </w:r>
      <w:r w:rsidR="00A23BF9">
        <w:rPr>
          <w:lang w:eastAsia="en-US"/>
        </w:rPr>
        <w:t xml:space="preserve">. </w:t>
      </w:r>
      <w:r>
        <w:rPr>
          <w:lang w:eastAsia="en-US"/>
        </w:rPr>
        <w:t>Il y avait déjà du monde</w:t>
      </w:r>
      <w:r w:rsidR="00A23BF9">
        <w:rPr>
          <w:lang w:eastAsia="en-US"/>
        </w:rPr>
        <w:t xml:space="preserve">.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jour de cours de danse</w:t>
      </w:r>
      <w:r w:rsidR="00A23BF9">
        <w:rPr>
          <w:lang w:eastAsia="en-US"/>
        </w:rPr>
        <w:t>.</w:t>
      </w:r>
    </w:p>
    <w:p w14:paraId="496C3BD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dîner venait de finir</w:t>
      </w:r>
      <w:r w:rsidR="00A23BF9">
        <w:rPr>
          <w:lang w:eastAsia="en-US"/>
        </w:rPr>
        <w:t xml:space="preserve">. </w:t>
      </w:r>
      <w:r>
        <w:rPr>
          <w:lang w:eastAsia="en-US"/>
        </w:rPr>
        <w:t>On prenait le café dans un petit salon fort coquet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s</w:t>
      </w:r>
      <w:r w:rsidR="00A23BF9">
        <w:rPr>
          <w:lang w:eastAsia="en-US"/>
        </w:rPr>
        <w:t>’</w:t>
      </w:r>
      <w:r>
        <w:rPr>
          <w:lang w:eastAsia="en-US"/>
        </w:rPr>
        <w:t>ouvrait sur la salle de bal</w:t>
      </w:r>
      <w:r w:rsidR="00A23BF9">
        <w:rPr>
          <w:lang w:eastAsia="en-US"/>
        </w:rPr>
        <w:t>…</w:t>
      </w:r>
    </w:p>
    <w:p w14:paraId="47CEC04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Les nièces étaient déjà dans cette dernière pièce</w:t>
      </w:r>
      <w:r w:rsidR="00A23BF9">
        <w:rPr>
          <w:lang w:eastAsia="en-US"/>
        </w:rPr>
        <w:t xml:space="preserve">, </w:t>
      </w:r>
      <w:r>
        <w:rPr>
          <w:lang w:eastAsia="en-US"/>
        </w:rPr>
        <w:t>jetées en groupes sur les divans</w:t>
      </w:r>
      <w:r w:rsidR="00A23BF9">
        <w:rPr>
          <w:lang w:eastAsia="en-US"/>
        </w:rPr>
        <w:t xml:space="preserve">, </w:t>
      </w:r>
      <w:r>
        <w:rPr>
          <w:lang w:eastAsia="en-US"/>
        </w:rPr>
        <w:t>causant et riant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belles jeunes filles</w:t>
      </w:r>
      <w:r w:rsidR="00A23BF9">
        <w:rPr>
          <w:lang w:eastAsia="en-US"/>
        </w:rPr>
        <w:t xml:space="preserve">, </w:t>
      </w:r>
      <w:r>
        <w:rPr>
          <w:lang w:eastAsia="en-US"/>
        </w:rPr>
        <w:t>enfin pelotant en attendant partie</w:t>
      </w:r>
      <w:r w:rsidR="00A23BF9">
        <w:rPr>
          <w:lang w:eastAsia="en-US"/>
        </w:rPr>
        <w:t>.</w:t>
      </w:r>
    </w:p>
    <w:p w14:paraId="4302F83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piano était encore fermé</w:t>
      </w:r>
      <w:r w:rsidR="00A23BF9">
        <w:rPr>
          <w:lang w:eastAsia="en-US"/>
        </w:rPr>
        <w:t>.</w:t>
      </w:r>
    </w:p>
    <w:p w14:paraId="0890193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Ces dames devisaient avec quelques habitués du sexe masculin pendant qu</w:t>
      </w:r>
      <w:r w:rsidR="00A23BF9">
        <w:rPr>
          <w:lang w:eastAsia="en-US"/>
        </w:rPr>
        <w:t>’</w:t>
      </w:r>
      <w:r>
        <w:rPr>
          <w:lang w:eastAsia="en-US"/>
        </w:rPr>
        <w:t>on disposait les tables dans le salon des jeux</w:t>
      </w:r>
      <w:r w:rsidR="00A23BF9">
        <w:rPr>
          <w:lang w:eastAsia="en-US"/>
        </w:rPr>
        <w:t xml:space="preserve">, </w:t>
      </w:r>
      <w:r>
        <w:rPr>
          <w:i/>
          <w:iCs/>
        </w:rPr>
        <w:t>autorisés par la loi et le bon goût</w:t>
      </w:r>
      <w:r w:rsidR="00A23BF9">
        <w:rPr>
          <w:lang w:eastAsia="en-US"/>
        </w:rPr>
        <w:t xml:space="preserve">, </w:t>
      </w:r>
      <w:r>
        <w:rPr>
          <w:lang w:eastAsia="en-US"/>
        </w:rPr>
        <w:t>réunis</w:t>
      </w:r>
      <w:r w:rsidR="00A23BF9">
        <w:rPr>
          <w:lang w:eastAsia="en-US"/>
        </w:rPr>
        <w:t>.</w:t>
      </w:r>
    </w:p>
    <w:p w14:paraId="2A8F188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Nous trouvons là des gens inconnus et peut-être aussi plus d</w:t>
      </w:r>
      <w:r w:rsidR="00A23BF9">
        <w:rPr>
          <w:lang w:eastAsia="en-US"/>
        </w:rPr>
        <w:t>’</w:t>
      </w:r>
      <w:r>
        <w:rPr>
          <w:lang w:eastAsia="en-US"/>
        </w:rPr>
        <w:t>une vieille connaissance</w:t>
      </w:r>
      <w:r w:rsidR="00A23BF9">
        <w:rPr>
          <w:lang w:eastAsia="en-US"/>
        </w:rPr>
        <w:t>.</w:t>
      </w:r>
    </w:p>
    <w:p w14:paraId="3FD06E0A" w14:textId="3AB16298" w:rsidR="00A23BF9" w:rsidRDefault="00BB5C58" w:rsidP="00A23BF9">
      <w:pPr>
        <w:rPr>
          <w:lang w:eastAsia="en-US"/>
        </w:rPr>
      </w:pPr>
      <w:r>
        <w:rPr>
          <w:lang w:eastAsia="en-US"/>
        </w:rPr>
        <w:t>Une</w:t>
      </w:r>
      <w:r w:rsidR="00A23BF9">
        <w:rPr>
          <w:lang w:eastAsia="en-US"/>
        </w:rPr>
        <w:t xml:space="preserve">, </w:t>
      </w:r>
      <w:r>
        <w:rPr>
          <w:lang w:eastAsia="en-US"/>
        </w:rPr>
        <w:t>pour le moins</w:t>
      </w:r>
      <w:r w:rsidR="00A23BF9">
        <w:rPr>
          <w:lang w:eastAsia="en-US"/>
        </w:rPr>
        <w:t xml:space="preserve">, </w:t>
      </w:r>
      <w:r>
        <w:rPr>
          <w:lang w:eastAsia="en-US"/>
        </w:rPr>
        <w:t>bien certainement</w:t>
      </w:r>
      <w:r w:rsidR="00A23BF9">
        <w:rPr>
          <w:lang w:eastAsia="en-US"/>
        </w:rPr>
        <w:t> ; M. </w:t>
      </w:r>
      <w:proofErr w:type="spellStart"/>
      <w:r>
        <w:rPr>
          <w:lang w:eastAsia="en-US"/>
        </w:rPr>
        <w:t>Berthelleminot</w:t>
      </w:r>
      <w:proofErr w:type="spellEnd"/>
      <w:r>
        <w:rPr>
          <w:lang w:eastAsia="en-US"/>
        </w:rPr>
        <w:t xml:space="preserve"> de </w:t>
      </w:r>
      <w:proofErr w:type="spellStart"/>
      <w:r>
        <w:rPr>
          <w:lang w:eastAsia="en-US"/>
        </w:rPr>
        <w:t>Beaurepas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qui s</w:t>
      </w:r>
      <w:r w:rsidR="00A23BF9">
        <w:rPr>
          <w:lang w:eastAsia="en-US"/>
        </w:rPr>
        <w:t>’</w:t>
      </w:r>
      <w:r>
        <w:rPr>
          <w:lang w:eastAsia="en-US"/>
        </w:rPr>
        <w:t>appelait ici Berthelot</w:t>
      </w:r>
      <w:r w:rsidR="00A23BF9">
        <w:rPr>
          <w:lang w:eastAsia="en-US"/>
        </w:rPr>
        <w:t xml:space="preserve">, </w:t>
      </w:r>
      <w:r>
        <w:rPr>
          <w:lang w:eastAsia="en-US"/>
        </w:rPr>
        <w:t>au positif</w:t>
      </w:r>
      <w:r w:rsidR="00A23BF9">
        <w:rPr>
          <w:lang w:eastAsia="en-US"/>
        </w:rPr>
        <w:t xml:space="preserve">, </w:t>
      </w:r>
      <w:r>
        <w:rPr>
          <w:lang w:eastAsia="en-US"/>
        </w:rPr>
        <w:t>entrepreneur de déménagements pour Paris et la campagne</w:t>
      </w:r>
      <w:r w:rsidR="00A23BF9">
        <w:rPr>
          <w:lang w:eastAsia="en-US"/>
        </w:rPr>
        <w:t>.</w:t>
      </w:r>
    </w:p>
    <w:p w14:paraId="1B96271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Il se nommait </w:t>
      </w:r>
      <w:proofErr w:type="spellStart"/>
      <w:r w:rsidR="00BB5C58">
        <w:rPr>
          <w:lang w:eastAsia="en-US"/>
        </w:rPr>
        <w:t>Berthellemot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au comparatif</w:t>
      </w:r>
      <w:r>
        <w:rPr>
          <w:lang w:eastAsia="en-US"/>
        </w:rPr>
        <w:t xml:space="preserve">, </w:t>
      </w:r>
      <w:r w:rsidR="00BB5C58">
        <w:rPr>
          <w:lang w:eastAsia="en-US"/>
        </w:rPr>
        <w:t>dans son agence de recrutement</w:t>
      </w:r>
      <w:r>
        <w:rPr>
          <w:lang w:eastAsia="en-US"/>
        </w:rPr>
        <w:t>.</w:t>
      </w:r>
    </w:p>
    <w:p w14:paraId="77AFAE1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Le superlatif</w:t>
      </w:r>
      <w:r w:rsidR="00A23BF9">
        <w:rPr>
          <w:lang w:eastAsia="en-US"/>
        </w:rPr>
        <w:t xml:space="preserve"> : </w:t>
      </w:r>
      <w:proofErr w:type="spellStart"/>
      <w:r>
        <w:rPr>
          <w:lang w:eastAsia="en-US"/>
        </w:rPr>
        <w:t>Berthelleminot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il le gardait pour la grande affaire</w:t>
      </w:r>
      <w:r w:rsidR="00A23BF9">
        <w:rPr>
          <w:lang w:eastAsia="en-US"/>
        </w:rPr>
        <w:t>.</w:t>
      </w:r>
    </w:p>
    <w:p w14:paraId="3B0ECA8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Car il avait toujours une grande affaire</w:t>
      </w:r>
      <w:r w:rsidR="00A23BF9">
        <w:rPr>
          <w:lang w:eastAsia="en-US"/>
        </w:rPr>
        <w:t>.</w:t>
      </w:r>
    </w:p>
    <w:p w14:paraId="41C07DA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Non plus des coupes de bois en Valachie</w:t>
      </w:r>
      <w:r w:rsidR="00A23BF9">
        <w:rPr>
          <w:lang w:eastAsia="en-US"/>
        </w:rPr>
        <w:t>.</w:t>
      </w:r>
    </w:p>
    <w:p w14:paraId="79987F6D" w14:textId="314157DE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Allons donc</w:t>
      </w:r>
      <w:r>
        <w:rPr>
          <w:lang w:eastAsia="en-US"/>
        </w:rPr>
        <w:t xml:space="preserve"> !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 xml:space="preserve">mais bien un </w:t>
      </w:r>
      <w:r w:rsidR="00BB5C58">
        <w:rPr>
          <w:i/>
          <w:iCs/>
        </w:rPr>
        <w:t xml:space="preserve">placer </w:t>
      </w:r>
      <w:r w:rsidR="00BB5C58">
        <w:rPr>
          <w:lang w:eastAsia="en-US"/>
        </w:rPr>
        <w:t>au Sacramento</w:t>
      </w:r>
      <w:r>
        <w:rPr>
          <w:lang w:eastAsia="en-US"/>
        </w:rPr>
        <w:t xml:space="preserve">. </w:t>
      </w:r>
      <w:r w:rsidR="00BB5C58">
        <w:rPr>
          <w:lang w:eastAsia="en-US"/>
        </w:rPr>
        <w:t>La Californie</w:t>
      </w:r>
      <w:r>
        <w:rPr>
          <w:lang w:eastAsia="en-US"/>
        </w:rPr>
        <w:t xml:space="preserve"> ! </w:t>
      </w:r>
      <w:r w:rsidR="00BB5C58">
        <w:rPr>
          <w:lang w:eastAsia="en-US"/>
        </w:rPr>
        <w:t>Des actions de deux francs cinquante</w:t>
      </w:r>
      <w:r>
        <w:rPr>
          <w:lang w:eastAsia="en-US"/>
        </w:rPr>
        <w:t xml:space="preserve">, </w:t>
      </w:r>
      <w:r w:rsidR="00BB5C58">
        <w:rPr>
          <w:lang w:eastAsia="en-US"/>
        </w:rPr>
        <w:t>divisées en coupons de dix sous</w:t>
      </w:r>
      <w:r>
        <w:rPr>
          <w:lang w:eastAsia="en-US"/>
        </w:rPr>
        <w:t xml:space="preserve">. </w:t>
      </w:r>
      <w:r w:rsidR="00BB5C58">
        <w:rPr>
          <w:lang w:eastAsia="en-US"/>
        </w:rPr>
        <w:t>Vous verrez</w:t>
      </w:r>
      <w:r>
        <w:rPr>
          <w:lang w:eastAsia="en-US"/>
        </w:rPr>
        <w:t> !</w:t>
      </w:r>
    </w:p>
    <w:p w14:paraId="1F1B405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Depuis vingt ans</w:t>
      </w:r>
      <w:r w:rsidR="00A23BF9">
        <w:rPr>
          <w:lang w:eastAsia="en-US"/>
        </w:rPr>
        <w:t xml:space="preserve">, </w:t>
      </w:r>
      <w:r>
        <w:rPr>
          <w:lang w:eastAsia="en-US"/>
        </w:rPr>
        <w:t>ce chevalier de l</w:t>
      </w:r>
      <w:r w:rsidR="00A23BF9">
        <w:rPr>
          <w:lang w:eastAsia="en-US"/>
        </w:rPr>
        <w:t>’</w:t>
      </w:r>
      <w:r>
        <w:rPr>
          <w:lang w:eastAsia="en-US"/>
        </w:rPr>
        <w:t>Aigle jaune de Souabe</w:t>
      </w:r>
      <w:r w:rsidR="00A23BF9">
        <w:rPr>
          <w:lang w:eastAsia="en-US"/>
        </w:rPr>
        <w:t xml:space="preserve">, </w:t>
      </w:r>
      <w:r>
        <w:rPr>
          <w:lang w:eastAsia="en-US"/>
        </w:rPr>
        <w:t>avait remué des idées au boisseau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il n</w:t>
      </w:r>
      <w:r w:rsidR="00A23BF9">
        <w:rPr>
          <w:lang w:eastAsia="en-US"/>
        </w:rPr>
        <w:t>’</w:t>
      </w:r>
      <w:r>
        <w:rPr>
          <w:lang w:eastAsia="en-US"/>
        </w:rPr>
        <w:t>avait point encore subi de condamnation correctionnelle</w:t>
      </w:r>
      <w:r w:rsidR="00A23BF9">
        <w:rPr>
          <w:lang w:eastAsia="en-US"/>
        </w:rPr>
        <w:t>.</w:t>
      </w:r>
    </w:p>
    <w:p w14:paraId="2B5D466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Pas la moindre</w:t>
      </w:r>
      <w:r w:rsidR="00A23BF9">
        <w:rPr>
          <w:lang w:eastAsia="en-US"/>
        </w:rPr>
        <w:t> !</w:t>
      </w:r>
    </w:p>
    <w:p w14:paraId="6E33D0F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Pur et sans tache comme la blanche hermine</w:t>
      </w:r>
      <w:r w:rsidR="00A23BF9">
        <w:rPr>
          <w:lang w:eastAsia="en-US"/>
        </w:rPr>
        <w:t> !</w:t>
      </w:r>
    </w:p>
    <w:p w14:paraId="06C34BA9" w14:textId="664205C1" w:rsidR="00A23BF9" w:rsidRDefault="00BB5C58" w:rsidP="00A23BF9">
      <w:pPr>
        <w:rPr>
          <w:lang w:eastAsia="en-US"/>
        </w:rPr>
      </w:pPr>
      <w:r>
        <w:rPr>
          <w:lang w:eastAsia="en-US"/>
        </w:rPr>
        <w:t>Il s</w:t>
      </w:r>
      <w:r w:rsidR="00A23BF9">
        <w:rPr>
          <w:lang w:eastAsia="en-US"/>
        </w:rPr>
        <w:t>’</w:t>
      </w:r>
      <w:r>
        <w:rPr>
          <w:lang w:eastAsia="en-US"/>
        </w:rPr>
        <w:t>entretenait en ce moment avec le docteur Desbois</w:t>
      </w:r>
      <w:r w:rsidR="00A23BF9">
        <w:rPr>
          <w:lang w:eastAsia="en-US"/>
        </w:rPr>
        <w:t>, M. </w:t>
      </w:r>
      <w:r>
        <w:rPr>
          <w:lang w:eastAsia="en-US"/>
        </w:rPr>
        <w:t>Bonnin</w:t>
      </w:r>
      <w:r w:rsidR="00A23BF9">
        <w:rPr>
          <w:lang w:eastAsia="en-US"/>
        </w:rPr>
        <w:t xml:space="preserve">, </w:t>
      </w:r>
      <w:r>
        <w:rPr>
          <w:lang w:eastAsia="en-US"/>
        </w:rPr>
        <w:t>rentier</w:t>
      </w:r>
      <w:r w:rsidR="00A23BF9">
        <w:rPr>
          <w:lang w:eastAsia="en-US"/>
        </w:rPr>
        <w:t xml:space="preserve">, </w:t>
      </w:r>
      <w:r>
        <w:rPr>
          <w:lang w:eastAsia="en-US"/>
        </w:rPr>
        <w:t>et Peignon</w:t>
      </w:r>
      <w:r w:rsidR="00A23BF9">
        <w:rPr>
          <w:lang w:eastAsia="en-US"/>
        </w:rPr>
        <w:t xml:space="preserve">, </w:t>
      </w:r>
      <w:r>
        <w:rPr>
          <w:lang w:eastAsia="en-US"/>
        </w:rPr>
        <w:t>haut employé des pompes funèbres</w:t>
      </w:r>
      <w:r w:rsidR="00A23BF9">
        <w:rPr>
          <w:lang w:eastAsia="en-US"/>
        </w:rPr>
        <w:t>.</w:t>
      </w:r>
    </w:p>
    <w:p w14:paraId="0E527C4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Derrière eux</w:t>
      </w:r>
      <w:r w:rsidR="00A23BF9">
        <w:rPr>
          <w:lang w:eastAsia="en-US"/>
        </w:rPr>
        <w:t xml:space="preserve">, </w:t>
      </w:r>
      <w:r>
        <w:rPr>
          <w:lang w:eastAsia="en-US"/>
        </w:rPr>
        <w:t>Monsigny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étudiant de quinzième année</w:t>
      </w:r>
      <w:r w:rsidR="00A23BF9">
        <w:rPr>
          <w:lang w:eastAsia="en-US"/>
        </w:rPr>
        <w:t xml:space="preserve">, </w:t>
      </w:r>
      <w:r>
        <w:rPr>
          <w:lang w:eastAsia="en-US"/>
        </w:rPr>
        <w:t>faisait enrager le marquis de Beaujoyeux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tournait ses pouces et digérait</w:t>
      </w:r>
      <w:r w:rsidR="00A23BF9">
        <w:rPr>
          <w:lang w:eastAsia="en-US"/>
        </w:rPr>
        <w:t>.</w:t>
      </w:r>
    </w:p>
    <w:p w14:paraId="35046A0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Toutes ces figures-là</w:t>
      </w:r>
      <w:r w:rsidR="00A23BF9">
        <w:rPr>
          <w:lang w:eastAsia="en-US"/>
        </w:rPr>
        <w:t xml:space="preserve">, </w:t>
      </w:r>
      <w:r>
        <w:rPr>
          <w:lang w:eastAsia="en-US"/>
        </w:rPr>
        <w:t>nous avons dû les voir quelque part</w:t>
      </w:r>
      <w:r w:rsidR="00A23BF9">
        <w:rPr>
          <w:lang w:eastAsia="en-US"/>
        </w:rPr>
        <w:t>.</w:t>
      </w:r>
    </w:p>
    <w:p w14:paraId="0F0CE00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À les bien regarder</w:t>
      </w:r>
      <w:r w:rsidR="00A23BF9">
        <w:rPr>
          <w:lang w:eastAsia="en-US"/>
        </w:rPr>
        <w:t xml:space="preserve">, </w:t>
      </w:r>
      <w:r>
        <w:rPr>
          <w:lang w:eastAsia="en-US"/>
        </w:rPr>
        <w:t>il semble que ce soient des amis déguisés et changés par les années</w:t>
      </w:r>
      <w:r w:rsidR="00A23BF9">
        <w:rPr>
          <w:lang w:eastAsia="en-US"/>
        </w:rPr>
        <w:t xml:space="preserve">, </w:t>
      </w:r>
      <w:r>
        <w:rPr>
          <w:lang w:eastAsia="en-US"/>
        </w:rPr>
        <w:t>sur les visages de qui nous ne savons plus mettre les noms</w:t>
      </w:r>
      <w:r w:rsidR="00A23BF9">
        <w:rPr>
          <w:lang w:eastAsia="en-US"/>
        </w:rPr>
        <w:t>.</w:t>
      </w:r>
    </w:p>
    <w:p w14:paraId="6FDC656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Desbois avait les cheveux blancs bien vénérables</w:t>
      </w:r>
      <w:r w:rsidR="00A23BF9">
        <w:rPr>
          <w:lang w:eastAsia="en-US"/>
        </w:rPr>
        <w:t xml:space="preserve"> ; </w:t>
      </w:r>
      <w:r>
        <w:rPr>
          <w:lang w:eastAsia="en-US"/>
        </w:rPr>
        <w:t>Bonnin</w:t>
      </w:r>
      <w:r w:rsidR="00A23BF9">
        <w:rPr>
          <w:lang w:eastAsia="en-US"/>
        </w:rPr>
        <w:t xml:space="preserve">, </w:t>
      </w:r>
      <w:r>
        <w:rPr>
          <w:lang w:eastAsia="en-US"/>
        </w:rPr>
        <w:t>chauve comme une assiette</w:t>
      </w:r>
      <w:r w:rsidR="00A23BF9">
        <w:rPr>
          <w:lang w:eastAsia="en-US"/>
        </w:rPr>
        <w:t xml:space="preserve">, </w:t>
      </w:r>
      <w:r>
        <w:rPr>
          <w:lang w:eastAsia="en-US"/>
        </w:rPr>
        <w:t>portait un garde-vue vert</w:t>
      </w:r>
      <w:r w:rsidR="00A23BF9">
        <w:rPr>
          <w:lang w:eastAsia="en-US"/>
        </w:rPr>
        <w:t xml:space="preserve"> ; </w:t>
      </w:r>
      <w:r>
        <w:rPr>
          <w:lang w:eastAsia="en-US"/>
        </w:rPr>
        <w:t>Peignon avait un teint de blond sous une belle perruque noire</w:t>
      </w:r>
      <w:r w:rsidR="00A23BF9">
        <w:rPr>
          <w:lang w:eastAsia="en-US"/>
        </w:rPr>
        <w:t>.</w:t>
      </w:r>
    </w:p>
    <w:p w14:paraId="77E178C9" w14:textId="0B372B16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Quant à </w:t>
      </w:r>
      <w:r w:rsidR="00A23BF9">
        <w:rPr>
          <w:lang w:eastAsia="en-US"/>
        </w:rPr>
        <w:t>M. de </w:t>
      </w:r>
      <w:r>
        <w:rPr>
          <w:lang w:eastAsia="en-US"/>
        </w:rPr>
        <w:t>Monsigny</w:t>
      </w:r>
      <w:r w:rsidR="00A23BF9">
        <w:rPr>
          <w:lang w:eastAsia="en-US"/>
        </w:rPr>
        <w:t xml:space="preserve">, </w:t>
      </w:r>
      <w:r>
        <w:rPr>
          <w:lang w:eastAsia="en-US"/>
        </w:rPr>
        <w:t>sa figure était tout en barbe</w:t>
      </w:r>
      <w:r w:rsidR="00A23BF9">
        <w:rPr>
          <w:lang w:eastAsia="en-US"/>
        </w:rPr>
        <w:t>.</w:t>
      </w:r>
    </w:p>
    <w:p w14:paraId="7A8EFEC4" w14:textId="6E5C6D50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 xml:space="preserve">Où diable avons-nous donc vu ce </w:t>
      </w:r>
      <w:r w:rsidR="00A23BF9">
        <w:rPr>
          <w:lang w:eastAsia="en-US"/>
        </w:rPr>
        <w:t>M. de </w:t>
      </w:r>
      <w:r>
        <w:rPr>
          <w:lang w:eastAsia="en-US"/>
        </w:rPr>
        <w:t>Monsigny</w:t>
      </w:r>
      <w:r w:rsidR="00A23BF9">
        <w:rPr>
          <w:lang w:eastAsia="en-US"/>
        </w:rPr>
        <w:t> ?</w:t>
      </w:r>
    </w:p>
    <w:p w14:paraId="1066841E" w14:textId="547D1603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proofErr w:type="spellStart"/>
      <w:r w:rsidR="00BB5C58">
        <w:rPr>
          <w:lang w:eastAsia="en-US"/>
        </w:rPr>
        <w:t>Sacrebleure</w:t>
      </w:r>
      <w:proofErr w:type="spellEnd"/>
      <w:r>
        <w:rPr>
          <w:lang w:eastAsia="en-US"/>
        </w:rPr>
        <w:t xml:space="preserve"> ! </w:t>
      </w:r>
      <w:r w:rsidR="00BB5C58">
        <w:rPr>
          <w:lang w:eastAsia="en-US"/>
        </w:rPr>
        <w:t>papa Crouton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dit-il à </w:t>
      </w:r>
      <w:r>
        <w:rPr>
          <w:lang w:eastAsia="en-US"/>
        </w:rPr>
        <w:t>M. </w:t>
      </w:r>
      <w:r w:rsidR="00BB5C58">
        <w:rPr>
          <w:lang w:eastAsia="en-US"/>
        </w:rPr>
        <w:t>le marquis de Beaujoyeux</w:t>
      </w:r>
      <w:r>
        <w:rPr>
          <w:lang w:eastAsia="en-US"/>
        </w:rPr>
        <w:t xml:space="preserve">, </w:t>
      </w:r>
      <w:r w:rsidR="00BB5C58">
        <w:rPr>
          <w:lang w:eastAsia="en-US"/>
        </w:rPr>
        <w:t>est-ce que Romblon-Ballon ne va pas venir ce soir</w:t>
      </w:r>
      <w:r>
        <w:rPr>
          <w:lang w:eastAsia="en-US"/>
        </w:rPr>
        <w:t> !…</w:t>
      </w:r>
    </w:p>
    <w:p w14:paraId="638491B5" w14:textId="5AD09EBC" w:rsidR="00BB5C58" w:rsidRDefault="00BB5C58" w:rsidP="007700B9">
      <w:pPr>
        <w:pStyle w:val="Titre2"/>
        <w:rPr>
          <w:lang w:eastAsia="en-US"/>
        </w:rPr>
      </w:pPr>
      <w:bookmarkStart w:id="197" w:name="_Toc231743439"/>
      <w:bookmarkStart w:id="198" w:name="_Toc237577507"/>
      <w:bookmarkStart w:id="199" w:name="_Toc202192455"/>
      <w:r>
        <w:rPr>
          <w:lang w:eastAsia="en-US"/>
        </w:rPr>
        <w:lastRenderedPageBreak/>
        <w:t>MADAME PAOLI</w:t>
      </w:r>
      <w:bookmarkEnd w:id="197"/>
      <w:bookmarkEnd w:id="198"/>
      <w:bookmarkEnd w:id="199"/>
      <w:r>
        <w:rPr>
          <w:lang w:eastAsia="en-US"/>
        </w:rPr>
        <w:br/>
      </w:r>
    </w:p>
    <w:p w14:paraId="49BE396F" w14:textId="5F087D58" w:rsidR="00A23BF9" w:rsidRDefault="00BB5C58" w:rsidP="00A23BF9">
      <w:pPr>
        <w:rPr>
          <w:i/>
          <w:iCs/>
          <w:lang w:eastAsia="en-US"/>
        </w:rPr>
      </w:pPr>
      <w:r>
        <w:rPr>
          <w:lang w:eastAsia="en-US"/>
        </w:rPr>
        <w:t xml:space="preserve">Ce </w:t>
      </w:r>
      <w:r w:rsidR="00A23BF9">
        <w:rPr>
          <w:lang w:eastAsia="en-US"/>
        </w:rPr>
        <w:t>M. de </w:t>
      </w:r>
      <w:r>
        <w:rPr>
          <w:lang w:eastAsia="en-US"/>
        </w:rPr>
        <w:t>Monsigny</w:t>
      </w:r>
      <w:r w:rsidR="00A23BF9">
        <w:rPr>
          <w:lang w:eastAsia="en-US"/>
        </w:rPr>
        <w:t xml:space="preserve">, </w:t>
      </w:r>
      <w:r>
        <w:rPr>
          <w:lang w:eastAsia="en-US"/>
        </w:rPr>
        <w:t>étudiant de quinzième année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jurait </w:t>
      </w:r>
      <w:proofErr w:type="spellStart"/>
      <w:r>
        <w:rPr>
          <w:i/>
          <w:iCs/>
          <w:lang w:eastAsia="en-US"/>
        </w:rPr>
        <w:t>sacrebleure</w:t>
      </w:r>
      <w:proofErr w:type="spellEnd"/>
      <w:r w:rsidR="00A23BF9">
        <w:rPr>
          <w:i/>
          <w:iCs/>
          <w:lang w:eastAsia="en-US"/>
        </w:rPr>
        <w:t> !</w:t>
      </w:r>
    </w:p>
    <w:p w14:paraId="35C8A59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 xml:space="preserve">était peut-être le chevalier </w:t>
      </w:r>
      <w:proofErr w:type="spellStart"/>
      <w:r>
        <w:rPr>
          <w:lang w:eastAsia="en-US"/>
        </w:rPr>
        <w:t>Filis</w:t>
      </w:r>
      <w:proofErr w:type="spellEnd"/>
      <w:r>
        <w:rPr>
          <w:lang w:eastAsia="en-US"/>
        </w:rPr>
        <w:t xml:space="preserve"> de </w:t>
      </w:r>
      <w:proofErr w:type="spellStart"/>
      <w:r>
        <w:rPr>
          <w:lang w:eastAsia="en-US"/>
        </w:rPr>
        <w:t>Guérineul</w:t>
      </w:r>
      <w:proofErr w:type="spellEnd"/>
      <w:r w:rsidR="00A23BF9">
        <w:rPr>
          <w:lang w:eastAsia="en-US"/>
        </w:rPr>
        <w:t>.</w:t>
      </w:r>
    </w:p>
    <w:p w14:paraId="315F0A6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</w:t>
      </w:r>
      <w:r w:rsidR="00A23BF9">
        <w:rPr>
          <w:lang w:eastAsia="en-US"/>
        </w:rPr>
        <w:t xml:space="preserve">, </w:t>
      </w:r>
      <w:r>
        <w:rPr>
          <w:lang w:eastAsia="en-US"/>
        </w:rPr>
        <w:t>pourquoi ce changement de nom</w:t>
      </w:r>
      <w:r w:rsidR="00A23BF9">
        <w:rPr>
          <w:lang w:eastAsia="en-US"/>
        </w:rPr>
        <w:t> ?</w:t>
      </w:r>
    </w:p>
    <w:p w14:paraId="0488A17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ce Bonnin</w:t>
      </w:r>
      <w:r w:rsidR="00A23BF9">
        <w:rPr>
          <w:lang w:eastAsia="en-US"/>
        </w:rPr>
        <w:t xml:space="preserve"> ? </w:t>
      </w:r>
      <w:r>
        <w:rPr>
          <w:lang w:eastAsia="en-US"/>
        </w:rPr>
        <w:t>et ce Desbois</w:t>
      </w:r>
      <w:r w:rsidR="00A23BF9">
        <w:rPr>
          <w:lang w:eastAsia="en-US"/>
        </w:rPr>
        <w:t xml:space="preserve"> ? </w:t>
      </w:r>
      <w:r>
        <w:rPr>
          <w:lang w:eastAsia="en-US"/>
        </w:rPr>
        <w:t>et ce Peignon des pompes funèbres</w:t>
      </w:r>
      <w:r w:rsidR="00A23BF9">
        <w:rPr>
          <w:lang w:eastAsia="en-US"/>
        </w:rPr>
        <w:t> ?</w:t>
      </w:r>
    </w:p>
    <w:p w14:paraId="14E74B73" w14:textId="570C7B8C" w:rsidR="00A23BF9" w:rsidRDefault="00685E2E" w:rsidP="00A23BF9">
      <w:pPr>
        <w:rPr>
          <w:lang w:eastAsia="en-US"/>
        </w:rPr>
      </w:pPr>
      <w:r>
        <w:rPr>
          <w:lang w:eastAsia="en-US"/>
        </w:rPr>
        <w:t>Cousin-et-ami</w:t>
      </w:r>
      <w:r w:rsidR="00BB5C58">
        <w:rPr>
          <w:lang w:eastAsia="en-US"/>
        </w:rPr>
        <w:t xml:space="preserve"> avait toujours eu du goût pour le deuil</w:t>
      </w:r>
      <w:r w:rsidR="00A23BF9">
        <w:rPr>
          <w:lang w:eastAsia="en-US"/>
        </w:rPr>
        <w:t> !</w:t>
      </w:r>
    </w:p>
    <w:p w14:paraId="0854FAA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Nous éclaircirons tout cela</w:t>
      </w:r>
      <w:r w:rsidR="00A23BF9">
        <w:rPr>
          <w:lang w:eastAsia="en-US"/>
        </w:rPr>
        <w:t>.</w:t>
      </w:r>
    </w:p>
    <w:p w14:paraId="0DB39B80" w14:textId="7954198E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Si fait</w:t>
      </w:r>
      <w:r>
        <w:rPr>
          <w:lang w:eastAsia="en-US"/>
        </w:rPr>
        <w:t>, M. de </w:t>
      </w:r>
      <w:r w:rsidR="00BB5C58">
        <w:rPr>
          <w:lang w:eastAsia="en-US"/>
        </w:rPr>
        <w:t>Monsigny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répondit de loin la marquise</w:t>
      </w:r>
      <w:r>
        <w:rPr>
          <w:lang w:eastAsia="en-US"/>
        </w:rPr>
        <w:t xml:space="preserve"> ; </w:t>
      </w:r>
      <w:r w:rsidR="00BB5C58">
        <w:rPr>
          <w:lang w:eastAsia="en-US"/>
        </w:rPr>
        <w:t xml:space="preserve">nous verrons ce soir </w:t>
      </w:r>
      <w:r>
        <w:rPr>
          <w:lang w:eastAsia="en-US"/>
        </w:rPr>
        <w:t>M. </w:t>
      </w:r>
      <w:r w:rsidR="00BB5C58">
        <w:rPr>
          <w:lang w:eastAsia="en-US"/>
        </w:rPr>
        <w:t>Romblon</w:t>
      </w:r>
      <w:r>
        <w:rPr>
          <w:lang w:eastAsia="en-US"/>
        </w:rPr>
        <w:t xml:space="preserve">… </w:t>
      </w:r>
      <w:r w:rsidR="00BB5C58">
        <w:rPr>
          <w:lang w:eastAsia="en-US"/>
        </w:rPr>
        <w:t>Il a même un rendez-vous ici</w:t>
      </w:r>
      <w:r>
        <w:rPr>
          <w:lang w:eastAsia="en-US"/>
        </w:rPr>
        <w:t>.</w:t>
      </w:r>
    </w:p>
    <w:p w14:paraId="323BF18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Avec vous</w:t>
      </w:r>
      <w:r>
        <w:rPr>
          <w:lang w:eastAsia="en-US"/>
        </w:rPr>
        <w:t xml:space="preserve"> ? </w:t>
      </w:r>
      <w:r w:rsidR="00BB5C58">
        <w:rPr>
          <w:lang w:eastAsia="en-US"/>
        </w:rPr>
        <w:t>demanda Monsigny</w:t>
      </w:r>
      <w:r>
        <w:rPr>
          <w:lang w:eastAsia="en-US"/>
        </w:rPr>
        <w:t>.</w:t>
      </w:r>
    </w:p>
    <w:p w14:paraId="447D6B6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marquise se pinça les lèvres et lui jeta un regard de reproche</w:t>
      </w:r>
      <w:r w:rsidR="00A23BF9">
        <w:rPr>
          <w:lang w:eastAsia="en-US"/>
        </w:rPr>
        <w:t>.</w:t>
      </w:r>
    </w:p>
    <w:p w14:paraId="06CC016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était vraiment jolie</w:t>
      </w:r>
      <w:r w:rsidR="00A23BF9">
        <w:rPr>
          <w:lang w:eastAsia="en-US"/>
        </w:rPr>
        <w:t xml:space="preserve">, </w:t>
      </w:r>
      <w:r>
        <w:rPr>
          <w:lang w:eastAsia="en-US"/>
        </w:rPr>
        <w:t>cette marquise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son regard semblait dire</w:t>
      </w:r>
      <w:r w:rsidR="00A23BF9">
        <w:rPr>
          <w:lang w:eastAsia="en-US"/>
        </w:rPr>
        <w:t> :</w:t>
      </w:r>
    </w:p>
    <w:p w14:paraId="5254D1C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Mon mari est là tout près de vous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</w:t>
      </w:r>
      <w:r>
        <w:rPr>
          <w:lang w:eastAsia="en-US"/>
        </w:rPr>
        <w:t> !</w:t>
      </w:r>
    </w:p>
    <w:p w14:paraId="6942D06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l</w:t>
      </w:r>
      <w:r w:rsidR="00A23BF9">
        <w:rPr>
          <w:lang w:eastAsia="en-US"/>
        </w:rPr>
        <w:t>’</w:t>
      </w:r>
      <w:r>
        <w:rPr>
          <w:lang w:eastAsia="en-US"/>
        </w:rPr>
        <w:t>étudiant barbu méprisait ces scrupules</w:t>
      </w:r>
      <w:r w:rsidR="00A23BF9">
        <w:rPr>
          <w:lang w:eastAsia="en-US"/>
        </w:rPr>
        <w:t>.</w:t>
      </w:r>
    </w:p>
    <w:p w14:paraId="67AA7C9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Nom de nom de nom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répliqua-t-il à </w:t>
      </w:r>
      <w:proofErr w:type="spellStart"/>
      <w:r w:rsidR="00BB5C58">
        <w:rPr>
          <w:lang w:eastAsia="en-US"/>
        </w:rPr>
        <w:t>demi-voix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on n</w:t>
      </w:r>
      <w:r>
        <w:rPr>
          <w:lang w:eastAsia="en-US"/>
        </w:rPr>
        <w:t>’</w:t>
      </w:r>
      <w:r w:rsidR="00BB5C58">
        <w:rPr>
          <w:lang w:eastAsia="en-US"/>
        </w:rPr>
        <w:t>en est plus aux rendez-vous</w:t>
      </w:r>
      <w:r>
        <w:rPr>
          <w:lang w:eastAsia="en-US"/>
        </w:rPr>
        <w:t xml:space="preserve">, </w:t>
      </w:r>
      <w:proofErr w:type="spellStart"/>
      <w:r w:rsidR="00BB5C58">
        <w:rPr>
          <w:lang w:eastAsia="en-US"/>
        </w:rPr>
        <w:t>sacrebleure</w:t>
      </w:r>
      <w:proofErr w:type="spellEnd"/>
      <w:r>
        <w:rPr>
          <w:lang w:eastAsia="en-US"/>
        </w:rPr>
        <w:t> !</w:t>
      </w:r>
    </w:p>
    <w:p w14:paraId="2806314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y eut un mouvement parmi ces dames</w:t>
      </w:r>
      <w:r w:rsidR="00A23BF9">
        <w:rPr>
          <w:lang w:eastAsia="en-US"/>
        </w:rPr>
        <w:t>.</w:t>
      </w:r>
    </w:p>
    <w:p w14:paraId="6BCC43C1" w14:textId="24C30EC2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Ma bonne petite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dit la blonde madame de </w:t>
      </w:r>
      <w:proofErr w:type="spellStart"/>
      <w:r w:rsidR="00BB5C58">
        <w:rPr>
          <w:lang w:eastAsia="en-US"/>
        </w:rPr>
        <w:t>Cerceil</w:t>
      </w:r>
      <w:proofErr w:type="spellEnd"/>
      <w:r w:rsidR="00BB5C58">
        <w:rPr>
          <w:lang w:eastAsia="en-US"/>
        </w:rPr>
        <w:t xml:space="preserve"> en se penchant à l</w:t>
      </w:r>
      <w:r>
        <w:rPr>
          <w:lang w:eastAsia="en-US"/>
        </w:rPr>
        <w:t>’</w:t>
      </w:r>
      <w:r w:rsidR="00BB5C58">
        <w:rPr>
          <w:lang w:eastAsia="en-US"/>
        </w:rPr>
        <w:t>oreille de la marquise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ce malotru fait le plus grand tort à votre maison</w:t>
      </w:r>
      <w:r>
        <w:rPr>
          <w:lang w:eastAsia="en-US"/>
        </w:rPr>
        <w:t>.</w:t>
      </w:r>
    </w:p>
    <w:p w14:paraId="1B3CC55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Il est atroce</w:t>
      </w:r>
      <w:r>
        <w:rPr>
          <w:lang w:eastAsia="en-US"/>
        </w:rPr>
        <w:t xml:space="preserve"> ! </w:t>
      </w:r>
      <w:r w:rsidR="00BB5C58">
        <w:rPr>
          <w:lang w:eastAsia="en-US"/>
        </w:rPr>
        <w:t>appuya madame Paoli</w:t>
      </w:r>
      <w:r>
        <w:rPr>
          <w:lang w:eastAsia="en-US"/>
        </w:rPr>
        <w:t xml:space="preserve">, </w:t>
      </w:r>
      <w:r w:rsidR="00BB5C58">
        <w:rPr>
          <w:lang w:eastAsia="en-US"/>
        </w:rPr>
        <w:t>belle Milanaise aux longs cheveux noirs</w:t>
      </w:r>
      <w:r>
        <w:rPr>
          <w:lang w:eastAsia="en-US"/>
        </w:rPr>
        <w:t>.</w:t>
      </w:r>
    </w:p>
    <w:p w14:paraId="7E9CC47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ne conçois pas</w:t>
      </w:r>
      <w:r>
        <w:rPr>
          <w:lang w:eastAsia="en-US"/>
        </w:rPr>
        <w:t xml:space="preserve">, </w:t>
      </w:r>
      <w:r w:rsidR="00BB5C58">
        <w:rPr>
          <w:lang w:eastAsia="en-US"/>
        </w:rPr>
        <w:t>ma bonne petite</w:t>
      </w:r>
      <w:r>
        <w:rPr>
          <w:lang w:eastAsia="en-US"/>
        </w:rPr>
        <w:t xml:space="preserve">, </w:t>
      </w:r>
      <w:r w:rsidR="00BB5C58">
        <w:rPr>
          <w:lang w:eastAsia="en-US"/>
        </w:rPr>
        <w:t>ajouta madame de La Rue</w:t>
      </w:r>
      <w:r>
        <w:rPr>
          <w:lang w:eastAsia="en-US"/>
        </w:rPr>
        <w:t xml:space="preserve">, </w:t>
      </w:r>
      <w:r w:rsidR="00BB5C58">
        <w:rPr>
          <w:lang w:eastAsia="en-US"/>
        </w:rPr>
        <w:t>femme sérieuse qui avait trois nièces dans la salle de bal</w:t>
      </w:r>
      <w:r>
        <w:rPr>
          <w:lang w:eastAsia="en-US"/>
        </w:rPr>
        <w:t xml:space="preserve">, </w:t>
      </w:r>
      <w:r w:rsidR="00BB5C58">
        <w:rPr>
          <w:lang w:eastAsia="en-US"/>
        </w:rPr>
        <w:t>comment vous recevez un grossier pareil</w:t>
      </w:r>
      <w:r>
        <w:rPr>
          <w:lang w:eastAsia="en-US"/>
        </w:rPr>
        <w:t> !</w:t>
      </w:r>
    </w:p>
    <w:p w14:paraId="4F3915D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marquise laissa échapper un soupir</w:t>
      </w:r>
      <w:r w:rsidR="00A23BF9">
        <w:rPr>
          <w:lang w:eastAsia="en-US"/>
        </w:rPr>
        <w:t>.</w:t>
      </w:r>
    </w:p>
    <w:p w14:paraId="535CB5F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Bon</w:t>
      </w:r>
      <w:r>
        <w:rPr>
          <w:lang w:eastAsia="en-US"/>
        </w:rPr>
        <w:t xml:space="preserve"> ! </w:t>
      </w:r>
      <w:r w:rsidR="00BB5C58">
        <w:rPr>
          <w:lang w:eastAsia="en-US"/>
        </w:rPr>
        <w:t>bon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dirent ensemble les trois dames</w:t>
      </w:r>
      <w:r>
        <w:rPr>
          <w:lang w:eastAsia="en-US"/>
        </w:rPr>
        <w:t xml:space="preserve"> ; </w:t>
      </w:r>
      <w:r w:rsidR="00BB5C58">
        <w:rPr>
          <w:lang w:eastAsia="en-US"/>
        </w:rPr>
        <w:t>alors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terrible</w:t>
      </w:r>
      <w:r>
        <w:rPr>
          <w:lang w:eastAsia="en-US"/>
        </w:rPr>
        <w:t xml:space="preserve">, </w:t>
      </w:r>
      <w:r w:rsidR="00BB5C58">
        <w:rPr>
          <w:lang w:eastAsia="en-US"/>
        </w:rPr>
        <w:t>tout simplement</w:t>
      </w:r>
      <w:r>
        <w:rPr>
          <w:lang w:eastAsia="en-US"/>
        </w:rPr>
        <w:t xml:space="preserve">… </w:t>
      </w:r>
      <w:r w:rsidR="00BB5C58">
        <w:rPr>
          <w:lang w:eastAsia="en-US"/>
        </w:rPr>
        <w:t>n</w:t>
      </w:r>
      <w:r>
        <w:rPr>
          <w:lang w:eastAsia="en-US"/>
        </w:rPr>
        <w:t>’</w:t>
      </w:r>
      <w:r w:rsidR="00BB5C58">
        <w:rPr>
          <w:lang w:eastAsia="en-US"/>
        </w:rPr>
        <w:t>en parlons plus</w:t>
      </w:r>
      <w:r>
        <w:rPr>
          <w:lang w:eastAsia="en-US"/>
        </w:rPr>
        <w:t> !</w:t>
      </w:r>
    </w:p>
    <w:p w14:paraId="61A1D5A1" w14:textId="580FD6EE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Quant à </w:t>
      </w:r>
      <w:r w:rsidR="00A23BF9">
        <w:rPr>
          <w:lang w:eastAsia="en-US"/>
        </w:rPr>
        <w:t>M. </w:t>
      </w:r>
      <w:r>
        <w:rPr>
          <w:lang w:eastAsia="en-US"/>
        </w:rPr>
        <w:t>le marquis de Beaujoyeux</w:t>
      </w:r>
      <w:r w:rsidR="00A23BF9">
        <w:rPr>
          <w:lang w:eastAsia="en-US"/>
        </w:rPr>
        <w:t xml:space="preserve">, </w:t>
      </w:r>
      <w:r>
        <w:rPr>
          <w:lang w:eastAsia="en-US"/>
        </w:rPr>
        <w:t>cela ne le regardait pas</w:t>
      </w:r>
      <w:r w:rsidR="00A23BF9">
        <w:rPr>
          <w:lang w:eastAsia="en-US"/>
        </w:rPr>
        <w:t xml:space="preserve">. </w:t>
      </w:r>
      <w:r>
        <w:rPr>
          <w:lang w:eastAsia="en-US"/>
        </w:rPr>
        <w:t>Il tournait ses pouces avec béatitude</w:t>
      </w:r>
      <w:r w:rsidR="00A23BF9">
        <w:rPr>
          <w:lang w:eastAsia="en-US"/>
        </w:rPr>
        <w:t>.</w:t>
      </w:r>
    </w:p>
    <w:p w14:paraId="0500742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conversation se divisait</w:t>
      </w:r>
      <w:r w:rsidR="00A23BF9">
        <w:rPr>
          <w:lang w:eastAsia="en-US"/>
        </w:rPr>
        <w:t xml:space="preserve">, </w:t>
      </w:r>
      <w:r>
        <w:rPr>
          <w:lang w:eastAsia="en-US"/>
        </w:rPr>
        <w:t>allait</w:t>
      </w:r>
      <w:r w:rsidR="00A23BF9">
        <w:rPr>
          <w:lang w:eastAsia="en-US"/>
        </w:rPr>
        <w:t xml:space="preserve">, </w:t>
      </w:r>
      <w:r>
        <w:rPr>
          <w:lang w:eastAsia="en-US"/>
        </w:rPr>
        <w:t>revenait</w:t>
      </w:r>
      <w:r w:rsidR="00A23BF9">
        <w:rPr>
          <w:lang w:eastAsia="en-US"/>
        </w:rPr>
        <w:t>.</w:t>
      </w:r>
    </w:p>
    <w:p w14:paraId="744E8B3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Pour dix sous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prêchait </w:t>
      </w:r>
      <w:proofErr w:type="spellStart"/>
      <w:r w:rsidR="00BB5C58">
        <w:rPr>
          <w:lang w:eastAsia="en-US"/>
        </w:rPr>
        <w:t>Berthelleminot</w:t>
      </w:r>
      <w:proofErr w:type="spellEnd"/>
      <w:r>
        <w:rPr>
          <w:lang w:eastAsia="en-US"/>
        </w:rPr>
        <w:t xml:space="preserve">. </w:t>
      </w:r>
      <w:r w:rsidR="00BB5C58">
        <w:rPr>
          <w:lang w:eastAsia="en-US"/>
        </w:rPr>
        <w:t>Eh</w:t>
      </w:r>
      <w:r>
        <w:rPr>
          <w:lang w:eastAsia="en-US"/>
        </w:rPr>
        <w:t xml:space="preserve"> ! </w:t>
      </w:r>
      <w:r w:rsidR="00BB5C58">
        <w:rPr>
          <w:lang w:eastAsia="en-US"/>
        </w:rPr>
        <w:t>bonjour donc</w:t>
      </w:r>
      <w:r>
        <w:rPr>
          <w:lang w:eastAsia="en-US"/>
        </w:rPr>
        <w:t xml:space="preserve">, </w:t>
      </w:r>
      <w:r w:rsidR="00BB5C58">
        <w:rPr>
          <w:lang w:eastAsia="en-US"/>
        </w:rPr>
        <w:t>cher monsieur Bonnin</w:t>
      </w:r>
      <w:r>
        <w:rPr>
          <w:lang w:eastAsia="en-US"/>
        </w:rPr>
        <w:t xml:space="preserve">… </w:t>
      </w:r>
      <w:r w:rsidR="00BB5C58">
        <w:rPr>
          <w:lang w:eastAsia="en-US"/>
        </w:rPr>
        <w:t>Docteur</w:t>
      </w:r>
      <w:r>
        <w:rPr>
          <w:lang w:eastAsia="en-US"/>
        </w:rPr>
        <w:t xml:space="preserve">, </w:t>
      </w:r>
      <w:r w:rsidR="00BB5C58">
        <w:rPr>
          <w:lang w:eastAsia="en-US"/>
        </w:rPr>
        <w:t>eh bonjour donc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pour dix sous</w:t>
      </w:r>
      <w:r>
        <w:rPr>
          <w:lang w:eastAsia="en-US"/>
        </w:rPr>
        <w:t xml:space="preserve">, </w:t>
      </w:r>
      <w:r w:rsidR="00BB5C58">
        <w:rPr>
          <w:lang w:eastAsia="en-US"/>
        </w:rPr>
        <w:t>vous avez la cinquième partie des chances réservées aux actions principales de deux francs cinquante centimes</w:t>
      </w:r>
      <w:r>
        <w:rPr>
          <w:lang w:eastAsia="en-US"/>
        </w:rPr>
        <w:t xml:space="preserve">… </w:t>
      </w:r>
      <w:r w:rsidR="00BB5C58">
        <w:rPr>
          <w:lang w:eastAsia="en-US"/>
        </w:rPr>
        <w:t>Il est évident que cet apport de dix sous est au niveau des fortunes les plus modestes</w:t>
      </w:r>
      <w:r>
        <w:rPr>
          <w:lang w:eastAsia="en-US"/>
        </w:rPr>
        <w:t xml:space="preserve">, </w:t>
      </w:r>
      <w:r w:rsidR="00BB5C58">
        <w:rPr>
          <w:lang w:eastAsia="en-US"/>
        </w:rPr>
        <w:t>et que</w:t>
      </w:r>
      <w:r>
        <w:rPr>
          <w:lang w:eastAsia="en-US"/>
        </w:rPr>
        <w:t>…</w:t>
      </w:r>
    </w:p>
    <w:p w14:paraId="72A6E55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Quand le mystère revient sur terre</w:t>
      </w:r>
      <w:r>
        <w:rPr>
          <w:lang w:eastAsia="en-US"/>
        </w:rPr>
        <w:t xml:space="preserve">, </w:t>
      </w:r>
      <w:r w:rsidR="00BB5C58">
        <w:rPr>
          <w:lang w:eastAsia="en-US"/>
        </w:rPr>
        <w:t>soupirait Sensitive quand le jour fuit devant la nuit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une phase pleine d</w:t>
      </w:r>
      <w:r>
        <w:rPr>
          <w:lang w:eastAsia="en-US"/>
        </w:rPr>
        <w:t>’</w:t>
      </w:r>
      <w:r w:rsidR="00BB5C58">
        <w:rPr>
          <w:lang w:eastAsia="en-US"/>
        </w:rPr>
        <w:t>extase</w:t>
      </w:r>
      <w:r>
        <w:rPr>
          <w:lang w:eastAsia="en-US"/>
        </w:rPr>
        <w:t xml:space="preserve">… </w:t>
      </w:r>
      <w:r w:rsidR="00BB5C58">
        <w:rPr>
          <w:lang w:eastAsia="en-US"/>
        </w:rPr>
        <w:t>le beau soleil descend vermeil</w:t>
      </w:r>
      <w:r>
        <w:rPr>
          <w:lang w:eastAsia="en-US"/>
        </w:rPr>
        <w:t xml:space="preserve"> ; </w:t>
      </w:r>
      <w:r w:rsidR="00BB5C58">
        <w:rPr>
          <w:lang w:eastAsia="en-US"/>
        </w:rPr>
        <w:t>la lune</w:t>
      </w:r>
      <w:r>
        <w:rPr>
          <w:lang w:eastAsia="en-US"/>
        </w:rPr>
        <w:t xml:space="preserve">, </w:t>
      </w:r>
      <w:r w:rsidR="00BB5C58">
        <w:rPr>
          <w:lang w:eastAsia="en-US"/>
        </w:rPr>
        <w:t>pâle comme une opale</w:t>
      </w:r>
      <w:r>
        <w:rPr>
          <w:lang w:eastAsia="en-US"/>
        </w:rPr>
        <w:t xml:space="preserve">, </w:t>
      </w:r>
      <w:r w:rsidR="00BB5C58">
        <w:rPr>
          <w:lang w:eastAsia="en-US"/>
        </w:rPr>
        <w:t>va lentement au firmament</w:t>
      </w:r>
      <w:r>
        <w:rPr>
          <w:lang w:eastAsia="en-US"/>
        </w:rPr>
        <w:t xml:space="preserve">, </w:t>
      </w:r>
      <w:r w:rsidR="00BB5C58">
        <w:rPr>
          <w:lang w:eastAsia="en-US"/>
        </w:rPr>
        <w:t>et la verdure de la nature</w:t>
      </w:r>
      <w:r>
        <w:rPr>
          <w:lang w:eastAsia="en-US"/>
        </w:rPr>
        <w:t>…</w:t>
      </w:r>
    </w:p>
    <w:p w14:paraId="01E25FB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certes</w:t>
      </w:r>
      <w:r>
        <w:rPr>
          <w:lang w:eastAsia="en-US"/>
        </w:rPr>
        <w:t xml:space="preserve">, </w:t>
      </w:r>
      <w:r w:rsidR="00BB5C58">
        <w:rPr>
          <w:lang w:eastAsia="en-US"/>
        </w:rPr>
        <w:t>messieurs</w:t>
      </w:r>
      <w:r>
        <w:rPr>
          <w:lang w:eastAsia="en-US"/>
        </w:rPr>
        <w:t xml:space="preserve">,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écriait le docteur Desbois</w:t>
      </w:r>
      <w:r>
        <w:rPr>
          <w:lang w:eastAsia="en-US"/>
        </w:rPr>
        <w:t xml:space="preserve">, </w:t>
      </w:r>
      <w:r w:rsidR="00BB5C58">
        <w:rPr>
          <w:lang w:eastAsia="en-US"/>
        </w:rPr>
        <w:t>je ne m</w:t>
      </w:r>
      <w:r>
        <w:rPr>
          <w:lang w:eastAsia="en-US"/>
        </w:rPr>
        <w:t>’</w:t>
      </w:r>
      <w:r w:rsidR="00BB5C58">
        <w:rPr>
          <w:lang w:eastAsia="en-US"/>
        </w:rPr>
        <w:t>en dédis pas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l</w:t>
      </w:r>
      <w:r>
        <w:rPr>
          <w:lang w:eastAsia="en-US"/>
        </w:rPr>
        <w:t>’</w:t>
      </w:r>
      <w:r w:rsidR="00BB5C58">
        <w:rPr>
          <w:lang w:eastAsia="en-US"/>
        </w:rPr>
        <w:t>opposition hargneuse faite sous la monarchie qui nous a conduits où nous sommes</w:t>
      </w:r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Vous </w:t>
      </w:r>
      <w:r w:rsidR="00BB5C58">
        <w:rPr>
          <w:lang w:eastAsia="en-US"/>
        </w:rPr>
        <w:lastRenderedPageBreak/>
        <w:t>souvenez-vous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monsieur </w:t>
      </w:r>
      <w:proofErr w:type="spellStart"/>
      <w:r w:rsidR="00BB5C58">
        <w:rPr>
          <w:lang w:eastAsia="en-US"/>
        </w:rPr>
        <w:t>Berthelleminot</w:t>
      </w:r>
      <w:proofErr w:type="spellEnd"/>
      <w:r>
        <w:rPr>
          <w:lang w:eastAsia="en-US"/>
        </w:rPr>
        <w:t xml:space="preserve"> ?… </w:t>
      </w:r>
      <w:r w:rsidR="00BB5C58">
        <w:rPr>
          <w:lang w:eastAsia="en-US"/>
        </w:rPr>
        <w:t>Mais je n</w:t>
      </w:r>
      <w:r>
        <w:rPr>
          <w:lang w:eastAsia="en-US"/>
        </w:rPr>
        <w:t>’</w:t>
      </w:r>
      <w:r w:rsidR="00BB5C58">
        <w:rPr>
          <w:lang w:eastAsia="en-US"/>
        </w:rPr>
        <w:t>avais pas le plaisir de vous connaître alors</w:t>
      </w:r>
      <w:r>
        <w:rPr>
          <w:lang w:eastAsia="en-US"/>
        </w:rPr>
        <w:t xml:space="preserve">, </w:t>
      </w:r>
      <w:r w:rsidR="00BB5C58">
        <w:rPr>
          <w:lang w:eastAsia="en-US"/>
        </w:rPr>
        <w:t>se reprit-il vivement</w:t>
      </w:r>
      <w:r>
        <w:rPr>
          <w:lang w:eastAsia="en-US"/>
        </w:rPr>
        <w:t>.</w:t>
      </w:r>
    </w:p>
    <w:p w14:paraId="5A3B2F96" w14:textId="000ECF2D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As-tu fini</w:t>
      </w:r>
      <w:r>
        <w:rPr>
          <w:lang w:eastAsia="en-US"/>
        </w:rPr>
        <w:t xml:space="preserve">, </w:t>
      </w:r>
      <w:r w:rsidR="00BB5C58">
        <w:rPr>
          <w:lang w:eastAsia="en-US"/>
        </w:rPr>
        <w:t>vieux singe</w:t>
      </w:r>
      <w:r>
        <w:rPr>
          <w:lang w:eastAsia="en-US"/>
        </w:rPr>
        <w:t xml:space="preserve"> ! </w:t>
      </w:r>
      <w:r w:rsidR="00BB5C58">
        <w:rPr>
          <w:lang w:eastAsia="en-US"/>
        </w:rPr>
        <w:t>grommela Monsigny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comme si on ne t</w:t>
      </w:r>
      <w:r>
        <w:rPr>
          <w:lang w:eastAsia="en-US"/>
        </w:rPr>
        <w:t>’</w:t>
      </w:r>
      <w:r w:rsidR="00BB5C58">
        <w:rPr>
          <w:lang w:eastAsia="en-US"/>
        </w:rPr>
        <w:t>avait pas percé à jour</w:t>
      </w:r>
      <w:r>
        <w:rPr>
          <w:lang w:eastAsia="en-US"/>
        </w:rPr>
        <w:t xml:space="preserve">, </w:t>
      </w:r>
      <w:r w:rsidR="00BB5C58">
        <w:rPr>
          <w:lang w:eastAsia="en-US"/>
        </w:rPr>
        <w:t>toi et les autres</w:t>
      </w:r>
      <w:r>
        <w:rPr>
          <w:lang w:eastAsia="en-US"/>
        </w:rPr>
        <w:t> !</w:t>
      </w:r>
    </w:p>
    <w:p w14:paraId="51C86B95" w14:textId="3D53DCE6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Il est évident</w:t>
      </w:r>
      <w:r>
        <w:rPr>
          <w:lang w:eastAsia="en-US"/>
        </w:rPr>
        <w:t xml:space="preserve">, </w:t>
      </w:r>
      <w:r w:rsidR="00BB5C58">
        <w:rPr>
          <w:lang w:eastAsia="en-US"/>
        </w:rPr>
        <w:t>haranguait Pervenche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que la femme est la victime d</w:t>
      </w:r>
      <w:r>
        <w:rPr>
          <w:lang w:eastAsia="en-US"/>
        </w:rPr>
        <w:t>’</w:t>
      </w:r>
      <w:r w:rsidR="00BB5C58">
        <w:rPr>
          <w:lang w:eastAsia="en-US"/>
        </w:rPr>
        <w:t>une prétendue civilisation qui est la barbarie</w:t>
      </w:r>
      <w:r>
        <w:rPr>
          <w:lang w:eastAsia="en-US"/>
        </w:rPr>
        <w:t xml:space="preserve">… </w:t>
      </w:r>
      <w:r w:rsidR="00BB5C58">
        <w:rPr>
          <w:lang w:eastAsia="en-US"/>
        </w:rPr>
        <w:t>Eh quoi</w:t>
      </w:r>
      <w:r>
        <w:rPr>
          <w:lang w:eastAsia="en-US"/>
        </w:rPr>
        <w:t xml:space="preserve"> ! </w:t>
      </w:r>
      <w:r w:rsidR="00BB5C58">
        <w:rPr>
          <w:lang w:eastAsia="en-US"/>
        </w:rPr>
        <w:t>si j</w:t>
      </w:r>
      <w:r>
        <w:rPr>
          <w:lang w:eastAsia="en-US"/>
        </w:rPr>
        <w:t>’</w:t>
      </w:r>
      <w:r w:rsidR="00BB5C58">
        <w:rPr>
          <w:lang w:eastAsia="en-US"/>
        </w:rPr>
        <w:t>en ai les moyens</w:t>
      </w:r>
      <w:r>
        <w:rPr>
          <w:lang w:eastAsia="en-US"/>
        </w:rPr>
        <w:t xml:space="preserve">, </w:t>
      </w:r>
      <w:r w:rsidR="00BB5C58">
        <w:rPr>
          <w:lang w:eastAsia="en-US"/>
        </w:rPr>
        <w:t>moi</w:t>
      </w:r>
      <w:r>
        <w:rPr>
          <w:lang w:eastAsia="en-US"/>
        </w:rPr>
        <w:t xml:space="preserve">, </w:t>
      </w:r>
      <w:r w:rsidR="00BB5C58">
        <w:rPr>
          <w:lang w:eastAsia="en-US"/>
        </w:rPr>
        <w:t>je n</w:t>
      </w:r>
      <w:r>
        <w:rPr>
          <w:lang w:eastAsia="en-US"/>
        </w:rPr>
        <w:t>’</w:t>
      </w:r>
      <w:r w:rsidR="00BB5C58">
        <w:rPr>
          <w:lang w:eastAsia="en-US"/>
        </w:rPr>
        <w:t>aurais pas le droit d</w:t>
      </w:r>
      <w:r>
        <w:rPr>
          <w:lang w:eastAsia="en-US"/>
        </w:rPr>
        <w:t>’</w:t>
      </w:r>
      <w:r w:rsidR="00BB5C58">
        <w:rPr>
          <w:lang w:eastAsia="en-US"/>
        </w:rPr>
        <w:t>avoir trois ou quatre maris</w:t>
      </w:r>
      <w:r>
        <w:rPr>
          <w:lang w:eastAsia="en-US"/>
        </w:rPr>
        <w:t xml:space="preserve"> !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grotesque et impur</w:t>
      </w:r>
      <w:r>
        <w:rPr>
          <w:lang w:eastAsia="en-US"/>
        </w:rPr>
        <w:t> !</w:t>
      </w:r>
    </w:p>
    <w:p w14:paraId="343B7E2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dans la salle de bal</w:t>
      </w:r>
      <w:r w:rsidR="00A23BF9">
        <w:rPr>
          <w:lang w:eastAsia="en-US"/>
        </w:rPr>
        <w:t> :</w:t>
      </w:r>
    </w:p>
    <w:p w14:paraId="31E1449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Boutons de diamants</w:t>
      </w:r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disait Rose de </w:t>
      </w:r>
      <w:proofErr w:type="spellStart"/>
      <w:r w:rsidR="00BB5C58">
        <w:rPr>
          <w:lang w:eastAsia="en-US"/>
        </w:rPr>
        <w:t>Cerceil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une houri</w:t>
      </w:r>
      <w:r>
        <w:rPr>
          <w:lang w:eastAsia="en-US"/>
        </w:rPr>
        <w:t>.</w:t>
      </w:r>
    </w:p>
    <w:p w14:paraId="72D9D61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Cachemire de l</w:t>
      </w:r>
      <w:r>
        <w:rPr>
          <w:lang w:eastAsia="en-US"/>
        </w:rPr>
        <w:t>’</w:t>
      </w:r>
      <w:r w:rsidR="00BB5C58">
        <w:rPr>
          <w:lang w:eastAsia="en-US"/>
        </w:rPr>
        <w:t>Inde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répondait Justine de La Rue</w:t>
      </w:r>
      <w:r>
        <w:rPr>
          <w:lang w:eastAsia="en-US"/>
        </w:rPr>
        <w:t xml:space="preserve">, </w:t>
      </w:r>
      <w:r w:rsidR="00BB5C58">
        <w:rPr>
          <w:lang w:eastAsia="en-US"/>
        </w:rPr>
        <w:t>un ange</w:t>
      </w:r>
      <w:r>
        <w:rPr>
          <w:lang w:eastAsia="en-US"/>
        </w:rPr>
        <w:t>.</w:t>
      </w:r>
    </w:p>
    <w:p w14:paraId="6D75849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Cent louis de dentelles</w:t>
      </w:r>
      <w:r>
        <w:rPr>
          <w:lang w:eastAsia="en-US"/>
        </w:rPr>
        <w:t>…</w:t>
      </w:r>
    </w:p>
    <w:p w14:paraId="784A79F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Un coupé</w:t>
      </w:r>
      <w:r>
        <w:rPr>
          <w:lang w:eastAsia="en-US"/>
        </w:rPr>
        <w:t>…</w:t>
      </w:r>
    </w:p>
    <w:p w14:paraId="7543AB5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Une loge aux Italiens</w:t>
      </w:r>
      <w:r>
        <w:rPr>
          <w:lang w:eastAsia="en-US"/>
        </w:rPr>
        <w:t>…</w:t>
      </w:r>
    </w:p>
    <w:p w14:paraId="412DFBA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Un hôtel rue d</w:t>
      </w:r>
      <w:r>
        <w:rPr>
          <w:lang w:eastAsia="en-US"/>
        </w:rPr>
        <w:t>’</w:t>
      </w:r>
      <w:r w:rsidR="00BB5C58">
        <w:rPr>
          <w:lang w:eastAsia="en-US"/>
        </w:rPr>
        <w:t>Astorg</w:t>
      </w:r>
      <w:r>
        <w:rPr>
          <w:lang w:eastAsia="en-US"/>
        </w:rPr>
        <w:t>…</w:t>
      </w:r>
    </w:p>
    <w:p w14:paraId="062265F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Écrins</w:t>
      </w:r>
      <w:r>
        <w:rPr>
          <w:lang w:eastAsia="en-US"/>
        </w:rPr>
        <w:t xml:space="preserve">… </w:t>
      </w:r>
      <w:r w:rsidR="00BB5C58">
        <w:rPr>
          <w:lang w:eastAsia="en-US"/>
        </w:rPr>
        <w:t>blondes</w:t>
      </w:r>
      <w:r>
        <w:rPr>
          <w:lang w:eastAsia="en-US"/>
        </w:rPr>
        <w:t xml:space="preserve">… </w:t>
      </w:r>
      <w:r w:rsidR="00BB5C58">
        <w:rPr>
          <w:lang w:eastAsia="en-US"/>
        </w:rPr>
        <w:t>damas</w:t>
      </w:r>
      <w:r>
        <w:rPr>
          <w:lang w:eastAsia="en-US"/>
        </w:rPr>
        <w:t xml:space="preserve">… </w:t>
      </w:r>
      <w:r w:rsidR="00BB5C58">
        <w:rPr>
          <w:lang w:eastAsia="en-US"/>
        </w:rPr>
        <w:t>point d</w:t>
      </w:r>
      <w:r>
        <w:rPr>
          <w:lang w:eastAsia="en-US"/>
        </w:rPr>
        <w:t>’</w:t>
      </w:r>
      <w:r w:rsidR="00BB5C58">
        <w:rPr>
          <w:lang w:eastAsia="en-US"/>
        </w:rPr>
        <w:t>Angleterre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parures</w:t>
      </w:r>
      <w:r>
        <w:rPr>
          <w:lang w:eastAsia="en-US"/>
        </w:rPr>
        <w:t>…</w:t>
      </w:r>
    </w:p>
    <w:p w14:paraId="5518885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Oh</w:t>
      </w:r>
      <w:r w:rsidR="00A23BF9">
        <w:rPr>
          <w:lang w:eastAsia="en-US"/>
        </w:rPr>
        <w:t xml:space="preserve"> ! </w:t>
      </w:r>
      <w:r>
        <w:rPr>
          <w:lang w:eastAsia="en-US"/>
        </w:rPr>
        <w:t>les cœurs de seize ans</w:t>
      </w:r>
      <w:r w:rsidR="00A23BF9">
        <w:rPr>
          <w:lang w:eastAsia="en-US"/>
        </w:rPr>
        <w:t> !…</w:t>
      </w:r>
    </w:p>
    <w:p w14:paraId="3BC91D0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toutes ces idées arides et pesantes comme du plomb naissaient parmi des sourires pleins de candeur</w:t>
      </w:r>
      <w:r w:rsidR="00A23BF9">
        <w:rPr>
          <w:lang w:eastAsia="en-US"/>
        </w:rPr>
        <w:t> !</w:t>
      </w:r>
    </w:p>
    <w:p w14:paraId="6610DBC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Mais parlons bien vite de </w:t>
      </w:r>
      <w:proofErr w:type="spellStart"/>
      <w:r>
        <w:rPr>
          <w:lang w:eastAsia="en-US"/>
        </w:rPr>
        <w:t>Lasthénie</w:t>
      </w:r>
      <w:proofErr w:type="spellEnd"/>
      <w:r>
        <w:rPr>
          <w:lang w:eastAsia="en-US"/>
        </w:rPr>
        <w:t xml:space="preserve"> Ragon du Grand-Estaminet de l</w:t>
      </w:r>
      <w:r w:rsidR="00A23BF9">
        <w:rPr>
          <w:lang w:eastAsia="en-US"/>
        </w:rPr>
        <w:t>’</w:t>
      </w:r>
      <w:r>
        <w:rPr>
          <w:lang w:eastAsia="en-US"/>
        </w:rPr>
        <w:t>Industrie</w:t>
      </w:r>
      <w:r w:rsidR="00A23BF9">
        <w:rPr>
          <w:lang w:eastAsia="en-US"/>
        </w:rPr>
        <w:t xml:space="preserve">. </w:t>
      </w:r>
      <w:proofErr w:type="spellStart"/>
      <w:r>
        <w:rPr>
          <w:lang w:eastAsia="en-US"/>
        </w:rPr>
        <w:t>Lasthénie</w:t>
      </w:r>
      <w:proofErr w:type="spellEnd"/>
      <w:r>
        <w:rPr>
          <w:lang w:eastAsia="en-US"/>
        </w:rPr>
        <w:t xml:space="preserve"> était là</w:t>
      </w:r>
      <w:r w:rsidR="00A23BF9">
        <w:rPr>
          <w:lang w:eastAsia="en-US"/>
        </w:rPr>
        <w:t xml:space="preserve">. </w:t>
      </w:r>
      <w:proofErr w:type="spellStart"/>
      <w:r>
        <w:rPr>
          <w:lang w:eastAsia="en-US"/>
        </w:rPr>
        <w:t>Berthelleminot</w:t>
      </w:r>
      <w:proofErr w:type="spellEnd"/>
      <w:r>
        <w:rPr>
          <w:lang w:eastAsia="en-US"/>
        </w:rPr>
        <w:t xml:space="preserve"> après l</w:t>
      </w:r>
      <w:r w:rsidR="00A23BF9">
        <w:rPr>
          <w:lang w:eastAsia="en-US"/>
        </w:rPr>
        <w:t>’</w:t>
      </w:r>
      <w:r>
        <w:rPr>
          <w:lang w:eastAsia="en-US"/>
        </w:rPr>
        <w:t>avoir abandonnée</w:t>
      </w:r>
      <w:r w:rsidR="00A23BF9">
        <w:rPr>
          <w:lang w:eastAsia="en-US"/>
        </w:rPr>
        <w:t xml:space="preserve">, </w:t>
      </w:r>
      <w:r>
        <w:rPr>
          <w:lang w:eastAsia="en-US"/>
        </w:rPr>
        <w:t>était revenu à elle</w:t>
      </w:r>
      <w:r w:rsidR="00A23BF9">
        <w:rPr>
          <w:lang w:eastAsia="en-US"/>
        </w:rPr>
        <w:t xml:space="preserve">, </w:t>
      </w:r>
      <w:r>
        <w:rPr>
          <w:lang w:eastAsia="en-US"/>
        </w:rPr>
        <w:t>parce qu</w:t>
      </w:r>
      <w:r w:rsidR="00A23BF9">
        <w:rPr>
          <w:lang w:eastAsia="en-US"/>
        </w:rPr>
        <w:t>’</w:t>
      </w:r>
      <w:r>
        <w:rPr>
          <w:lang w:eastAsia="en-US"/>
        </w:rPr>
        <w:t>elle avait eu le temps de refaire quelques économies</w:t>
      </w:r>
      <w:r w:rsidR="00A23BF9">
        <w:rPr>
          <w:lang w:eastAsia="en-US"/>
        </w:rPr>
        <w:t>.</w:t>
      </w:r>
    </w:p>
    <w:p w14:paraId="2E298E5F" w14:textId="1FF93FFB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lastRenderedPageBreak/>
        <w:t>Lasthénie</w:t>
      </w:r>
      <w:proofErr w:type="spellEnd"/>
      <w:r>
        <w:rPr>
          <w:lang w:eastAsia="en-US"/>
        </w:rPr>
        <w:t xml:space="preserve"> Ragon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dite autrefois maman </w:t>
      </w:r>
      <w:proofErr w:type="spellStart"/>
      <w:r>
        <w:rPr>
          <w:lang w:eastAsia="en-US"/>
        </w:rPr>
        <w:t>R</w:t>
      </w:r>
      <w:r w:rsidR="00811CAE">
        <w:rPr>
          <w:lang w:eastAsia="en-US"/>
        </w:rPr>
        <w:t>o</w:t>
      </w:r>
      <w:r>
        <w:rPr>
          <w:lang w:eastAsia="en-US"/>
        </w:rPr>
        <w:t>gome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s</w:t>
      </w:r>
      <w:r w:rsidR="00A23BF9">
        <w:rPr>
          <w:lang w:eastAsia="en-US"/>
        </w:rPr>
        <w:t>’</w:t>
      </w:r>
      <w:r>
        <w:rPr>
          <w:lang w:eastAsia="en-US"/>
        </w:rPr>
        <w:t>appelait actuellement madame de Saint-Roch ou madame Confiance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tenait un établissement de mariages</w:t>
      </w:r>
      <w:r w:rsidR="00A23BF9">
        <w:rPr>
          <w:lang w:eastAsia="en-US"/>
        </w:rPr>
        <w:t xml:space="preserve">, </w:t>
      </w:r>
      <w:r>
        <w:rPr>
          <w:lang w:eastAsia="en-US"/>
        </w:rPr>
        <w:t>connu par trente ans de succès</w:t>
      </w:r>
      <w:r w:rsidR="00A23BF9">
        <w:rPr>
          <w:lang w:eastAsia="en-US"/>
        </w:rPr>
        <w:t xml:space="preserve">, </w:t>
      </w:r>
      <w:r>
        <w:rPr>
          <w:lang w:eastAsia="en-US"/>
        </w:rPr>
        <w:t>bien qu</w:t>
      </w:r>
      <w:r w:rsidR="00A23BF9">
        <w:rPr>
          <w:lang w:eastAsia="en-US"/>
        </w:rPr>
        <w:t>’</w:t>
      </w:r>
      <w:r>
        <w:rPr>
          <w:lang w:eastAsia="en-US"/>
        </w:rPr>
        <w:t>il existât depuis cinq années seulement</w:t>
      </w:r>
      <w:r w:rsidR="00A23BF9">
        <w:rPr>
          <w:lang w:eastAsia="en-US"/>
        </w:rPr>
        <w:t>.</w:t>
      </w:r>
    </w:p>
    <w:p w14:paraId="57558E3F" w14:textId="77777777" w:rsidR="00A23BF9" w:rsidRDefault="00BB5C58" w:rsidP="00A23BF9">
      <w:pPr>
        <w:rPr>
          <w:i/>
          <w:iCs/>
          <w:lang w:eastAsia="en-US"/>
        </w:rPr>
      </w:pPr>
      <w:r>
        <w:rPr>
          <w:lang w:eastAsia="en-US"/>
        </w:rPr>
        <w:t>Ses prospectus portaient une jolie vignette en taille douce avec cette légende</w:t>
      </w:r>
      <w:r w:rsidR="00A23BF9">
        <w:rPr>
          <w:lang w:eastAsia="en-US"/>
        </w:rPr>
        <w:t xml:space="preserve"> : </w:t>
      </w:r>
      <w:r>
        <w:rPr>
          <w:i/>
          <w:iCs/>
          <w:lang w:eastAsia="en-US"/>
        </w:rPr>
        <w:t>Au Dieu d</w:t>
      </w:r>
      <w:r w:rsidR="00A23BF9">
        <w:rPr>
          <w:i/>
          <w:iCs/>
          <w:lang w:eastAsia="en-US"/>
        </w:rPr>
        <w:t>’</w:t>
      </w:r>
      <w:r>
        <w:rPr>
          <w:i/>
          <w:iCs/>
          <w:lang w:eastAsia="en-US"/>
        </w:rPr>
        <w:t>Hymen</w:t>
      </w:r>
      <w:r w:rsidR="00A23BF9">
        <w:rPr>
          <w:i/>
          <w:iCs/>
          <w:lang w:eastAsia="en-US"/>
        </w:rPr>
        <w:t>.</w:t>
      </w:r>
    </w:p>
    <w:p w14:paraId="7076834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 xml:space="preserve">était </w:t>
      </w:r>
      <w:proofErr w:type="spellStart"/>
      <w:r>
        <w:rPr>
          <w:lang w:eastAsia="en-US"/>
        </w:rPr>
        <w:t>Berthelleminot</w:t>
      </w:r>
      <w:proofErr w:type="spellEnd"/>
      <w:r>
        <w:rPr>
          <w:lang w:eastAsia="en-US"/>
        </w:rPr>
        <w:t xml:space="preserve"> qui avait arrangé tout cela</w:t>
      </w:r>
      <w:r w:rsidR="00A23BF9">
        <w:rPr>
          <w:lang w:eastAsia="en-US"/>
        </w:rPr>
        <w:t>.</w:t>
      </w:r>
    </w:p>
    <w:p w14:paraId="7478C53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Madame </w:t>
      </w:r>
      <w:proofErr w:type="spellStart"/>
      <w:r>
        <w:rPr>
          <w:lang w:eastAsia="en-US"/>
        </w:rPr>
        <w:t>Lasthénie</w:t>
      </w:r>
      <w:proofErr w:type="spellEnd"/>
      <w:r>
        <w:rPr>
          <w:lang w:eastAsia="en-US"/>
        </w:rPr>
        <w:t xml:space="preserve"> de Saint-Roch avait toutes les nièces pour clientes</w:t>
      </w:r>
      <w:r w:rsidR="00A23BF9">
        <w:rPr>
          <w:lang w:eastAsia="en-US"/>
        </w:rPr>
        <w:t xml:space="preserve">. </w:t>
      </w:r>
      <w:r>
        <w:rPr>
          <w:lang w:eastAsia="en-US"/>
        </w:rPr>
        <w:t>Quand elle pouvait attirer sur les tantes un sourire de son Dieu d</w:t>
      </w:r>
      <w:r w:rsidR="00A23BF9">
        <w:rPr>
          <w:lang w:eastAsia="en-US"/>
        </w:rPr>
        <w:t>’</w:t>
      </w:r>
      <w:r>
        <w:rPr>
          <w:lang w:eastAsia="en-US"/>
        </w:rPr>
        <w:t>Hymen</w:t>
      </w:r>
      <w:r w:rsidR="00A23BF9">
        <w:rPr>
          <w:lang w:eastAsia="en-US"/>
        </w:rPr>
        <w:t xml:space="preserve">, </w:t>
      </w:r>
      <w:r>
        <w:rPr>
          <w:lang w:eastAsia="en-US"/>
        </w:rPr>
        <w:t>ces dames n</w:t>
      </w:r>
      <w:r w:rsidR="00A23BF9">
        <w:rPr>
          <w:lang w:eastAsia="en-US"/>
        </w:rPr>
        <w:t>’</w:t>
      </w:r>
      <w:r>
        <w:rPr>
          <w:lang w:eastAsia="en-US"/>
        </w:rPr>
        <w:t>y étaient pas non plus indifférentes</w:t>
      </w:r>
      <w:r w:rsidR="00A23BF9">
        <w:rPr>
          <w:lang w:eastAsia="en-US"/>
        </w:rPr>
        <w:t>.</w:t>
      </w:r>
    </w:p>
    <w:p w14:paraId="1E713CF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était de beaucoup la doyenne de la réunion</w:t>
      </w:r>
      <w:r w:rsidR="00A23BF9">
        <w:rPr>
          <w:lang w:eastAsia="en-US"/>
        </w:rPr>
        <w:t xml:space="preserve">, </w:t>
      </w:r>
      <w:r>
        <w:rPr>
          <w:lang w:eastAsia="en-US"/>
        </w:rPr>
        <w:t>bien qu</w:t>
      </w:r>
      <w:r w:rsidR="00A23BF9">
        <w:rPr>
          <w:lang w:eastAsia="en-US"/>
        </w:rPr>
        <w:t>’</w:t>
      </w:r>
      <w:r>
        <w:rPr>
          <w:lang w:eastAsia="en-US"/>
        </w:rPr>
        <w:t>elle affectât</w:t>
      </w:r>
      <w:r w:rsidR="00A23BF9">
        <w:rPr>
          <w:lang w:eastAsia="en-US"/>
        </w:rPr>
        <w:t xml:space="preserve">, </w:t>
      </w:r>
      <w:r>
        <w:rPr>
          <w:lang w:eastAsia="en-US"/>
        </w:rPr>
        <w:t>encore quelques prétentions à la jeunesse pour plaire à son Aristide</w:t>
      </w:r>
      <w:r w:rsidR="00A23BF9">
        <w:rPr>
          <w:lang w:eastAsia="en-US"/>
        </w:rPr>
        <w:t>.</w:t>
      </w:r>
    </w:p>
    <w:p w14:paraId="46AFCDB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Le </w:t>
      </w:r>
      <w:r>
        <w:rPr>
          <w:i/>
          <w:iCs/>
          <w:lang w:eastAsia="en-US"/>
        </w:rPr>
        <w:t>Dieu d</w:t>
      </w:r>
      <w:r w:rsidR="00A23BF9">
        <w:rPr>
          <w:i/>
          <w:iCs/>
          <w:lang w:eastAsia="en-US"/>
        </w:rPr>
        <w:t>’</w:t>
      </w:r>
      <w:r>
        <w:rPr>
          <w:i/>
          <w:iCs/>
          <w:lang w:eastAsia="en-US"/>
        </w:rPr>
        <w:t>Hymen</w:t>
      </w:r>
      <w:r>
        <w:rPr>
          <w:lang w:eastAsia="en-US"/>
        </w:rPr>
        <w:t xml:space="preserve"> allait du reste assez bien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ne mariait personne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la bonne </w:t>
      </w:r>
      <w:proofErr w:type="spellStart"/>
      <w:r>
        <w:rPr>
          <w:lang w:eastAsia="en-US"/>
        </w:rPr>
        <w:t>Lasthénie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mais elle exigeait un dépôt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pour </w:t>
      </w:r>
      <w:r>
        <w:rPr>
          <w:i/>
          <w:iCs/>
          <w:lang w:eastAsia="en-US"/>
        </w:rPr>
        <w:t>commencer les démarches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elle vivait tout doucement avec cela</w:t>
      </w:r>
      <w:r w:rsidR="00A23BF9">
        <w:rPr>
          <w:lang w:eastAsia="en-US"/>
        </w:rPr>
        <w:t>.</w:t>
      </w:r>
    </w:p>
    <w:p w14:paraId="439062D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Pendant que Pervenche défendait un sexe faible et lâchement opprimé</w:t>
      </w:r>
      <w:r w:rsidR="00A23BF9">
        <w:rPr>
          <w:lang w:eastAsia="en-US"/>
        </w:rPr>
        <w:t xml:space="preserve"> ; </w:t>
      </w:r>
      <w:r>
        <w:rPr>
          <w:lang w:eastAsia="en-US"/>
        </w:rPr>
        <w:t>pendant que Sensitive exhalait son âme de flamme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pendant que </w:t>
      </w:r>
      <w:proofErr w:type="spellStart"/>
      <w:r>
        <w:rPr>
          <w:lang w:eastAsia="en-US"/>
        </w:rPr>
        <w:t>Bertbelleminot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>le docteur Desbois et les autres causaient</w:t>
      </w:r>
      <w:r w:rsidR="00A23BF9">
        <w:rPr>
          <w:lang w:eastAsia="en-US"/>
        </w:rPr>
        <w:t xml:space="preserve">, </w:t>
      </w:r>
      <w:r>
        <w:rPr>
          <w:lang w:eastAsia="en-US"/>
        </w:rPr>
        <w:t>chacun pour soi-même</w:t>
      </w:r>
      <w:r w:rsidR="00A23BF9">
        <w:rPr>
          <w:lang w:eastAsia="en-US"/>
        </w:rPr>
        <w:t xml:space="preserve">, </w:t>
      </w:r>
      <w:r>
        <w:rPr>
          <w:lang w:eastAsia="en-US"/>
        </w:rPr>
        <w:t>ces dames avaient resserré leur cercle et baissé la voix</w:t>
      </w:r>
      <w:r w:rsidR="00A23BF9">
        <w:rPr>
          <w:lang w:eastAsia="en-US"/>
        </w:rPr>
        <w:t>.</w:t>
      </w:r>
    </w:p>
    <w:p w14:paraId="13AA0081" w14:textId="342BEDA9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ne peux pas rester longtemps avec vous ce soir</w:t>
      </w:r>
      <w:r>
        <w:rPr>
          <w:lang w:eastAsia="en-US"/>
        </w:rPr>
        <w:t xml:space="preserve">, </w:t>
      </w:r>
      <w:r w:rsidR="00BB5C58">
        <w:rPr>
          <w:lang w:eastAsia="en-US"/>
        </w:rPr>
        <w:t>mesdames</w:t>
      </w:r>
      <w:r>
        <w:rPr>
          <w:lang w:eastAsia="en-US"/>
        </w:rPr>
        <w:t xml:space="preserve">, </w:t>
      </w:r>
      <w:r w:rsidR="00BB5C58">
        <w:rPr>
          <w:lang w:eastAsia="en-US"/>
        </w:rPr>
        <w:t>disait madame Paoli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une grande affaire</w:t>
      </w:r>
      <w:r>
        <w:rPr>
          <w:lang w:eastAsia="en-US"/>
        </w:rPr>
        <w:t xml:space="preserve">, </w:t>
      </w:r>
      <w:r w:rsidR="00BB5C58">
        <w:rPr>
          <w:lang w:eastAsia="en-US"/>
        </w:rPr>
        <w:t>et il faut que je sois à huit heures au théâtre de Diane</w:t>
      </w:r>
      <w:r>
        <w:rPr>
          <w:lang w:eastAsia="en-US"/>
        </w:rPr>
        <w:t>…</w:t>
      </w:r>
    </w:p>
    <w:p w14:paraId="2808130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Quoi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écria-t-on</w:t>
      </w:r>
      <w:r>
        <w:rPr>
          <w:lang w:eastAsia="en-US"/>
        </w:rPr>
        <w:t xml:space="preserve">, </w:t>
      </w:r>
      <w:r w:rsidR="00BB5C58">
        <w:rPr>
          <w:lang w:eastAsia="en-US"/>
        </w:rPr>
        <w:t>vous</w:t>
      </w:r>
      <w:r>
        <w:rPr>
          <w:lang w:eastAsia="en-US"/>
        </w:rPr>
        <w:t xml:space="preserve">, </w:t>
      </w:r>
      <w:r w:rsidR="00BB5C58">
        <w:rPr>
          <w:lang w:eastAsia="en-US"/>
        </w:rPr>
        <w:t>Paoli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Vous allez aux petits théâtres des boulevards</w:t>
      </w:r>
      <w:r>
        <w:rPr>
          <w:lang w:eastAsia="en-US"/>
        </w:rPr>
        <w:t> !</w:t>
      </w:r>
    </w:p>
    <w:p w14:paraId="3972249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La belle Milanaise ramena son crêpe de Chine blanc sur ses épaules d</w:t>
      </w:r>
      <w:r w:rsidR="00A23BF9">
        <w:rPr>
          <w:lang w:eastAsia="en-US"/>
        </w:rPr>
        <w:t>’</w:t>
      </w:r>
      <w:r>
        <w:rPr>
          <w:lang w:eastAsia="en-US"/>
        </w:rPr>
        <w:t>un air qui voulait dire bien des choses</w:t>
      </w:r>
      <w:r w:rsidR="00A23BF9">
        <w:rPr>
          <w:lang w:eastAsia="en-US"/>
        </w:rPr>
        <w:t>.</w:t>
      </w:r>
    </w:p>
    <w:p w14:paraId="4D23AEF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ne répondit point</w:t>
      </w:r>
      <w:r w:rsidR="00A23BF9">
        <w:rPr>
          <w:lang w:eastAsia="en-US"/>
        </w:rPr>
        <w:t>.</w:t>
      </w:r>
    </w:p>
    <w:p w14:paraId="19154CED" w14:textId="575ADD06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Ah çà</w:t>
      </w:r>
      <w:r>
        <w:rPr>
          <w:lang w:eastAsia="en-US"/>
        </w:rPr>
        <w:t xml:space="preserve"> ! </w:t>
      </w:r>
      <w:r w:rsidR="00BB5C58">
        <w:rPr>
          <w:lang w:eastAsia="en-US"/>
        </w:rPr>
        <w:t>reprit la marquise en riant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voilà un vrai mystère</w:t>
      </w:r>
      <w:r>
        <w:rPr>
          <w:lang w:eastAsia="en-US"/>
        </w:rPr>
        <w:t xml:space="preserve">, </w:t>
      </w:r>
      <w:r w:rsidR="00BB5C58">
        <w:rPr>
          <w:lang w:eastAsia="en-US"/>
        </w:rPr>
        <w:t>mesdames</w:t>
      </w:r>
      <w:r>
        <w:rPr>
          <w:lang w:eastAsia="en-US"/>
        </w:rPr>
        <w:t>.</w:t>
      </w:r>
    </w:p>
    <w:p w14:paraId="45B35CE6" w14:textId="0932094D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On vous l</w:t>
      </w:r>
      <w:r>
        <w:rPr>
          <w:lang w:eastAsia="en-US"/>
        </w:rPr>
        <w:t>’</w:t>
      </w:r>
      <w:r w:rsidR="00BB5C58">
        <w:rPr>
          <w:lang w:eastAsia="en-US"/>
        </w:rPr>
        <w:t>expliquera</w:t>
      </w:r>
      <w:r>
        <w:rPr>
          <w:lang w:eastAsia="en-US"/>
        </w:rPr>
        <w:t xml:space="preserve">, </w:t>
      </w:r>
      <w:r w:rsidR="00BB5C58">
        <w:rPr>
          <w:lang w:eastAsia="en-US"/>
        </w:rPr>
        <w:t>chère bonne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Paoli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et cette affaire-là</w:t>
      </w:r>
      <w:r>
        <w:rPr>
          <w:lang w:eastAsia="en-US"/>
        </w:rPr>
        <w:t xml:space="preserve">, </w:t>
      </w:r>
      <w:r w:rsidR="00BB5C58">
        <w:rPr>
          <w:lang w:eastAsia="en-US"/>
        </w:rPr>
        <w:t>croyez-moi</w:t>
      </w:r>
      <w:r>
        <w:rPr>
          <w:lang w:eastAsia="en-US"/>
        </w:rPr>
        <w:t xml:space="preserve">, </w:t>
      </w:r>
      <w:r w:rsidR="00BB5C58">
        <w:rPr>
          <w:lang w:eastAsia="en-US"/>
        </w:rPr>
        <w:t>pourrait bien vous regarder un peu</w:t>
      </w:r>
      <w:r>
        <w:rPr>
          <w:lang w:eastAsia="en-US"/>
        </w:rPr>
        <w:t>…</w:t>
      </w:r>
    </w:p>
    <w:p w14:paraId="48BE6CA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Paoli aime les énigmes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prononça la blonde </w:t>
      </w:r>
      <w:proofErr w:type="spellStart"/>
      <w:r w:rsidR="00BB5C58">
        <w:rPr>
          <w:lang w:eastAsia="en-US"/>
        </w:rPr>
        <w:t>Cerceil</w:t>
      </w:r>
      <w:proofErr w:type="spellEnd"/>
      <w:r w:rsidR="00BB5C58">
        <w:rPr>
          <w:lang w:eastAsia="en-US"/>
        </w:rPr>
        <w:t xml:space="preserve"> du bout des lèvres</w:t>
      </w:r>
      <w:r>
        <w:rPr>
          <w:lang w:eastAsia="en-US"/>
        </w:rPr>
        <w:t>.</w:t>
      </w:r>
    </w:p>
    <w:p w14:paraId="3434DEA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Nous avons donc grande envie de savoir</w:t>
      </w:r>
      <w:r>
        <w:rPr>
          <w:lang w:eastAsia="en-US"/>
        </w:rPr>
        <w:t> ?…</w:t>
      </w:r>
    </w:p>
    <w:p w14:paraId="35B7A08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Mon Dieu</w:t>
      </w:r>
      <w:r>
        <w:rPr>
          <w:lang w:eastAsia="en-US"/>
        </w:rPr>
        <w:t xml:space="preserve">, </w:t>
      </w:r>
      <w:r w:rsidR="00BB5C58">
        <w:rPr>
          <w:lang w:eastAsia="en-US"/>
        </w:rPr>
        <w:t>non</w:t>
      </w:r>
      <w:r>
        <w:rPr>
          <w:lang w:eastAsia="en-US"/>
        </w:rPr>
        <w:t> !…</w:t>
      </w:r>
    </w:p>
    <w:p w14:paraId="1CA32CC4" w14:textId="2FE84832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Alors</w:t>
      </w:r>
      <w:r>
        <w:rPr>
          <w:lang w:eastAsia="en-US"/>
        </w:rPr>
        <w:t xml:space="preserve">, </w:t>
      </w:r>
      <w:r w:rsidR="00BB5C58">
        <w:rPr>
          <w:lang w:eastAsia="en-US"/>
        </w:rPr>
        <w:t>je vais vous dire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Il s</w:t>
      </w:r>
      <w:r>
        <w:rPr>
          <w:lang w:eastAsia="en-US"/>
        </w:rPr>
        <w:t>’</w:t>
      </w:r>
      <w:r w:rsidR="00BB5C58">
        <w:rPr>
          <w:lang w:eastAsia="en-US"/>
        </w:rPr>
        <w:t xml:space="preserve">agit de </w:t>
      </w:r>
      <w:r>
        <w:rPr>
          <w:lang w:eastAsia="en-US"/>
        </w:rPr>
        <w:t>M. </w:t>
      </w:r>
      <w:r w:rsidR="00BB5C58">
        <w:rPr>
          <w:lang w:eastAsia="en-US"/>
        </w:rPr>
        <w:t>Raymond</w:t>
      </w:r>
      <w:r>
        <w:rPr>
          <w:lang w:eastAsia="en-US"/>
        </w:rPr>
        <w:t>.</w:t>
      </w:r>
    </w:p>
    <w:p w14:paraId="043886E6" w14:textId="480103EF" w:rsidR="00A23BF9" w:rsidRDefault="00A23BF9" w:rsidP="00A23BF9">
      <w:pPr>
        <w:rPr>
          <w:lang w:eastAsia="en-US"/>
        </w:rPr>
      </w:pPr>
      <w:r>
        <w:rPr>
          <w:lang w:eastAsia="en-US"/>
        </w:rPr>
        <w:t>— M. </w:t>
      </w:r>
      <w:r w:rsidR="00BB5C58">
        <w:rPr>
          <w:lang w:eastAsia="en-US"/>
        </w:rPr>
        <w:t xml:space="preserve">Raymond </w:t>
      </w:r>
      <w:proofErr w:type="spellStart"/>
      <w:r w:rsidR="00BB5C58">
        <w:rPr>
          <w:lang w:eastAsia="en-US"/>
        </w:rPr>
        <w:t>Lointier</w:t>
      </w:r>
      <w:proofErr w:type="spellEnd"/>
      <w:r>
        <w:rPr>
          <w:lang w:eastAsia="en-US"/>
        </w:rPr>
        <w:t xml:space="preserve"> ? </w:t>
      </w:r>
      <w:r w:rsidR="00BB5C58">
        <w:rPr>
          <w:lang w:eastAsia="en-US"/>
        </w:rPr>
        <w:t>interrompit Oliva de Beaujoyeux</w:t>
      </w:r>
      <w:r>
        <w:rPr>
          <w:lang w:eastAsia="en-US"/>
        </w:rPr>
        <w:t>.</w:t>
      </w:r>
    </w:p>
    <w:p w14:paraId="7FC2668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Juste</w:t>
      </w:r>
      <w:r>
        <w:rPr>
          <w:lang w:eastAsia="en-US"/>
        </w:rPr>
        <w:t>.</w:t>
      </w:r>
    </w:p>
    <w:p w14:paraId="358F648E" w14:textId="6C164561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Comment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 madame de La Rue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il songe à ces choses-là avec son bandeau sur les yeux</w:t>
      </w:r>
      <w:r>
        <w:rPr>
          <w:lang w:eastAsia="en-US"/>
        </w:rPr>
        <w:t> ?</w:t>
      </w:r>
    </w:p>
    <w:p w14:paraId="0DCA08A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ma chère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Paoli</w:t>
      </w:r>
      <w:r>
        <w:rPr>
          <w:lang w:eastAsia="en-US"/>
        </w:rPr>
        <w:t xml:space="preserve">, </w:t>
      </w:r>
      <w:r w:rsidR="00BB5C58">
        <w:rPr>
          <w:lang w:eastAsia="en-US"/>
        </w:rPr>
        <w:t>vous ne vous faites pas idée</w:t>
      </w:r>
      <w:r>
        <w:rPr>
          <w:lang w:eastAsia="en-US"/>
        </w:rPr>
        <w:t xml:space="preserve">… </w:t>
      </w:r>
      <w:r w:rsidR="00BB5C58">
        <w:rPr>
          <w:lang w:eastAsia="en-US"/>
        </w:rPr>
        <w:t>Quand il est amoureux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de la folie</w:t>
      </w:r>
      <w:r>
        <w:rPr>
          <w:lang w:eastAsia="en-US"/>
        </w:rPr>
        <w:t>.</w:t>
      </w:r>
    </w:p>
    <w:p w14:paraId="1233BE2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Il est bel homme</w:t>
      </w:r>
      <w:r>
        <w:rPr>
          <w:lang w:eastAsia="en-US"/>
        </w:rPr>
        <w:t xml:space="preserve">, </w:t>
      </w:r>
      <w:r w:rsidR="00BB5C58">
        <w:rPr>
          <w:lang w:eastAsia="en-US"/>
        </w:rPr>
        <w:t>malgré son bandeau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fit observer madame </w:t>
      </w:r>
      <w:proofErr w:type="spellStart"/>
      <w:r w:rsidR="00BB5C58">
        <w:rPr>
          <w:lang w:eastAsia="en-US"/>
        </w:rPr>
        <w:t>Cerceil</w:t>
      </w:r>
      <w:proofErr w:type="spellEnd"/>
      <w:r>
        <w:rPr>
          <w:lang w:eastAsia="en-US"/>
        </w:rPr>
        <w:t>.</w:t>
      </w:r>
    </w:p>
    <w:p w14:paraId="48A4EE32" w14:textId="4FAEA32A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Pauvre cher monsieur</w:t>
      </w:r>
      <w:r>
        <w:rPr>
          <w:lang w:eastAsia="en-US"/>
        </w:rPr>
        <w:t xml:space="preserve"> ! </w:t>
      </w:r>
      <w:r w:rsidR="00BB5C58">
        <w:rPr>
          <w:lang w:eastAsia="en-US"/>
        </w:rPr>
        <w:t>reprit Paoli d</w:t>
      </w:r>
      <w:r>
        <w:rPr>
          <w:lang w:eastAsia="en-US"/>
        </w:rPr>
        <w:t>’</w:t>
      </w:r>
      <w:r w:rsidR="00BB5C58">
        <w:rPr>
          <w:lang w:eastAsia="en-US"/>
        </w:rPr>
        <w:t>un ton de compassion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je ne sais pas s</w:t>
      </w:r>
      <w:r>
        <w:rPr>
          <w:lang w:eastAsia="en-US"/>
        </w:rPr>
        <w:t>’</w:t>
      </w:r>
      <w:r w:rsidR="00BB5C58">
        <w:rPr>
          <w:lang w:eastAsia="en-US"/>
        </w:rPr>
        <w:t>il est bel homme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il est riche comme un puits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par amitié pour lui</w:t>
      </w:r>
      <w:r>
        <w:rPr>
          <w:lang w:eastAsia="en-US"/>
        </w:rPr>
        <w:t xml:space="preserve">, </w:t>
      </w:r>
      <w:r w:rsidR="00BB5C58">
        <w:rPr>
          <w:lang w:eastAsia="en-US"/>
        </w:rPr>
        <w:t>je me charge de ses commissions</w:t>
      </w:r>
      <w:r>
        <w:rPr>
          <w:lang w:eastAsia="en-US"/>
        </w:rPr>
        <w:t>.</w:t>
      </w:r>
    </w:p>
    <w:p w14:paraId="55EC6B94" w14:textId="395A70B5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Il est à marier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ce </w:t>
      </w:r>
      <w:r>
        <w:rPr>
          <w:lang w:eastAsia="en-US"/>
        </w:rPr>
        <w:t>M. </w:t>
      </w:r>
      <w:r w:rsidR="00BB5C58">
        <w:rPr>
          <w:lang w:eastAsia="en-US"/>
        </w:rPr>
        <w:t>Raymond</w:t>
      </w:r>
      <w:r>
        <w:rPr>
          <w:lang w:eastAsia="en-US"/>
        </w:rPr>
        <w:t xml:space="preserve"> ? </w:t>
      </w:r>
      <w:r w:rsidR="00BB5C58">
        <w:rPr>
          <w:lang w:eastAsia="en-US"/>
        </w:rPr>
        <w:t xml:space="preserve">demanda </w:t>
      </w:r>
      <w:proofErr w:type="spellStart"/>
      <w:r w:rsidR="00BB5C58">
        <w:rPr>
          <w:lang w:eastAsia="en-US"/>
        </w:rPr>
        <w:t>Lasthénie</w:t>
      </w:r>
      <w:proofErr w:type="spellEnd"/>
      <w:r>
        <w:rPr>
          <w:lang w:eastAsia="en-US"/>
        </w:rPr>
        <w:t>.</w:t>
      </w:r>
    </w:p>
    <w:p w14:paraId="003BDD5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Chère dame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répliqua la Milanaise un peu sèchement</w:t>
      </w:r>
      <w:r>
        <w:rPr>
          <w:lang w:eastAsia="en-US"/>
        </w:rPr>
        <w:t xml:space="preserve">, </w:t>
      </w:r>
      <w:r w:rsidR="00BB5C58">
        <w:rPr>
          <w:lang w:eastAsia="en-US"/>
        </w:rPr>
        <w:t>je crois qu</w:t>
      </w:r>
      <w:r>
        <w:rPr>
          <w:lang w:eastAsia="en-US"/>
        </w:rPr>
        <w:t>’</w:t>
      </w:r>
      <w:r w:rsidR="00BB5C58">
        <w:rPr>
          <w:lang w:eastAsia="en-US"/>
        </w:rPr>
        <w:t>il a une femme</w:t>
      </w:r>
      <w:r>
        <w:rPr>
          <w:lang w:eastAsia="en-US"/>
        </w:rPr>
        <w:t xml:space="preserve">… </w:t>
      </w:r>
      <w:r w:rsidR="00BB5C58">
        <w:rPr>
          <w:lang w:eastAsia="en-US"/>
        </w:rPr>
        <w:t>dont il est séparé</w:t>
      </w:r>
      <w:r>
        <w:rPr>
          <w:lang w:eastAsia="en-US"/>
        </w:rPr>
        <w:t>.</w:t>
      </w:r>
    </w:p>
    <w:p w14:paraId="13DEAF5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chère dame</w:t>
      </w:r>
      <w:r>
        <w:rPr>
          <w:lang w:eastAsia="en-US"/>
        </w:rPr>
        <w:t xml:space="preserve">, </w:t>
      </w:r>
      <w:r w:rsidR="00BB5C58">
        <w:rPr>
          <w:lang w:eastAsia="en-US"/>
        </w:rPr>
        <w:t>fit l</w:t>
      </w:r>
      <w:r>
        <w:rPr>
          <w:lang w:eastAsia="en-US"/>
        </w:rPr>
        <w:t>’</w:t>
      </w:r>
      <w:r w:rsidR="00BB5C58">
        <w:rPr>
          <w:lang w:eastAsia="en-US"/>
        </w:rPr>
        <w:t>ancienne Ragon</w:t>
      </w:r>
      <w:r>
        <w:rPr>
          <w:lang w:eastAsia="en-US"/>
        </w:rPr>
        <w:t xml:space="preserve">, </w:t>
      </w:r>
      <w:r w:rsidR="00BB5C58">
        <w:rPr>
          <w:lang w:eastAsia="en-US"/>
        </w:rPr>
        <w:t>ce n</w:t>
      </w:r>
      <w:r>
        <w:rPr>
          <w:lang w:eastAsia="en-US"/>
        </w:rPr>
        <w:t>’</w:t>
      </w:r>
      <w:r w:rsidR="00BB5C58">
        <w:rPr>
          <w:lang w:eastAsia="en-US"/>
        </w:rPr>
        <w:t>est pas pour le prendre</w:t>
      </w:r>
      <w:r>
        <w:rPr>
          <w:lang w:eastAsia="en-US"/>
        </w:rPr>
        <w:t>.</w:t>
      </w:r>
    </w:p>
    <w:p w14:paraId="7684AA2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Allons</w:t>
      </w:r>
      <w:r>
        <w:rPr>
          <w:lang w:eastAsia="en-US"/>
        </w:rPr>
        <w:t xml:space="preserve"> ! </w:t>
      </w:r>
      <w:r w:rsidR="00BB5C58">
        <w:rPr>
          <w:lang w:eastAsia="en-US"/>
        </w:rPr>
        <w:t>allons</w:t>
      </w:r>
      <w:r>
        <w:rPr>
          <w:lang w:eastAsia="en-US"/>
        </w:rPr>
        <w:t xml:space="preserve"> ! </w:t>
      </w:r>
      <w:r w:rsidR="00BB5C58">
        <w:rPr>
          <w:lang w:eastAsia="en-US"/>
        </w:rPr>
        <w:t>maman Confiance</w:t>
      </w:r>
      <w:r>
        <w:rPr>
          <w:lang w:eastAsia="en-US"/>
        </w:rPr>
        <w:t xml:space="preserve">, </w:t>
      </w:r>
      <w:r w:rsidR="00BB5C58">
        <w:rPr>
          <w:lang w:eastAsia="en-US"/>
        </w:rPr>
        <w:t>cria Monsigny</w:t>
      </w:r>
      <w:r>
        <w:rPr>
          <w:lang w:eastAsia="en-US"/>
        </w:rPr>
        <w:t xml:space="preserve">, </w:t>
      </w:r>
      <w:r w:rsidR="00BB5C58">
        <w:rPr>
          <w:lang w:eastAsia="en-US"/>
        </w:rPr>
        <w:t>on vous entend</w:t>
      </w:r>
      <w:r>
        <w:rPr>
          <w:lang w:eastAsia="en-US"/>
        </w:rPr>
        <w:t xml:space="preserve">… </w:t>
      </w:r>
      <w:r w:rsidR="00BB5C58">
        <w:rPr>
          <w:lang w:eastAsia="en-US"/>
        </w:rPr>
        <w:t>pas de gros mots</w:t>
      </w:r>
      <w:r>
        <w:rPr>
          <w:lang w:eastAsia="en-US"/>
        </w:rPr>
        <w:t> !</w:t>
      </w:r>
    </w:p>
    <w:p w14:paraId="7372280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Quel ton</w:t>
      </w:r>
      <w:r>
        <w:rPr>
          <w:lang w:eastAsia="en-US"/>
        </w:rPr>
        <w:t xml:space="preserve"> ! </w:t>
      </w:r>
      <w:r w:rsidR="00BB5C58">
        <w:rPr>
          <w:lang w:eastAsia="en-US"/>
        </w:rPr>
        <w:t>grand Dieu</w:t>
      </w:r>
      <w:r>
        <w:rPr>
          <w:lang w:eastAsia="en-US"/>
        </w:rPr>
        <w:t xml:space="preserve"> ! </w:t>
      </w:r>
      <w:r w:rsidR="00BB5C58">
        <w:rPr>
          <w:lang w:eastAsia="en-US"/>
        </w:rPr>
        <w:t>quel ton</w:t>
      </w:r>
      <w:r>
        <w:rPr>
          <w:lang w:eastAsia="en-US"/>
        </w:rPr>
        <w:t xml:space="preserve"> ! </w:t>
      </w:r>
      <w:r w:rsidR="00BB5C58">
        <w:rPr>
          <w:lang w:eastAsia="en-US"/>
        </w:rPr>
        <w:t>murmurèrent ces dames</w:t>
      </w:r>
      <w:r>
        <w:rPr>
          <w:lang w:eastAsia="en-US"/>
        </w:rPr>
        <w:t>.</w:t>
      </w:r>
    </w:p>
    <w:p w14:paraId="5A8E4D4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Mais enfin</w:t>
      </w:r>
      <w:r>
        <w:rPr>
          <w:lang w:eastAsia="en-US"/>
        </w:rPr>
        <w:t xml:space="preserve">, </w:t>
      </w:r>
      <w:r w:rsidR="00BB5C58">
        <w:rPr>
          <w:lang w:eastAsia="en-US"/>
        </w:rPr>
        <w:t>puisque c</w:t>
      </w:r>
      <w:r>
        <w:rPr>
          <w:lang w:eastAsia="en-US"/>
        </w:rPr>
        <w:t>’</w:t>
      </w:r>
      <w:r w:rsidR="00BB5C58">
        <w:rPr>
          <w:lang w:eastAsia="en-US"/>
        </w:rPr>
        <w:t>est comme ça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 xml:space="preserve">ajouta </w:t>
      </w:r>
      <w:proofErr w:type="spellStart"/>
      <w:r w:rsidR="00BB5C58">
        <w:rPr>
          <w:lang w:eastAsia="en-US"/>
        </w:rPr>
        <w:t>Cerceil</w:t>
      </w:r>
      <w:proofErr w:type="spellEnd"/>
      <w:r w:rsidR="00BB5C58">
        <w:rPr>
          <w:lang w:eastAsia="en-US"/>
        </w:rPr>
        <w:t xml:space="preserve"> en regardant Oliva du coin de l</w:t>
      </w:r>
      <w:r>
        <w:rPr>
          <w:lang w:eastAsia="en-US"/>
        </w:rPr>
        <w:t>’</w:t>
      </w:r>
      <w:r w:rsidR="00BB5C58">
        <w:rPr>
          <w:lang w:eastAsia="en-US"/>
        </w:rPr>
        <w:t>œil</w:t>
      </w:r>
      <w:r>
        <w:rPr>
          <w:lang w:eastAsia="en-US"/>
        </w:rPr>
        <w:t xml:space="preserve">, </w:t>
      </w:r>
      <w:r w:rsidR="00BB5C58">
        <w:rPr>
          <w:lang w:eastAsia="en-US"/>
        </w:rPr>
        <w:t>les caprices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si bête</w:t>
      </w:r>
      <w:r>
        <w:rPr>
          <w:lang w:eastAsia="en-US"/>
        </w:rPr>
        <w:t> !…</w:t>
      </w:r>
    </w:p>
    <w:p w14:paraId="62B34479" w14:textId="4387C6F2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en quoi l</w:t>
      </w:r>
      <w:r>
        <w:rPr>
          <w:lang w:eastAsia="en-US"/>
        </w:rPr>
        <w:t>’</w:t>
      </w:r>
      <w:r w:rsidR="00BB5C58">
        <w:rPr>
          <w:lang w:eastAsia="en-US"/>
        </w:rPr>
        <w:t xml:space="preserve">affaire de </w:t>
      </w:r>
      <w:r>
        <w:rPr>
          <w:lang w:eastAsia="en-US"/>
        </w:rPr>
        <w:t>M. </w:t>
      </w:r>
      <w:r w:rsidR="00BB5C58">
        <w:rPr>
          <w:lang w:eastAsia="en-US"/>
        </w:rPr>
        <w:t xml:space="preserve">Raymond </w:t>
      </w:r>
      <w:proofErr w:type="spellStart"/>
      <w:r w:rsidR="00BB5C58">
        <w:rPr>
          <w:lang w:eastAsia="en-US"/>
        </w:rPr>
        <w:t>Lointier</w:t>
      </w:r>
      <w:proofErr w:type="spellEnd"/>
      <w:r w:rsidR="00BB5C58">
        <w:rPr>
          <w:lang w:eastAsia="en-US"/>
        </w:rPr>
        <w:t xml:space="preserve"> peut-elle m</w:t>
      </w:r>
      <w:r>
        <w:rPr>
          <w:lang w:eastAsia="en-US"/>
        </w:rPr>
        <w:t>’</w:t>
      </w:r>
      <w:r w:rsidR="00BB5C58">
        <w:rPr>
          <w:lang w:eastAsia="en-US"/>
        </w:rPr>
        <w:t>intéresser</w:t>
      </w:r>
      <w:r>
        <w:rPr>
          <w:lang w:eastAsia="en-US"/>
        </w:rPr>
        <w:t xml:space="preserve"> ? </w:t>
      </w:r>
      <w:r w:rsidR="00BB5C58">
        <w:rPr>
          <w:lang w:eastAsia="en-US"/>
        </w:rPr>
        <w:t>demanda la marquise</w:t>
      </w:r>
      <w:r>
        <w:rPr>
          <w:lang w:eastAsia="en-US"/>
        </w:rPr>
        <w:t xml:space="preserve">, </w:t>
      </w:r>
      <w:r w:rsidR="00BB5C58">
        <w:rPr>
          <w:lang w:eastAsia="en-US"/>
        </w:rPr>
        <w:t>que l</w:t>
      </w:r>
      <w:r>
        <w:rPr>
          <w:lang w:eastAsia="en-US"/>
        </w:rPr>
        <w:t>’</w:t>
      </w:r>
      <w:r w:rsidR="00BB5C58">
        <w:rPr>
          <w:lang w:eastAsia="en-US"/>
        </w:rPr>
        <w:t>apostrophe de Monsigny avait manifestement contrariée</w:t>
      </w:r>
      <w:r>
        <w:rPr>
          <w:lang w:eastAsia="en-US"/>
        </w:rPr>
        <w:t>.</w:t>
      </w:r>
    </w:p>
    <w:p w14:paraId="26A8087C" w14:textId="65F4C5DC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ne vous ai donc pas dit le nom de la personne</w:t>
      </w:r>
      <w:r>
        <w:rPr>
          <w:lang w:eastAsia="en-US"/>
        </w:rPr>
        <w:t xml:space="preserve"> ? </w:t>
      </w:r>
      <w:r w:rsidR="00BB5C58">
        <w:rPr>
          <w:lang w:eastAsia="en-US"/>
        </w:rPr>
        <w:t>répondit la Milanaise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le fameux soprano qui fait la fortune du théâtre de Diane</w:t>
      </w:r>
      <w:r>
        <w:rPr>
          <w:lang w:eastAsia="en-US"/>
        </w:rPr>
        <w:t>…</w:t>
      </w:r>
    </w:p>
    <w:p w14:paraId="7D12332C" w14:textId="77777777" w:rsidR="00A23BF9" w:rsidRDefault="00A23BF9" w:rsidP="00A23BF9">
      <w:pPr>
        <w:rPr>
          <w:lang w:val="en-US" w:eastAsia="en-US"/>
        </w:rPr>
      </w:pPr>
      <w:r>
        <w:rPr>
          <w:lang w:eastAsia="en-US"/>
        </w:rPr>
        <w:t>— </w:t>
      </w:r>
      <w:r w:rsidR="00BB5C58">
        <w:rPr>
          <w:lang w:val="en-US" w:eastAsia="en-US"/>
        </w:rPr>
        <w:t>La Lovely</w:t>
      </w:r>
      <w:r>
        <w:rPr>
          <w:lang w:val="en-US" w:eastAsia="en-US"/>
        </w:rPr>
        <w:t> ?…</w:t>
      </w:r>
    </w:p>
    <w:p w14:paraId="08601573" w14:textId="77777777" w:rsidR="00A23BF9" w:rsidRDefault="00A23BF9" w:rsidP="00A23BF9">
      <w:pPr>
        <w:rPr>
          <w:lang w:val="en-US" w:eastAsia="en-US"/>
        </w:rPr>
      </w:pPr>
      <w:r>
        <w:rPr>
          <w:lang w:val="en-US" w:eastAsia="en-US"/>
        </w:rPr>
        <w:t>— </w:t>
      </w:r>
      <w:r w:rsidR="00BB5C58">
        <w:rPr>
          <w:lang w:val="en-US" w:eastAsia="en-US"/>
        </w:rPr>
        <w:t>La Lovely</w:t>
      </w:r>
      <w:r>
        <w:rPr>
          <w:lang w:val="en-US" w:eastAsia="en-US"/>
        </w:rPr>
        <w:t>.</w:t>
      </w:r>
    </w:p>
    <w:p w14:paraId="137EC981" w14:textId="0B11E3DA" w:rsidR="00A23BF9" w:rsidRDefault="00A23BF9" w:rsidP="00A23BF9">
      <w:pPr>
        <w:rPr>
          <w:lang w:eastAsia="en-US"/>
        </w:rPr>
      </w:pPr>
      <w:r>
        <w:rPr>
          <w:lang w:val="en-US" w:eastAsia="en-US"/>
        </w:rPr>
        <w:t>— </w:t>
      </w:r>
      <w:r w:rsidR="00BB5C58">
        <w:rPr>
          <w:lang w:eastAsia="en-US"/>
        </w:rPr>
        <w:t>Par exemple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Monsigny</w:t>
      </w:r>
      <w:r>
        <w:rPr>
          <w:lang w:eastAsia="en-US"/>
        </w:rPr>
        <w:t xml:space="preserve">, </w:t>
      </w:r>
      <w:r w:rsidR="00BB5C58">
        <w:rPr>
          <w:lang w:eastAsia="en-US"/>
        </w:rPr>
        <w:t>qui se rapprocha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voilà une belle femme</w:t>
      </w:r>
      <w:r>
        <w:rPr>
          <w:lang w:eastAsia="en-US"/>
        </w:rPr>
        <w:t> !</w:t>
      </w:r>
    </w:p>
    <w:p w14:paraId="199814D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Une tête de Raphaël</w:t>
      </w:r>
      <w:r>
        <w:rPr>
          <w:lang w:eastAsia="en-US"/>
        </w:rPr>
        <w:t xml:space="preserve">, </w:t>
      </w:r>
      <w:r w:rsidR="00BB5C58">
        <w:rPr>
          <w:lang w:eastAsia="en-US"/>
        </w:rPr>
        <w:t>appuya Sensitive</w:t>
      </w:r>
      <w:r>
        <w:rPr>
          <w:lang w:eastAsia="en-US"/>
        </w:rPr>
        <w:t xml:space="preserve">, </w:t>
      </w:r>
      <w:r w:rsidR="00BB5C58">
        <w:rPr>
          <w:lang w:eastAsia="en-US"/>
        </w:rPr>
        <w:t>et tant d</w:t>
      </w:r>
      <w:r>
        <w:rPr>
          <w:lang w:eastAsia="en-US"/>
        </w:rPr>
        <w:t>’</w:t>
      </w:r>
      <w:r w:rsidR="00BB5C58">
        <w:rPr>
          <w:lang w:eastAsia="en-US"/>
        </w:rPr>
        <w:t>âme dans le regard</w:t>
      </w:r>
      <w:r>
        <w:rPr>
          <w:lang w:eastAsia="en-US"/>
        </w:rPr>
        <w:t>.</w:t>
      </w:r>
    </w:p>
    <w:p w14:paraId="06D7AE94" w14:textId="7AD5E688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ne savais pas que vous alliez aux théâtres du boulevard du Temple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monsieur Alexandre </w:t>
      </w:r>
      <w:proofErr w:type="spellStart"/>
      <w:r w:rsidR="00BB5C58">
        <w:rPr>
          <w:lang w:eastAsia="en-US"/>
        </w:rPr>
        <w:t>Marboux</w:t>
      </w:r>
      <w:proofErr w:type="spellEnd"/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dit </w:t>
      </w:r>
      <w:r w:rsidR="00BB5C58">
        <w:rPr>
          <w:lang w:eastAsia="en-US"/>
        </w:rPr>
        <w:lastRenderedPageBreak/>
        <w:t>Pervenche aigrement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vous ne voulez jamais me mener qu</w:t>
      </w:r>
      <w:r>
        <w:rPr>
          <w:lang w:eastAsia="en-US"/>
        </w:rPr>
        <w:t>’</w:t>
      </w:r>
      <w:r w:rsidR="00BB5C58">
        <w:rPr>
          <w:lang w:eastAsia="en-US"/>
        </w:rPr>
        <w:t>à l</w:t>
      </w:r>
      <w:r>
        <w:rPr>
          <w:lang w:eastAsia="en-US"/>
        </w:rPr>
        <w:t>’</w:t>
      </w:r>
      <w:r w:rsidR="00BB5C58">
        <w:rPr>
          <w:lang w:eastAsia="en-US"/>
        </w:rPr>
        <w:t>Odéon</w:t>
      </w:r>
      <w:r>
        <w:rPr>
          <w:lang w:eastAsia="en-US"/>
        </w:rPr>
        <w:t> !</w:t>
      </w:r>
    </w:p>
    <w:p w14:paraId="117F70FE" w14:textId="5EA6E53B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</w:t>
      </w:r>
      <w:r>
        <w:rPr>
          <w:lang w:eastAsia="en-US"/>
        </w:rPr>
        <w:t xml:space="preserve"> ! </w:t>
      </w:r>
      <w:r w:rsidR="00BB5C58">
        <w:rPr>
          <w:lang w:eastAsia="en-US"/>
        </w:rPr>
        <w:t>bonjour donc</w:t>
      </w:r>
      <w:r>
        <w:rPr>
          <w:lang w:eastAsia="en-US"/>
        </w:rPr>
        <w:t xml:space="preserve">, </w:t>
      </w:r>
      <w:r w:rsidR="00BB5C58">
        <w:rPr>
          <w:lang w:eastAsia="en-US"/>
        </w:rPr>
        <w:t>chère demoiselle Fluor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 Berthelot</w:t>
      </w:r>
      <w:r>
        <w:rPr>
          <w:lang w:eastAsia="en-US"/>
        </w:rPr>
        <w:t xml:space="preserve">, </w:t>
      </w:r>
      <w:proofErr w:type="spellStart"/>
      <w:r w:rsidR="00BB5C58">
        <w:rPr>
          <w:lang w:eastAsia="en-US"/>
        </w:rPr>
        <w:t>Berthellemot</w:t>
      </w:r>
      <w:proofErr w:type="spellEnd"/>
      <w:r w:rsidR="00BB5C58">
        <w:rPr>
          <w:lang w:eastAsia="en-US"/>
        </w:rPr>
        <w:t xml:space="preserve"> ou </w:t>
      </w:r>
      <w:proofErr w:type="spellStart"/>
      <w:r w:rsidR="00BB5C58">
        <w:rPr>
          <w:lang w:eastAsia="en-US"/>
        </w:rPr>
        <w:t>Berthelleminot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soit qu</w:t>
      </w:r>
      <w:r>
        <w:rPr>
          <w:lang w:eastAsia="en-US"/>
        </w:rPr>
        <w:t>’</w:t>
      </w:r>
      <w:r w:rsidR="00BB5C58">
        <w:rPr>
          <w:lang w:eastAsia="en-US"/>
        </w:rPr>
        <w:t>on prenne cet homme décoré au positif</w:t>
      </w:r>
      <w:r>
        <w:rPr>
          <w:lang w:eastAsia="en-US"/>
        </w:rPr>
        <w:t xml:space="preserve">, </w:t>
      </w:r>
      <w:r w:rsidR="00BB5C58">
        <w:rPr>
          <w:lang w:eastAsia="en-US"/>
        </w:rPr>
        <w:t>au comparatif ou au superlatif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 xml:space="preserve">on parle de la </w:t>
      </w:r>
      <w:proofErr w:type="spellStart"/>
      <w:r w:rsidR="00BB5C58">
        <w:rPr>
          <w:lang w:eastAsia="en-US"/>
        </w:rPr>
        <w:t>Lovely</w:t>
      </w:r>
      <w:proofErr w:type="spellEnd"/>
      <w:r>
        <w:rPr>
          <w:lang w:eastAsia="en-US"/>
        </w:rPr>
        <w:t xml:space="preserve">… </w:t>
      </w:r>
      <w:r w:rsidR="00BB5C58">
        <w:rPr>
          <w:lang w:eastAsia="en-US"/>
        </w:rPr>
        <w:t>Il n</w:t>
      </w:r>
      <w:r>
        <w:rPr>
          <w:lang w:eastAsia="en-US"/>
        </w:rPr>
        <w:t>’</w:t>
      </w:r>
      <w:r w:rsidR="00BB5C58">
        <w:rPr>
          <w:lang w:eastAsia="en-US"/>
        </w:rPr>
        <w:t>y a pas de voix comme cela au grand Opéra</w:t>
      </w:r>
      <w:r>
        <w:rPr>
          <w:lang w:eastAsia="en-US"/>
        </w:rPr>
        <w:t> !…</w:t>
      </w:r>
    </w:p>
    <w:p w14:paraId="6754298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 xml:space="preserve">fit </w:t>
      </w:r>
      <w:proofErr w:type="spellStart"/>
      <w:r w:rsidR="00BB5C58">
        <w:rPr>
          <w:lang w:eastAsia="en-US"/>
        </w:rPr>
        <w:t>Cerceil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qui commençait à être jalouse</w:t>
      </w:r>
      <w:r>
        <w:rPr>
          <w:lang w:eastAsia="en-US"/>
        </w:rPr>
        <w:t> :</w:t>
      </w:r>
    </w:p>
    <w:p w14:paraId="51D08CE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 bonjour donc</w:t>
      </w:r>
      <w:r>
        <w:rPr>
          <w:lang w:eastAsia="en-US"/>
        </w:rPr>
        <w:t xml:space="preserve">, </w:t>
      </w:r>
      <w:r w:rsidR="00BB5C58">
        <w:rPr>
          <w:lang w:eastAsia="en-US"/>
        </w:rPr>
        <w:t>madame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lui dit </w:t>
      </w:r>
      <w:proofErr w:type="spellStart"/>
      <w:r w:rsidR="00BB5C58">
        <w:rPr>
          <w:lang w:eastAsia="en-US"/>
        </w:rPr>
        <w:t>Berthelleminot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je vous le répète</w:t>
      </w:r>
      <w:r>
        <w:rPr>
          <w:lang w:eastAsia="en-US"/>
        </w:rPr>
        <w:t xml:space="preserve"> : </w:t>
      </w:r>
      <w:r w:rsidR="00BB5C58">
        <w:rPr>
          <w:lang w:eastAsia="en-US"/>
        </w:rPr>
        <w:t>il n</w:t>
      </w:r>
      <w:r>
        <w:rPr>
          <w:lang w:eastAsia="en-US"/>
        </w:rPr>
        <w:t>’</w:t>
      </w:r>
      <w:r w:rsidR="00BB5C58">
        <w:rPr>
          <w:lang w:eastAsia="en-US"/>
        </w:rPr>
        <w:t>y a pas de voix</w:t>
      </w:r>
      <w:r>
        <w:rPr>
          <w:lang w:eastAsia="en-US"/>
        </w:rPr>
        <w:t>…</w:t>
      </w:r>
    </w:p>
    <w:p w14:paraId="3DB3A3C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Depuis la Malibran</w:t>
      </w:r>
      <w:r>
        <w:rPr>
          <w:lang w:eastAsia="en-US"/>
        </w:rPr>
        <w:t xml:space="preserve">… </w:t>
      </w:r>
      <w:r w:rsidR="00BB5C58">
        <w:rPr>
          <w:lang w:eastAsia="en-US"/>
        </w:rPr>
        <w:t>interrompit Bonnin</w:t>
      </w:r>
      <w:r>
        <w:rPr>
          <w:lang w:eastAsia="en-US"/>
        </w:rPr>
        <w:t xml:space="preserve">, </w:t>
      </w:r>
      <w:r w:rsidR="00BB5C58">
        <w:rPr>
          <w:lang w:eastAsia="en-US"/>
        </w:rPr>
        <w:t>le rentier</w:t>
      </w:r>
      <w:r>
        <w:rPr>
          <w:lang w:eastAsia="en-US"/>
        </w:rPr>
        <w:t>.</w:t>
      </w:r>
    </w:p>
    <w:p w14:paraId="1FE3D4C5" w14:textId="10C90188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Elle a cette romance</w:t>
      </w:r>
      <w:r>
        <w:rPr>
          <w:lang w:eastAsia="en-US"/>
        </w:rPr>
        <w:t xml:space="preserve">, </w:t>
      </w:r>
      <w:proofErr w:type="spellStart"/>
      <w:r w:rsidR="00BB5C58">
        <w:rPr>
          <w:lang w:eastAsia="en-US"/>
        </w:rPr>
        <w:t>contrecoupa</w:t>
      </w:r>
      <w:proofErr w:type="spellEnd"/>
      <w:r w:rsidR="00BB5C58">
        <w:rPr>
          <w:lang w:eastAsia="en-US"/>
        </w:rPr>
        <w:t xml:space="preserve"> Sensitive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qui rime en bonheur-douleur</w:t>
      </w:r>
      <w:r>
        <w:rPr>
          <w:lang w:eastAsia="en-US"/>
        </w:rPr>
        <w:t xml:space="preserve">… </w:t>
      </w:r>
      <w:r w:rsidR="00BB5C58">
        <w:rPr>
          <w:lang w:eastAsia="en-US"/>
        </w:rPr>
        <w:t>Pauvre rime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Mais elle la chante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beau comme le soleil couchant qui dore une vieille cathédrale</w:t>
      </w:r>
      <w:r>
        <w:rPr>
          <w:lang w:eastAsia="en-US"/>
        </w:rPr>
        <w:t> !</w:t>
      </w:r>
    </w:p>
    <w:p w14:paraId="2C20288B" w14:textId="40435D60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Il a des façons de s</w:t>
      </w:r>
      <w:r>
        <w:rPr>
          <w:lang w:eastAsia="en-US"/>
        </w:rPr>
        <w:t>’</w:t>
      </w:r>
      <w:r w:rsidR="00BB5C58">
        <w:rPr>
          <w:lang w:eastAsia="en-US"/>
        </w:rPr>
        <w:t>exprimer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ce </w:t>
      </w:r>
      <w:r>
        <w:rPr>
          <w:lang w:eastAsia="en-US"/>
        </w:rPr>
        <w:t>M. </w:t>
      </w:r>
      <w:r w:rsidR="00BB5C58">
        <w:rPr>
          <w:lang w:eastAsia="en-US"/>
        </w:rPr>
        <w:t>Alexandre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murmura une des nièces</w:t>
      </w:r>
      <w:r>
        <w:rPr>
          <w:lang w:eastAsia="en-US"/>
        </w:rPr>
        <w:t>.</w:t>
      </w:r>
    </w:p>
    <w:p w14:paraId="2D4E13D2" w14:textId="32663504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vrai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une autre nièce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voilà un homme d</w:t>
      </w:r>
      <w:r>
        <w:rPr>
          <w:lang w:eastAsia="en-US"/>
        </w:rPr>
        <w:t>’</w:t>
      </w:r>
      <w:r w:rsidR="00BB5C58">
        <w:rPr>
          <w:lang w:eastAsia="en-US"/>
        </w:rPr>
        <w:t>esprit</w:t>
      </w:r>
      <w:r>
        <w:rPr>
          <w:lang w:eastAsia="en-US"/>
        </w:rPr>
        <w:t> !…</w:t>
      </w:r>
    </w:p>
    <w:p w14:paraId="6F1EF60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cette huitième merveille du monde reste au théâtre de Diane qui a des places à dix sous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 xml:space="preserve">écria madame de </w:t>
      </w:r>
      <w:proofErr w:type="spellStart"/>
      <w:r w:rsidR="00BB5C58">
        <w:rPr>
          <w:lang w:eastAsia="en-US"/>
        </w:rPr>
        <w:t>Cerceil</w:t>
      </w:r>
      <w:proofErr w:type="spellEnd"/>
      <w:r>
        <w:rPr>
          <w:lang w:eastAsia="en-US"/>
        </w:rPr>
        <w:t>.</w:t>
      </w:r>
    </w:p>
    <w:p w14:paraId="151F035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 chère dame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répliqua </w:t>
      </w:r>
      <w:proofErr w:type="spellStart"/>
      <w:r w:rsidR="00BB5C58">
        <w:rPr>
          <w:lang w:eastAsia="en-US"/>
        </w:rPr>
        <w:t>Berthelleminot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cela ne prouve rien</w:t>
      </w:r>
      <w:r>
        <w:rPr>
          <w:lang w:eastAsia="en-US"/>
        </w:rPr>
        <w:t xml:space="preserve">…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connu une personne exactement dans la même position</w:t>
      </w:r>
      <w:r>
        <w:rPr>
          <w:lang w:eastAsia="en-US"/>
        </w:rPr>
        <w:t xml:space="preserve">…, </w:t>
      </w:r>
      <w:r w:rsidR="00BB5C58">
        <w:rPr>
          <w:lang w:eastAsia="en-US"/>
        </w:rPr>
        <w:t xml:space="preserve">moins belle assurément que la </w:t>
      </w:r>
      <w:proofErr w:type="spellStart"/>
      <w:r w:rsidR="00BB5C58">
        <w:rPr>
          <w:lang w:eastAsia="en-US"/>
        </w:rPr>
        <w:t>Lovely</w:t>
      </w:r>
      <w:proofErr w:type="spellEnd"/>
      <w:r>
        <w:rPr>
          <w:lang w:eastAsia="en-US"/>
        </w:rPr>
        <w:t xml:space="preserve"> ; </w:t>
      </w:r>
      <w:r w:rsidR="00BB5C58">
        <w:rPr>
          <w:lang w:eastAsia="en-US"/>
        </w:rPr>
        <w:t>mais un talent superbe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, </w:t>
      </w:r>
      <w:r w:rsidR="00BB5C58">
        <w:rPr>
          <w:lang w:eastAsia="en-US"/>
        </w:rPr>
        <w:t>elle restait à son petit théâtre</w:t>
      </w:r>
      <w:r>
        <w:rPr>
          <w:lang w:eastAsia="en-US"/>
        </w:rPr>
        <w:t xml:space="preserve">, </w:t>
      </w:r>
      <w:r w:rsidR="00BB5C58">
        <w:rPr>
          <w:lang w:eastAsia="en-US"/>
        </w:rPr>
        <w:t>quoiqu</w:t>
      </w:r>
      <w:r>
        <w:rPr>
          <w:lang w:eastAsia="en-US"/>
        </w:rPr>
        <w:t>’</w:t>
      </w:r>
      <w:r w:rsidR="00BB5C58">
        <w:rPr>
          <w:lang w:eastAsia="en-US"/>
        </w:rPr>
        <w:t>elle eût des propositions de tous les directeurs</w:t>
      </w:r>
      <w:r>
        <w:rPr>
          <w:lang w:eastAsia="en-US"/>
        </w:rPr>
        <w:t>…</w:t>
      </w:r>
    </w:p>
    <w:p w14:paraId="2A11949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Parce que</w:t>
      </w:r>
      <w:r>
        <w:rPr>
          <w:lang w:eastAsia="en-US"/>
        </w:rPr>
        <w:t> ?</w:t>
      </w:r>
    </w:p>
    <w:p w14:paraId="12E8654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Parce que dans son petit théâtre elle était cachée</w:t>
      </w:r>
      <w:r>
        <w:rPr>
          <w:lang w:eastAsia="en-US"/>
        </w:rPr>
        <w:t xml:space="preserve">… </w:t>
      </w:r>
      <w:r w:rsidR="00BB5C58">
        <w:rPr>
          <w:lang w:eastAsia="en-US"/>
        </w:rPr>
        <w:t>son mari</w:t>
      </w:r>
      <w:r>
        <w:rPr>
          <w:lang w:eastAsia="en-US"/>
        </w:rPr>
        <w:t xml:space="preserve">, </w:t>
      </w:r>
      <w:r w:rsidR="00BB5C58">
        <w:rPr>
          <w:lang w:eastAsia="en-US"/>
        </w:rPr>
        <w:t>lion à tous crins</w:t>
      </w:r>
      <w:r>
        <w:rPr>
          <w:lang w:eastAsia="en-US"/>
        </w:rPr>
        <w:t xml:space="preserve">, </w:t>
      </w:r>
      <w:r w:rsidR="00BB5C58">
        <w:rPr>
          <w:lang w:eastAsia="en-US"/>
        </w:rPr>
        <w:t>l</w:t>
      </w:r>
      <w:r>
        <w:rPr>
          <w:lang w:eastAsia="en-US"/>
        </w:rPr>
        <w:t>’</w:t>
      </w:r>
      <w:r w:rsidR="00BB5C58">
        <w:rPr>
          <w:lang w:eastAsia="en-US"/>
        </w:rPr>
        <w:t>aurait bien vite trouvée à l</w:t>
      </w:r>
      <w:r>
        <w:rPr>
          <w:lang w:eastAsia="en-US"/>
        </w:rPr>
        <w:t>’</w:t>
      </w:r>
      <w:r w:rsidR="00BB5C58">
        <w:rPr>
          <w:lang w:eastAsia="en-US"/>
        </w:rPr>
        <w:t>Opéra</w:t>
      </w:r>
      <w:r>
        <w:rPr>
          <w:lang w:eastAsia="en-US"/>
        </w:rPr>
        <w:t>…</w:t>
      </w:r>
    </w:p>
    <w:p w14:paraId="6005E20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Mais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la marquise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cette </w:t>
      </w:r>
      <w:proofErr w:type="spellStart"/>
      <w:r w:rsidR="00BB5C58">
        <w:rPr>
          <w:lang w:eastAsia="en-US"/>
        </w:rPr>
        <w:t>Lovely</w:t>
      </w:r>
      <w:proofErr w:type="spellEnd"/>
      <w:r w:rsidR="00BB5C58">
        <w:rPr>
          <w:lang w:eastAsia="en-US"/>
        </w:rPr>
        <w:t xml:space="preserve"> n</w:t>
      </w:r>
      <w:r>
        <w:rPr>
          <w:lang w:eastAsia="en-US"/>
        </w:rPr>
        <w:t>’</w:t>
      </w:r>
      <w:r w:rsidR="00BB5C58">
        <w:rPr>
          <w:lang w:eastAsia="en-US"/>
        </w:rPr>
        <w:t>a pas de mari</w:t>
      </w:r>
      <w:r>
        <w:rPr>
          <w:lang w:eastAsia="en-US"/>
        </w:rPr>
        <w:t>…</w:t>
      </w:r>
    </w:p>
    <w:p w14:paraId="7BDB78A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</w:t>
      </w:r>
      <w:r>
        <w:rPr>
          <w:lang w:eastAsia="en-US"/>
        </w:rPr>
        <w:t>’</w:t>
      </w:r>
      <w:r w:rsidR="00BB5C58">
        <w:rPr>
          <w:lang w:eastAsia="en-US"/>
        </w:rPr>
        <w:t>en savons-nous</w:t>
      </w:r>
      <w:r>
        <w:rPr>
          <w:lang w:eastAsia="en-US"/>
        </w:rPr>
        <w:t xml:space="preserve">, </w:t>
      </w:r>
      <w:r w:rsidR="00BB5C58">
        <w:rPr>
          <w:lang w:eastAsia="en-US"/>
        </w:rPr>
        <w:t>belle dame</w:t>
      </w:r>
      <w:r>
        <w:rPr>
          <w:lang w:eastAsia="en-US"/>
        </w:rPr>
        <w:t xml:space="preserve"> ? </w:t>
      </w:r>
      <w:r w:rsidR="00BB5C58">
        <w:rPr>
          <w:lang w:eastAsia="en-US"/>
        </w:rPr>
        <w:t>Eh bonjour donc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de Beaujoyeux</w:t>
      </w:r>
      <w:r>
        <w:rPr>
          <w:lang w:eastAsia="en-US"/>
        </w:rPr>
        <w:t> !…</w:t>
      </w:r>
    </w:p>
    <w:p w14:paraId="53F7F53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Ah çà</w:t>
      </w:r>
      <w:r>
        <w:rPr>
          <w:lang w:eastAsia="en-US"/>
        </w:rPr>
        <w:t xml:space="preserve">, </w:t>
      </w:r>
      <w:r w:rsidR="00BB5C58">
        <w:rPr>
          <w:lang w:eastAsia="en-US"/>
        </w:rPr>
        <w:t>décidément</w:t>
      </w:r>
      <w:r>
        <w:rPr>
          <w:lang w:eastAsia="en-US"/>
        </w:rPr>
        <w:t xml:space="preserve">, </w:t>
      </w:r>
      <w:r w:rsidR="00BB5C58">
        <w:rPr>
          <w:lang w:eastAsia="en-US"/>
        </w:rPr>
        <w:t>elle est donc bien belle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dit madame de </w:t>
      </w:r>
      <w:proofErr w:type="spellStart"/>
      <w:r w:rsidR="00BB5C58">
        <w:rPr>
          <w:lang w:eastAsia="en-US"/>
        </w:rPr>
        <w:t>Cerceil</w:t>
      </w:r>
      <w:proofErr w:type="spellEnd"/>
      <w:r>
        <w:rPr>
          <w:lang w:eastAsia="en-US"/>
        </w:rPr>
        <w:t>.</w:t>
      </w:r>
    </w:p>
    <w:p w14:paraId="3441299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Miraculeusement belle</w:t>
      </w:r>
      <w:r>
        <w:rPr>
          <w:lang w:eastAsia="en-US"/>
        </w:rPr>
        <w:t xml:space="preserve">, </w:t>
      </w:r>
      <w:r w:rsidR="00BB5C58">
        <w:rPr>
          <w:lang w:eastAsia="en-US"/>
        </w:rPr>
        <w:t>madame</w:t>
      </w:r>
      <w:r>
        <w:rPr>
          <w:lang w:eastAsia="en-US"/>
        </w:rPr>
        <w:t>.</w:t>
      </w:r>
    </w:p>
    <w:p w14:paraId="60170D5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quel âge a-t-il</w:t>
      </w:r>
      <w:r>
        <w:rPr>
          <w:lang w:eastAsia="en-US"/>
        </w:rPr>
        <w:t xml:space="preserve">, </w:t>
      </w:r>
      <w:r w:rsidR="00BB5C58">
        <w:rPr>
          <w:lang w:eastAsia="en-US"/>
        </w:rPr>
        <w:t>ce miracle</w:t>
      </w:r>
      <w:r>
        <w:rPr>
          <w:lang w:eastAsia="en-US"/>
        </w:rPr>
        <w:t> ?</w:t>
      </w:r>
    </w:p>
    <w:p w14:paraId="0C19680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Mais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répondit </w:t>
      </w:r>
      <w:proofErr w:type="spellStart"/>
      <w:r w:rsidR="00BB5C58">
        <w:rPr>
          <w:lang w:eastAsia="en-US"/>
        </w:rPr>
        <w:t>Lasthénie</w:t>
      </w:r>
      <w:proofErr w:type="spellEnd"/>
      <w:r w:rsidR="00BB5C58">
        <w:rPr>
          <w:lang w:eastAsia="en-US"/>
        </w:rPr>
        <w:t xml:space="preserve"> en minaudant</w:t>
      </w:r>
      <w:r>
        <w:rPr>
          <w:lang w:eastAsia="en-US"/>
        </w:rPr>
        <w:t xml:space="preserve">, </w:t>
      </w:r>
      <w:r w:rsidR="00BB5C58">
        <w:rPr>
          <w:lang w:eastAsia="en-US"/>
        </w:rPr>
        <w:t>elle doit être à peu près dans nos âges</w:t>
      </w:r>
      <w:r>
        <w:rPr>
          <w:lang w:eastAsia="en-US"/>
        </w:rPr>
        <w:t>…</w:t>
      </w:r>
    </w:p>
    <w:p w14:paraId="59F82C6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Toutes ces dames bondirent</w:t>
      </w:r>
      <w:r w:rsidR="00A23BF9">
        <w:rPr>
          <w:lang w:eastAsia="en-US"/>
        </w:rPr>
        <w:t xml:space="preserve">, </w:t>
      </w:r>
      <w:r>
        <w:rPr>
          <w:lang w:eastAsia="en-US"/>
        </w:rPr>
        <w:t>tandis que Monsigny riait à se tenir les côtes</w:t>
      </w:r>
      <w:r w:rsidR="00A23BF9">
        <w:rPr>
          <w:lang w:eastAsia="en-US"/>
        </w:rPr>
        <w:t>.</w:t>
      </w:r>
    </w:p>
    <w:p w14:paraId="62D5848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nom de bleu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écria-t-il</w:t>
      </w:r>
      <w:r>
        <w:rPr>
          <w:lang w:eastAsia="en-US"/>
        </w:rPr>
        <w:t xml:space="preserve">, </w:t>
      </w:r>
      <w:r w:rsidR="00BB5C58">
        <w:rPr>
          <w:lang w:eastAsia="en-US"/>
        </w:rPr>
        <w:t>maman Confiance est en veine</w:t>
      </w:r>
      <w:r>
        <w:rPr>
          <w:lang w:eastAsia="en-US"/>
        </w:rPr>
        <w:t>…</w:t>
      </w:r>
    </w:p>
    <w:p w14:paraId="338F51E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Monsieur de Monsigny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voulut dire Oliva</w:t>
      </w:r>
      <w:r>
        <w:rPr>
          <w:lang w:eastAsia="en-US"/>
        </w:rPr>
        <w:t>.</w:t>
      </w:r>
    </w:p>
    <w:p w14:paraId="140B76F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Après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On ne peut donc plus folichonner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mais voilà le Ballon</w:t>
      </w:r>
      <w:r>
        <w:rPr>
          <w:lang w:eastAsia="en-US"/>
        </w:rPr>
        <w:t xml:space="preserve">, </w:t>
      </w:r>
      <w:r w:rsidR="00BB5C58">
        <w:rPr>
          <w:lang w:eastAsia="en-US"/>
        </w:rPr>
        <w:t>nom d</w:t>
      </w:r>
      <w:r>
        <w:rPr>
          <w:lang w:eastAsia="en-US"/>
        </w:rPr>
        <w:t>’</w:t>
      </w:r>
      <w:r w:rsidR="00BB5C58">
        <w:rPr>
          <w:lang w:eastAsia="en-US"/>
        </w:rPr>
        <w:t>une pipe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Au lansquenet</w:t>
      </w:r>
      <w:r>
        <w:rPr>
          <w:lang w:eastAsia="en-US"/>
        </w:rPr>
        <w:t xml:space="preserve"> ! </w:t>
      </w:r>
      <w:r w:rsidR="00BB5C58">
        <w:rPr>
          <w:lang w:eastAsia="en-US"/>
        </w:rPr>
        <w:t>au lansquenet</w:t>
      </w:r>
      <w:r>
        <w:rPr>
          <w:lang w:eastAsia="en-US"/>
        </w:rPr>
        <w:t> !</w:t>
      </w:r>
    </w:p>
    <w:p w14:paraId="3EAAC27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s</w:t>
      </w:r>
      <w:r w:rsidR="00A23BF9">
        <w:rPr>
          <w:lang w:eastAsia="en-US"/>
        </w:rPr>
        <w:t>’</w:t>
      </w:r>
      <w:r>
        <w:rPr>
          <w:lang w:eastAsia="en-US"/>
        </w:rPr>
        <w:t>élança à la rencontre d</w:t>
      </w:r>
      <w:r w:rsidR="00A23BF9">
        <w:rPr>
          <w:lang w:eastAsia="en-US"/>
        </w:rPr>
        <w:t>’</w:t>
      </w:r>
      <w:r>
        <w:rPr>
          <w:lang w:eastAsia="en-US"/>
        </w:rPr>
        <w:t>un homme monstrueusement gros et rouge qui entra d</w:t>
      </w:r>
      <w:r w:rsidR="00A23BF9">
        <w:rPr>
          <w:lang w:eastAsia="en-US"/>
        </w:rPr>
        <w:t>’</w:t>
      </w:r>
      <w:r>
        <w:rPr>
          <w:lang w:eastAsia="en-US"/>
        </w:rPr>
        <w:t>un pas éléphantin</w:t>
      </w:r>
      <w:r w:rsidR="00A23BF9">
        <w:rPr>
          <w:lang w:eastAsia="en-US"/>
        </w:rPr>
        <w:t xml:space="preserve">, </w:t>
      </w:r>
      <w:r>
        <w:rPr>
          <w:lang w:eastAsia="en-US"/>
        </w:rPr>
        <w:t>en essuyant les ruisseaux de sueur qui coulaient sur sa face</w:t>
      </w:r>
      <w:r w:rsidR="00A23BF9">
        <w:rPr>
          <w:lang w:eastAsia="en-US"/>
        </w:rPr>
        <w:t xml:space="preserve">, </w:t>
      </w:r>
      <w:r>
        <w:rPr>
          <w:lang w:eastAsia="en-US"/>
        </w:rPr>
        <w:t>large comme une citrouille</w:t>
      </w:r>
      <w:r w:rsidR="00A23BF9">
        <w:rPr>
          <w:lang w:eastAsia="en-US"/>
        </w:rPr>
        <w:t>.</w:t>
      </w:r>
    </w:p>
    <w:p w14:paraId="020EDC2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notre Fifi Romblon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avait profité</w:t>
      </w:r>
      <w:r w:rsidR="00A23BF9">
        <w:rPr>
          <w:lang w:eastAsia="en-US"/>
        </w:rPr>
        <w:t>.</w:t>
      </w:r>
    </w:p>
    <w:p w14:paraId="7D5F32B2" w14:textId="37F30B8C" w:rsidR="00BB5C58" w:rsidRDefault="00BB5C58" w:rsidP="007700B9">
      <w:pPr>
        <w:pStyle w:val="Titre2"/>
        <w:rPr>
          <w:lang w:eastAsia="en-US"/>
        </w:rPr>
      </w:pPr>
      <w:bookmarkStart w:id="200" w:name="_Toc231743440"/>
      <w:bookmarkStart w:id="201" w:name="_Toc237577508"/>
      <w:bookmarkStart w:id="202" w:name="_Toc202192456"/>
      <w:r>
        <w:rPr>
          <w:lang w:eastAsia="en-US"/>
        </w:rPr>
        <w:lastRenderedPageBreak/>
        <w:t>ROMBLON-BALLON</w:t>
      </w:r>
      <w:bookmarkEnd w:id="200"/>
      <w:bookmarkEnd w:id="201"/>
      <w:bookmarkEnd w:id="202"/>
      <w:r>
        <w:rPr>
          <w:lang w:eastAsia="en-US"/>
        </w:rPr>
        <w:br/>
      </w:r>
    </w:p>
    <w:p w14:paraId="2FA3382C" w14:textId="12D84B47" w:rsidR="00A23BF9" w:rsidRDefault="00BB5C58" w:rsidP="00A23BF9">
      <w:pPr>
        <w:rPr>
          <w:lang w:eastAsia="en-US"/>
        </w:rPr>
      </w:pPr>
      <w:r>
        <w:rPr>
          <w:lang w:eastAsia="en-US"/>
        </w:rPr>
        <w:t>Romblon-Ballon entra</w:t>
      </w:r>
      <w:r w:rsidR="00A23BF9">
        <w:rPr>
          <w:lang w:eastAsia="en-US"/>
        </w:rPr>
        <w:t xml:space="preserve">, </w:t>
      </w:r>
      <w:r>
        <w:rPr>
          <w:lang w:eastAsia="en-US"/>
        </w:rPr>
        <w:t>suant et soufflant</w:t>
      </w:r>
      <w:r w:rsidR="00A23BF9">
        <w:rPr>
          <w:lang w:eastAsia="en-US"/>
        </w:rPr>
        <w:t xml:space="preserve">. </w:t>
      </w:r>
      <w:r>
        <w:rPr>
          <w:lang w:eastAsia="en-US"/>
        </w:rPr>
        <w:t>Sa grosse face souriait</w:t>
      </w:r>
      <w:r w:rsidR="00A23BF9">
        <w:rPr>
          <w:lang w:eastAsia="en-US"/>
        </w:rPr>
        <w:t xml:space="preserve"> ; </w:t>
      </w:r>
      <w:r>
        <w:rPr>
          <w:lang w:eastAsia="en-US"/>
        </w:rPr>
        <w:t>il disait bonjour à chacun d</w:t>
      </w:r>
      <w:r w:rsidR="00A23BF9">
        <w:rPr>
          <w:lang w:eastAsia="en-US"/>
        </w:rPr>
        <w:t>’</w:t>
      </w:r>
      <w:r>
        <w:rPr>
          <w:lang w:eastAsia="en-US"/>
        </w:rPr>
        <w:t>un air de maître de maison</w:t>
      </w:r>
      <w:r w:rsidR="00A23BF9">
        <w:rPr>
          <w:lang w:eastAsia="en-US"/>
        </w:rPr>
        <w:t xml:space="preserve">. </w:t>
      </w:r>
      <w:r>
        <w:rPr>
          <w:lang w:eastAsia="en-US"/>
        </w:rPr>
        <w:t>Ce fut ainsi qu</w:t>
      </w:r>
      <w:r w:rsidR="00A23BF9">
        <w:rPr>
          <w:lang w:eastAsia="en-US"/>
        </w:rPr>
        <w:t>’</w:t>
      </w:r>
      <w:r>
        <w:rPr>
          <w:lang w:eastAsia="en-US"/>
        </w:rPr>
        <w:t xml:space="preserve">il salua </w:t>
      </w:r>
      <w:r w:rsidR="00A23BF9">
        <w:rPr>
          <w:lang w:eastAsia="en-US"/>
        </w:rPr>
        <w:t>M. </w:t>
      </w:r>
      <w:r>
        <w:rPr>
          <w:lang w:eastAsia="en-US"/>
        </w:rPr>
        <w:t>le marquis de Beaujoyeux lui-même</w:t>
      </w:r>
      <w:r w:rsidR="00A23BF9">
        <w:rPr>
          <w:lang w:eastAsia="en-US"/>
        </w:rPr>
        <w:t xml:space="preserve">, </w:t>
      </w:r>
      <w:r>
        <w:rPr>
          <w:lang w:eastAsia="en-US"/>
        </w:rPr>
        <w:t>lequel marquis se leva en le voyant</w:t>
      </w:r>
      <w:r w:rsidR="00A23BF9">
        <w:rPr>
          <w:lang w:eastAsia="en-US"/>
        </w:rPr>
        <w:t xml:space="preserve">, </w:t>
      </w:r>
      <w:r>
        <w:rPr>
          <w:lang w:eastAsia="en-US"/>
        </w:rPr>
        <w:t>et resta les bras pendants</w:t>
      </w:r>
      <w:r w:rsidR="00A23BF9">
        <w:rPr>
          <w:lang w:eastAsia="en-US"/>
        </w:rPr>
        <w:t xml:space="preserve">, </w:t>
      </w:r>
      <w:r>
        <w:rPr>
          <w:lang w:eastAsia="en-US"/>
        </w:rPr>
        <w:t>comme un soldat qui fait haie sur le passage d</w:t>
      </w:r>
      <w:r w:rsidR="00A23BF9">
        <w:rPr>
          <w:lang w:eastAsia="en-US"/>
        </w:rPr>
        <w:t>’</w:t>
      </w:r>
      <w:r>
        <w:rPr>
          <w:lang w:eastAsia="en-US"/>
        </w:rPr>
        <w:t>un roi puissant</w:t>
      </w:r>
      <w:r w:rsidR="00A23BF9">
        <w:rPr>
          <w:lang w:eastAsia="en-US"/>
        </w:rPr>
        <w:t>.</w:t>
      </w:r>
    </w:p>
    <w:p w14:paraId="0461AB3E" w14:textId="5854B642" w:rsidR="00A23BF9" w:rsidRDefault="00BB5C58" w:rsidP="00A23BF9">
      <w:pPr>
        <w:rPr>
          <w:lang w:eastAsia="en-US"/>
        </w:rPr>
      </w:pPr>
      <w:r>
        <w:rPr>
          <w:lang w:eastAsia="en-US"/>
        </w:rPr>
        <w:t>Romblon-Ballon occupait ici</w:t>
      </w:r>
      <w:r w:rsidR="00A23BF9">
        <w:rPr>
          <w:lang w:eastAsia="en-US"/>
        </w:rPr>
        <w:t xml:space="preserve">, </w:t>
      </w:r>
      <w:r>
        <w:rPr>
          <w:lang w:eastAsia="en-US"/>
        </w:rPr>
        <w:t>à peu de chose près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la position que </w:t>
      </w:r>
      <w:r w:rsidR="00A23BF9">
        <w:rPr>
          <w:lang w:eastAsia="en-US"/>
        </w:rPr>
        <w:t>M. </w:t>
      </w:r>
      <w:proofErr w:type="spellStart"/>
      <w:r>
        <w:rPr>
          <w:lang w:eastAsia="en-US"/>
        </w:rPr>
        <w:t>Berthelleminot</w:t>
      </w:r>
      <w:proofErr w:type="spellEnd"/>
      <w:r>
        <w:rPr>
          <w:lang w:eastAsia="en-US"/>
        </w:rPr>
        <w:t xml:space="preserve"> avait jadis au Grand-Café de l</w:t>
      </w:r>
      <w:r w:rsidR="00A23BF9">
        <w:rPr>
          <w:lang w:eastAsia="en-US"/>
        </w:rPr>
        <w:t>’</w:t>
      </w:r>
      <w:r>
        <w:rPr>
          <w:lang w:eastAsia="en-US"/>
        </w:rPr>
        <w:t>industrie</w:t>
      </w:r>
      <w:r w:rsidR="00A23BF9">
        <w:rPr>
          <w:lang w:eastAsia="en-US"/>
        </w:rPr>
        <w:t xml:space="preserve">. </w:t>
      </w:r>
      <w:r>
        <w:rPr>
          <w:lang w:eastAsia="en-US"/>
        </w:rPr>
        <w:t>Seulement c</w:t>
      </w:r>
      <w:r w:rsidR="00A23BF9">
        <w:rPr>
          <w:lang w:eastAsia="en-US"/>
        </w:rPr>
        <w:t>’</w:t>
      </w:r>
      <w:r>
        <w:rPr>
          <w:lang w:eastAsia="en-US"/>
        </w:rPr>
        <w:t>était fort immoral</w:t>
      </w:r>
      <w:r w:rsidR="00A23BF9">
        <w:rPr>
          <w:lang w:eastAsia="en-US"/>
        </w:rPr>
        <w:t xml:space="preserve">, </w:t>
      </w:r>
      <w:r>
        <w:rPr>
          <w:lang w:eastAsia="en-US"/>
        </w:rPr>
        <w:t>car la marquise avait un époux</w:t>
      </w:r>
      <w:r w:rsidR="00A23BF9">
        <w:rPr>
          <w:lang w:eastAsia="en-US"/>
        </w:rPr>
        <w:t xml:space="preserve">, </w:t>
      </w:r>
      <w:r>
        <w:rPr>
          <w:lang w:eastAsia="en-US"/>
        </w:rPr>
        <w:t>et ce barbu de Monsigny venait par derrière</w:t>
      </w:r>
      <w:r w:rsidR="00A23BF9">
        <w:rPr>
          <w:lang w:eastAsia="en-US"/>
        </w:rPr>
        <w:t>.</w:t>
      </w:r>
    </w:p>
    <w:p w14:paraId="546D7489" w14:textId="09CE6F5D" w:rsidR="00A23BF9" w:rsidRDefault="00BB5C58" w:rsidP="00A23BF9">
      <w:pPr>
        <w:rPr>
          <w:lang w:eastAsia="en-US"/>
        </w:rPr>
      </w:pPr>
      <w:r>
        <w:rPr>
          <w:lang w:eastAsia="en-US"/>
        </w:rPr>
        <w:t>Romblon-Ballon ne s</w:t>
      </w:r>
      <w:r w:rsidR="00A23BF9">
        <w:rPr>
          <w:lang w:eastAsia="en-US"/>
        </w:rPr>
        <w:t>’</w:t>
      </w:r>
      <w:r>
        <w:rPr>
          <w:lang w:eastAsia="en-US"/>
        </w:rPr>
        <w:t xml:space="preserve">inquiétait ni du marquis de Beaujoyeux ni de </w:t>
      </w:r>
      <w:r w:rsidR="00A23BF9">
        <w:rPr>
          <w:lang w:eastAsia="en-US"/>
        </w:rPr>
        <w:t>M. de </w:t>
      </w:r>
      <w:r>
        <w:rPr>
          <w:lang w:eastAsia="en-US"/>
        </w:rPr>
        <w:t>Monsigny</w:t>
      </w:r>
      <w:r w:rsidR="00A23BF9">
        <w:rPr>
          <w:lang w:eastAsia="en-US"/>
        </w:rPr>
        <w:t xml:space="preserve">. </w:t>
      </w:r>
      <w:r>
        <w:rPr>
          <w:lang w:eastAsia="en-US"/>
        </w:rPr>
        <w:t>Ce gros homme avait un bon caractère</w:t>
      </w:r>
      <w:r w:rsidR="00A23BF9">
        <w:rPr>
          <w:lang w:eastAsia="en-US"/>
        </w:rPr>
        <w:t>.</w:t>
      </w:r>
    </w:p>
    <w:p w14:paraId="11F6240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pesait 228 kilos</w:t>
      </w:r>
      <w:r w:rsidR="00A23BF9">
        <w:rPr>
          <w:lang w:eastAsia="en-US"/>
        </w:rPr>
        <w:t>.</w:t>
      </w:r>
    </w:p>
    <w:p w14:paraId="4AD588B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était habillé en pur dandy</w:t>
      </w:r>
      <w:r w:rsidR="00A23BF9">
        <w:rPr>
          <w:lang w:eastAsia="en-US"/>
        </w:rPr>
        <w:t xml:space="preserve">, </w:t>
      </w:r>
      <w:r>
        <w:rPr>
          <w:lang w:eastAsia="en-US"/>
        </w:rPr>
        <w:t>paletot étriqué</w:t>
      </w:r>
      <w:r w:rsidR="00A23BF9">
        <w:rPr>
          <w:lang w:eastAsia="en-US"/>
        </w:rPr>
        <w:t xml:space="preserve">, </w:t>
      </w:r>
      <w:r>
        <w:rPr>
          <w:lang w:eastAsia="en-US"/>
        </w:rPr>
        <w:t>gilet collant</w:t>
      </w:r>
      <w:r w:rsidR="00A23BF9">
        <w:rPr>
          <w:lang w:eastAsia="en-US"/>
        </w:rPr>
        <w:t xml:space="preserve">, </w:t>
      </w:r>
      <w:r>
        <w:rPr>
          <w:lang w:eastAsia="en-US"/>
        </w:rPr>
        <w:t>pantalon sans sous-pieds</w:t>
      </w:r>
      <w:r w:rsidR="00A23BF9">
        <w:rPr>
          <w:lang w:eastAsia="en-US"/>
        </w:rPr>
        <w:t xml:space="preserve">, </w:t>
      </w:r>
      <w:r>
        <w:rPr>
          <w:lang w:eastAsia="en-US"/>
        </w:rPr>
        <w:t>le tout en nankin</w:t>
      </w:r>
      <w:r w:rsidR="00A23BF9">
        <w:rPr>
          <w:lang w:eastAsia="en-US"/>
        </w:rPr>
        <w:t>.</w:t>
      </w:r>
    </w:p>
    <w:p w14:paraId="549575C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Sa cravate et ses guêtres étaient de même étoffe</w:t>
      </w:r>
      <w:r w:rsidR="00A23BF9">
        <w:rPr>
          <w:lang w:eastAsia="en-US"/>
        </w:rPr>
        <w:t xml:space="preserve">. </w:t>
      </w:r>
      <w:r>
        <w:rPr>
          <w:lang w:eastAsia="en-US"/>
        </w:rPr>
        <w:t>Figurez-vous un serin colossal</w:t>
      </w:r>
      <w:r w:rsidR="00A23BF9">
        <w:rPr>
          <w:lang w:eastAsia="en-US"/>
        </w:rPr>
        <w:t xml:space="preserve">, </w:t>
      </w:r>
      <w:r>
        <w:rPr>
          <w:lang w:eastAsia="en-US"/>
        </w:rPr>
        <w:t>avec ventre impossible et joues écarlates</w:t>
      </w:r>
      <w:r w:rsidR="00A23BF9">
        <w:rPr>
          <w:lang w:eastAsia="en-US"/>
        </w:rPr>
        <w:t>.</w:t>
      </w:r>
    </w:p>
    <w:p w14:paraId="6653BE97" w14:textId="7DCCD12D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</w:t>
      </w:r>
      <w:r>
        <w:rPr>
          <w:lang w:eastAsia="en-US"/>
        </w:rPr>
        <w:t xml:space="preserve"> ! </w:t>
      </w:r>
      <w:r w:rsidR="00BB5C58">
        <w:rPr>
          <w:lang w:eastAsia="en-US"/>
        </w:rPr>
        <w:t>bonjour donc</w:t>
      </w:r>
      <w:r>
        <w:rPr>
          <w:lang w:eastAsia="en-US"/>
        </w:rPr>
        <w:t xml:space="preserve">, </w:t>
      </w:r>
      <w:r w:rsidR="00BB5C58">
        <w:rPr>
          <w:lang w:eastAsia="en-US"/>
        </w:rPr>
        <w:t>monsieur Romblon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dit </w:t>
      </w:r>
      <w:proofErr w:type="spellStart"/>
      <w:r w:rsidR="00BB5C58">
        <w:rPr>
          <w:lang w:eastAsia="en-US"/>
        </w:rPr>
        <w:t>Berthelleminot</w:t>
      </w:r>
      <w:proofErr w:type="spellEnd"/>
      <w:r>
        <w:rPr>
          <w:lang w:eastAsia="en-US"/>
        </w:rPr>
        <w:t xml:space="preserve">.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 xml:space="preserve">Nous parlions de la </w:t>
      </w:r>
      <w:proofErr w:type="spellStart"/>
      <w:r w:rsidR="00BB5C58">
        <w:rPr>
          <w:lang w:eastAsia="en-US"/>
        </w:rPr>
        <w:t>Lovely</w:t>
      </w:r>
      <w:proofErr w:type="spellEnd"/>
      <w:r>
        <w:rPr>
          <w:lang w:eastAsia="en-US"/>
        </w:rPr>
        <w:t>…</w:t>
      </w:r>
    </w:p>
    <w:p w14:paraId="2DDB7CE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Fameux morceau</w:t>
      </w:r>
      <w:r>
        <w:rPr>
          <w:lang w:eastAsia="en-US"/>
        </w:rPr>
        <w:t xml:space="preserve"> ! </w:t>
      </w:r>
      <w:r w:rsidR="00BB5C58">
        <w:rPr>
          <w:lang w:eastAsia="en-US"/>
        </w:rPr>
        <w:t>comme disait papa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répliqua Ballon</w:t>
      </w:r>
      <w:r>
        <w:rPr>
          <w:lang w:eastAsia="en-US"/>
        </w:rPr>
        <w:t>.</w:t>
      </w:r>
    </w:p>
    <w:p w14:paraId="0F1655A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Il salua les dames avec la grâce d</w:t>
      </w:r>
      <w:r w:rsidR="00A23BF9">
        <w:rPr>
          <w:lang w:eastAsia="en-US"/>
        </w:rPr>
        <w:t>’</w:t>
      </w:r>
      <w:r>
        <w:rPr>
          <w:lang w:eastAsia="en-US"/>
        </w:rPr>
        <w:t>un cachalot et donna sa main forte comme un gigot de mouton</w:t>
      </w:r>
      <w:r w:rsidR="00A23BF9">
        <w:rPr>
          <w:lang w:eastAsia="en-US"/>
        </w:rPr>
        <w:t xml:space="preserve">, </w:t>
      </w:r>
      <w:r>
        <w:rPr>
          <w:lang w:eastAsia="en-US"/>
        </w:rPr>
        <w:t>à la marquise</w:t>
      </w:r>
      <w:r w:rsidR="00A23BF9">
        <w:rPr>
          <w:lang w:eastAsia="en-US"/>
        </w:rPr>
        <w:t>.</w:t>
      </w:r>
    </w:p>
    <w:p w14:paraId="7AF91073" w14:textId="4B5709B1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demanda-t-il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notre homme est-il arrivé</w:t>
      </w:r>
      <w:r>
        <w:rPr>
          <w:lang w:eastAsia="en-US"/>
        </w:rPr>
        <w:t> ?</w:t>
      </w:r>
    </w:p>
    <w:p w14:paraId="4FAC752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Pas encore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répondit Oliva</w:t>
      </w:r>
      <w:r>
        <w:rPr>
          <w:lang w:eastAsia="en-US"/>
        </w:rPr>
        <w:t>.</w:t>
      </w:r>
    </w:p>
    <w:p w14:paraId="00DC6E0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Toutes les nièces étaient venues à la porte</w:t>
      </w:r>
      <w:r w:rsidR="00A23BF9">
        <w:rPr>
          <w:lang w:eastAsia="en-US"/>
        </w:rPr>
        <w:t xml:space="preserve">. </w:t>
      </w:r>
      <w:r>
        <w:rPr>
          <w:lang w:eastAsia="en-US"/>
        </w:rPr>
        <w:t>Peut-être se demandaient-elles combien de maris suffisants on aurait pu tailler dans cette prodigieuse masse de chair</w:t>
      </w:r>
      <w:r w:rsidR="00A23BF9">
        <w:rPr>
          <w:lang w:eastAsia="en-US"/>
        </w:rPr>
        <w:t>.</w:t>
      </w:r>
    </w:p>
    <w:p w14:paraId="0B9494F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Ces dames souriaient à Romblon</w:t>
      </w:r>
      <w:r w:rsidR="00A23BF9">
        <w:rPr>
          <w:lang w:eastAsia="en-US"/>
        </w:rPr>
        <w:t xml:space="preserve">. </w:t>
      </w:r>
      <w:r>
        <w:rPr>
          <w:lang w:eastAsia="en-US"/>
        </w:rPr>
        <w:t>Les habitués Desbois</w:t>
      </w:r>
      <w:r w:rsidR="00A23BF9">
        <w:rPr>
          <w:lang w:eastAsia="en-US"/>
        </w:rPr>
        <w:t xml:space="preserve">, </w:t>
      </w:r>
      <w:r>
        <w:rPr>
          <w:lang w:eastAsia="en-US"/>
        </w:rPr>
        <w:t>Bonnin</w:t>
      </w:r>
      <w:r w:rsidR="00A23BF9">
        <w:rPr>
          <w:lang w:eastAsia="en-US"/>
        </w:rPr>
        <w:t xml:space="preserve">, </w:t>
      </w:r>
      <w:r>
        <w:rPr>
          <w:lang w:eastAsia="en-US"/>
        </w:rPr>
        <w:t>Peignon</w:t>
      </w:r>
      <w:r w:rsidR="00A23BF9">
        <w:rPr>
          <w:lang w:eastAsia="en-US"/>
        </w:rPr>
        <w:t xml:space="preserve">, </w:t>
      </w:r>
      <w:r>
        <w:rPr>
          <w:lang w:eastAsia="en-US"/>
        </w:rPr>
        <w:t>des pompes funèbres</w:t>
      </w:r>
      <w:r w:rsidR="00A23BF9">
        <w:rPr>
          <w:lang w:eastAsia="en-US"/>
        </w:rPr>
        <w:t xml:space="preserve">, </w:t>
      </w:r>
      <w:r>
        <w:rPr>
          <w:lang w:eastAsia="en-US"/>
        </w:rPr>
        <w:t>etc</w:t>
      </w:r>
      <w:r w:rsidR="00A23BF9">
        <w:rPr>
          <w:lang w:eastAsia="en-US"/>
        </w:rPr>
        <w:t xml:space="preserve">., </w:t>
      </w:r>
      <w:r>
        <w:rPr>
          <w:lang w:eastAsia="en-US"/>
        </w:rPr>
        <w:t>lui faisaient une cour</w:t>
      </w:r>
      <w:r w:rsidR="00A23BF9">
        <w:rPr>
          <w:lang w:eastAsia="en-US"/>
        </w:rPr>
        <w:t xml:space="preserve">. </w:t>
      </w:r>
      <w:r>
        <w:rPr>
          <w:lang w:eastAsia="en-US"/>
        </w:rPr>
        <w:t>Évidemment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importance de ce monstrueux dandy égalait sa grosseur</w:t>
      </w:r>
      <w:r w:rsidR="00A23BF9">
        <w:rPr>
          <w:lang w:eastAsia="en-US"/>
        </w:rPr>
        <w:t>.</w:t>
      </w:r>
    </w:p>
    <w:p w14:paraId="35F0C69B" w14:textId="0714621E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Oscar</w:t>
      </w:r>
      <w:r>
        <w:rPr>
          <w:lang w:eastAsia="en-US"/>
        </w:rPr>
        <w:t xml:space="preserve"> ! </w:t>
      </w:r>
      <w:r w:rsidR="00BB5C58">
        <w:rPr>
          <w:lang w:eastAsia="en-US"/>
        </w:rPr>
        <w:t>reprit la marquise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demandez donc à </w:t>
      </w:r>
      <w:r>
        <w:rPr>
          <w:lang w:eastAsia="en-US"/>
        </w:rPr>
        <w:t>M. </w:t>
      </w:r>
      <w:r w:rsidR="00BB5C58">
        <w:rPr>
          <w:lang w:eastAsia="en-US"/>
        </w:rPr>
        <w:t>Romblon s</w:t>
      </w:r>
      <w:r>
        <w:rPr>
          <w:lang w:eastAsia="en-US"/>
        </w:rPr>
        <w:t>’</w:t>
      </w:r>
      <w:r w:rsidR="00BB5C58">
        <w:rPr>
          <w:lang w:eastAsia="en-US"/>
        </w:rPr>
        <w:t>il veut se rafraîchir</w:t>
      </w:r>
      <w:r>
        <w:rPr>
          <w:lang w:eastAsia="en-US"/>
        </w:rPr>
        <w:t>.</w:t>
      </w:r>
    </w:p>
    <w:p w14:paraId="276AE87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Oscar de Beaujoyeux</w:t>
      </w:r>
      <w:r w:rsidR="00A23BF9">
        <w:rPr>
          <w:lang w:eastAsia="en-US"/>
        </w:rPr>
        <w:t xml:space="preserve">, </w:t>
      </w:r>
      <w:r>
        <w:rPr>
          <w:lang w:eastAsia="en-US"/>
        </w:rPr>
        <w:t>autrement dit Crouton</w:t>
      </w:r>
      <w:r w:rsidR="00A23BF9">
        <w:rPr>
          <w:lang w:eastAsia="en-US"/>
        </w:rPr>
        <w:t xml:space="preserve">, </w:t>
      </w:r>
      <w:r>
        <w:rPr>
          <w:lang w:eastAsia="en-US"/>
        </w:rPr>
        <w:t>cessa de tourner ses pouces et avança à l</w:t>
      </w:r>
      <w:r w:rsidR="00A23BF9">
        <w:rPr>
          <w:lang w:eastAsia="en-US"/>
        </w:rPr>
        <w:t>’</w:t>
      </w:r>
      <w:r>
        <w:rPr>
          <w:lang w:eastAsia="en-US"/>
        </w:rPr>
        <w:t>ordre</w:t>
      </w:r>
      <w:r w:rsidR="00A23BF9">
        <w:rPr>
          <w:lang w:eastAsia="en-US"/>
        </w:rPr>
        <w:t xml:space="preserve">. </w:t>
      </w:r>
      <w:r>
        <w:rPr>
          <w:lang w:eastAsia="en-US"/>
        </w:rPr>
        <w:t>Il se planta devant Ballon d</w:t>
      </w:r>
      <w:r w:rsidR="00A23BF9">
        <w:rPr>
          <w:lang w:eastAsia="en-US"/>
        </w:rPr>
        <w:t>’</w:t>
      </w:r>
      <w:r>
        <w:rPr>
          <w:lang w:eastAsia="en-US"/>
        </w:rPr>
        <w:t>un air soumis</w:t>
      </w:r>
      <w:r w:rsidR="00A23BF9">
        <w:rPr>
          <w:lang w:eastAsia="en-US"/>
        </w:rPr>
        <w:t>.</w:t>
      </w:r>
    </w:p>
    <w:p w14:paraId="01D934F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Ballon lui dit</w:t>
      </w:r>
      <w:r w:rsidR="00A23BF9">
        <w:rPr>
          <w:lang w:eastAsia="en-US"/>
        </w:rPr>
        <w:t> :</w:t>
      </w:r>
    </w:p>
    <w:p w14:paraId="111DF35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Salut</w:t>
      </w:r>
      <w:r>
        <w:rPr>
          <w:lang w:eastAsia="en-US"/>
        </w:rPr>
        <w:t xml:space="preserve">, </w:t>
      </w:r>
      <w:r w:rsidR="00BB5C58">
        <w:rPr>
          <w:lang w:eastAsia="en-US"/>
        </w:rPr>
        <w:t>papa Crouton</w:t>
      </w:r>
      <w:r>
        <w:rPr>
          <w:lang w:eastAsia="en-US"/>
        </w:rPr>
        <w:t xml:space="preserve">… </w:t>
      </w:r>
      <w:r w:rsidR="00BB5C58">
        <w:rPr>
          <w:lang w:eastAsia="en-US"/>
        </w:rPr>
        <w:t>Portez bien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Quant à me rafraîchir</w:t>
      </w:r>
      <w:r>
        <w:rPr>
          <w:lang w:eastAsia="en-US"/>
        </w:rPr>
        <w:t xml:space="preserve">, </w:t>
      </w:r>
      <w:r w:rsidR="00BB5C58">
        <w:rPr>
          <w:lang w:eastAsia="en-US"/>
        </w:rPr>
        <w:t>toujours</w:t>
      </w:r>
      <w:r>
        <w:rPr>
          <w:lang w:eastAsia="en-US"/>
        </w:rPr>
        <w:t xml:space="preserve">, </w:t>
      </w:r>
      <w:r w:rsidR="00BB5C58">
        <w:rPr>
          <w:lang w:eastAsia="en-US"/>
        </w:rPr>
        <w:t>vous savez bien</w:t>
      </w:r>
      <w:r>
        <w:rPr>
          <w:lang w:eastAsia="en-US"/>
        </w:rPr>
        <w:t xml:space="preserve">, </w:t>
      </w:r>
      <w:r w:rsidR="00BB5C58">
        <w:rPr>
          <w:lang w:eastAsia="en-US"/>
        </w:rPr>
        <w:t>comme disait papa</w:t>
      </w:r>
      <w:r>
        <w:rPr>
          <w:lang w:eastAsia="en-US"/>
        </w:rPr>
        <w:t xml:space="preserve"> : </w:t>
      </w:r>
      <w:r w:rsidR="00BB5C58">
        <w:rPr>
          <w:lang w:eastAsia="en-US"/>
        </w:rPr>
        <w:t>Toujours</w:t>
      </w:r>
      <w:r>
        <w:rPr>
          <w:lang w:eastAsia="en-US"/>
        </w:rPr>
        <w:t xml:space="preserve">, </w:t>
      </w:r>
      <w:r w:rsidR="00BB5C58">
        <w:rPr>
          <w:lang w:eastAsia="en-US"/>
        </w:rPr>
        <w:t>toujours</w:t>
      </w:r>
      <w:r>
        <w:rPr>
          <w:lang w:eastAsia="en-US"/>
        </w:rPr>
        <w:t> !</w:t>
      </w:r>
    </w:p>
    <w:p w14:paraId="283E094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Crouton cligna de l</w:t>
      </w:r>
      <w:r w:rsidR="00A23BF9">
        <w:rPr>
          <w:lang w:eastAsia="en-US"/>
        </w:rPr>
        <w:t>’</w:t>
      </w:r>
      <w:r>
        <w:rPr>
          <w:lang w:eastAsia="en-US"/>
        </w:rPr>
        <w:t>œil et montra ses dents jaunes en un rire innocent</w:t>
      </w:r>
      <w:r w:rsidR="00A23BF9">
        <w:rPr>
          <w:lang w:eastAsia="en-US"/>
        </w:rPr>
        <w:t>.</w:t>
      </w:r>
    </w:p>
    <w:p w14:paraId="1B7EBB45" w14:textId="724D3438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Ah çà</w:t>
      </w:r>
      <w:r>
        <w:rPr>
          <w:lang w:eastAsia="en-US"/>
        </w:rPr>
        <w:t xml:space="preserve"> ! </w:t>
      </w:r>
      <w:r w:rsidR="00BB5C58">
        <w:rPr>
          <w:lang w:eastAsia="en-US"/>
        </w:rPr>
        <w:t>continua Romblon-Ballon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il est étonnant</w:t>
      </w:r>
      <w:r>
        <w:rPr>
          <w:lang w:eastAsia="en-US"/>
        </w:rPr>
        <w:t xml:space="preserve">, </w:t>
      </w:r>
      <w:r w:rsidR="00BB5C58">
        <w:rPr>
          <w:lang w:eastAsia="en-US"/>
        </w:rPr>
        <w:t>ce particulier-là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Je me croyais en retard</w:t>
      </w:r>
      <w:r>
        <w:rPr>
          <w:lang w:eastAsia="en-US"/>
        </w:rPr>
        <w:t xml:space="preserve">, </w:t>
      </w:r>
      <w:r w:rsidR="00BB5C58">
        <w:rPr>
          <w:lang w:eastAsia="en-US"/>
        </w:rPr>
        <w:t>moi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étais au Roule à tâter six Anglais</w:t>
      </w:r>
      <w:r>
        <w:rPr>
          <w:lang w:eastAsia="en-US"/>
        </w:rPr>
        <w:t xml:space="preserve">… </w:t>
      </w:r>
      <w:r w:rsidR="00BB5C58">
        <w:rPr>
          <w:lang w:eastAsia="en-US"/>
        </w:rPr>
        <w:t>Un joli lot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Onze mille cinq cents francs en bloc</w:t>
      </w:r>
      <w:r>
        <w:rPr>
          <w:lang w:eastAsia="en-US"/>
        </w:rPr>
        <w:t xml:space="preserve">…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laissé le marché pour accourir</w:t>
      </w:r>
      <w:r>
        <w:rPr>
          <w:lang w:eastAsia="en-US"/>
        </w:rPr>
        <w:t>…</w:t>
      </w:r>
    </w:p>
    <w:p w14:paraId="0DFE67F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Et vous suez comme une douzaine de sangliers domestiques</w:t>
      </w:r>
      <w:r>
        <w:rPr>
          <w:lang w:eastAsia="en-US"/>
        </w:rPr>
        <w:t xml:space="preserve">, </w:t>
      </w:r>
      <w:r w:rsidR="00BB5C58">
        <w:rPr>
          <w:lang w:eastAsia="en-US"/>
        </w:rPr>
        <w:t>sacré Romblon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 Monsigny avec flatterie</w:t>
      </w:r>
      <w:r>
        <w:rPr>
          <w:lang w:eastAsia="en-US"/>
        </w:rPr>
        <w:t>.</w:t>
      </w:r>
    </w:p>
    <w:p w14:paraId="7C2DC39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Peut-on admettre dans des salons agréables un être comme cet étudiant de quinzième année</w:t>
      </w:r>
      <w:r w:rsidR="00A23BF9">
        <w:rPr>
          <w:lang w:eastAsia="en-US"/>
        </w:rPr>
        <w:t> !</w:t>
      </w:r>
    </w:p>
    <w:p w14:paraId="1F688DB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fallait que la jolie marquise Oliva de Beaujoyeux fût aveugle</w:t>
      </w:r>
      <w:r w:rsidR="00A23BF9">
        <w:rPr>
          <w:lang w:eastAsia="en-US"/>
        </w:rPr>
        <w:t> !</w:t>
      </w:r>
    </w:p>
    <w:p w14:paraId="7D96893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Pantalon à carreaux</w:t>
      </w:r>
      <w:r w:rsidR="00A23BF9">
        <w:rPr>
          <w:lang w:eastAsia="en-US"/>
        </w:rPr>
        <w:t xml:space="preserve">, </w:t>
      </w:r>
      <w:r>
        <w:rPr>
          <w:lang w:eastAsia="en-US"/>
        </w:rPr>
        <w:t>gilet à carreaux</w:t>
      </w:r>
      <w:r w:rsidR="00A23BF9">
        <w:rPr>
          <w:lang w:eastAsia="en-US"/>
        </w:rPr>
        <w:t xml:space="preserve">, </w:t>
      </w:r>
      <w:r>
        <w:rPr>
          <w:lang w:eastAsia="en-US"/>
        </w:rPr>
        <w:t>redingote à carreaux</w:t>
      </w:r>
      <w:r w:rsidR="00A23BF9">
        <w:rPr>
          <w:lang w:eastAsia="en-US"/>
        </w:rPr>
        <w:t xml:space="preserve"> ! </w:t>
      </w:r>
      <w:r>
        <w:rPr>
          <w:lang w:eastAsia="en-US"/>
        </w:rPr>
        <w:t>Du rouge</w:t>
      </w:r>
      <w:r w:rsidR="00A23BF9">
        <w:rPr>
          <w:lang w:eastAsia="en-US"/>
        </w:rPr>
        <w:t xml:space="preserve">, </w:t>
      </w:r>
      <w:r>
        <w:rPr>
          <w:lang w:eastAsia="en-US"/>
        </w:rPr>
        <w:t>du vert</w:t>
      </w:r>
      <w:r w:rsidR="00A23BF9">
        <w:rPr>
          <w:lang w:eastAsia="en-US"/>
        </w:rPr>
        <w:t xml:space="preserve">, </w:t>
      </w:r>
      <w:r>
        <w:rPr>
          <w:lang w:eastAsia="en-US"/>
        </w:rPr>
        <w:t>du violet</w:t>
      </w:r>
      <w:r w:rsidR="00A23BF9">
        <w:rPr>
          <w:lang w:eastAsia="en-US"/>
        </w:rPr>
        <w:t xml:space="preserve">. </w:t>
      </w:r>
      <w:r>
        <w:rPr>
          <w:lang w:eastAsia="en-US"/>
        </w:rPr>
        <w:t>Les mains plongées dans des poches énormes</w:t>
      </w:r>
      <w:r w:rsidR="00A23BF9">
        <w:rPr>
          <w:lang w:eastAsia="en-US"/>
        </w:rPr>
        <w:t xml:space="preserve">. </w:t>
      </w:r>
      <w:r>
        <w:rPr>
          <w:lang w:eastAsia="en-US"/>
        </w:rPr>
        <w:t>Une bouche à pipe et à choppe</w:t>
      </w:r>
      <w:r w:rsidR="00A23BF9">
        <w:rPr>
          <w:lang w:eastAsia="en-US"/>
        </w:rPr>
        <w:t>.</w:t>
      </w:r>
    </w:p>
    <w:p w14:paraId="3D67D5B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Dans le style de ces dames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Romblon était une </w:t>
      </w:r>
      <w:r>
        <w:rPr>
          <w:i/>
          <w:iCs/>
        </w:rPr>
        <w:t>connaissance</w:t>
      </w:r>
      <w:r w:rsidR="00A23BF9">
        <w:t xml:space="preserve">, </w:t>
      </w:r>
      <w:r>
        <w:t xml:space="preserve">Monsigny était une </w:t>
      </w:r>
      <w:r>
        <w:rPr>
          <w:i/>
          <w:iCs/>
        </w:rPr>
        <w:t>bêtise</w:t>
      </w:r>
      <w:r w:rsidR="00A23BF9">
        <w:rPr>
          <w:lang w:eastAsia="en-US"/>
        </w:rPr>
        <w:t>.</w:t>
      </w:r>
    </w:p>
    <w:p w14:paraId="13D5BF6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Romblon n</w:t>
      </w:r>
      <w:r w:rsidR="00A23BF9">
        <w:rPr>
          <w:lang w:eastAsia="en-US"/>
        </w:rPr>
        <w:t>’</w:t>
      </w:r>
      <w:r>
        <w:rPr>
          <w:lang w:eastAsia="en-US"/>
        </w:rPr>
        <w:t>avait point changé de métier depuis vingt ans</w:t>
      </w:r>
      <w:r w:rsidR="00A23BF9">
        <w:rPr>
          <w:lang w:eastAsia="en-US"/>
        </w:rPr>
        <w:t xml:space="preserve">. </w:t>
      </w:r>
      <w:r>
        <w:rPr>
          <w:lang w:eastAsia="en-US"/>
        </w:rPr>
        <w:t>Il était toujours maquignon</w:t>
      </w:r>
      <w:r w:rsidR="00A23BF9">
        <w:rPr>
          <w:lang w:eastAsia="en-US"/>
        </w:rPr>
        <w:t xml:space="preserve">. </w:t>
      </w:r>
      <w:r>
        <w:rPr>
          <w:lang w:eastAsia="en-US"/>
        </w:rPr>
        <w:t>Mais</w:t>
      </w:r>
      <w:r w:rsidR="00A23BF9">
        <w:rPr>
          <w:lang w:eastAsia="en-US"/>
        </w:rPr>
        <w:t xml:space="preserve">, </w:t>
      </w:r>
      <w:r>
        <w:rPr>
          <w:lang w:eastAsia="en-US"/>
        </w:rPr>
        <w:t>à Paris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maquignons sont faits autrement qu</w:t>
      </w:r>
      <w:r w:rsidR="00A23BF9">
        <w:rPr>
          <w:lang w:eastAsia="en-US"/>
        </w:rPr>
        <w:t>’</w:t>
      </w:r>
      <w:r>
        <w:rPr>
          <w:lang w:eastAsia="en-US"/>
        </w:rPr>
        <w:t>à Vitré</w:t>
      </w:r>
      <w:r w:rsidR="00A23BF9">
        <w:rPr>
          <w:lang w:eastAsia="en-US"/>
        </w:rPr>
        <w:t xml:space="preserve"> ; </w:t>
      </w:r>
      <w:r>
        <w:rPr>
          <w:lang w:eastAsia="en-US"/>
        </w:rPr>
        <w:t xml:space="preserve">ils ont des </w:t>
      </w:r>
      <w:proofErr w:type="spellStart"/>
      <w:r>
        <w:rPr>
          <w:i/>
          <w:iCs/>
        </w:rPr>
        <w:t>coackmen</w:t>
      </w:r>
      <w:proofErr w:type="spellEnd"/>
      <w:r>
        <w:t xml:space="preserve"> de nankin</w:t>
      </w:r>
      <w:r w:rsidR="00A23BF9">
        <w:t xml:space="preserve">, </w:t>
      </w:r>
      <w:r>
        <w:t>des sticks</w:t>
      </w:r>
      <w:r w:rsidR="00A23BF9">
        <w:t xml:space="preserve">, </w:t>
      </w:r>
      <w:r>
        <w:t>etc</w:t>
      </w:r>
      <w:r w:rsidR="00A23BF9">
        <w:t xml:space="preserve">. </w:t>
      </w:r>
      <w:r>
        <w:t xml:space="preserve">Ils sont </w:t>
      </w:r>
      <w:proofErr w:type="spellStart"/>
      <w:r>
        <w:rPr>
          <w:i/>
          <w:iCs/>
        </w:rPr>
        <w:t>sporting</w:t>
      </w:r>
      <w:proofErr w:type="spellEnd"/>
      <w:r>
        <w:rPr>
          <w:i/>
          <w:iCs/>
        </w:rPr>
        <w:t>-gentleman</w:t>
      </w:r>
      <w:r>
        <w:rPr>
          <w:lang w:eastAsia="en-US"/>
        </w:rPr>
        <w:t xml:space="preserve"> de droit</w:t>
      </w:r>
      <w:r w:rsidR="00A23BF9">
        <w:rPr>
          <w:lang w:eastAsia="en-US"/>
        </w:rPr>
        <w:t xml:space="preserve">, </w:t>
      </w:r>
      <w:r>
        <w:rPr>
          <w:lang w:eastAsia="en-US"/>
        </w:rPr>
        <w:t>et font des cuirs en anglais comme en français</w:t>
      </w:r>
      <w:r w:rsidR="00A23BF9">
        <w:rPr>
          <w:lang w:eastAsia="en-US"/>
        </w:rPr>
        <w:t>.</w:t>
      </w:r>
    </w:p>
    <w:p w14:paraId="0DCEDAB0" w14:textId="77777777" w:rsidR="00A23BF9" w:rsidRDefault="00BB5C58" w:rsidP="00A23BF9">
      <w:pPr>
        <w:rPr>
          <w:lang w:eastAsia="en-US"/>
        </w:rPr>
      </w:pPr>
      <w:r>
        <w:rPr>
          <w:i/>
          <w:iCs/>
        </w:rPr>
        <w:t xml:space="preserve">By </w:t>
      </w:r>
      <w:proofErr w:type="spellStart"/>
      <w:r>
        <w:rPr>
          <w:i/>
          <w:iCs/>
        </w:rPr>
        <w:t>God</w:t>
      </w:r>
      <w:proofErr w:type="spellEnd"/>
      <w:r w:rsidR="00A23BF9">
        <w:rPr>
          <w:i/>
          <w:iCs/>
        </w:rPr>
        <w:t xml:space="preserve"> ! </w:t>
      </w:r>
      <w:r>
        <w:rPr>
          <w:lang w:eastAsia="en-US"/>
        </w:rPr>
        <w:t>Ils serrent le doigt à Jack</w:t>
      </w:r>
      <w:r w:rsidR="00A23BF9">
        <w:rPr>
          <w:lang w:eastAsia="en-US"/>
        </w:rPr>
        <w:t xml:space="preserve">, </w:t>
      </w:r>
      <w:r>
        <w:rPr>
          <w:lang w:eastAsia="en-US"/>
        </w:rPr>
        <w:t>à John et même à Robinson</w:t>
      </w:r>
      <w:r w:rsidR="00A23BF9">
        <w:rPr>
          <w:lang w:eastAsia="en-US"/>
        </w:rPr>
        <w:t xml:space="preserve"> ! </w:t>
      </w:r>
      <w:r>
        <w:rPr>
          <w:lang w:eastAsia="en-US"/>
        </w:rPr>
        <w:t xml:space="preserve">Lord </w:t>
      </w:r>
      <w:proofErr w:type="spellStart"/>
      <w:r>
        <w:rPr>
          <w:lang w:eastAsia="en-US"/>
        </w:rPr>
        <w:t>Gannash</w:t>
      </w:r>
      <w:proofErr w:type="spellEnd"/>
      <w:r>
        <w:rPr>
          <w:lang w:eastAsia="en-US"/>
        </w:rPr>
        <w:t xml:space="preserve"> leur offre des cigares de Kang-tong</w:t>
      </w:r>
      <w:r w:rsidR="00A23BF9">
        <w:rPr>
          <w:lang w:eastAsia="en-US"/>
        </w:rPr>
        <w:t>.</w:t>
      </w:r>
    </w:p>
    <w:p w14:paraId="7B674F1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Romblon avait des écuries derrière le Colysée</w:t>
      </w:r>
      <w:r w:rsidR="00A23BF9">
        <w:rPr>
          <w:lang w:eastAsia="en-US"/>
        </w:rPr>
        <w:t>.</w:t>
      </w:r>
    </w:p>
    <w:p w14:paraId="5108F95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Quand Oscar de Beaujoyeux avait vacances</w:t>
      </w:r>
      <w:r w:rsidR="00A23BF9">
        <w:rPr>
          <w:lang w:eastAsia="en-US"/>
        </w:rPr>
        <w:t xml:space="preserve">, </w:t>
      </w:r>
      <w:r>
        <w:rPr>
          <w:lang w:eastAsia="en-US"/>
        </w:rPr>
        <w:t>il venait là tourner ses pouces</w:t>
      </w:r>
      <w:r w:rsidR="00A23BF9">
        <w:rPr>
          <w:lang w:eastAsia="en-US"/>
        </w:rPr>
        <w:t>.</w:t>
      </w:r>
    </w:p>
    <w:p w14:paraId="5778C12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Romblon avait donné son nom d</w:t>
      </w:r>
      <w:r w:rsidR="00A23BF9">
        <w:rPr>
          <w:lang w:eastAsia="en-US"/>
        </w:rPr>
        <w:t>’</w:t>
      </w:r>
      <w:r>
        <w:rPr>
          <w:lang w:eastAsia="en-US"/>
        </w:rPr>
        <w:t>Oscar à une rosse qu</w:t>
      </w:r>
      <w:r w:rsidR="00A23BF9">
        <w:rPr>
          <w:lang w:eastAsia="en-US"/>
        </w:rPr>
        <w:t>’</w:t>
      </w:r>
      <w:r>
        <w:rPr>
          <w:lang w:eastAsia="en-US"/>
        </w:rPr>
        <w:t>il engraissait pour la vendre au gouvernement</w:t>
      </w:r>
      <w:r w:rsidR="00A23BF9">
        <w:rPr>
          <w:lang w:eastAsia="en-US"/>
        </w:rPr>
        <w:t>.</w:t>
      </w:r>
    </w:p>
    <w:p w14:paraId="76A216F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Beaujoyeux était bien content</w:t>
      </w:r>
      <w:r w:rsidR="00A23BF9">
        <w:rPr>
          <w:lang w:eastAsia="en-US"/>
        </w:rPr>
        <w:t>.</w:t>
      </w:r>
    </w:p>
    <w:p w14:paraId="095EBEE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On apporta pour Romblon une carafe de madère</w:t>
      </w:r>
      <w:r w:rsidR="00A23BF9">
        <w:rPr>
          <w:lang w:eastAsia="en-US"/>
        </w:rPr>
        <w:t>.</w:t>
      </w:r>
    </w:p>
    <w:p w14:paraId="73DDFEB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Quand les habitués eurent bien tonné contre ce particulier qui faisait attendre Romblon</w:t>
      </w:r>
      <w:r w:rsidR="00A23BF9">
        <w:rPr>
          <w:lang w:eastAsia="en-US"/>
        </w:rPr>
        <w:t xml:space="preserve">, </w:t>
      </w:r>
      <w:r>
        <w:rPr>
          <w:lang w:eastAsia="en-US"/>
        </w:rPr>
        <w:t>le salon de jeu s</w:t>
      </w:r>
      <w:r w:rsidR="00A23BF9">
        <w:rPr>
          <w:lang w:eastAsia="en-US"/>
        </w:rPr>
        <w:t>’</w:t>
      </w:r>
      <w:r>
        <w:rPr>
          <w:lang w:eastAsia="en-US"/>
        </w:rPr>
        <w:t>emplit peu à peu et ces dames restèrent en petit comité</w:t>
      </w:r>
      <w:r w:rsidR="00A23BF9">
        <w:rPr>
          <w:lang w:eastAsia="en-US"/>
        </w:rPr>
        <w:t>.</w:t>
      </w:r>
    </w:p>
    <w:p w14:paraId="44C27AC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Sensitive voulut bien rimer un peu ciel bleu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cela ne prit point</w:t>
      </w:r>
      <w:r w:rsidR="00A23BF9">
        <w:rPr>
          <w:lang w:eastAsia="en-US"/>
        </w:rPr>
        <w:t xml:space="preserve">, </w:t>
      </w:r>
      <w:r>
        <w:rPr>
          <w:lang w:eastAsia="en-US"/>
        </w:rPr>
        <w:t>parce qu</w:t>
      </w:r>
      <w:r w:rsidR="00A23BF9">
        <w:rPr>
          <w:lang w:eastAsia="en-US"/>
        </w:rPr>
        <w:t>’</w:t>
      </w:r>
      <w:r>
        <w:rPr>
          <w:lang w:eastAsia="en-US"/>
        </w:rPr>
        <w:t>il n</w:t>
      </w:r>
      <w:r w:rsidR="00A23BF9">
        <w:rPr>
          <w:lang w:eastAsia="en-US"/>
        </w:rPr>
        <w:t>’</w:t>
      </w:r>
      <w:r>
        <w:rPr>
          <w:lang w:eastAsia="en-US"/>
        </w:rPr>
        <w:t>y avait pas de provinciaux</w:t>
      </w:r>
      <w:r w:rsidR="00A23BF9">
        <w:rPr>
          <w:lang w:eastAsia="en-US"/>
        </w:rPr>
        <w:t>.</w:t>
      </w:r>
    </w:p>
    <w:p w14:paraId="066B591D" w14:textId="276AE3EC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Ah çà</w:t>
      </w:r>
      <w:r>
        <w:rPr>
          <w:lang w:eastAsia="en-US"/>
        </w:rPr>
        <w:t xml:space="preserve"> ! </w:t>
      </w:r>
      <w:r w:rsidR="00BB5C58">
        <w:rPr>
          <w:lang w:eastAsia="en-US"/>
        </w:rPr>
        <w:t>chère bonne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Paoli à la marquise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qu</w:t>
      </w:r>
      <w:r>
        <w:rPr>
          <w:lang w:eastAsia="en-US"/>
        </w:rPr>
        <w:t>’</w:t>
      </w:r>
      <w:r w:rsidR="00BB5C58">
        <w:rPr>
          <w:lang w:eastAsia="en-US"/>
        </w:rPr>
        <w:t>est-ce que c</w:t>
      </w:r>
      <w:r>
        <w:rPr>
          <w:lang w:eastAsia="en-US"/>
        </w:rPr>
        <w:t>’</w:t>
      </w:r>
      <w:r w:rsidR="00BB5C58">
        <w:rPr>
          <w:lang w:eastAsia="en-US"/>
        </w:rPr>
        <w:t>est que ce rendez-vous</w:t>
      </w:r>
      <w:r>
        <w:rPr>
          <w:lang w:eastAsia="en-US"/>
        </w:rPr>
        <w:t> ?</w:t>
      </w:r>
    </w:p>
    <w:p w14:paraId="2791DDF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Une affaire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répliqua Oliva</w:t>
      </w:r>
      <w:r>
        <w:rPr>
          <w:lang w:eastAsia="en-US"/>
        </w:rPr>
        <w:t>.</w:t>
      </w:r>
    </w:p>
    <w:p w14:paraId="78D42C7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Allons</w:t>
      </w:r>
      <w:r>
        <w:rPr>
          <w:lang w:eastAsia="en-US"/>
        </w:rPr>
        <w:t xml:space="preserve">, </w:t>
      </w:r>
      <w:r w:rsidR="00BB5C58">
        <w:rPr>
          <w:lang w:eastAsia="en-US"/>
        </w:rPr>
        <w:t>vous êtes discrète</w:t>
      </w:r>
      <w:r>
        <w:rPr>
          <w:lang w:eastAsia="en-US"/>
        </w:rPr>
        <w:t> ?</w:t>
      </w:r>
    </w:p>
    <w:p w14:paraId="4CB6FF4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Mon Dieu</w:t>
      </w:r>
      <w:r>
        <w:rPr>
          <w:lang w:eastAsia="en-US"/>
        </w:rPr>
        <w:t xml:space="preserve">, </w:t>
      </w:r>
      <w:r w:rsidR="00BB5C58">
        <w:rPr>
          <w:lang w:eastAsia="en-US"/>
        </w:rPr>
        <w:t>non</w:t>
      </w:r>
      <w:r>
        <w:rPr>
          <w:lang w:eastAsia="en-US"/>
        </w:rPr>
        <w:t xml:space="preserve">…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un militaire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un capitaine de hussards hongrois</w:t>
      </w:r>
      <w:r>
        <w:rPr>
          <w:lang w:eastAsia="en-US"/>
        </w:rPr>
        <w:t>…</w:t>
      </w:r>
    </w:p>
    <w:p w14:paraId="6216182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vous recevez cela chez vous</w:t>
      </w:r>
      <w:r>
        <w:rPr>
          <w:lang w:eastAsia="en-US"/>
        </w:rPr>
        <w:t xml:space="preserve"> ! </w:t>
      </w:r>
      <w:r w:rsidR="00BB5C58">
        <w:rPr>
          <w:lang w:eastAsia="en-US"/>
        </w:rPr>
        <w:t xml:space="preserve">se récria </w:t>
      </w:r>
      <w:proofErr w:type="spellStart"/>
      <w:r w:rsidR="00BB5C58">
        <w:rPr>
          <w:lang w:eastAsia="en-US"/>
        </w:rPr>
        <w:t>Cerceil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la blonde</w:t>
      </w:r>
      <w:r>
        <w:rPr>
          <w:lang w:eastAsia="en-US"/>
        </w:rPr>
        <w:t>.</w:t>
      </w:r>
    </w:p>
    <w:p w14:paraId="16378313" w14:textId="5377201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Cela fera pendant à </w:t>
      </w:r>
      <w:r>
        <w:rPr>
          <w:lang w:eastAsia="en-US"/>
        </w:rPr>
        <w:t>M. de </w:t>
      </w:r>
      <w:r w:rsidR="00BB5C58">
        <w:rPr>
          <w:lang w:eastAsia="en-US"/>
        </w:rPr>
        <w:t>Monsigny</w:t>
      </w:r>
      <w:r>
        <w:rPr>
          <w:lang w:eastAsia="en-US"/>
        </w:rPr>
        <w:t xml:space="preserve"> ! </w:t>
      </w:r>
      <w:r w:rsidR="00BB5C58">
        <w:rPr>
          <w:lang w:eastAsia="en-US"/>
        </w:rPr>
        <w:t>ajouta madame de La Rue</w:t>
      </w:r>
      <w:r>
        <w:rPr>
          <w:lang w:eastAsia="en-US"/>
        </w:rPr>
        <w:t>.</w:t>
      </w:r>
    </w:p>
    <w:p w14:paraId="6CAD25A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moquez-vous de moi pour Monsigny</w:t>
      </w:r>
      <w:r>
        <w:rPr>
          <w:lang w:eastAsia="en-US"/>
        </w:rPr>
        <w:t xml:space="preserve">, </w:t>
      </w:r>
      <w:r w:rsidR="00BB5C58">
        <w:rPr>
          <w:lang w:eastAsia="en-US"/>
        </w:rPr>
        <w:t>mesdames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Oliva moitié gaie</w:t>
      </w:r>
      <w:r>
        <w:rPr>
          <w:lang w:eastAsia="en-US"/>
        </w:rPr>
        <w:t xml:space="preserve">, </w:t>
      </w:r>
      <w:r w:rsidR="00BB5C58">
        <w:rPr>
          <w:lang w:eastAsia="en-US"/>
        </w:rPr>
        <w:t>moitié dépitée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une de ces maladies auxquelles il faut s</w:t>
      </w:r>
      <w:r>
        <w:rPr>
          <w:lang w:eastAsia="en-US"/>
        </w:rPr>
        <w:t>’</w:t>
      </w:r>
      <w:r w:rsidR="00BB5C58">
        <w:rPr>
          <w:lang w:eastAsia="en-US"/>
        </w:rPr>
        <w:t>habituer</w:t>
      </w:r>
      <w:r>
        <w:rPr>
          <w:lang w:eastAsia="en-US"/>
        </w:rPr>
        <w:t>.</w:t>
      </w:r>
    </w:p>
    <w:p w14:paraId="0413D9E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Vous qui avez tant de distinction</w:t>
      </w:r>
      <w:r>
        <w:rPr>
          <w:lang w:eastAsia="en-US"/>
        </w:rPr>
        <w:t xml:space="preserve">, </w:t>
      </w:r>
      <w:r w:rsidR="00BB5C58">
        <w:rPr>
          <w:lang w:eastAsia="en-US"/>
        </w:rPr>
        <w:t>chère petite</w:t>
      </w:r>
      <w:r>
        <w:rPr>
          <w:lang w:eastAsia="en-US"/>
        </w:rPr>
        <w:t xml:space="preserve"> ! </w:t>
      </w:r>
      <w:r w:rsidR="00BB5C58">
        <w:rPr>
          <w:lang w:eastAsia="en-US"/>
        </w:rPr>
        <w:t>dit Paoli</w:t>
      </w:r>
      <w:r>
        <w:rPr>
          <w:lang w:eastAsia="en-US"/>
        </w:rPr>
        <w:t>.</w:t>
      </w:r>
    </w:p>
    <w:p w14:paraId="5C85BDB3" w14:textId="5C03BE34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demanda </w:t>
      </w:r>
      <w:proofErr w:type="spellStart"/>
      <w:r w:rsidR="00BB5C58">
        <w:rPr>
          <w:lang w:eastAsia="en-US"/>
        </w:rPr>
        <w:t>Lasthénie</w:t>
      </w:r>
      <w:proofErr w:type="spellEnd"/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savez-vous si ce capitaine hongrois est marié</w:t>
      </w:r>
      <w:r>
        <w:rPr>
          <w:lang w:eastAsia="en-US"/>
        </w:rPr>
        <w:t> ?</w:t>
      </w:r>
    </w:p>
    <w:p w14:paraId="400BDE6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On éclata de rire sur toute la ligne</w:t>
      </w:r>
      <w:r w:rsidR="00A23BF9">
        <w:rPr>
          <w:lang w:eastAsia="en-US"/>
        </w:rPr>
        <w:t>.</w:t>
      </w:r>
    </w:p>
    <w:p w14:paraId="02D01DC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ne sais pas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répondit Oliva</w:t>
      </w:r>
      <w:r>
        <w:rPr>
          <w:lang w:eastAsia="en-US"/>
        </w:rPr>
        <w:t>.</w:t>
      </w:r>
    </w:p>
    <w:p w14:paraId="56951BA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Comment l</w:t>
      </w:r>
      <w:r>
        <w:rPr>
          <w:lang w:eastAsia="en-US"/>
        </w:rPr>
        <w:t>’</w:t>
      </w:r>
      <w:r w:rsidR="00BB5C58">
        <w:rPr>
          <w:lang w:eastAsia="en-US"/>
        </w:rPr>
        <w:t>appelez-vous</w:t>
      </w:r>
      <w:r>
        <w:rPr>
          <w:lang w:eastAsia="en-US"/>
        </w:rPr>
        <w:t xml:space="preserve"> ? </w:t>
      </w:r>
      <w:r w:rsidR="00BB5C58">
        <w:rPr>
          <w:lang w:eastAsia="en-US"/>
        </w:rPr>
        <w:t xml:space="preserve">reprit </w:t>
      </w:r>
      <w:proofErr w:type="spellStart"/>
      <w:r w:rsidR="00BB5C58">
        <w:rPr>
          <w:lang w:eastAsia="en-US"/>
        </w:rPr>
        <w:t>Cerceil</w:t>
      </w:r>
      <w:proofErr w:type="spellEnd"/>
      <w:r>
        <w:rPr>
          <w:lang w:eastAsia="en-US"/>
        </w:rPr>
        <w:t>.</w:t>
      </w:r>
    </w:p>
    <w:p w14:paraId="6F31B02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Philippe</w:t>
      </w:r>
      <w:r>
        <w:rPr>
          <w:lang w:eastAsia="en-US"/>
        </w:rPr>
        <w:t>.</w:t>
      </w:r>
    </w:p>
    <w:p w14:paraId="64F4608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Bah</w:t>
      </w:r>
      <w:r>
        <w:rPr>
          <w:lang w:eastAsia="en-US"/>
        </w:rPr>
        <w:t xml:space="preserve"> !… </w:t>
      </w:r>
      <w:proofErr w:type="spellStart"/>
      <w:r w:rsidR="00BB5C58">
        <w:rPr>
          <w:lang w:eastAsia="en-US"/>
        </w:rPr>
        <w:t>Philippyi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vous voulez dire</w:t>
      </w:r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ou bien </w:t>
      </w:r>
      <w:proofErr w:type="spellStart"/>
      <w:r w:rsidR="00BB5C58">
        <w:rPr>
          <w:lang w:eastAsia="en-US"/>
        </w:rPr>
        <w:t>Philippinski</w:t>
      </w:r>
      <w:proofErr w:type="spellEnd"/>
      <w:r>
        <w:rPr>
          <w:lang w:eastAsia="en-US"/>
        </w:rPr>
        <w:t xml:space="preserve">… </w:t>
      </w:r>
      <w:r w:rsidR="00BB5C58">
        <w:rPr>
          <w:lang w:eastAsia="en-US"/>
        </w:rPr>
        <w:t>quelque vieille sabretache alsacienne qui se fait passer pour Hongrois</w:t>
      </w:r>
      <w:r>
        <w:rPr>
          <w:lang w:eastAsia="en-US"/>
        </w:rPr>
        <w:t xml:space="preserve">, </w:t>
      </w:r>
      <w:r w:rsidR="00BB5C58">
        <w:rPr>
          <w:lang w:eastAsia="en-US"/>
        </w:rPr>
        <w:t>afin d</w:t>
      </w:r>
      <w:r>
        <w:rPr>
          <w:lang w:eastAsia="en-US"/>
        </w:rPr>
        <w:t>’</w:t>
      </w:r>
      <w:r w:rsidR="00BB5C58">
        <w:rPr>
          <w:lang w:eastAsia="en-US"/>
        </w:rPr>
        <w:t>exploiter l</w:t>
      </w:r>
      <w:r>
        <w:rPr>
          <w:lang w:eastAsia="en-US"/>
        </w:rPr>
        <w:t>’</w:t>
      </w:r>
      <w:r w:rsidR="00BB5C58">
        <w:rPr>
          <w:lang w:eastAsia="en-US"/>
        </w:rPr>
        <w:t>à-propos</w:t>
      </w:r>
      <w:r>
        <w:rPr>
          <w:lang w:eastAsia="en-US"/>
        </w:rPr>
        <w:t>.</w:t>
      </w:r>
    </w:p>
    <w:p w14:paraId="1E012B0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Il a beaucoup d</w:t>
      </w:r>
      <w:r>
        <w:rPr>
          <w:lang w:eastAsia="en-US"/>
        </w:rPr>
        <w:t>’</w:t>
      </w:r>
      <w:r w:rsidR="00BB5C58">
        <w:rPr>
          <w:lang w:eastAsia="en-US"/>
        </w:rPr>
        <w:t>argent</w:t>
      </w:r>
      <w:r>
        <w:rPr>
          <w:lang w:eastAsia="en-US"/>
        </w:rPr>
        <w:t xml:space="preserve">, </w:t>
      </w:r>
      <w:r w:rsidR="00BB5C58">
        <w:rPr>
          <w:lang w:eastAsia="en-US"/>
        </w:rPr>
        <w:t>prononça froidement la marquise</w:t>
      </w:r>
      <w:r>
        <w:rPr>
          <w:lang w:eastAsia="en-US"/>
        </w:rPr>
        <w:t>.</w:t>
      </w:r>
    </w:p>
    <w:p w14:paraId="0123A4B3" w14:textId="4969D4BF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À d</w:t>
      </w:r>
      <w:r>
        <w:rPr>
          <w:lang w:eastAsia="en-US"/>
        </w:rPr>
        <w:t>’</w:t>
      </w:r>
      <w:r w:rsidR="00BB5C58">
        <w:rPr>
          <w:lang w:eastAsia="en-US"/>
        </w:rPr>
        <w:t>autres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écria-t-on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un Hongrois</w:t>
      </w:r>
      <w:r>
        <w:rPr>
          <w:lang w:eastAsia="en-US"/>
        </w:rPr>
        <w:t> !…</w:t>
      </w:r>
    </w:p>
    <w:p w14:paraId="65C34BC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Il a fait sauter trois fois la banque de Wiesbaden</w:t>
      </w:r>
      <w:r>
        <w:rPr>
          <w:lang w:eastAsia="en-US"/>
        </w:rPr>
        <w:t xml:space="preserve">, </w:t>
      </w:r>
      <w:r w:rsidR="00BB5C58">
        <w:rPr>
          <w:lang w:eastAsia="en-US"/>
        </w:rPr>
        <w:t>poursuivit Oliva</w:t>
      </w:r>
      <w:r>
        <w:rPr>
          <w:lang w:eastAsia="en-US"/>
        </w:rPr>
        <w:t>.</w:t>
      </w:r>
    </w:p>
    <w:p w14:paraId="02BCA62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Toutes les figures changèrent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et la blonde </w:t>
      </w:r>
      <w:proofErr w:type="spellStart"/>
      <w:r>
        <w:rPr>
          <w:lang w:eastAsia="en-US"/>
        </w:rPr>
        <w:t>Cerceil</w:t>
      </w:r>
      <w:proofErr w:type="spellEnd"/>
      <w:r>
        <w:rPr>
          <w:lang w:eastAsia="en-US"/>
        </w:rPr>
        <w:t xml:space="preserve"> prit un air presque sentimental</w:t>
      </w:r>
      <w:r w:rsidR="00A23BF9">
        <w:rPr>
          <w:lang w:eastAsia="en-US"/>
        </w:rPr>
        <w:t>.</w:t>
      </w:r>
    </w:p>
    <w:p w14:paraId="4F3A386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chère belle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Paoli en se levant</w:t>
      </w:r>
      <w:r>
        <w:rPr>
          <w:lang w:eastAsia="en-US"/>
        </w:rPr>
        <w:t xml:space="preserve">,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envie de le voir</w:t>
      </w:r>
      <w:r>
        <w:rPr>
          <w:lang w:eastAsia="en-US"/>
        </w:rPr>
        <w:t xml:space="preserve">, </w:t>
      </w:r>
      <w:r w:rsidR="00BB5C58">
        <w:rPr>
          <w:lang w:eastAsia="en-US"/>
        </w:rPr>
        <w:t>moi</w:t>
      </w:r>
      <w:r>
        <w:rPr>
          <w:lang w:eastAsia="en-US"/>
        </w:rPr>
        <w:t xml:space="preserve">, </w:t>
      </w:r>
      <w:r w:rsidR="00BB5C58">
        <w:rPr>
          <w:lang w:eastAsia="en-US"/>
        </w:rPr>
        <w:t>votre Hongrois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Voilà le monde qui arrive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vais faire un saut jusqu</w:t>
      </w:r>
      <w:r>
        <w:rPr>
          <w:lang w:eastAsia="en-US"/>
        </w:rPr>
        <w:t>’</w:t>
      </w:r>
      <w:r w:rsidR="00BB5C58">
        <w:rPr>
          <w:lang w:eastAsia="en-US"/>
        </w:rPr>
        <w:t>au boulevard du Temple et je reviens</w:t>
      </w:r>
      <w:r>
        <w:rPr>
          <w:lang w:eastAsia="en-US"/>
        </w:rPr>
        <w:t>.</w:t>
      </w:r>
    </w:p>
    <w:p w14:paraId="166AF86E" w14:textId="14DCF30B" w:rsidR="00A23BF9" w:rsidRDefault="00BB5C58" w:rsidP="00A23BF9">
      <w:pPr>
        <w:rPr>
          <w:lang w:eastAsia="en-US"/>
        </w:rPr>
      </w:pPr>
      <w:r>
        <w:rPr>
          <w:lang w:eastAsia="en-US"/>
        </w:rPr>
        <w:t>Les salons s</w:t>
      </w:r>
      <w:r w:rsidR="00A23BF9">
        <w:rPr>
          <w:lang w:eastAsia="en-US"/>
        </w:rPr>
        <w:t>’</w:t>
      </w:r>
      <w:r>
        <w:rPr>
          <w:lang w:eastAsia="en-US"/>
        </w:rPr>
        <w:t>emplissaient en effet peu à peu</w:t>
      </w:r>
      <w:r w:rsidR="00A23BF9">
        <w:rPr>
          <w:lang w:eastAsia="en-US"/>
        </w:rPr>
        <w:t xml:space="preserve">.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habit bleu venait d</w:t>
      </w:r>
      <w:r w:rsidR="00A23BF9">
        <w:rPr>
          <w:lang w:eastAsia="en-US"/>
        </w:rPr>
        <w:t>’</w:t>
      </w:r>
      <w:r>
        <w:rPr>
          <w:lang w:eastAsia="en-US"/>
        </w:rPr>
        <w:t>entrer</w:t>
      </w:r>
      <w:r w:rsidR="00A23BF9">
        <w:rPr>
          <w:lang w:eastAsia="en-US"/>
        </w:rPr>
        <w:t xml:space="preserve">,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où était le châle tapis</w:t>
      </w:r>
      <w:r w:rsidR="00A23BF9">
        <w:rPr>
          <w:lang w:eastAsia="en-US"/>
        </w:rPr>
        <w:t> ?</w:t>
      </w:r>
    </w:p>
    <w:p w14:paraId="67D1624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c</w:t>
      </w:r>
      <w:r w:rsidR="00A23BF9">
        <w:rPr>
          <w:lang w:eastAsia="en-US"/>
        </w:rPr>
        <w:t>’</w:t>
      </w:r>
      <w:r>
        <w:rPr>
          <w:lang w:eastAsia="en-US"/>
        </w:rPr>
        <w:t>était merveille de voir avec quel suprême bon ton Oliva recevait ces profanes</w:t>
      </w:r>
      <w:r w:rsidR="00A23BF9">
        <w:rPr>
          <w:lang w:eastAsia="en-US"/>
        </w:rPr>
        <w:t xml:space="preserve">. </w:t>
      </w:r>
      <w:r>
        <w:rPr>
          <w:lang w:eastAsia="en-US"/>
        </w:rPr>
        <w:t>Monsigny était au lansquenet avec Romblon</w:t>
      </w:r>
      <w:r w:rsidR="00A23BF9">
        <w:rPr>
          <w:lang w:eastAsia="en-US"/>
        </w:rPr>
        <w:t xml:space="preserve"> ; </w:t>
      </w:r>
      <w:r>
        <w:rPr>
          <w:lang w:eastAsia="en-US"/>
        </w:rPr>
        <w:t>ses sorties brutales ne gênaient plus la marquise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faisait les honneurs avec une grâce digne et décente qui eût trompé des yeux bien plus perçants que ceux de l</w:t>
      </w:r>
      <w:r w:rsidR="00A23BF9">
        <w:rPr>
          <w:lang w:eastAsia="en-US"/>
        </w:rPr>
        <w:t>’</w:t>
      </w:r>
      <w:r>
        <w:rPr>
          <w:lang w:eastAsia="en-US"/>
        </w:rPr>
        <w:t>habit bleu</w:t>
      </w:r>
      <w:r w:rsidR="00A23BF9">
        <w:rPr>
          <w:lang w:eastAsia="en-US"/>
        </w:rPr>
        <w:t>.</w:t>
      </w:r>
    </w:p>
    <w:p w14:paraId="590407B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Au fond de tout cela</w:t>
      </w:r>
      <w:r w:rsidR="00A23BF9">
        <w:rPr>
          <w:lang w:eastAsia="en-US"/>
        </w:rPr>
        <w:t xml:space="preserve">, </w:t>
      </w:r>
      <w:r>
        <w:rPr>
          <w:lang w:eastAsia="en-US"/>
        </w:rPr>
        <w:t>il restait bien quelques douteux parfums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si peu</w:t>
      </w:r>
      <w:r w:rsidR="00A23BF9">
        <w:rPr>
          <w:lang w:eastAsia="en-US"/>
        </w:rPr>
        <w:t> !</w:t>
      </w:r>
    </w:p>
    <w:p w14:paraId="2A8A2B5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Elle était très marquise</w:t>
      </w:r>
      <w:r w:rsidR="00A23BF9">
        <w:rPr>
          <w:lang w:eastAsia="en-US"/>
        </w:rPr>
        <w:t xml:space="preserve">, </w:t>
      </w:r>
      <w:r>
        <w:rPr>
          <w:lang w:eastAsia="en-US"/>
        </w:rPr>
        <w:t>en vérité</w:t>
      </w:r>
      <w:r w:rsidR="00A23BF9">
        <w:rPr>
          <w:lang w:eastAsia="en-US"/>
        </w:rPr>
        <w:t xml:space="preserve">, </w:t>
      </w:r>
      <w:r>
        <w:rPr>
          <w:lang w:eastAsia="en-US"/>
        </w:rPr>
        <w:t>cette Oliva de Beaujoyeux</w:t>
      </w:r>
      <w:r w:rsidR="00A23BF9">
        <w:rPr>
          <w:lang w:eastAsia="en-US"/>
        </w:rPr>
        <w:t xml:space="preserve">. </w:t>
      </w:r>
      <w:r>
        <w:rPr>
          <w:lang w:eastAsia="en-US"/>
        </w:rPr>
        <w:t>Pour voir les soudures du masque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eût fallu le microscope</w:t>
      </w:r>
      <w:r w:rsidR="00A23BF9">
        <w:rPr>
          <w:lang w:eastAsia="en-US"/>
        </w:rPr>
        <w:t>.</w:t>
      </w:r>
    </w:p>
    <w:p w14:paraId="4516A7C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suivit Paoli la Milanaise jusqu</w:t>
      </w:r>
      <w:r w:rsidR="00A23BF9">
        <w:rPr>
          <w:lang w:eastAsia="en-US"/>
        </w:rPr>
        <w:t>’</w:t>
      </w:r>
      <w:r>
        <w:rPr>
          <w:lang w:eastAsia="en-US"/>
        </w:rPr>
        <w:t>à la porte</w:t>
      </w:r>
      <w:r w:rsidR="00A23BF9">
        <w:rPr>
          <w:lang w:eastAsia="en-US"/>
        </w:rPr>
        <w:t xml:space="preserve">, </w:t>
      </w:r>
      <w:r>
        <w:rPr>
          <w:lang w:eastAsia="en-US"/>
        </w:rPr>
        <w:t>saluant çà et là les nouveaux arrivants</w:t>
      </w:r>
      <w:r w:rsidR="00A23BF9">
        <w:rPr>
          <w:lang w:eastAsia="en-US"/>
        </w:rPr>
        <w:t>.</w:t>
      </w:r>
    </w:p>
    <w:p w14:paraId="3E4E2B33" w14:textId="6124B455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Il est convenu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Paoli en baissant la voix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que j</w:t>
      </w:r>
      <w:r>
        <w:rPr>
          <w:lang w:eastAsia="en-US"/>
        </w:rPr>
        <w:t>’</w:t>
      </w:r>
      <w:r w:rsidR="00BB5C58">
        <w:rPr>
          <w:lang w:eastAsia="en-US"/>
        </w:rPr>
        <w:t xml:space="preserve">engagerai la </w:t>
      </w:r>
      <w:proofErr w:type="spellStart"/>
      <w:r w:rsidR="00BB5C58">
        <w:rPr>
          <w:lang w:eastAsia="en-US"/>
        </w:rPr>
        <w:t>Lovely</w:t>
      </w:r>
      <w:proofErr w:type="spellEnd"/>
      <w:r w:rsidR="00BB5C58">
        <w:rPr>
          <w:lang w:eastAsia="en-US"/>
        </w:rPr>
        <w:t xml:space="preserve"> à nos soirées</w:t>
      </w:r>
      <w:r>
        <w:rPr>
          <w:lang w:eastAsia="en-US"/>
        </w:rPr>
        <w:t> ?</w:t>
      </w:r>
    </w:p>
    <w:p w14:paraId="32D54B8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Si elle est au théâtre</w:t>
      </w:r>
      <w:r>
        <w:rPr>
          <w:lang w:eastAsia="en-US"/>
        </w:rPr>
        <w:t>…</w:t>
      </w:r>
    </w:p>
    <w:p w14:paraId="281E16C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elle ne chante que trois fois par semaine</w:t>
      </w:r>
      <w:r>
        <w:rPr>
          <w:lang w:eastAsia="en-US"/>
        </w:rPr>
        <w:t xml:space="preserve">…, </w:t>
      </w:r>
      <w:r w:rsidR="00BB5C58">
        <w:rPr>
          <w:lang w:eastAsia="en-US"/>
        </w:rPr>
        <w:t>une fois de moins qu</w:t>
      </w:r>
      <w:r>
        <w:rPr>
          <w:lang w:eastAsia="en-US"/>
        </w:rPr>
        <w:t>’</w:t>
      </w:r>
      <w:r w:rsidR="00BB5C58">
        <w:rPr>
          <w:lang w:eastAsia="en-US"/>
        </w:rPr>
        <w:t>à l</w:t>
      </w:r>
      <w:r>
        <w:rPr>
          <w:lang w:eastAsia="en-US"/>
        </w:rPr>
        <w:t>’</w:t>
      </w:r>
      <w:r w:rsidR="00BB5C58">
        <w:rPr>
          <w:lang w:eastAsia="en-US"/>
        </w:rPr>
        <w:t>Opéra</w:t>
      </w:r>
      <w:r>
        <w:rPr>
          <w:lang w:eastAsia="en-US"/>
        </w:rPr>
        <w:t>…</w:t>
      </w:r>
    </w:p>
    <w:p w14:paraId="45F8E431" w14:textId="6A61B708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ne sais pas pourquoi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Oliva comme malgré elle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proofErr w:type="gramStart"/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peur de</w:t>
      </w:r>
      <w:proofErr w:type="gramEnd"/>
      <w:r w:rsidR="00BB5C58">
        <w:rPr>
          <w:lang w:eastAsia="en-US"/>
        </w:rPr>
        <w:t xml:space="preserve"> cette femme</w:t>
      </w:r>
      <w:r>
        <w:rPr>
          <w:lang w:eastAsia="en-US"/>
        </w:rPr>
        <w:t>.</w:t>
      </w:r>
    </w:p>
    <w:p w14:paraId="3E9149F7" w14:textId="1087C258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Pour </w:t>
      </w:r>
      <w:r>
        <w:rPr>
          <w:lang w:eastAsia="en-US"/>
        </w:rPr>
        <w:t>M. </w:t>
      </w:r>
      <w:r w:rsidR="00BB5C58">
        <w:rPr>
          <w:lang w:eastAsia="en-US"/>
        </w:rPr>
        <w:t>Romblon ou pour Monsigny</w:t>
      </w:r>
      <w:r>
        <w:rPr>
          <w:lang w:eastAsia="en-US"/>
        </w:rPr>
        <w:t> ?</w:t>
      </w:r>
    </w:p>
    <w:p w14:paraId="3BC91AF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marquise haussa les épaules d</w:t>
      </w:r>
      <w:r w:rsidR="00A23BF9">
        <w:rPr>
          <w:lang w:eastAsia="en-US"/>
        </w:rPr>
        <w:t>’</w:t>
      </w:r>
      <w:r>
        <w:rPr>
          <w:lang w:eastAsia="en-US"/>
        </w:rPr>
        <w:t>un air fâché</w:t>
      </w:r>
      <w:r w:rsidR="00A23BF9">
        <w:rPr>
          <w:lang w:eastAsia="en-US"/>
        </w:rPr>
        <w:t>.</w:t>
      </w:r>
    </w:p>
    <w:p w14:paraId="08C7C227" w14:textId="3B46A062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Écoutez</w:t>
      </w:r>
      <w:r>
        <w:rPr>
          <w:lang w:eastAsia="en-US"/>
        </w:rPr>
        <w:t xml:space="preserve">, </w:t>
      </w:r>
      <w:r w:rsidR="00BB5C58">
        <w:rPr>
          <w:lang w:eastAsia="en-US"/>
        </w:rPr>
        <w:t>Oliva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 Paoli sérieusement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la vogue est une chose qu</w:t>
      </w:r>
      <w:r>
        <w:rPr>
          <w:lang w:eastAsia="en-US"/>
        </w:rPr>
        <w:t>’</w:t>
      </w:r>
      <w:r w:rsidR="00BB5C58">
        <w:rPr>
          <w:lang w:eastAsia="en-US"/>
        </w:rPr>
        <w:t>il faut garder</w:t>
      </w:r>
      <w:r>
        <w:rPr>
          <w:lang w:eastAsia="en-US"/>
        </w:rPr>
        <w:t xml:space="preserve">, </w:t>
      </w:r>
      <w:r w:rsidR="00BB5C58">
        <w:rPr>
          <w:lang w:eastAsia="en-US"/>
        </w:rPr>
        <w:t>coûte que coûte</w:t>
      </w:r>
      <w:r>
        <w:rPr>
          <w:lang w:eastAsia="en-US"/>
        </w:rPr>
        <w:t xml:space="preserve">… </w:t>
      </w:r>
      <w:r w:rsidR="00BB5C58">
        <w:rPr>
          <w:lang w:eastAsia="en-US"/>
        </w:rPr>
        <w:t>Si la vogue s</w:t>
      </w:r>
      <w:r>
        <w:rPr>
          <w:lang w:eastAsia="en-US"/>
        </w:rPr>
        <w:t>’</w:t>
      </w:r>
      <w:r w:rsidR="00BB5C58">
        <w:rPr>
          <w:lang w:eastAsia="en-US"/>
        </w:rPr>
        <w:t>en allait</w:t>
      </w:r>
      <w:r>
        <w:rPr>
          <w:lang w:eastAsia="en-US"/>
        </w:rPr>
        <w:t xml:space="preserve">, </w:t>
      </w:r>
      <w:r w:rsidR="00BB5C58">
        <w:rPr>
          <w:lang w:eastAsia="en-US"/>
        </w:rPr>
        <w:t>Ballon la suivrait</w:t>
      </w:r>
      <w:r>
        <w:rPr>
          <w:lang w:eastAsia="en-US"/>
        </w:rPr>
        <w:t xml:space="preserve">, </w:t>
      </w:r>
      <w:r w:rsidR="00BB5C58">
        <w:rPr>
          <w:lang w:eastAsia="en-US"/>
        </w:rPr>
        <w:t>et je ne crois pas que vous ayez vingt mille livres de rentes</w:t>
      </w:r>
      <w:r>
        <w:rPr>
          <w:lang w:eastAsia="en-US"/>
        </w:rPr>
        <w:t xml:space="preserve">. </w:t>
      </w:r>
      <w:proofErr w:type="spellStart"/>
      <w:r w:rsidR="00BB5C58">
        <w:rPr>
          <w:lang w:eastAsia="en-US"/>
        </w:rPr>
        <w:t>Lovely</w:t>
      </w:r>
      <w:proofErr w:type="spellEnd"/>
      <w:r w:rsidR="00BB5C58">
        <w:rPr>
          <w:lang w:eastAsia="en-US"/>
        </w:rPr>
        <w:t xml:space="preserve"> fait courir tout Paris</w:t>
      </w:r>
      <w:r>
        <w:rPr>
          <w:lang w:eastAsia="en-US"/>
        </w:rPr>
        <w:t xml:space="preserve">. </w:t>
      </w:r>
      <w:r w:rsidR="00BB5C58">
        <w:rPr>
          <w:lang w:eastAsia="en-US"/>
        </w:rPr>
        <w:t>Si je vous l</w:t>
      </w:r>
      <w:r>
        <w:rPr>
          <w:lang w:eastAsia="en-US"/>
        </w:rPr>
        <w:t>’</w:t>
      </w:r>
      <w:r w:rsidR="00BB5C58">
        <w:rPr>
          <w:lang w:eastAsia="en-US"/>
        </w:rPr>
        <w:t>amène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une formule</w:t>
      </w:r>
      <w:r>
        <w:rPr>
          <w:lang w:eastAsia="en-US"/>
        </w:rPr>
        <w:t xml:space="preserve">… </w:t>
      </w:r>
      <w:r w:rsidR="00BB5C58">
        <w:rPr>
          <w:lang w:eastAsia="en-US"/>
        </w:rPr>
        <w:t>On dit qu</w:t>
      </w:r>
      <w:r>
        <w:rPr>
          <w:lang w:eastAsia="en-US"/>
        </w:rPr>
        <w:t>’</w:t>
      </w:r>
      <w:r w:rsidR="00BB5C58">
        <w:rPr>
          <w:lang w:eastAsia="en-US"/>
        </w:rPr>
        <w:t>elle est sage</w:t>
      </w:r>
      <w:r>
        <w:rPr>
          <w:lang w:eastAsia="en-US"/>
        </w:rPr>
        <w:t xml:space="preserve">, </w:t>
      </w:r>
      <w:r w:rsidR="00BB5C58">
        <w:rPr>
          <w:lang w:eastAsia="en-US"/>
        </w:rPr>
        <w:t>mais bah</w:t>
      </w:r>
      <w:r>
        <w:rPr>
          <w:lang w:eastAsia="en-US"/>
        </w:rPr>
        <w:t> !…</w:t>
      </w:r>
    </w:p>
    <w:p w14:paraId="4D08AE7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Faites pour le mieux</w:t>
      </w:r>
      <w:r>
        <w:rPr>
          <w:lang w:eastAsia="en-US"/>
        </w:rPr>
        <w:t xml:space="preserve">, </w:t>
      </w:r>
      <w:r w:rsidR="00BB5C58">
        <w:rPr>
          <w:lang w:eastAsia="en-US"/>
        </w:rPr>
        <w:t>ma bonne</w:t>
      </w:r>
      <w:r>
        <w:rPr>
          <w:lang w:eastAsia="en-US"/>
        </w:rPr>
        <w:t xml:space="preserve">, </w:t>
      </w:r>
      <w:r w:rsidR="00BB5C58">
        <w:rPr>
          <w:lang w:eastAsia="en-US"/>
        </w:rPr>
        <w:t>interrompit Oliva</w:t>
      </w:r>
      <w:r>
        <w:rPr>
          <w:lang w:eastAsia="en-US"/>
        </w:rPr>
        <w:t>.</w:t>
      </w:r>
    </w:p>
    <w:p w14:paraId="32A203D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Comme elles se donnaient la poignée de main des femmes libres</w:t>
      </w:r>
      <w:r w:rsidR="00A23BF9">
        <w:rPr>
          <w:lang w:eastAsia="en-US"/>
        </w:rPr>
        <w:t xml:space="preserve">, </w:t>
      </w:r>
      <w:r>
        <w:rPr>
          <w:lang w:eastAsia="en-US"/>
        </w:rPr>
        <w:t>la porte s</w:t>
      </w:r>
      <w:r w:rsidR="00A23BF9">
        <w:rPr>
          <w:lang w:eastAsia="en-US"/>
        </w:rPr>
        <w:t>’</w:t>
      </w:r>
      <w:r>
        <w:rPr>
          <w:lang w:eastAsia="en-US"/>
        </w:rPr>
        <w:t>ouvrit avec un certain fracas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un domestique annonça</w:t>
      </w:r>
      <w:r w:rsidR="00A23BF9">
        <w:rPr>
          <w:lang w:eastAsia="en-US"/>
        </w:rPr>
        <w:t> :</w:t>
      </w:r>
    </w:p>
    <w:p w14:paraId="473C49A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Le capitaine Philippe</w:t>
      </w:r>
      <w:r>
        <w:rPr>
          <w:lang w:eastAsia="en-US"/>
        </w:rPr>
        <w:t> !</w:t>
      </w:r>
    </w:p>
    <w:p w14:paraId="17EB578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Bien que le piano préludât pour la première contredanse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essaim tout entier des nièces se précipita comme un flot de gaze dans le petit salon</w:t>
      </w:r>
      <w:r w:rsidR="00A23BF9">
        <w:rPr>
          <w:lang w:eastAsia="en-US"/>
        </w:rPr>
        <w:t>.</w:t>
      </w:r>
    </w:p>
    <w:p w14:paraId="748B946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Mazurke entra</w:t>
      </w:r>
      <w:r w:rsidR="00A23BF9">
        <w:rPr>
          <w:lang w:eastAsia="en-US"/>
        </w:rPr>
        <w:t>.</w:t>
      </w:r>
    </w:p>
    <w:p w14:paraId="7B9EDDE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y eut un murmure d</w:t>
      </w:r>
      <w:r w:rsidR="00A23BF9">
        <w:rPr>
          <w:lang w:eastAsia="en-US"/>
        </w:rPr>
        <w:t>’</w:t>
      </w:r>
      <w:r>
        <w:rPr>
          <w:lang w:eastAsia="en-US"/>
        </w:rPr>
        <w:t>admiration parmi les nièces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ces dames elles-mêmes</w:t>
      </w:r>
      <w:r w:rsidR="00A23BF9">
        <w:rPr>
          <w:lang w:eastAsia="en-US"/>
        </w:rPr>
        <w:t xml:space="preserve">, </w:t>
      </w:r>
      <w:r>
        <w:rPr>
          <w:lang w:eastAsia="en-US"/>
        </w:rPr>
        <w:t>malgré leur expérience</w:t>
      </w:r>
      <w:r w:rsidR="00A23BF9">
        <w:rPr>
          <w:lang w:eastAsia="en-US"/>
        </w:rPr>
        <w:t xml:space="preserve">, </w:t>
      </w:r>
      <w:r>
        <w:rPr>
          <w:lang w:eastAsia="en-US"/>
        </w:rPr>
        <w:t>ne purent retenir un mouvement</w:t>
      </w:r>
      <w:r w:rsidR="00A23BF9">
        <w:rPr>
          <w:lang w:eastAsia="en-US"/>
        </w:rPr>
        <w:t>.</w:t>
      </w:r>
    </w:p>
    <w:p w14:paraId="3945F3C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Mazurke s</w:t>
      </w:r>
      <w:r w:rsidR="00A23BF9">
        <w:rPr>
          <w:lang w:eastAsia="en-US"/>
        </w:rPr>
        <w:t>’</w:t>
      </w:r>
      <w:r>
        <w:rPr>
          <w:lang w:eastAsia="en-US"/>
        </w:rPr>
        <w:t>était arrêté</w:t>
      </w:r>
      <w:r w:rsidR="00A23BF9">
        <w:rPr>
          <w:lang w:eastAsia="en-US"/>
        </w:rPr>
        <w:t xml:space="preserve">, </w:t>
      </w:r>
      <w:r>
        <w:rPr>
          <w:lang w:eastAsia="en-US"/>
        </w:rPr>
        <w:t>surpris et souriant à la vue de toutes ces belles jeunes filles</w:t>
      </w:r>
      <w:r w:rsidR="00A23BF9">
        <w:rPr>
          <w:lang w:eastAsia="en-US"/>
        </w:rPr>
        <w:t>.</w:t>
      </w:r>
    </w:p>
    <w:p w14:paraId="19EB306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était beau comme ces chevaliers qui tombaient autrefois à l</w:t>
      </w:r>
      <w:r w:rsidR="00A23BF9">
        <w:rPr>
          <w:lang w:eastAsia="en-US"/>
        </w:rPr>
        <w:t>’</w:t>
      </w:r>
      <w:r>
        <w:rPr>
          <w:lang w:eastAsia="en-US"/>
        </w:rPr>
        <w:t>improviste au milieu des danses féeriques</w:t>
      </w:r>
      <w:r w:rsidR="00A23BF9">
        <w:rPr>
          <w:lang w:eastAsia="en-US"/>
        </w:rPr>
        <w:t xml:space="preserve">, </w:t>
      </w:r>
      <w:r>
        <w:rPr>
          <w:lang w:eastAsia="en-US"/>
        </w:rPr>
        <w:t>dans les palais enchantés</w:t>
      </w:r>
      <w:r w:rsidR="00A23BF9">
        <w:rPr>
          <w:lang w:eastAsia="en-US"/>
        </w:rPr>
        <w:t>.</w:t>
      </w:r>
    </w:p>
    <w:p w14:paraId="72745458" w14:textId="190825BA" w:rsidR="00A23BF9" w:rsidRDefault="00BB5C58" w:rsidP="00A23BF9">
      <w:pPr>
        <w:rPr>
          <w:lang w:eastAsia="en-US"/>
        </w:rPr>
      </w:pPr>
      <w:r>
        <w:rPr>
          <w:lang w:eastAsia="en-US"/>
        </w:rPr>
        <w:t>Et son regard disait</w:t>
      </w:r>
      <w:r w:rsidR="00A23BF9">
        <w:rPr>
          <w:lang w:eastAsia="en-US"/>
        </w:rPr>
        <w:t xml:space="preserve"> (</w:t>
      </w:r>
      <w:r>
        <w:rPr>
          <w:lang w:eastAsia="en-US"/>
        </w:rPr>
        <w:t>hélas</w:t>
      </w:r>
      <w:r w:rsidR="00A23BF9">
        <w:rPr>
          <w:lang w:eastAsia="en-US"/>
        </w:rPr>
        <w:t xml:space="preserve"> ! </w:t>
      </w:r>
      <w:r>
        <w:rPr>
          <w:lang w:eastAsia="en-US"/>
        </w:rPr>
        <w:t>pauvre fleur bleue</w:t>
      </w:r>
      <w:r w:rsidR="00A23BF9">
        <w:rPr>
          <w:lang w:eastAsia="en-US"/>
        </w:rPr>
        <w:t xml:space="preserve"> !)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que Renaud était prêt pour les caresses d</w:t>
      </w:r>
      <w:r w:rsidR="00A23BF9">
        <w:rPr>
          <w:lang w:eastAsia="en-US"/>
        </w:rPr>
        <w:t>’</w:t>
      </w:r>
      <w:r>
        <w:rPr>
          <w:lang w:eastAsia="en-US"/>
        </w:rPr>
        <w:t>Armide</w:t>
      </w:r>
      <w:r w:rsidR="00A23BF9">
        <w:rPr>
          <w:lang w:eastAsia="en-US"/>
        </w:rPr>
        <w:t>.</w:t>
      </w:r>
    </w:p>
    <w:p w14:paraId="4255CAA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Que voulez-vous</w:t>
      </w:r>
      <w:r w:rsidR="00A23BF9">
        <w:rPr>
          <w:lang w:eastAsia="en-US"/>
        </w:rPr>
        <w:t xml:space="preserve"> ? </w:t>
      </w:r>
      <w:r>
        <w:rPr>
          <w:lang w:eastAsia="en-US"/>
        </w:rPr>
        <w:t>nous avons toutes les peines du monde à faire de ce Mazurke un héros de roman</w:t>
      </w:r>
      <w:r w:rsidR="00A23BF9">
        <w:rPr>
          <w:lang w:eastAsia="en-US"/>
        </w:rPr>
        <w:t xml:space="preserve">.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un homme avec des muscles sous la chair et du sang bouillant dans les veines</w:t>
      </w:r>
      <w:r w:rsidR="00A23BF9">
        <w:rPr>
          <w:lang w:eastAsia="en-US"/>
        </w:rPr>
        <w:t>.</w:t>
      </w:r>
    </w:p>
    <w:p w14:paraId="13CBEF1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Un cœur d</w:t>
      </w:r>
      <w:r w:rsidR="00A23BF9">
        <w:rPr>
          <w:lang w:eastAsia="en-US"/>
        </w:rPr>
        <w:t>’</w:t>
      </w:r>
      <w:r>
        <w:rPr>
          <w:lang w:eastAsia="en-US"/>
        </w:rPr>
        <w:t>or</w:t>
      </w:r>
      <w:r w:rsidR="00A23BF9">
        <w:rPr>
          <w:lang w:eastAsia="en-US"/>
        </w:rPr>
        <w:t xml:space="preserve">, </w:t>
      </w:r>
      <w:r>
        <w:rPr>
          <w:lang w:eastAsia="en-US"/>
        </w:rPr>
        <w:t>une tête folle</w:t>
      </w:r>
      <w:r w:rsidR="00A23BF9">
        <w:rPr>
          <w:lang w:eastAsia="en-US"/>
        </w:rPr>
        <w:t>.</w:t>
      </w:r>
    </w:p>
    <w:p w14:paraId="43083EC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Coups d</w:t>
      </w:r>
      <w:r w:rsidR="00A23BF9">
        <w:rPr>
          <w:lang w:eastAsia="en-US"/>
        </w:rPr>
        <w:t>’</w:t>
      </w:r>
      <w:r>
        <w:rPr>
          <w:lang w:eastAsia="en-US"/>
        </w:rPr>
        <w:t>épée</w:t>
      </w:r>
      <w:r w:rsidR="00A23BF9">
        <w:rPr>
          <w:lang w:eastAsia="en-US"/>
        </w:rPr>
        <w:t xml:space="preserve">, </w:t>
      </w:r>
      <w:r>
        <w:rPr>
          <w:lang w:eastAsia="en-US"/>
        </w:rPr>
        <w:t>coups de dés</w:t>
      </w:r>
      <w:r w:rsidR="00A23BF9">
        <w:rPr>
          <w:lang w:eastAsia="en-US"/>
        </w:rPr>
        <w:t xml:space="preserve">, </w:t>
      </w:r>
      <w:r>
        <w:rPr>
          <w:lang w:eastAsia="en-US"/>
        </w:rPr>
        <w:t>verres pleins</w:t>
      </w:r>
      <w:r w:rsidR="00A23BF9">
        <w:rPr>
          <w:lang w:eastAsia="en-US"/>
        </w:rPr>
        <w:t xml:space="preserve">, </w:t>
      </w:r>
      <w:r>
        <w:rPr>
          <w:lang w:eastAsia="en-US"/>
        </w:rPr>
        <w:t>sourires qui brillent dans la vie triste comme les fleurs sur la bordure de l</w:t>
      </w:r>
      <w:r w:rsidR="00A23BF9">
        <w:rPr>
          <w:lang w:eastAsia="en-US"/>
        </w:rPr>
        <w:t>’</w:t>
      </w:r>
      <w:r>
        <w:rPr>
          <w:lang w:eastAsia="en-US"/>
        </w:rPr>
        <w:t>aride chemin</w:t>
      </w:r>
      <w:r w:rsidR="00A23BF9">
        <w:rPr>
          <w:lang w:eastAsia="en-US"/>
        </w:rPr>
        <w:t> !…</w:t>
      </w:r>
    </w:p>
    <w:p w14:paraId="738862A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À la vue de Mazurke</w:t>
      </w:r>
      <w:r w:rsidR="00A23BF9">
        <w:rPr>
          <w:lang w:eastAsia="en-US"/>
        </w:rPr>
        <w:t xml:space="preserve">, </w:t>
      </w:r>
      <w:r>
        <w:rPr>
          <w:lang w:eastAsia="en-US"/>
        </w:rPr>
        <w:t>madame la marquise de Beaujoyeux devint pâle comme une morte et chancela si fort que Paoli fut obligée de la soutenir dans ses bras</w:t>
      </w:r>
      <w:r w:rsidR="00A23BF9">
        <w:rPr>
          <w:lang w:eastAsia="en-US"/>
        </w:rPr>
        <w:t>.</w:t>
      </w:r>
    </w:p>
    <w:p w14:paraId="1D0C2DFE" w14:textId="2E5E524F" w:rsidR="00BB5C58" w:rsidRDefault="00BB5C58" w:rsidP="007700B9">
      <w:pPr>
        <w:pStyle w:val="Titre2"/>
        <w:rPr>
          <w:lang w:eastAsia="en-US"/>
        </w:rPr>
      </w:pPr>
      <w:bookmarkStart w:id="203" w:name="_Toc231743441"/>
      <w:bookmarkStart w:id="204" w:name="_Toc237577509"/>
      <w:bookmarkStart w:id="205" w:name="_Toc202192457"/>
      <w:r>
        <w:rPr>
          <w:lang w:eastAsia="en-US"/>
        </w:rPr>
        <w:lastRenderedPageBreak/>
        <w:t>LE FOYER D</w:t>
      </w:r>
      <w:r w:rsidR="00A23BF9">
        <w:rPr>
          <w:lang w:eastAsia="en-US"/>
        </w:rPr>
        <w:t>’</w:t>
      </w:r>
      <w:r>
        <w:rPr>
          <w:lang w:eastAsia="en-US"/>
        </w:rPr>
        <w:t>UN PETIT THÉÂTRE</w:t>
      </w:r>
      <w:bookmarkEnd w:id="203"/>
      <w:bookmarkEnd w:id="204"/>
      <w:bookmarkEnd w:id="205"/>
      <w:r>
        <w:rPr>
          <w:lang w:eastAsia="en-US"/>
        </w:rPr>
        <w:br/>
      </w:r>
    </w:p>
    <w:p w14:paraId="7B3A6AB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Mazurke chercha un instant en vain la maîtresse de la maison</w:t>
      </w:r>
      <w:r w:rsidR="00A23BF9">
        <w:rPr>
          <w:lang w:eastAsia="en-US"/>
        </w:rPr>
        <w:t xml:space="preserve">, </w:t>
      </w:r>
      <w:r>
        <w:rPr>
          <w:lang w:eastAsia="en-US"/>
        </w:rPr>
        <w:t>puis il s</w:t>
      </w:r>
      <w:r w:rsidR="00A23BF9">
        <w:rPr>
          <w:lang w:eastAsia="en-US"/>
        </w:rPr>
        <w:t>’</w:t>
      </w:r>
      <w:r>
        <w:rPr>
          <w:lang w:eastAsia="en-US"/>
        </w:rPr>
        <w:t>approcha d</w:t>
      </w:r>
      <w:r w:rsidR="00A23BF9">
        <w:rPr>
          <w:lang w:eastAsia="en-US"/>
        </w:rPr>
        <w:t>’</w:t>
      </w:r>
      <w:r>
        <w:rPr>
          <w:lang w:eastAsia="en-US"/>
        </w:rPr>
        <w:t>Oscar afin de le saluer</w:t>
      </w:r>
      <w:r w:rsidR="00A23BF9">
        <w:rPr>
          <w:lang w:eastAsia="en-US"/>
        </w:rPr>
        <w:t>.</w:t>
      </w:r>
    </w:p>
    <w:p w14:paraId="096C3C5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Milanaise avait entraîné Oliva dans le salon de jeu</w:t>
      </w:r>
      <w:r w:rsidR="00A23BF9">
        <w:rPr>
          <w:lang w:eastAsia="en-US"/>
        </w:rPr>
        <w:t>.</w:t>
      </w:r>
    </w:p>
    <w:p w14:paraId="44A5384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Monsieur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Mazurke à Oscar</w:t>
      </w:r>
      <w:r>
        <w:rPr>
          <w:lang w:eastAsia="en-US"/>
        </w:rPr>
        <w:t xml:space="preserve">,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aurais désiré remercier madame la marquise de l</w:t>
      </w:r>
      <w:r>
        <w:rPr>
          <w:lang w:eastAsia="en-US"/>
        </w:rPr>
        <w:t>’</w:t>
      </w:r>
      <w:r w:rsidR="00BB5C58">
        <w:rPr>
          <w:lang w:eastAsia="en-US"/>
        </w:rPr>
        <w:t>invitation qu</w:t>
      </w:r>
      <w:r>
        <w:rPr>
          <w:lang w:eastAsia="en-US"/>
        </w:rPr>
        <w:t>’</w:t>
      </w:r>
      <w:r w:rsidR="00BB5C58">
        <w:rPr>
          <w:lang w:eastAsia="en-US"/>
        </w:rPr>
        <w:t>elle a bien voulu m</w:t>
      </w:r>
      <w:r>
        <w:rPr>
          <w:lang w:eastAsia="en-US"/>
        </w:rPr>
        <w:t>’</w:t>
      </w:r>
      <w:r w:rsidR="00BB5C58">
        <w:rPr>
          <w:lang w:eastAsia="en-US"/>
        </w:rPr>
        <w:t>adresser</w:t>
      </w:r>
      <w:r>
        <w:rPr>
          <w:lang w:eastAsia="en-US"/>
        </w:rPr>
        <w:t>…</w:t>
      </w:r>
    </w:p>
    <w:p w14:paraId="2125681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Crouton le regardait paisiblement</w:t>
      </w:r>
      <w:r w:rsidR="00A23BF9">
        <w:rPr>
          <w:lang w:eastAsia="en-US"/>
        </w:rPr>
        <w:t xml:space="preserve">. </w:t>
      </w:r>
      <w:r>
        <w:rPr>
          <w:lang w:eastAsia="en-US"/>
        </w:rPr>
        <w:t>Pendant que Mazurke lui parlait</w:t>
      </w:r>
      <w:r w:rsidR="00A23BF9">
        <w:rPr>
          <w:lang w:eastAsia="en-US"/>
        </w:rPr>
        <w:t xml:space="preserve">, </w:t>
      </w:r>
      <w:r>
        <w:rPr>
          <w:lang w:eastAsia="en-US"/>
        </w:rPr>
        <w:t>il cacha un objet dans sa poche comme un écolier que son maître surprend à ronger une noix à l</w:t>
      </w:r>
      <w:r w:rsidR="00A23BF9">
        <w:rPr>
          <w:lang w:eastAsia="en-US"/>
        </w:rPr>
        <w:t>’</w:t>
      </w:r>
      <w:r>
        <w:rPr>
          <w:lang w:eastAsia="en-US"/>
        </w:rPr>
        <w:t>étude</w:t>
      </w:r>
      <w:r w:rsidR="00A23BF9">
        <w:rPr>
          <w:lang w:eastAsia="en-US"/>
        </w:rPr>
        <w:t>.</w:t>
      </w:r>
    </w:p>
    <w:p w14:paraId="2D28B99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Si nous disons au lecteur ce que c</w:t>
      </w:r>
      <w:r w:rsidR="00A23BF9">
        <w:rPr>
          <w:lang w:eastAsia="en-US"/>
        </w:rPr>
        <w:t>’</w:t>
      </w:r>
      <w:r>
        <w:rPr>
          <w:lang w:eastAsia="en-US"/>
        </w:rPr>
        <w:t>était que cet objet</w:t>
      </w:r>
      <w:r w:rsidR="00A23BF9">
        <w:rPr>
          <w:lang w:eastAsia="en-US"/>
        </w:rPr>
        <w:t xml:space="preserve">, </w:t>
      </w:r>
      <w:r>
        <w:rPr>
          <w:lang w:eastAsia="en-US"/>
        </w:rPr>
        <w:t>tout mystère devient impossible</w:t>
      </w:r>
      <w:r w:rsidR="00A23BF9">
        <w:rPr>
          <w:lang w:eastAsia="en-US"/>
        </w:rPr>
        <w:t>.</w:t>
      </w:r>
    </w:p>
    <w:p w14:paraId="486FE8E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à quoi bon le mystère</w:t>
      </w:r>
      <w:r w:rsidR="00A23BF9">
        <w:rPr>
          <w:lang w:eastAsia="en-US"/>
        </w:rPr>
        <w:t> ?</w:t>
      </w:r>
    </w:p>
    <w:p w14:paraId="457E174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Cet objet était un oignon</w:t>
      </w:r>
      <w:r w:rsidR="00A23BF9">
        <w:rPr>
          <w:lang w:eastAsia="en-US"/>
        </w:rPr>
        <w:t>.</w:t>
      </w:r>
    </w:p>
    <w:p w14:paraId="208C51B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Un oignon</w:t>
      </w:r>
      <w:r w:rsidR="00A23BF9">
        <w:rPr>
          <w:lang w:eastAsia="en-US"/>
        </w:rPr>
        <w:t>.</w:t>
      </w:r>
    </w:p>
    <w:p w14:paraId="04656D0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avait donc les goûts simples de Menand jeune</w:t>
      </w:r>
      <w:r w:rsidR="00A23BF9">
        <w:rPr>
          <w:lang w:eastAsia="en-US"/>
        </w:rPr>
        <w:t xml:space="preserve">, </w:t>
      </w:r>
      <w:r>
        <w:rPr>
          <w:lang w:eastAsia="en-US"/>
        </w:rPr>
        <w:t>ce marquis de Beaujoyeux</w:t>
      </w:r>
      <w:r w:rsidR="00A23BF9">
        <w:rPr>
          <w:lang w:eastAsia="en-US"/>
        </w:rPr>
        <w:t> !</w:t>
      </w:r>
    </w:p>
    <w:p w14:paraId="0C8EB97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Oui</w:t>
      </w:r>
      <w:r w:rsidR="00A23BF9">
        <w:rPr>
          <w:lang w:eastAsia="en-US"/>
        </w:rPr>
        <w:t xml:space="preserve">, </w:t>
      </w:r>
      <w:r>
        <w:rPr>
          <w:lang w:eastAsia="en-US"/>
        </w:rPr>
        <w:t>citoyens</w:t>
      </w:r>
      <w:r w:rsidR="00A23BF9">
        <w:rPr>
          <w:lang w:eastAsia="en-US"/>
        </w:rPr>
        <w:t>.</w:t>
      </w:r>
    </w:p>
    <w:p w14:paraId="6C1D33B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Bien plus</w:t>
      </w:r>
      <w:r w:rsidR="00A23BF9">
        <w:rPr>
          <w:lang w:eastAsia="en-US"/>
        </w:rPr>
        <w:t xml:space="preserve"> !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Menand jeune en personne</w:t>
      </w:r>
      <w:r w:rsidR="00A23BF9">
        <w:rPr>
          <w:lang w:eastAsia="en-US"/>
        </w:rPr>
        <w:t> !</w:t>
      </w:r>
    </w:p>
    <w:p w14:paraId="5B62F56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Artichaut et Crouton ne formaient qu</w:t>
      </w:r>
      <w:r w:rsidR="00A23BF9">
        <w:rPr>
          <w:lang w:eastAsia="en-US"/>
        </w:rPr>
        <w:t>’</w:t>
      </w:r>
      <w:r>
        <w:rPr>
          <w:lang w:eastAsia="en-US"/>
        </w:rPr>
        <w:t>un seul et même ancien notaire</w:t>
      </w:r>
      <w:r w:rsidR="00A23BF9">
        <w:rPr>
          <w:lang w:eastAsia="en-US"/>
        </w:rPr>
        <w:t>.</w:t>
      </w:r>
    </w:p>
    <w:p w14:paraId="6C85CB4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L</w:t>
      </w:r>
      <w:r w:rsidR="00A23BF9">
        <w:rPr>
          <w:lang w:eastAsia="en-US"/>
        </w:rPr>
        <w:t>’</w:t>
      </w:r>
      <w:r>
        <w:rPr>
          <w:lang w:eastAsia="en-US"/>
        </w:rPr>
        <w:t>habitude de la haute société l</w:t>
      </w:r>
      <w:r w:rsidR="00A23BF9">
        <w:rPr>
          <w:lang w:eastAsia="en-US"/>
        </w:rPr>
        <w:t>’</w:t>
      </w:r>
      <w:r>
        <w:rPr>
          <w:lang w:eastAsia="en-US"/>
        </w:rPr>
        <w:t>avait éloigné des cordes de fouet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l</w:t>
      </w:r>
      <w:r w:rsidR="00A23BF9">
        <w:rPr>
          <w:lang w:eastAsia="en-US"/>
        </w:rPr>
        <w:t>’</w:t>
      </w:r>
      <w:r>
        <w:rPr>
          <w:lang w:eastAsia="en-US"/>
        </w:rPr>
        <w:t>oignon</w:t>
      </w:r>
      <w:r w:rsidR="00A23BF9">
        <w:rPr>
          <w:lang w:eastAsia="en-US"/>
        </w:rPr>
        <w:t xml:space="preserve"> ! </w:t>
      </w:r>
      <w:r>
        <w:rPr>
          <w:lang w:eastAsia="en-US"/>
        </w:rPr>
        <w:t>voilà une passion dont on ne guérit jamais</w:t>
      </w:r>
      <w:r w:rsidR="00A23BF9">
        <w:rPr>
          <w:lang w:eastAsia="en-US"/>
        </w:rPr>
        <w:t> !</w:t>
      </w:r>
    </w:p>
    <w:p w14:paraId="0898D2C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Monsieur</w:t>
      </w:r>
      <w:r>
        <w:rPr>
          <w:lang w:eastAsia="en-US"/>
        </w:rPr>
        <w:t xml:space="preserve">… </w:t>
      </w:r>
      <w:r w:rsidR="00BB5C58">
        <w:rPr>
          <w:lang w:eastAsia="en-US"/>
        </w:rPr>
        <w:t>reprit Mazurke</w:t>
      </w:r>
      <w:r>
        <w:rPr>
          <w:lang w:eastAsia="en-US"/>
        </w:rPr>
        <w:t>.</w:t>
      </w:r>
    </w:p>
    <w:p w14:paraId="003DDF0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Crouton cligna de l</w:t>
      </w:r>
      <w:r w:rsidR="00A23BF9">
        <w:rPr>
          <w:lang w:eastAsia="en-US"/>
        </w:rPr>
        <w:t>’</w:t>
      </w:r>
      <w:r>
        <w:rPr>
          <w:lang w:eastAsia="en-US"/>
        </w:rPr>
        <w:t>œil et se gratta très fort derrière l</w:t>
      </w:r>
      <w:r w:rsidR="00A23BF9">
        <w:rPr>
          <w:lang w:eastAsia="en-US"/>
        </w:rPr>
        <w:t>’</w:t>
      </w:r>
      <w:r>
        <w:rPr>
          <w:lang w:eastAsia="en-US"/>
        </w:rPr>
        <w:t>oreille</w:t>
      </w:r>
      <w:r w:rsidR="00A23BF9">
        <w:rPr>
          <w:lang w:eastAsia="en-US"/>
        </w:rPr>
        <w:t>.</w:t>
      </w:r>
    </w:p>
    <w:p w14:paraId="32F54B5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ne pouvait faire mieux</w:t>
      </w:r>
      <w:r w:rsidR="00A23BF9">
        <w:rPr>
          <w:lang w:eastAsia="en-US"/>
        </w:rPr>
        <w:t>.</w:t>
      </w:r>
    </w:p>
    <w:p w14:paraId="6BDAE10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Au bout de quelques minutes</w:t>
      </w:r>
      <w:r w:rsidR="00A23BF9">
        <w:rPr>
          <w:lang w:eastAsia="en-US"/>
        </w:rPr>
        <w:t xml:space="preserve">, </w:t>
      </w:r>
      <w:r>
        <w:rPr>
          <w:lang w:eastAsia="en-US"/>
        </w:rPr>
        <w:t>Oliva rentra brillante</w:t>
      </w:r>
      <w:r w:rsidR="00A23BF9">
        <w:rPr>
          <w:lang w:eastAsia="en-US"/>
        </w:rPr>
        <w:t xml:space="preserve"> ; </w:t>
      </w:r>
      <w:r>
        <w:rPr>
          <w:lang w:eastAsia="en-US"/>
        </w:rPr>
        <w:t>son visage ne gardait aucune trace d</w:t>
      </w:r>
      <w:r w:rsidR="00A23BF9">
        <w:rPr>
          <w:lang w:eastAsia="en-US"/>
        </w:rPr>
        <w:t>’</w:t>
      </w:r>
      <w:r>
        <w:rPr>
          <w:lang w:eastAsia="en-US"/>
        </w:rPr>
        <w:t>émotion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reçut les compliments de Mazurke sans sourciller</w:t>
      </w:r>
      <w:r w:rsidR="00A23BF9">
        <w:rPr>
          <w:lang w:eastAsia="en-US"/>
        </w:rPr>
        <w:t>.</w:t>
      </w:r>
    </w:p>
    <w:p w14:paraId="3372351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Paoli venait de monter dans sa voiture à la demi-journée</w:t>
      </w:r>
      <w:r w:rsidR="00A23BF9">
        <w:rPr>
          <w:lang w:eastAsia="en-US"/>
        </w:rPr>
        <w:t xml:space="preserve">, </w:t>
      </w:r>
      <w:r>
        <w:rPr>
          <w:lang w:eastAsia="en-US"/>
        </w:rPr>
        <w:t>dont les chevaux trottaient dans la direction du boulevard du Temple</w:t>
      </w:r>
      <w:r w:rsidR="00A23BF9">
        <w:rPr>
          <w:lang w:eastAsia="en-US"/>
        </w:rPr>
        <w:t>.</w:t>
      </w:r>
    </w:p>
    <w:p w14:paraId="147A806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s</w:t>
      </w:r>
      <w:r w:rsidR="00A23BF9">
        <w:rPr>
          <w:lang w:eastAsia="en-US"/>
        </w:rPr>
        <w:t>’</w:t>
      </w:r>
      <w:r>
        <w:rPr>
          <w:lang w:eastAsia="en-US"/>
        </w:rPr>
        <w:t>arrêta rue des Fossés</w:t>
      </w:r>
      <w:r w:rsidR="00A23BF9">
        <w:rPr>
          <w:lang w:eastAsia="en-US"/>
        </w:rPr>
        <w:t xml:space="preserve">, </w:t>
      </w:r>
      <w:r>
        <w:rPr>
          <w:lang w:eastAsia="en-US"/>
        </w:rPr>
        <w:t>devant l</w:t>
      </w:r>
      <w:r w:rsidR="00A23BF9">
        <w:rPr>
          <w:lang w:eastAsia="en-US"/>
        </w:rPr>
        <w:t>’</w:t>
      </w:r>
      <w:r>
        <w:rPr>
          <w:lang w:eastAsia="en-US"/>
        </w:rPr>
        <w:t>entrée des artistes du théâtre de Diane</w:t>
      </w:r>
      <w:r w:rsidR="00A23BF9">
        <w:rPr>
          <w:lang w:eastAsia="en-US"/>
        </w:rPr>
        <w:t>.</w:t>
      </w:r>
    </w:p>
    <w:p w14:paraId="18FBF44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Ceux qui voudraient savoir le vrai nom de ce théâtre sont des curieux</w:t>
      </w:r>
      <w:r w:rsidR="00A23BF9">
        <w:rPr>
          <w:lang w:eastAsia="en-US"/>
        </w:rPr>
        <w:t xml:space="preserve">. </w:t>
      </w:r>
      <w:r>
        <w:rPr>
          <w:lang w:eastAsia="en-US"/>
        </w:rPr>
        <w:t>Qu</w:t>
      </w:r>
      <w:r w:rsidR="00A23BF9">
        <w:rPr>
          <w:lang w:eastAsia="en-US"/>
        </w:rPr>
        <w:t>’</w:t>
      </w:r>
      <w:r>
        <w:rPr>
          <w:lang w:eastAsia="en-US"/>
        </w:rPr>
        <w:t>ils s</w:t>
      </w:r>
      <w:r w:rsidR="00A23BF9">
        <w:rPr>
          <w:lang w:eastAsia="en-US"/>
        </w:rPr>
        <w:t>’</w:t>
      </w:r>
      <w:r>
        <w:rPr>
          <w:lang w:eastAsia="en-US"/>
        </w:rPr>
        <w:t>informent</w:t>
      </w:r>
      <w:r w:rsidR="00A23BF9">
        <w:rPr>
          <w:lang w:eastAsia="en-US"/>
        </w:rPr>
        <w:t xml:space="preserve"> ! </w:t>
      </w:r>
      <w:r>
        <w:rPr>
          <w:lang w:eastAsia="en-US"/>
        </w:rPr>
        <w:t>La maison Isidore Baptiste et compagnie n</w:t>
      </w:r>
      <w:r w:rsidR="00A23BF9">
        <w:rPr>
          <w:lang w:eastAsia="en-US"/>
        </w:rPr>
        <w:t>’</w:t>
      </w:r>
      <w:r>
        <w:rPr>
          <w:lang w:eastAsia="en-US"/>
        </w:rPr>
        <w:t>est pas faite pour le roi de Prusse</w:t>
      </w:r>
      <w:r w:rsidR="00A23BF9">
        <w:rPr>
          <w:lang w:eastAsia="en-US"/>
        </w:rPr>
        <w:t>.</w:t>
      </w:r>
    </w:p>
    <w:p w14:paraId="432B74A2" w14:textId="77777777" w:rsidR="00A23BF9" w:rsidRDefault="00BB5C58" w:rsidP="00A23BF9">
      <w:pPr>
        <w:rPr>
          <w:i/>
          <w:iCs/>
          <w:lang w:eastAsia="en-US"/>
        </w:rPr>
      </w:pPr>
      <w:r>
        <w:rPr>
          <w:lang w:eastAsia="en-US"/>
        </w:rPr>
        <w:t>D</w:t>
      </w:r>
      <w:r w:rsidR="00A23BF9">
        <w:rPr>
          <w:lang w:eastAsia="en-US"/>
        </w:rPr>
        <w:t>’</w:t>
      </w:r>
      <w:r>
        <w:rPr>
          <w:lang w:eastAsia="en-US"/>
        </w:rPr>
        <w:t>ailleurs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loin de nous la pensée de fournir matière à des </w:t>
      </w:r>
      <w:r>
        <w:rPr>
          <w:i/>
          <w:iCs/>
          <w:lang w:eastAsia="en-US"/>
        </w:rPr>
        <w:t>propos</w:t>
      </w:r>
      <w:r w:rsidR="00A23BF9">
        <w:rPr>
          <w:i/>
          <w:iCs/>
          <w:lang w:eastAsia="en-US"/>
        </w:rPr>
        <w:t> !</w:t>
      </w:r>
    </w:p>
    <w:p w14:paraId="58E0E39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Paoli entra dans la loge du concierge</w:t>
      </w:r>
      <w:r w:rsidR="00A23BF9">
        <w:rPr>
          <w:lang w:eastAsia="en-US"/>
        </w:rPr>
        <w:t xml:space="preserve">, </w:t>
      </w:r>
      <w:r>
        <w:rPr>
          <w:lang w:eastAsia="en-US"/>
        </w:rPr>
        <w:t>en femme qui sait les êtres</w:t>
      </w:r>
      <w:r w:rsidR="00A23BF9">
        <w:rPr>
          <w:lang w:eastAsia="en-US"/>
        </w:rPr>
        <w:t>.</w:t>
      </w:r>
    </w:p>
    <w:p w14:paraId="45DD181C" w14:textId="400E18CF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Paoli demanda </w:t>
      </w:r>
      <w:r w:rsidR="00A23BF9">
        <w:rPr>
          <w:lang w:eastAsia="en-US"/>
        </w:rPr>
        <w:t>M. </w:t>
      </w:r>
      <w:r>
        <w:rPr>
          <w:lang w:eastAsia="en-US"/>
        </w:rPr>
        <w:t>Zoé</w:t>
      </w:r>
      <w:r w:rsidR="00A23BF9">
        <w:rPr>
          <w:lang w:eastAsia="en-US"/>
        </w:rPr>
        <w:t xml:space="preserve">, </w:t>
      </w:r>
      <w:r>
        <w:rPr>
          <w:lang w:eastAsia="en-US"/>
        </w:rPr>
        <w:t>le jeune-premier</w:t>
      </w:r>
      <w:r w:rsidR="00A23BF9">
        <w:rPr>
          <w:lang w:eastAsia="en-US"/>
        </w:rPr>
        <w:t>.</w:t>
      </w:r>
    </w:p>
    <w:p w14:paraId="72CCD5FD" w14:textId="59B2E4A0" w:rsidR="00A23BF9" w:rsidRDefault="00BB5C58" w:rsidP="00A23BF9">
      <w:pPr>
        <w:rPr>
          <w:lang w:eastAsia="en-US"/>
        </w:rPr>
      </w:pPr>
      <w:r>
        <w:rPr>
          <w:lang w:eastAsia="en-US"/>
        </w:rPr>
        <w:t xml:space="preserve">Ceux qui ne connaissent pas </w:t>
      </w:r>
      <w:r w:rsidR="00A23BF9">
        <w:rPr>
          <w:lang w:eastAsia="en-US"/>
        </w:rPr>
        <w:t>M. </w:t>
      </w:r>
      <w:r>
        <w:rPr>
          <w:lang w:eastAsia="en-US"/>
        </w:rPr>
        <w:t>Zoé</w:t>
      </w:r>
      <w:r w:rsidR="00A23BF9">
        <w:rPr>
          <w:lang w:eastAsia="en-US"/>
        </w:rPr>
        <w:t xml:space="preserve">, </w:t>
      </w:r>
      <w:r>
        <w:rPr>
          <w:lang w:eastAsia="en-US"/>
        </w:rPr>
        <w:t>du théâtre de Diane</w:t>
      </w:r>
      <w:r w:rsidR="00A23BF9">
        <w:rPr>
          <w:lang w:eastAsia="en-US"/>
        </w:rPr>
        <w:t xml:space="preserve">, </w:t>
      </w:r>
      <w:r>
        <w:rPr>
          <w:lang w:eastAsia="en-US"/>
        </w:rPr>
        <w:t>ne savent pas ce que c</w:t>
      </w:r>
      <w:r w:rsidR="00A23BF9">
        <w:rPr>
          <w:lang w:eastAsia="en-US"/>
        </w:rPr>
        <w:t>’</w:t>
      </w:r>
      <w:r>
        <w:rPr>
          <w:lang w:eastAsia="en-US"/>
        </w:rPr>
        <w:t>est qu</w:t>
      </w:r>
      <w:r w:rsidR="00A23BF9">
        <w:rPr>
          <w:lang w:eastAsia="en-US"/>
        </w:rPr>
        <w:t>’</w:t>
      </w:r>
      <w:r>
        <w:rPr>
          <w:lang w:eastAsia="en-US"/>
        </w:rPr>
        <w:t xml:space="preserve">un véritable </w:t>
      </w:r>
      <w:r>
        <w:rPr>
          <w:lang w:eastAsia="en-US"/>
        </w:rPr>
        <w:t>Azor</w:t>
      </w:r>
      <w:r w:rsidR="00A23BF9">
        <w:rPr>
          <w:lang w:eastAsia="en-US"/>
        </w:rPr>
        <w:t xml:space="preserve">.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est le plus mignon de tous les hommes entre deux âges</w:t>
      </w:r>
      <w:r w:rsidR="00A23BF9">
        <w:rPr>
          <w:lang w:eastAsia="en-US"/>
        </w:rPr>
        <w:t>.</w:t>
      </w:r>
    </w:p>
    <w:p w14:paraId="4E2799E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Il a</w:t>
      </w:r>
      <w:r w:rsidR="00A23BF9">
        <w:rPr>
          <w:lang w:eastAsia="en-US"/>
        </w:rPr>
        <w:t xml:space="preserve">, </w:t>
      </w:r>
      <w:r>
        <w:rPr>
          <w:lang w:eastAsia="en-US"/>
        </w:rPr>
        <w:t>dit-on</w:t>
      </w:r>
      <w:r w:rsidR="00A23BF9">
        <w:rPr>
          <w:lang w:eastAsia="en-US"/>
        </w:rPr>
        <w:t xml:space="preserve">, </w:t>
      </w:r>
      <w:r>
        <w:rPr>
          <w:lang w:eastAsia="en-US"/>
        </w:rPr>
        <w:t>des vices bien surprenants</w:t>
      </w:r>
      <w:r w:rsidR="00A23BF9">
        <w:rPr>
          <w:lang w:eastAsia="en-US"/>
        </w:rPr>
        <w:t xml:space="preserve">, </w:t>
      </w:r>
      <w:r>
        <w:rPr>
          <w:lang w:eastAsia="en-US"/>
        </w:rPr>
        <w:t>mais cela ne nous regarde guère</w:t>
      </w:r>
      <w:r w:rsidR="00A23BF9">
        <w:rPr>
          <w:lang w:eastAsia="en-US"/>
        </w:rPr>
        <w:t>.</w:t>
      </w:r>
    </w:p>
    <w:p w14:paraId="5016F8D1" w14:textId="1DA03AB5" w:rsidR="00A23BF9" w:rsidRDefault="00BB5C58" w:rsidP="00A23BF9">
      <w:pPr>
        <w:rPr>
          <w:lang w:eastAsia="en-US"/>
        </w:rPr>
      </w:pPr>
      <w:r>
        <w:rPr>
          <w:lang w:eastAsia="en-US"/>
        </w:rPr>
        <w:t>Paoli avait un peu ses entrées au foyer</w:t>
      </w:r>
      <w:r w:rsidR="00A23BF9">
        <w:rPr>
          <w:lang w:eastAsia="en-US"/>
        </w:rPr>
        <w:t xml:space="preserve">, </w:t>
      </w:r>
      <w:r>
        <w:rPr>
          <w:lang w:eastAsia="en-US"/>
        </w:rPr>
        <w:t>faut-il croire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car on la laissa monter et courir après </w:t>
      </w:r>
      <w:r w:rsidR="00A23BF9">
        <w:rPr>
          <w:lang w:eastAsia="en-US"/>
        </w:rPr>
        <w:t>M. </w:t>
      </w:r>
      <w:r>
        <w:rPr>
          <w:lang w:eastAsia="en-US"/>
        </w:rPr>
        <w:t>Zoé</w:t>
      </w:r>
      <w:r w:rsidR="00A23BF9">
        <w:rPr>
          <w:lang w:eastAsia="en-US"/>
        </w:rPr>
        <w:t> !</w:t>
      </w:r>
    </w:p>
    <w:p w14:paraId="68A15D66" w14:textId="35569BEB" w:rsidR="00A23BF9" w:rsidRDefault="00BB5C58" w:rsidP="00A23BF9">
      <w:pPr>
        <w:rPr>
          <w:lang w:eastAsia="en-US"/>
        </w:rPr>
      </w:pPr>
      <w:r>
        <w:rPr>
          <w:lang w:eastAsia="en-US"/>
        </w:rPr>
        <w:t>Beaucoup de jeunes gens désirent avec ardeur s</w:t>
      </w:r>
      <w:r w:rsidR="00A23BF9">
        <w:rPr>
          <w:lang w:eastAsia="en-US"/>
        </w:rPr>
        <w:t>’</w:t>
      </w:r>
      <w:r>
        <w:rPr>
          <w:lang w:eastAsia="en-US"/>
        </w:rPr>
        <w:t>introduire dans un foyer dramatique</w:t>
      </w:r>
      <w:r w:rsidR="00A23BF9">
        <w:rPr>
          <w:lang w:eastAsia="en-US"/>
        </w:rPr>
        <w:t xml:space="preserve">. </w:t>
      </w:r>
      <w:r>
        <w:rPr>
          <w:lang w:eastAsia="en-US"/>
        </w:rPr>
        <w:t>Quelques personnes gardent même ce goût</w:t>
      </w:r>
      <w:r w:rsidR="00A23BF9">
        <w:rPr>
          <w:lang w:eastAsia="en-US"/>
        </w:rPr>
        <w:t xml:space="preserve">, </w:t>
      </w:r>
      <w:r>
        <w:rPr>
          <w:lang w:eastAsia="en-US"/>
        </w:rPr>
        <w:t>jusqu</w:t>
      </w:r>
      <w:r w:rsidR="00A23BF9">
        <w:rPr>
          <w:lang w:eastAsia="en-US"/>
        </w:rPr>
        <w:t>’</w:t>
      </w:r>
      <w:r>
        <w:rPr>
          <w:lang w:eastAsia="en-US"/>
        </w:rPr>
        <w:t>à la plus extrême vieillesse</w:t>
      </w:r>
      <w:r w:rsidR="00A23BF9">
        <w:rPr>
          <w:lang w:eastAsia="en-US"/>
        </w:rPr>
        <w:t xml:space="preserve">.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est une passion qui a peu d</w:t>
      </w:r>
      <w:r w:rsidR="00A23BF9">
        <w:rPr>
          <w:lang w:eastAsia="en-US"/>
        </w:rPr>
        <w:t>’</w:t>
      </w:r>
      <w:r>
        <w:rPr>
          <w:lang w:eastAsia="en-US"/>
        </w:rPr>
        <w:t>inconvénients</w:t>
      </w:r>
      <w:r w:rsidR="00A23BF9">
        <w:rPr>
          <w:lang w:eastAsia="en-US"/>
        </w:rPr>
        <w:t xml:space="preserve">. </w:t>
      </w:r>
      <w:r>
        <w:rPr>
          <w:lang w:eastAsia="en-US"/>
        </w:rPr>
        <w:t>Dans tous les foyers</w:t>
      </w:r>
      <w:r w:rsidR="00A23BF9">
        <w:rPr>
          <w:lang w:eastAsia="en-US"/>
        </w:rPr>
        <w:t xml:space="preserve">, </w:t>
      </w:r>
      <w:r>
        <w:rPr>
          <w:lang w:eastAsia="en-US"/>
        </w:rPr>
        <w:t>petits ou grands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on voit </w:t>
      </w:r>
      <w:r w:rsidR="00A23BF9">
        <w:rPr>
          <w:lang w:eastAsia="en-US"/>
        </w:rPr>
        <w:t>M. </w:t>
      </w:r>
      <w:r>
        <w:rPr>
          <w:lang w:eastAsia="en-US"/>
        </w:rPr>
        <w:t>Zoé</w:t>
      </w:r>
      <w:r w:rsidR="00A23BF9">
        <w:rPr>
          <w:lang w:eastAsia="en-US"/>
        </w:rPr>
        <w:t xml:space="preserve">, </w:t>
      </w:r>
      <w:r>
        <w:rPr>
          <w:lang w:eastAsia="en-US"/>
        </w:rPr>
        <w:t>le délirant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se fait des mines dans la glace du fond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se lance des œillades</w:t>
      </w:r>
      <w:r w:rsidR="00A23BF9">
        <w:rPr>
          <w:lang w:eastAsia="en-US"/>
        </w:rPr>
        <w:t xml:space="preserve">, </w:t>
      </w:r>
      <w:r>
        <w:rPr>
          <w:lang w:eastAsia="en-US"/>
        </w:rPr>
        <w:t>voire des baisers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s</w:t>
      </w:r>
      <w:r w:rsidR="00A23BF9">
        <w:rPr>
          <w:lang w:eastAsia="en-US"/>
        </w:rPr>
        <w:t>’</w:t>
      </w:r>
      <w:r>
        <w:rPr>
          <w:lang w:eastAsia="en-US"/>
        </w:rPr>
        <w:t>adore et qui s</w:t>
      </w:r>
      <w:r w:rsidR="00A23BF9">
        <w:rPr>
          <w:lang w:eastAsia="en-US"/>
        </w:rPr>
        <w:t>’</w:t>
      </w:r>
      <w:r>
        <w:rPr>
          <w:lang w:eastAsia="en-US"/>
        </w:rPr>
        <w:t>adonise</w:t>
      </w:r>
      <w:r w:rsidR="00A23BF9">
        <w:rPr>
          <w:lang w:eastAsia="en-US"/>
        </w:rPr>
        <w:t>.</w:t>
      </w:r>
    </w:p>
    <w:p w14:paraId="4E750ED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À part Zoé</w:t>
      </w:r>
      <w:r w:rsidR="00A23BF9">
        <w:rPr>
          <w:lang w:eastAsia="en-US"/>
        </w:rPr>
        <w:t xml:space="preserve">, </w:t>
      </w:r>
      <w:r>
        <w:rPr>
          <w:lang w:eastAsia="en-US"/>
        </w:rPr>
        <w:t>tous les autres hommes sommeillent à demi</w:t>
      </w:r>
      <w:r w:rsidR="00A23BF9">
        <w:rPr>
          <w:lang w:eastAsia="en-US"/>
        </w:rPr>
        <w:t xml:space="preserve">, </w:t>
      </w:r>
      <w:r>
        <w:rPr>
          <w:lang w:eastAsia="en-US"/>
        </w:rPr>
        <w:t>tandis que les autres femmes font du filet</w:t>
      </w:r>
      <w:r w:rsidR="00A23BF9">
        <w:rPr>
          <w:lang w:eastAsia="en-US"/>
        </w:rPr>
        <w:t>.</w:t>
      </w:r>
    </w:p>
    <w:p w14:paraId="34B5CCE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Toutes du filet</w:t>
      </w:r>
      <w:r w:rsidR="00A23BF9">
        <w:rPr>
          <w:lang w:eastAsia="en-US"/>
        </w:rPr>
        <w:t xml:space="preserve">, </w:t>
      </w:r>
      <w:r>
        <w:rPr>
          <w:lang w:eastAsia="en-US"/>
        </w:rPr>
        <w:t>toutes du crochet</w:t>
      </w:r>
      <w:r w:rsidR="00A23BF9">
        <w:rPr>
          <w:lang w:eastAsia="en-US"/>
        </w:rPr>
        <w:t xml:space="preserve">, </w:t>
      </w:r>
      <w:r>
        <w:rPr>
          <w:lang w:eastAsia="en-US"/>
        </w:rPr>
        <w:t>toutes</w:t>
      </w:r>
      <w:r w:rsidR="00A23BF9">
        <w:rPr>
          <w:lang w:eastAsia="en-US"/>
        </w:rPr>
        <w:t xml:space="preserve">, </w:t>
      </w:r>
      <w:r>
        <w:rPr>
          <w:lang w:eastAsia="en-US"/>
        </w:rPr>
        <w:t>toutes</w:t>
      </w:r>
      <w:r w:rsidR="00A23BF9">
        <w:rPr>
          <w:lang w:eastAsia="en-US"/>
        </w:rPr>
        <w:t> !</w:t>
      </w:r>
    </w:p>
    <w:p w14:paraId="33BBCF2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De temps en temps un auteur entre là et regarde aller les crochets</w:t>
      </w:r>
      <w:r w:rsidR="00A23BF9">
        <w:rPr>
          <w:lang w:eastAsia="en-US"/>
        </w:rPr>
        <w:t>.</w:t>
      </w:r>
    </w:p>
    <w:p w14:paraId="47C3CE17" w14:textId="4442D2CF" w:rsidR="00A23BF9" w:rsidRDefault="00BB5C58" w:rsidP="00A23BF9">
      <w:pPr>
        <w:rPr>
          <w:lang w:eastAsia="en-US"/>
        </w:rPr>
      </w:pPr>
      <w:r>
        <w:rPr>
          <w:lang w:eastAsia="en-US"/>
        </w:rPr>
        <w:t>Si cet auteur sait faire les calembours</w:t>
      </w:r>
      <w:r w:rsidR="00A23BF9">
        <w:rPr>
          <w:lang w:eastAsia="en-US"/>
        </w:rPr>
        <w:t xml:space="preserve">, </w:t>
      </w:r>
      <w:r>
        <w:rPr>
          <w:lang w:eastAsia="en-US"/>
        </w:rPr>
        <w:t>il fait un calembour</w:t>
      </w:r>
      <w:r w:rsidR="00A23BF9">
        <w:rPr>
          <w:lang w:eastAsia="en-US"/>
        </w:rPr>
        <w:t xml:space="preserve">. </w:t>
      </w:r>
      <w:r>
        <w:rPr>
          <w:lang w:eastAsia="en-US"/>
        </w:rPr>
        <w:t>On lui dit</w:t>
      </w:r>
      <w:r w:rsidR="00A23BF9">
        <w:rPr>
          <w:lang w:eastAsia="en-US"/>
        </w:rPr>
        <w:t xml:space="preserve"> : </w:t>
      </w:r>
      <w:r>
        <w:rPr>
          <w:lang w:eastAsia="en-US"/>
        </w:rPr>
        <w:t>Mauvais</w:t>
      </w:r>
      <w:r w:rsidR="00A23BF9">
        <w:rPr>
          <w:lang w:eastAsia="en-US"/>
        </w:rPr>
        <w:t xml:space="preserve"> ! </w:t>
      </w:r>
      <w:r>
        <w:rPr>
          <w:lang w:eastAsia="en-US"/>
        </w:rPr>
        <w:t>mauvais</w:t>
      </w:r>
      <w:r w:rsidR="00A23BF9">
        <w:rPr>
          <w:lang w:eastAsia="en-US"/>
        </w:rPr>
        <w:t xml:space="preserve"> ! </w:t>
      </w:r>
      <w:r>
        <w:rPr>
          <w:lang w:eastAsia="en-US"/>
        </w:rPr>
        <w:t>On bâille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Il s</w:t>
      </w:r>
      <w:r w:rsidR="00A23BF9">
        <w:rPr>
          <w:lang w:eastAsia="en-US"/>
        </w:rPr>
        <w:t>’</w:t>
      </w:r>
      <w:r>
        <w:rPr>
          <w:lang w:eastAsia="en-US"/>
        </w:rPr>
        <w:t>en va</w:t>
      </w:r>
      <w:r w:rsidR="00A23BF9">
        <w:rPr>
          <w:lang w:eastAsia="en-US"/>
        </w:rPr>
        <w:t>.</w:t>
      </w:r>
    </w:p>
    <w:p w14:paraId="753D2848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y a de ces foyers qui sentent l</w:t>
      </w:r>
      <w:r w:rsidR="00A23BF9">
        <w:rPr>
          <w:lang w:eastAsia="en-US"/>
        </w:rPr>
        <w:t>’</w:t>
      </w:r>
      <w:r>
        <w:rPr>
          <w:lang w:eastAsia="en-US"/>
        </w:rPr>
        <w:t>ambre</w:t>
      </w:r>
      <w:r w:rsidR="00A23BF9">
        <w:rPr>
          <w:lang w:eastAsia="en-US"/>
        </w:rPr>
        <w:t xml:space="preserve">, </w:t>
      </w:r>
      <w:r>
        <w:rPr>
          <w:lang w:eastAsia="en-US"/>
        </w:rPr>
        <w:t>d</w:t>
      </w:r>
      <w:r w:rsidR="00A23BF9">
        <w:rPr>
          <w:lang w:eastAsia="en-US"/>
        </w:rPr>
        <w:t>’</w:t>
      </w:r>
      <w:r>
        <w:rPr>
          <w:lang w:eastAsia="en-US"/>
        </w:rPr>
        <w:t>autres la saucisse</w:t>
      </w:r>
      <w:r w:rsidR="00A23BF9">
        <w:rPr>
          <w:lang w:eastAsia="en-US"/>
        </w:rPr>
        <w:t>.</w:t>
      </w:r>
    </w:p>
    <w:p w14:paraId="048CB91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est la différence essentielle</w:t>
      </w:r>
      <w:r w:rsidR="00A23BF9">
        <w:rPr>
          <w:lang w:eastAsia="en-US"/>
        </w:rPr>
        <w:t>.</w:t>
      </w:r>
    </w:p>
    <w:p w14:paraId="51F3E210" w14:textId="11946AEB" w:rsidR="00A23BF9" w:rsidRDefault="00BB5C58" w:rsidP="00A23BF9">
      <w:pPr>
        <w:rPr>
          <w:lang w:eastAsia="en-US"/>
        </w:rPr>
      </w:pPr>
      <w:r>
        <w:rPr>
          <w:lang w:eastAsia="en-US"/>
        </w:rPr>
        <w:t>Dans les jours de grande gaîté</w:t>
      </w:r>
      <w:r w:rsidR="00A23BF9">
        <w:rPr>
          <w:lang w:eastAsia="en-US"/>
        </w:rPr>
        <w:t xml:space="preserve">, </w:t>
      </w:r>
      <w:r>
        <w:rPr>
          <w:lang w:eastAsia="en-US"/>
        </w:rPr>
        <w:t>on fait des diableries</w:t>
      </w:r>
      <w:r w:rsidR="00A23BF9">
        <w:rPr>
          <w:lang w:eastAsia="en-US"/>
        </w:rPr>
        <w:t>. M. </w:t>
      </w:r>
      <w:r>
        <w:rPr>
          <w:lang w:eastAsia="en-US"/>
        </w:rPr>
        <w:t xml:space="preserve">Zoé imite </w:t>
      </w:r>
      <w:proofErr w:type="spellStart"/>
      <w:r>
        <w:rPr>
          <w:lang w:eastAsia="en-US"/>
        </w:rPr>
        <w:t>Cymodocée</w:t>
      </w:r>
      <w:proofErr w:type="spellEnd"/>
      <w:r>
        <w:rPr>
          <w:lang w:eastAsia="en-US"/>
        </w:rPr>
        <w:t xml:space="preserve"> Tampon</w:t>
      </w:r>
      <w:r w:rsidR="00A23BF9">
        <w:rPr>
          <w:lang w:eastAsia="en-US"/>
        </w:rPr>
        <w:t xml:space="preserve">, </w:t>
      </w:r>
      <w:r>
        <w:rPr>
          <w:lang w:eastAsia="en-US"/>
        </w:rPr>
        <w:t>la grande coquette</w:t>
      </w:r>
      <w:r w:rsidR="00A23BF9">
        <w:rPr>
          <w:lang w:eastAsia="en-US"/>
        </w:rPr>
        <w:t xml:space="preserve">. </w:t>
      </w:r>
      <w:proofErr w:type="spellStart"/>
      <w:r>
        <w:rPr>
          <w:lang w:eastAsia="en-US"/>
        </w:rPr>
        <w:t>Ratin</w:t>
      </w:r>
      <w:proofErr w:type="spellEnd"/>
      <w:r w:rsidR="00A23BF9">
        <w:rPr>
          <w:lang w:eastAsia="en-US"/>
        </w:rPr>
        <w:t xml:space="preserve">, </w:t>
      </w:r>
      <w:r>
        <w:rPr>
          <w:lang w:eastAsia="en-US"/>
        </w:rPr>
        <w:t xml:space="preserve">le </w:t>
      </w:r>
      <w:proofErr w:type="spellStart"/>
      <w:r>
        <w:rPr>
          <w:lang w:eastAsia="en-US"/>
        </w:rPr>
        <w:t>Colbrun</w:t>
      </w:r>
      <w:proofErr w:type="spellEnd"/>
      <w:r w:rsidR="00A23BF9">
        <w:rPr>
          <w:lang w:eastAsia="en-US"/>
        </w:rPr>
        <w:t xml:space="preserve"> (</w:t>
      </w:r>
      <w:r>
        <w:rPr>
          <w:lang w:eastAsia="en-US"/>
        </w:rPr>
        <w:t>car il y a au boulevard un comédien de quinze ans qui a donné déjà son nom à son emploi</w:t>
      </w:r>
      <w:r w:rsidR="00A23BF9">
        <w:rPr>
          <w:lang w:eastAsia="en-US"/>
        </w:rPr>
        <w:t xml:space="preserve">), </w:t>
      </w:r>
      <w:r>
        <w:rPr>
          <w:lang w:eastAsia="en-US"/>
        </w:rPr>
        <w:t>imite Zoé</w:t>
      </w:r>
      <w:r w:rsidR="00A23BF9">
        <w:rPr>
          <w:lang w:eastAsia="en-US"/>
        </w:rPr>
        <w:t xml:space="preserve">.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est quelquefois drôle</w:t>
      </w:r>
      <w:r w:rsidR="00A23BF9">
        <w:rPr>
          <w:lang w:eastAsia="en-US"/>
        </w:rPr>
        <w:t>.</w:t>
      </w:r>
    </w:p>
    <w:p w14:paraId="361B5BF4" w14:textId="77777777" w:rsidR="00A23BF9" w:rsidRDefault="00BB5C58" w:rsidP="00A23BF9">
      <w:r>
        <w:rPr>
          <w:lang w:eastAsia="en-US"/>
        </w:rPr>
        <w:lastRenderedPageBreak/>
        <w:t>Quand on s</w:t>
      </w:r>
      <w:r w:rsidR="00A23BF9">
        <w:rPr>
          <w:lang w:eastAsia="en-US"/>
        </w:rPr>
        <w:t>’</w:t>
      </w:r>
      <w:r>
        <w:rPr>
          <w:lang w:eastAsia="en-US"/>
        </w:rPr>
        <w:t>ennuie par trop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on entame une partie de </w:t>
      </w:r>
      <w:proofErr w:type="spellStart"/>
      <w:r>
        <w:rPr>
          <w:i/>
          <w:iCs/>
        </w:rPr>
        <w:t>langmar</w:t>
      </w:r>
      <w:proofErr w:type="spellEnd"/>
      <w:r w:rsidR="00A23BF9">
        <w:t>.</w:t>
      </w:r>
    </w:p>
    <w:p w14:paraId="65330CF3" w14:textId="77777777" w:rsidR="00A23BF9" w:rsidRDefault="00BB5C58" w:rsidP="00A23BF9">
      <w:pPr>
        <w:numPr>
          <w:ins w:id="206" w:author="Alain" w:date="2009-12-07T10:24:00Z"/>
        </w:numPr>
        <w:rPr>
          <w:lang w:eastAsia="en-US"/>
        </w:rPr>
      </w:pPr>
      <w:r>
        <w:t xml:space="preserve">Le </w:t>
      </w:r>
      <w:proofErr w:type="spellStart"/>
      <w:r>
        <w:rPr>
          <w:i/>
          <w:iCs/>
        </w:rPr>
        <w:t>langmar</w:t>
      </w:r>
      <w:proofErr w:type="spellEnd"/>
      <w:r>
        <w:t xml:space="preserve"> ou le </w:t>
      </w:r>
      <w:proofErr w:type="spellStart"/>
      <w:r>
        <w:rPr>
          <w:i/>
          <w:iCs/>
        </w:rPr>
        <w:t>fransmar</w:t>
      </w:r>
      <w:proofErr w:type="spellEnd"/>
      <w:r>
        <w:rPr>
          <w:i/>
          <w:iCs/>
        </w:rPr>
        <w:t xml:space="preserve"> </w:t>
      </w:r>
      <w:r>
        <w:rPr>
          <w:lang w:eastAsia="en-US"/>
        </w:rPr>
        <w:t>est un langage fantastique où tous les mots finissent en mar</w:t>
      </w:r>
      <w:r w:rsidR="00A23BF9">
        <w:rPr>
          <w:lang w:eastAsia="en-US"/>
        </w:rPr>
        <w:t>.</w:t>
      </w:r>
    </w:p>
    <w:p w14:paraId="6508102E" w14:textId="77777777" w:rsidR="00A23BF9" w:rsidRDefault="00BB5C58" w:rsidP="00A23BF9">
      <w:pPr>
        <w:rPr>
          <w:i/>
          <w:iCs/>
          <w:lang w:eastAsia="en-US"/>
        </w:rPr>
      </w:pPr>
      <w:r>
        <w:rPr>
          <w:lang w:eastAsia="en-US"/>
        </w:rPr>
        <w:t xml:space="preserve">Il y a aussi le </w:t>
      </w:r>
      <w:proofErr w:type="spellStart"/>
      <w:r>
        <w:rPr>
          <w:i/>
          <w:iCs/>
        </w:rPr>
        <w:t>fraça</w:t>
      </w:r>
      <w:proofErr w:type="spellEnd"/>
      <w:r>
        <w:rPr>
          <w:lang w:eastAsia="en-US"/>
        </w:rPr>
        <w:t xml:space="preserve"> où toutes les voyelles des mots sont des </w:t>
      </w:r>
      <w:r>
        <w:rPr>
          <w:i/>
          <w:iCs/>
          <w:lang w:eastAsia="en-US"/>
        </w:rPr>
        <w:t>a</w:t>
      </w:r>
      <w:r w:rsidR="00A23BF9">
        <w:rPr>
          <w:i/>
          <w:iCs/>
          <w:lang w:eastAsia="en-US"/>
        </w:rPr>
        <w:t>.</w:t>
      </w:r>
    </w:p>
    <w:p w14:paraId="1A7D9CA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Que voulez-vous</w:t>
      </w:r>
      <w:r w:rsidR="00A23BF9">
        <w:rPr>
          <w:lang w:eastAsia="en-US"/>
        </w:rPr>
        <w:t xml:space="preserve"> ! </w:t>
      </w:r>
      <w:r>
        <w:rPr>
          <w:lang w:eastAsia="en-US"/>
        </w:rPr>
        <w:t>ces hommes sont spirituels et gais pourtant</w:t>
      </w:r>
      <w:r w:rsidR="00A23BF9">
        <w:rPr>
          <w:lang w:eastAsia="en-US"/>
        </w:rPr>
        <w:t xml:space="preserve"> ; </w:t>
      </w:r>
      <w:r>
        <w:rPr>
          <w:lang w:eastAsia="en-US"/>
        </w:rPr>
        <w:t>ces femmes sont jeunes</w:t>
      </w:r>
      <w:r w:rsidR="00A23BF9">
        <w:rPr>
          <w:lang w:eastAsia="en-US"/>
        </w:rPr>
        <w:t xml:space="preserve">, </w:t>
      </w:r>
      <w:r>
        <w:rPr>
          <w:lang w:eastAsia="en-US"/>
        </w:rPr>
        <w:t>vives</w:t>
      </w:r>
      <w:r w:rsidR="00A23BF9">
        <w:rPr>
          <w:lang w:eastAsia="en-US"/>
        </w:rPr>
        <w:t xml:space="preserve">, </w:t>
      </w:r>
      <w:r>
        <w:rPr>
          <w:lang w:eastAsia="en-US"/>
        </w:rPr>
        <w:t>souvent jolies</w:t>
      </w:r>
      <w:r w:rsidR="00A23BF9">
        <w:rPr>
          <w:lang w:eastAsia="en-US"/>
        </w:rPr>
        <w:t xml:space="preserve">. </w:t>
      </w:r>
      <w:r>
        <w:rPr>
          <w:lang w:eastAsia="en-US"/>
        </w:rPr>
        <w:t>Mais elles apprennent par cœur des rôles de six cents lignes où il y a douze cents pauvretés</w:t>
      </w:r>
      <w:r w:rsidR="00A23BF9">
        <w:rPr>
          <w:lang w:eastAsia="en-US"/>
        </w:rPr>
        <w:t> !</w:t>
      </w:r>
    </w:p>
    <w:p w14:paraId="169D5D3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Hommes et femmes subissent l</w:t>
      </w:r>
      <w:r w:rsidR="00A23BF9">
        <w:rPr>
          <w:lang w:eastAsia="en-US"/>
        </w:rPr>
        <w:t>’</w:t>
      </w:r>
      <w:r>
        <w:rPr>
          <w:lang w:eastAsia="en-US"/>
        </w:rPr>
        <w:t>outrage de cette prose possible</w:t>
      </w:r>
      <w:r w:rsidR="00A23BF9">
        <w:rPr>
          <w:lang w:eastAsia="en-US"/>
        </w:rPr>
        <w:t xml:space="preserve">. </w:t>
      </w:r>
      <w:r>
        <w:rPr>
          <w:lang w:eastAsia="en-US"/>
        </w:rPr>
        <w:t>On leur fait dire sur les planches tant de phrases atroces qu</w:t>
      </w:r>
      <w:r w:rsidR="00A23BF9">
        <w:rPr>
          <w:lang w:eastAsia="en-US"/>
        </w:rPr>
        <w:t>’</w:t>
      </w:r>
      <w:r>
        <w:rPr>
          <w:lang w:eastAsia="en-US"/>
        </w:rPr>
        <w:t xml:space="preserve">ils se réfugient dans le </w:t>
      </w:r>
      <w:proofErr w:type="spellStart"/>
      <w:r>
        <w:rPr>
          <w:i/>
          <w:iCs/>
        </w:rPr>
        <w:t>fraça</w:t>
      </w:r>
      <w:proofErr w:type="spellEnd"/>
      <w:r>
        <w:t xml:space="preserve"> ou dans le </w:t>
      </w:r>
      <w:proofErr w:type="spellStart"/>
      <w:r>
        <w:rPr>
          <w:i/>
          <w:iCs/>
        </w:rPr>
        <w:t>fransmar</w:t>
      </w:r>
      <w:proofErr w:type="spellEnd"/>
      <w:r w:rsidR="00A23BF9">
        <w:rPr>
          <w:lang w:eastAsia="en-US"/>
        </w:rPr>
        <w:t>.</w:t>
      </w:r>
    </w:p>
    <w:p w14:paraId="5206E9D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simple français qui est la langue de leurs vaudevilles et de leurs mélodrames leur donne des nausées</w:t>
      </w:r>
      <w:r w:rsidR="00A23BF9">
        <w:rPr>
          <w:lang w:eastAsia="en-US"/>
        </w:rPr>
        <w:t xml:space="preserve">.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est bien naturel</w:t>
      </w:r>
      <w:r w:rsidR="00A23BF9">
        <w:rPr>
          <w:lang w:eastAsia="en-US"/>
        </w:rPr>
        <w:t>.</w:t>
      </w:r>
    </w:p>
    <w:p w14:paraId="6C2A60B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délirant Zoé reçut Paoli à bras ouverts</w:t>
      </w:r>
      <w:r w:rsidR="00A23BF9">
        <w:rPr>
          <w:lang w:eastAsia="en-US"/>
        </w:rPr>
        <w:t xml:space="preserve"> ; </w:t>
      </w:r>
      <w:r>
        <w:rPr>
          <w:lang w:eastAsia="en-US"/>
        </w:rPr>
        <w:t>il cessa même un instant de se regarder dans la glace pour faire accueil à la belle Milanaise</w:t>
      </w:r>
      <w:r w:rsidR="00A23BF9">
        <w:rPr>
          <w:lang w:eastAsia="en-US"/>
        </w:rPr>
        <w:t xml:space="preserve">. </w:t>
      </w:r>
      <w:r>
        <w:rPr>
          <w:lang w:eastAsia="en-US"/>
        </w:rPr>
        <w:t>Les hommes ouvrirent un œil</w:t>
      </w:r>
      <w:r w:rsidR="00A23BF9">
        <w:rPr>
          <w:lang w:eastAsia="en-US"/>
        </w:rPr>
        <w:t xml:space="preserve"> ; </w:t>
      </w:r>
      <w:r>
        <w:rPr>
          <w:lang w:eastAsia="en-US"/>
        </w:rPr>
        <w:t>les dames mirent le crochet en arrêt</w:t>
      </w:r>
      <w:r w:rsidR="00A23BF9">
        <w:rPr>
          <w:lang w:eastAsia="en-US"/>
        </w:rPr>
        <w:t>.</w:t>
      </w:r>
    </w:p>
    <w:p w14:paraId="4697C851" w14:textId="167CCE9F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Est-ce que vous êtes dans la salle</w:t>
      </w:r>
      <w:r>
        <w:rPr>
          <w:lang w:eastAsia="en-US"/>
        </w:rPr>
        <w:t xml:space="preserve"> ? </w:t>
      </w:r>
      <w:r w:rsidR="00BB5C58">
        <w:rPr>
          <w:lang w:eastAsia="en-US"/>
        </w:rPr>
        <w:t>demanda Zoé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avez-vous vu ma scène avec Malvina</w:t>
      </w:r>
      <w:r>
        <w:rPr>
          <w:lang w:eastAsia="en-US"/>
        </w:rPr>
        <w:t xml:space="preserve"> ?…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un peu dessiné</w:t>
      </w:r>
      <w:r>
        <w:rPr>
          <w:lang w:eastAsia="en-US"/>
        </w:rPr>
        <w:t xml:space="preserve">, </w:t>
      </w:r>
      <w:r w:rsidR="00BB5C58">
        <w:rPr>
          <w:lang w:eastAsia="en-US"/>
        </w:rPr>
        <w:t>n</w:t>
      </w:r>
      <w:r>
        <w:rPr>
          <w:lang w:eastAsia="en-US"/>
        </w:rPr>
        <w:t>’</w:t>
      </w:r>
      <w:r w:rsidR="00BB5C58">
        <w:rPr>
          <w:lang w:eastAsia="en-US"/>
        </w:rPr>
        <w:t>est-ce pas</w:t>
      </w:r>
      <w:r>
        <w:rPr>
          <w:lang w:eastAsia="en-US"/>
        </w:rPr>
        <w:t> ?</w:t>
      </w:r>
    </w:p>
    <w:p w14:paraId="5B08E4D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Adorable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répondit Paoli</w:t>
      </w:r>
      <w:r>
        <w:rPr>
          <w:lang w:eastAsia="en-US"/>
        </w:rPr>
        <w:t>.</w:t>
      </w:r>
    </w:p>
    <w:p w14:paraId="48B74A8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Zoé baissa la voix</w:t>
      </w:r>
      <w:r w:rsidR="00A23BF9">
        <w:rPr>
          <w:lang w:eastAsia="en-US"/>
        </w:rPr>
        <w:t>.</w:t>
      </w:r>
    </w:p>
    <w:p w14:paraId="271C7C76" w14:textId="6286F2AC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Il n</w:t>
      </w:r>
      <w:r>
        <w:rPr>
          <w:lang w:eastAsia="en-US"/>
        </w:rPr>
        <w:t>’</w:t>
      </w:r>
      <w:r w:rsidR="00BB5C58">
        <w:rPr>
          <w:lang w:eastAsia="en-US"/>
        </w:rPr>
        <w:t>y a que moi ici pour faire les avant-scènes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dit-il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est-ce que vous venez pour moi</w:t>
      </w:r>
      <w:r>
        <w:rPr>
          <w:lang w:eastAsia="en-US"/>
        </w:rPr>
        <w:t xml:space="preserve"> ?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des caprices par-</w:t>
      </w:r>
      <w:r w:rsidR="00BB5C58">
        <w:rPr>
          <w:lang w:eastAsia="en-US"/>
        </w:rPr>
        <w:lastRenderedPageBreak/>
        <w:t>dessus la tête</w:t>
      </w:r>
      <w:r>
        <w:rPr>
          <w:lang w:eastAsia="en-US"/>
        </w:rPr>
        <w:t xml:space="preserve">… </w:t>
      </w:r>
      <w:r w:rsidR="00BB5C58">
        <w:rPr>
          <w:lang w:eastAsia="en-US"/>
        </w:rPr>
        <w:t>Hier</w:t>
      </w:r>
      <w:r>
        <w:rPr>
          <w:lang w:eastAsia="en-US"/>
        </w:rPr>
        <w:t xml:space="preserve">,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reçu vingt-trois déclarations</w:t>
      </w:r>
      <w:r>
        <w:rPr>
          <w:lang w:eastAsia="en-US"/>
        </w:rPr>
        <w:t xml:space="preserve">, </w:t>
      </w:r>
      <w:r w:rsidR="00BB5C58">
        <w:rPr>
          <w:lang w:eastAsia="en-US"/>
        </w:rPr>
        <w:t>dont huit sans fautes d</w:t>
      </w:r>
      <w:r>
        <w:rPr>
          <w:lang w:eastAsia="en-US"/>
        </w:rPr>
        <w:t>’</w:t>
      </w:r>
      <w:r w:rsidR="00BB5C58">
        <w:rPr>
          <w:lang w:eastAsia="en-US"/>
        </w:rPr>
        <w:t>orthographe</w:t>
      </w:r>
      <w:r>
        <w:rPr>
          <w:lang w:eastAsia="en-US"/>
        </w:rPr>
        <w:t>…</w:t>
      </w:r>
    </w:p>
    <w:p w14:paraId="3B61D79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Cela prouve que le bon goût ne meurt pas en France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répliqua Paoli</w:t>
      </w:r>
      <w:r>
        <w:rPr>
          <w:lang w:eastAsia="en-US"/>
        </w:rPr>
        <w:t>.</w:t>
      </w:r>
    </w:p>
    <w:p w14:paraId="5F34D59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Zoé se darda une œillade incendiaire</w:t>
      </w:r>
      <w:r w:rsidR="00A23BF9">
        <w:rPr>
          <w:lang w:eastAsia="en-US"/>
        </w:rPr>
        <w:t>.</w:t>
      </w:r>
    </w:p>
    <w:p w14:paraId="7E1E8D4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Paoli donnait des poignées de main aux dames</w:t>
      </w:r>
      <w:r w:rsidR="00A23BF9">
        <w:rPr>
          <w:lang w:eastAsia="en-US"/>
        </w:rPr>
        <w:t>.</w:t>
      </w:r>
    </w:p>
    <w:p w14:paraId="2C80E7A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Et à chaque crochet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disait</w:t>
      </w:r>
      <w:r w:rsidR="00A23BF9">
        <w:rPr>
          <w:lang w:eastAsia="en-US"/>
        </w:rPr>
        <w:t> :</w:t>
      </w:r>
    </w:p>
    <w:p w14:paraId="69BAD54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charmant</w:t>
      </w:r>
      <w:r>
        <w:rPr>
          <w:lang w:eastAsia="en-US"/>
        </w:rPr>
        <w:t xml:space="preserve"> !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délicieux</w:t>
      </w:r>
      <w:r>
        <w:rPr>
          <w:lang w:eastAsia="en-US"/>
        </w:rPr>
        <w:t> !…</w:t>
      </w:r>
    </w:p>
    <w:p w14:paraId="79D2BC5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Les dames attendaient autre chose</w:t>
      </w:r>
      <w:r w:rsidR="00A23BF9">
        <w:rPr>
          <w:lang w:eastAsia="en-US"/>
        </w:rPr>
        <w:t>.</w:t>
      </w:r>
    </w:p>
    <w:p w14:paraId="32C7CB0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Car Paoli</w:t>
      </w:r>
      <w:r w:rsidR="00A23BF9">
        <w:rPr>
          <w:lang w:eastAsia="en-US"/>
        </w:rPr>
        <w:t xml:space="preserve">, </w:t>
      </w:r>
      <w:r>
        <w:rPr>
          <w:lang w:eastAsia="en-US"/>
        </w:rPr>
        <w:t>bien qu</w:t>
      </w:r>
      <w:r w:rsidR="00A23BF9">
        <w:rPr>
          <w:lang w:eastAsia="en-US"/>
        </w:rPr>
        <w:t>’</w:t>
      </w:r>
      <w:r>
        <w:rPr>
          <w:lang w:eastAsia="en-US"/>
        </w:rPr>
        <w:t>elle fût jeune et jolie</w:t>
      </w:r>
      <w:r w:rsidR="00A23BF9">
        <w:rPr>
          <w:lang w:eastAsia="en-US"/>
        </w:rPr>
        <w:t xml:space="preserve">, </w:t>
      </w:r>
      <w:r>
        <w:rPr>
          <w:lang w:eastAsia="en-US"/>
        </w:rPr>
        <w:t>passait volontiers pour faire les affaires d</w:t>
      </w:r>
      <w:r w:rsidR="00A23BF9">
        <w:rPr>
          <w:lang w:eastAsia="en-US"/>
        </w:rPr>
        <w:t>’</w:t>
      </w:r>
      <w:r>
        <w:rPr>
          <w:lang w:eastAsia="en-US"/>
        </w:rPr>
        <w:t>autrui</w:t>
      </w:r>
      <w:r w:rsidR="00A23BF9">
        <w:rPr>
          <w:lang w:eastAsia="en-US"/>
        </w:rPr>
        <w:t>.</w:t>
      </w:r>
    </w:p>
    <w:p w14:paraId="644E96E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Paoli</w:t>
      </w:r>
      <w:r w:rsidR="00A23BF9">
        <w:rPr>
          <w:lang w:eastAsia="en-US"/>
        </w:rPr>
        <w:t xml:space="preserve">, </w:t>
      </w:r>
      <w:r>
        <w:rPr>
          <w:lang w:eastAsia="en-US"/>
        </w:rPr>
        <w:t>en femme de sens</w:t>
      </w:r>
      <w:r w:rsidR="00A23BF9">
        <w:rPr>
          <w:lang w:eastAsia="en-US"/>
        </w:rPr>
        <w:t xml:space="preserve">, </w:t>
      </w:r>
      <w:r>
        <w:rPr>
          <w:lang w:eastAsia="en-US"/>
        </w:rPr>
        <w:t>jugea qu</w:t>
      </w:r>
      <w:r w:rsidR="00A23BF9">
        <w:rPr>
          <w:lang w:eastAsia="en-US"/>
        </w:rPr>
        <w:t>’</w:t>
      </w:r>
      <w:r>
        <w:rPr>
          <w:lang w:eastAsia="en-US"/>
        </w:rPr>
        <w:t>il était dangereux de laisser naître certains espoirs qui</w:t>
      </w:r>
      <w:r w:rsidR="00A23BF9">
        <w:rPr>
          <w:lang w:eastAsia="en-US"/>
        </w:rPr>
        <w:t xml:space="preserve">, </w:t>
      </w:r>
      <w:r>
        <w:rPr>
          <w:lang w:eastAsia="en-US"/>
        </w:rPr>
        <w:t>une fois déçus</w:t>
      </w:r>
      <w:r w:rsidR="00A23BF9">
        <w:rPr>
          <w:lang w:eastAsia="en-US"/>
        </w:rPr>
        <w:t xml:space="preserve">, </w:t>
      </w:r>
      <w:r>
        <w:rPr>
          <w:lang w:eastAsia="en-US"/>
        </w:rPr>
        <w:t>engendreraient le dépit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avait besoin</w:t>
      </w:r>
      <w:r w:rsidR="00A23BF9">
        <w:rPr>
          <w:lang w:eastAsia="en-US"/>
        </w:rPr>
        <w:t xml:space="preserve">, </w:t>
      </w:r>
      <w:r>
        <w:rPr>
          <w:lang w:eastAsia="en-US"/>
        </w:rPr>
        <w:t>ce soir</w:t>
      </w:r>
      <w:r w:rsidR="00A23BF9">
        <w:rPr>
          <w:lang w:eastAsia="en-US"/>
        </w:rPr>
        <w:t xml:space="preserve">, </w:t>
      </w:r>
      <w:r>
        <w:rPr>
          <w:lang w:eastAsia="en-US"/>
        </w:rPr>
        <w:t>d</w:t>
      </w:r>
      <w:r w:rsidR="00A23BF9">
        <w:rPr>
          <w:lang w:eastAsia="en-US"/>
        </w:rPr>
        <w:t>’</w:t>
      </w:r>
      <w:r>
        <w:rPr>
          <w:lang w:eastAsia="en-US"/>
        </w:rPr>
        <w:t>être bien avec tout le monde</w:t>
      </w:r>
      <w:r w:rsidR="00A23BF9">
        <w:rPr>
          <w:lang w:eastAsia="en-US"/>
        </w:rPr>
        <w:t>.</w:t>
      </w:r>
    </w:p>
    <w:p w14:paraId="16F0FC53" w14:textId="439E28DA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Voyons</w:t>
      </w:r>
      <w:r>
        <w:rPr>
          <w:lang w:eastAsia="en-US"/>
        </w:rPr>
        <w:t xml:space="preserve">, </w:t>
      </w:r>
      <w:r w:rsidR="00BB5C58">
        <w:rPr>
          <w:lang w:eastAsia="en-US"/>
        </w:rPr>
        <w:t>mes enfants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dit-elle</w:t>
      </w:r>
      <w:r>
        <w:rPr>
          <w:lang w:eastAsia="en-US"/>
        </w:rPr>
        <w:t xml:space="preserve">,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un grand service à vous demander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 xml:space="preserve">il faut que vous me donniez quelques renseignements sur madame </w:t>
      </w:r>
      <w:proofErr w:type="spellStart"/>
      <w:r w:rsidR="00BB5C58">
        <w:rPr>
          <w:lang w:eastAsia="en-US"/>
        </w:rPr>
        <w:t>Lovely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votre camarade</w:t>
      </w:r>
      <w:r>
        <w:rPr>
          <w:lang w:eastAsia="en-US"/>
        </w:rPr>
        <w:t>.</w:t>
      </w:r>
    </w:p>
    <w:p w14:paraId="2349BC2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Zoé tourna sur ses talons et prit devant la glace la pose de Blaise qui envoie à Babet un baiser délicat</w:t>
      </w:r>
      <w:r w:rsidR="00A23BF9">
        <w:rPr>
          <w:lang w:eastAsia="en-US"/>
        </w:rPr>
        <w:t>.</w:t>
      </w:r>
    </w:p>
    <w:p w14:paraId="30D4C20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Les crochets nouèrent le coton mou et léger</w:t>
      </w:r>
      <w:r w:rsidR="00A23BF9">
        <w:rPr>
          <w:lang w:eastAsia="en-US"/>
        </w:rPr>
        <w:t>.</w:t>
      </w:r>
    </w:p>
    <w:p w14:paraId="1F23A26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val="en-US" w:eastAsia="en-US"/>
        </w:rPr>
        <w:t>Lovely</w:t>
      </w:r>
      <w:r>
        <w:rPr>
          <w:lang w:val="en-US" w:eastAsia="en-US"/>
        </w:rPr>
        <w:t xml:space="preserve"> ! </w:t>
      </w:r>
      <w:r w:rsidR="00BB5C58">
        <w:rPr>
          <w:lang w:val="en-US" w:eastAsia="en-US"/>
        </w:rPr>
        <w:t>Lovely</w:t>
      </w:r>
      <w:r>
        <w:rPr>
          <w:lang w:val="en-US" w:eastAsia="en-US"/>
        </w:rPr>
        <w:t xml:space="preserve"> ! </w:t>
      </w:r>
      <w:proofErr w:type="spellStart"/>
      <w:r w:rsidR="00BB5C58">
        <w:rPr>
          <w:lang w:val="en-US" w:eastAsia="en-US"/>
        </w:rPr>
        <w:t>gronda</w:t>
      </w:r>
      <w:proofErr w:type="spellEnd"/>
      <w:r w:rsidR="00BB5C58">
        <w:rPr>
          <w:lang w:val="en-US" w:eastAsia="en-US"/>
        </w:rPr>
        <w:t xml:space="preserve"> la noble </w:t>
      </w:r>
      <w:proofErr w:type="spellStart"/>
      <w:r w:rsidR="00BB5C58">
        <w:rPr>
          <w:lang w:val="en-US" w:eastAsia="en-US"/>
        </w:rPr>
        <w:t>Cymodocée</w:t>
      </w:r>
      <w:proofErr w:type="spellEnd"/>
      <w:r>
        <w:rPr>
          <w:lang w:val="en-US" w:eastAsia="en-US"/>
        </w:rPr>
        <w:t xml:space="preserve">, </w:t>
      </w:r>
      <w:proofErr w:type="spellStart"/>
      <w:r w:rsidR="00BB5C58">
        <w:rPr>
          <w:lang w:val="en-US" w:eastAsia="en-US"/>
        </w:rPr>
        <w:t>toujours</w:t>
      </w:r>
      <w:proofErr w:type="spellEnd"/>
      <w:r w:rsidR="00BB5C58">
        <w:rPr>
          <w:lang w:val="en-US" w:eastAsia="en-US"/>
        </w:rPr>
        <w:t xml:space="preserve"> Lovely</w:t>
      </w:r>
      <w:r>
        <w:rPr>
          <w:lang w:val="en-US" w:eastAsia="en-US"/>
        </w:rPr>
        <w:t xml:space="preserve"> !… </w:t>
      </w:r>
      <w:r w:rsidR="00BB5C58">
        <w:rPr>
          <w:lang w:eastAsia="en-US"/>
        </w:rPr>
        <w:t>On dirait qu</w:t>
      </w:r>
      <w:r>
        <w:rPr>
          <w:lang w:eastAsia="en-US"/>
        </w:rPr>
        <w:t>’</w:t>
      </w:r>
      <w:r w:rsidR="00BB5C58">
        <w:rPr>
          <w:lang w:eastAsia="en-US"/>
        </w:rPr>
        <w:t>il n</w:t>
      </w:r>
      <w:r>
        <w:rPr>
          <w:lang w:eastAsia="en-US"/>
        </w:rPr>
        <w:t>’</w:t>
      </w:r>
      <w:r w:rsidR="00BB5C58">
        <w:rPr>
          <w:lang w:eastAsia="en-US"/>
        </w:rPr>
        <w:t xml:space="preserve">y a que </w:t>
      </w:r>
      <w:proofErr w:type="spellStart"/>
      <w:r w:rsidR="00BB5C58">
        <w:rPr>
          <w:lang w:eastAsia="en-US"/>
        </w:rPr>
        <w:t>Lovely</w:t>
      </w:r>
      <w:proofErr w:type="spellEnd"/>
      <w:r w:rsidR="00BB5C58">
        <w:rPr>
          <w:lang w:eastAsia="en-US"/>
        </w:rPr>
        <w:t xml:space="preserve"> au théâtre de Diane</w:t>
      </w:r>
      <w:r>
        <w:rPr>
          <w:lang w:eastAsia="en-US"/>
        </w:rPr>
        <w:t>.</w:t>
      </w:r>
    </w:p>
    <w:p w14:paraId="3F19451C" w14:textId="77777777" w:rsidR="00A23BF9" w:rsidRDefault="00BB5C58">
      <w:pPr>
        <w:rPr>
          <w:lang w:eastAsia="en-US"/>
        </w:rPr>
      </w:pPr>
      <w:r>
        <w:rPr>
          <w:lang w:eastAsia="en-US"/>
        </w:rPr>
        <w:t>Ida</w:t>
      </w:r>
      <w:r w:rsidR="00A23BF9">
        <w:rPr>
          <w:lang w:eastAsia="en-US"/>
        </w:rPr>
        <w:t xml:space="preserve">,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ingénue</w:t>
      </w:r>
      <w:r w:rsidR="00A23BF9">
        <w:rPr>
          <w:lang w:eastAsia="en-US"/>
        </w:rPr>
        <w:t xml:space="preserve">, </w:t>
      </w:r>
      <w:r>
        <w:rPr>
          <w:lang w:eastAsia="en-US"/>
        </w:rPr>
        <w:t>Fofolle</w:t>
      </w:r>
      <w:r w:rsidR="00A23BF9">
        <w:rPr>
          <w:lang w:eastAsia="en-US"/>
        </w:rPr>
        <w:t xml:space="preserve">, </w:t>
      </w:r>
      <w:r>
        <w:rPr>
          <w:lang w:eastAsia="en-US"/>
        </w:rPr>
        <w:t>ancien rat qui faisait les soubrettes</w:t>
      </w:r>
      <w:r w:rsidR="00A23BF9">
        <w:rPr>
          <w:lang w:eastAsia="en-US"/>
        </w:rPr>
        <w:t xml:space="preserve">, </w:t>
      </w:r>
      <w:r>
        <w:rPr>
          <w:lang w:eastAsia="en-US"/>
        </w:rPr>
        <w:t>et jusqu</w:t>
      </w:r>
      <w:r w:rsidR="00A23BF9">
        <w:rPr>
          <w:lang w:eastAsia="en-US"/>
        </w:rPr>
        <w:t>’</w:t>
      </w:r>
      <w:r>
        <w:rPr>
          <w:lang w:eastAsia="en-US"/>
        </w:rPr>
        <w:t>à mademoiselle Grièche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la grande </w:t>
      </w:r>
      <w:r>
        <w:rPr>
          <w:i/>
          <w:iCs/>
          <w:lang w:eastAsia="en-US"/>
        </w:rPr>
        <w:t>utilité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approuvèrent du bonnet les belles paroles de </w:t>
      </w:r>
      <w:proofErr w:type="spellStart"/>
      <w:r>
        <w:rPr>
          <w:lang w:eastAsia="en-US"/>
        </w:rPr>
        <w:t>Cymodocée</w:t>
      </w:r>
      <w:proofErr w:type="spellEnd"/>
      <w:r w:rsidR="00A23BF9">
        <w:rPr>
          <w:lang w:eastAsia="en-US"/>
        </w:rPr>
        <w:t>.</w:t>
      </w:r>
    </w:p>
    <w:p w14:paraId="1C8904E4" w14:textId="3519F002" w:rsidR="00A23BF9" w:rsidRDefault="00A23BF9">
      <w:pPr>
        <w:pStyle w:val="En-tte"/>
        <w:tabs>
          <w:tab w:val="clear" w:pos="4536"/>
          <w:tab w:val="clear" w:pos="9072"/>
        </w:tabs>
        <w:rPr>
          <w:lang w:eastAsia="en-US"/>
        </w:rPr>
      </w:pPr>
    </w:p>
    <w:p w14:paraId="22BB313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Nous ne l</w:t>
      </w:r>
      <w:r>
        <w:rPr>
          <w:lang w:eastAsia="en-US"/>
        </w:rPr>
        <w:t>’</w:t>
      </w:r>
      <w:r w:rsidR="00BB5C58">
        <w:rPr>
          <w:lang w:eastAsia="en-US"/>
        </w:rPr>
        <w:t>aimons donc pas</w:t>
      </w:r>
      <w:r>
        <w:rPr>
          <w:lang w:eastAsia="en-US"/>
        </w:rPr>
        <w:t xml:space="preserve"> ? </w:t>
      </w:r>
      <w:r w:rsidR="00BB5C58">
        <w:rPr>
          <w:lang w:eastAsia="en-US"/>
        </w:rPr>
        <w:t>demanda Paoli</w:t>
      </w:r>
      <w:r>
        <w:rPr>
          <w:lang w:eastAsia="en-US"/>
        </w:rPr>
        <w:t>.</w:t>
      </w:r>
    </w:p>
    <w:p w14:paraId="00144D1B" w14:textId="6F16636C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Oh répliqua </w:t>
      </w:r>
      <w:proofErr w:type="spellStart"/>
      <w:r w:rsidR="00BB5C58">
        <w:rPr>
          <w:lang w:eastAsia="en-US"/>
        </w:rPr>
        <w:t>Cymodocée</w:t>
      </w:r>
      <w:proofErr w:type="spellEnd"/>
      <w:r w:rsidR="00BB5C58">
        <w:rPr>
          <w:lang w:eastAsia="en-US"/>
        </w:rPr>
        <w:t xml:space="preserve"> à la question de Paoli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on ne lui veut pas de mal</w:t>
      </w:r>
      <w:r>
        <w:rPr>
          <w:lang w:eastAsia="en-US"/>
        </w:rPr>
        <w:t xml:space="preserve">, </w:t>
      </w:r>
      <w:r w:rsidR="00BB5C58">
        <w:rPr>
          <w:lang w:eastAsia="en-US"/>
        </w:rPr>
        <w:t>à ce bel oiseau du mystère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Elle est bonne fille et charitable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c</w:t>
      </w:r>
      <w:r>
        <w:rPr>
          <w:lang w:eastAsia="en-US"/>
        </w:rPr>
        <w:t>’</w:t>
      </w:r>
      <w:r w:rsidR="00BB5C58">
        <w:rPr>
          <w:lang w:eastAsia="en-US"/>
        </w:rPr>
        <w:t>est tous les jours des bouquets</w:t>
      </w:r>
      <w:r>
        <w:rPr>
          <w:lang w:eastAsia="en-US"/>
        </w:rPr>
        <w:t xml:space="preserve">, </w:t>
      </w:r>
      <w:r w:rsidR="00BB5C58">
        <w:rPr>
          <w:lang w:eastAsia="en-US"/>
        </w:rPr>
        <w:t>des couronnes</w:t>
      </w:r>
      <w:r>
        <w:rPr>
          <w:lang w:eastAsia="en-US"/>
        </w:rPr>
        <w:t xml:space="preserve">, </w:t>
      </w:r>
      <w:r w:rsidR="00BB5C58">
        <w:rPr>
          <w:lang w:eastAsia="en-US"/>
        </w:rPr>
        <w:t>des lettres avec cachets blasonnés</w:t>
      </w:r>
      <w:r>
        <w:rPr>
          <w:lang w:eastAsia="en-US"/>
        </w:rPr>
        <w:t xml:space="preserve">… </w:t>
      </w:r>
      <w:r w:rsidR="00BB5C58">
        <w:rPr>
          <w:lang w:eastAsia="en-US"/>
        </w:rPr>
        <w:t>ça fatigue</w:t>
      </w:r>
      <w:r>
        <w:rPr>
          <w:lang w:eastAsia="en-US"/>
        </w:rPr>
        <w:t> !</w:t>
      </w:r>
    </w:p>
    <w:p w14:paraId="6B147F6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Messieurs</w:t>
      </w:r>
      <w:r>
        <w:rPr>
          <w:lang w:eastAsia="en-US"/>
        </w:rPr>
        <w:t xml:space="preserve">, </w:t>
      </w:r>
      <w:r w:rsidR="00BB5C58">
        <w:rPr>
          <w:lang w:eastAsia="en-US"/>
        </w:rPr>
        <w:t>mesdames</w:t>
      </w:r>
      <w:r>
        <w:rPr>
          <w:lang w:eastAsia="en-US"/>
        </w:rPr>
        <w:t xml:space="preserve">, </w:t>
      </w:r>
      <w:r w:rsidR="00BB5C58">
        <w:rPr>
          <w:lang w:eastAsia="en-US"/>
        </w:rPr>
        <w:t>le rideau est levé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un garçon de théâtre à la porte entr</w:t>
      </w:r>
      <w:r>
        <w:rPr>
          <w:lang w:eastAsia="en-US"/>
        </w:rPr>
        <w:t>’</w:t>
      </w:r>
      <w:r w:rsidR="00BB5C58">
        <w:rPr>
          <w:lang w:eastAsia="en-US"/>
        </w:rPr>
        <w:t>ouverte</w:t>
      </w:r>
      <w:r>
        <w:rPr>
          <w:lang w:eastAsia="en-US"/>
        </w:rPr>
        <w:t>.</w:t>
      </w:r>
    </w:p>
    <w:p w14:paraId="2F0692B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Zoé s</w:t>
      </w:r>
      <w:r w:rsidR="00A23BF9">
        <w:rPr>
          <w:lang w:eastAsia="en-US"/>
        </w:rPr>
        <w:t>’</w:t>
      </w:r>
      <w:r>
        <w:rPr>
          <w:lang w:eastAsia="en-US"/>
        </w:rPr>
        <w:t>admira d</w:t>
      </w:r>
      <w:r w:rsidR="00A23BF9">
        <w:rPr>
          <w:lang w:eastAsia="en-US"/>
        </w:rPr>
        <w:t>’</w:t>
      </w:r>
      <w:r>
        <w:rPr>
          <w:lang w:eastAsia="en-US"/>
        </w:rPr>
        <w:t>un dernier regard et sortit</w:t>
      </w:r>
      <w:r w:rsidR="00A23BF9">
        <w:rPr>
          <w:lang w:eastAsia="en-US"/>
        </w:rPr>
        <w:t xml:space="preserve">, </w:t>
      </w:r>
      <w:r>
        <w:rPr>
          <w:lang w:eastAsia="en-US"/>
        </w:rPr>
        <w:t>suivi de tout le personnel</w:t>
      </w:r>
      <w:r w:rsidR="00A23BF9">
        <w:rPr>
          <w:lang w:eastAsia="en-US"/>
        </w:rPr>
        <w:t xml:space="preserve">, </w:t>
      </w:r>
      <w:r>
        <w:rPr>
          <w:lang w:eastAsia="en-US"/>
        </w:rPr>
        <w:t>hommes et femmes</w:t>
      </w:r>
      <w:r w:rsidR="00A23BF9">
        <w:rPr>
          <w:lang w:eastAsia="en-US"/>
        </w:rPr>
        <w:t xml:space="preserve">, </w:t>
      </w:r>
      <w:r>
        <w:rPr>
          <w:lang w:eastAsia="en-US"/>
        </w:rPr>
        <w:t>excepté mademoiselle Grièche</w:t>
      </w:r>
      <w:r w:rsidR="00A23BF9">
        <w:rPr>
          <w:lang w:eastAsia="en-US"/>
        </w:rPr>
        <w:t xml:space="preserve">, </w:t>
      </w:r>
      <w:r>
        <w:rPr>
          <w:lang w:eastAsia="en-US"/>
        </w:rPr>
        <w:t>grande utilité</w:t>
      </w:r>
      <w:r w:rsidR="00A23BF9">
        <w:rPr>
          <w:lang w:eastAsia="en-US"/>
        </w:rPr>
        <w:t>.</w:t>
      </w:r>
    </w:p>
    <w:p w14:paraId="10EF8A5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Paoli n</w:t>
      </w:r>
      <w:r w:rsidR="00A23BF9">
        <w:rPr>
          <w:lang w:eastAsia="en-US"/>
        </w:rPr>
        <w:t>’</w:t>
      </w:r>
      <w:r>
        <w:rPr>
          <w:lang w:eastAsia="en-US"/>
        </w:rPr>
        <w:t>attendait que cela</w:t>
      </w:r>
      <w:r w:rsidR="00A23BF9">
        <w:rPr>
          <w:lang w:eastAsia="en-US"/>
        </w:rPr>
        <w:t>.</w:t>
      </w:r>
    </w:p>
    <w:p w14:paraId="7627979D" w14:textId="2A36BCA3" w:rsidR="00BB5C58" w:rsidRDefault="00BB5C58" w:rsidP="007700B9">
      <w:pPr>
        <w:pStyle w:val="Titre2"/>
        <w:rPr>
          <w:lang w:eastAsia="en-US"/>
        </w:rPr>
      </w:pPr>
      <w:bookmarkStart w:id="207" w:name="_Toc231743442"/>
      <w:bookmarkStart w:id="208" w:name="_Toc237577510"/>
      <w:bookmarkStart w:id="209" w:name="_Toc202192458"/>
      <w:r>
        <w:rPr>
          <w:lang w:eastAsia="en-US"/>
        </w:rPr>
        <w:lastRenderedPageBreak/>
        <w:t>MYSTÈRE</w:t>
      </w:r>
      <w:bookmarkEnd w:id="207"/>
      <w:bookmarkEnd w:id="208"/>
      <w:bookmarkEnd w:id="209"/>
      <w:r>
        <w:rPr>
          <w:lang w:eastAsia="en-US"/>
        </w:rPr>
        <w:br/>
      </w:r>
    </w:p>
    <w:p w14:paraId="7691683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Mademoiselle Grièche</w:t>
      </w:r>
      <w:r w:rsidR="00A23BF9">
        <w:rPr>
          <w:lang w:eastAsia="en-US"/>
        </w:rPr>
        <w:t xml:space="preserve">, </w:t>
      </w:r>
      <w:r>
        <w:rPr>
          <w:lang w:eastAsia="en-US"/>
        </w:rPr>
        <w:t>grande utilité</w:t>
      </w:r>
      <w:r w:rsidR="00A23BF9">
        <w:rPr>
          <w:lang w:eastAsia="en-US"/>
        </w:rPr>
        <w:t xml:space="preserve">, </w:t>
      </w:r>
      <w:r>
        <w:rPr>
          <w:lang w:eastAsia="en-US"/>
        </w:rPr>
        <w:t>pouvant jouer les duègnes et les secondes mères</w:t>
      </w:r>
      <w:r w:rsidR="00A23BF9">
        <w:rPr>
          <w:lang w:eastAsia="en-US"/>
        </w:rPr>
        <w:t xml:space="preserve">, </w:t>
      </w:r>
      <w:r>
        <w:rPr>
          <w:lang w:eastAsia="en-US"/>
        </w:rPr>
        <w:t>était justement ce qu</w:t>
      </w:r>
      <w:r w:rsidR="00A23BF9">
        <w:rPr>
          <w:lang w:eastAsia="en-US"/>
        </w:rPr>
        <w:t>’</w:t>
      </w:r>
      <w:r>
        <w:rPr>
          <w:lang w:eastAsia="en-US"/>
        </w:rPr>
        <w:t>il fallait à Paoli</w:t>
      </w:r>
      <w:r w:rsidR="00A23BF9">
        <w:rPr>
          <w:lang w:eastAsia="en-US"/>
        </w:rPr>
        <w:t>.</w:t>
      </w:r>
    </w:p>
    <w:p w14:paraId="7F7C633B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Mademoiselle Grièche avait cinquante ans et quarante-trois ans de service</w:t>
      </w:r>
      <w:r w:rsidR="00A23BF9">
        <w:rPr>
          <w:lang w:eastAsia="en-US"/>
        </w:rPr>
        <w:t xml:space="preserve">, </w:t>
      </w:r>
      <w:r>
        <w:rPr>
          <w:lang w:eastAsia="en-US"/>
        </w:rPr>
        <w:t>ayant débuté à l</w:t>
      </w:r>
      <w:r w:rsidR="00A23BF9">
        <w:rPr>
          <w:lang w:eastAsia="en-US"/>
        </w:rPr>
        <w:t>’</w:t>
      </w:r>
      <w:r>
        <w:rPr>
          <w:lang w:eastAsia="en-US"/>
        </w:rPr>
        <w:t xml:space="preserve">âge de sept ans dans </w:t>
      </w:r>
      <w:r>
        <w:rPr>
          <w:i/>
          <w:iCs/>
          <w:lang w:eastAsia="en-US"/>
        </w:rPr>
        <w:t>le Petit Poucet</w:t>
      </w:r>
      <w:r w:rsidR="00A23BF9">
        <w:rPr>
          <w:lang w:eastAsia="en-US"/>
        </w:rPr>
        <w:t xml:space="preserve">, </w:t>
      </w:r>
      <w:r>
        <w:rPr>
          <w:lang w:eastAsia="en-US"/>
        </w:rPr>
        <w:t>pièce-féerie du temps de l</w:t>
      </w:r>
      <w:r w:rsidR="00A23BF9">
        <w:rPr>
          <w:lang w:eastAsia="en-US"/>
        </w:rPr>
        <w:t>’</w:t>
      </w:r>
      <w:r>
        <w:rPr>
          <w:lang w:eastAsia="en-US"/>
        </w:rPr>
        <w:t>Empire</w:t>
      </w:r>
      <w:r w:rsidR="00A23BF9">
        <w:rPr>
          <w:lang w:eastAsia="en-US"/>
        </w:rPr>
        <w:t>.</w:t>
      </w:r>
    </w:p>
    <w:p w14:paraId="77581C1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avait été très courue à l</w:t>
      </w:r>
      <w:r w:rsidR="00A23BF9">
        <w:rPr>
          <w:lang w:eastAsia="en-US"/>
        </w:rPr>
        <w:t>’</w:t>
      </w:r>
      <w:r>
        <w:rPr>
          <w:lang w:eastAsia="en-US"/>
        </w:rPr>
        <w:t>époque des Cosaques</w:t>
      </w:r>
      <w:r w:rsidR="00A23BF9">
        <w:rPr>
          <w:lang w:eastAsia="en-US"/>
        </w:rPr>
        <w:t>.</w:t>
      </w:r>
    </w:p>
    <w:p w14:paraId="6679AF7E" w14:textId="63D2C5A9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ma chère Grièche</w:t>
      </w:r>
      <w:r>
        <w:rPr>
          <w:lang w:eastAsia="en-US"/>
        </w:rPr>
        <w:t xml:space="preserve">, </w:t>
      </w:r>
      <w:r w:rsidR="00BB5C58">
        <w:rPr>
          <w:lang w:eastAsia="en-US"/>
        </w:rPr>
        <w:t>dit Paoli en se rapprochant d</w:t>
      </w:r>
      <w:r>
        <w:rPr>
          <w:lang w:eastAsia="en-US"/>
        </w:rPr>
        <w:t>’</w:t>
      </w:r>
      <w:r w:rsidR="00BB5C58">
        <w:rPr>
          <w:lang w:eastAsia="en-US"/>
        </w:rPr>
        <w:t>elle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vous n</w:t>
      </w:r>
      <w:r>
        <w:rPr>
          <w:lang w:eastAsia="en-US"/>
        </w:rPr>
        <w:t>’</w:t>
      </w:r>
      <w:r w:rsidR="00BB5C58">
        <w:rPr>
          <w:lang w:eastAsia="en-US"/>
        </w:rPr>
        <w:t>êtes pas de ce tableau</w:t>
      </w:r>
      <w:r>
        <w:rPr>
          <w:lang w:eastAsia="en-US"/>
        </w:rPr>
        <w:t xml:space="preserve">… </w:t>
      </w:r>
      <w:r w:rsidR="00BB5C58">
        <w:rPr>
          <w:lang w:eastAsia="en-US"/>
        </w:rPr>
        <w:t>Nous allons pouvoir causer un peu toutes deux tranquillement</w:t>
      </w:r>
      <w:r>
        <w:rPr>
          <w:lang w:eastAsia="en-US"/>
        </w:rPr>
        <w:t>…</w:t>
      </w:r>
    </w:p>
    <w:p w14:paraId="0CD3990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De </w:t>
      </w:r>
      <w:proofErr w:type="spellStart"/>
      <w:r w:rsidR="00BB5C58">
        <w:rPr>
          <w:lang w:eastAsia="en-US"/>
        </w:rPr>
        <w:t>Lovely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n</w:t>
      </w:r>
      <w:r>
        <w:rPr>
          <w:lang w:eastAsia="en-US"/>
        </w:rPr>
        <w:t>’</w:t>
      </w:r>
      <w:r w:rsidR="00BB5C58">
        <w:rPr>
          <w:lang w:eastAsia="en-US"/>
        </w:rPr>
        <w:t>est-ce pas</w:t>
      </w:r>
      <w:r>
        <w:rPr>
          <w:lang w:eastAsia="en-US"/>
        </w:rPr>
        <w:t> ?</w:t>
      </w:r>
    </w:p>
    <w:p w14:paraId="7E3C70D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Mon Dieu oui</w:t>
      </w:r>
      <w:r>
        <w:rPr>
          <w:lang w:eastAsia="en-US"/>
        </w:rPr>
        <w:t xml:space="preserve">…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besoin de savoir un peu</w:t>
      </w:r>
      <w:r>
        <w:rPr>
          <w:lang w:eastAsia="en-US"/>
        </w:rPr>
        <w:t xml:space="preserve">, </w:t>
      </w:r>
      <w:r w:rsidR="00BB5C58">
        <w:rPr>
          <w:lang w:eastAsia="en-US"/>
        </w:rPr>
        <w:t>vous sentez</w:t>
      </w:r>
      <w:r>
        <w:rPr>
          <w:lang w:eastAsia="en-US"/>
        </w:rPr>
        <w:t>…</w:t>
      </w:r>
    </w:p>
    <w:p w14:paraId="52127EA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duègne en second secoua la tête</w:t>
      </w:r>
      <w:r w:rsidR="00A23BF9">
        <w:rPr>
          <w:lang w:eastAsia="en-US"/>
        </w:rPr>
        <w:t>.</w:t>
      </w:r>
    </w:p>
    <w:p w14:paraId="52181A0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Que vous sachiez ou que vous ne sachiez pas</w:t>
      </w:r>
      <w:r>
        <w:rPr>
          <w:lang w:eastAsia="en-US"/>
        </w:rPr>
        <w:t xml:space="preserve">, </w:t>
      </w:r>
      <w:r w:rsidR="00BB5C58">
        <w:rPr>
          <w:lang w:eastAsia="en-US"/>
        </w:rPr>
        <w:t>vous y perdrez votre latin</w:t>
      </w:r>
      <w:r>
        <w:rPr>
          <w:lang w:eastAsia="en-US"/>
        </w:rPr>
        <w:t xml:space="preserve">, </w:t>
      </w:r>
      <w:r w:rsidR="00BB5C58">
        <w:rPr>
          <w:lang w:eastAsia="en-US"/>
        </w:rPr>
        <w:t>madame Paoli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répondit-elle</w:t>
      </w:r>
      <w:r>
        <w:rPr>
          <w:lang w:eastAsia="en-US"/>
        </w:rPr>
        <w:t>.</w:t>
      </w:r>
    </w:p>
    <w:p w14:paraId="2165679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Vraiment</w:t>
      </w:r>
      <w:r>
        <w:rPr>
          <w:lang w:eastAsia="en-US"/>
        </w:rPr>
        <w:t> ?</w:t>
      </w:r>
    </w:p>
    <w:p w14:paraId="0FA073E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vraiment</w:t>
      </w:r>
      <w:r>
        <w:rPr>
          <w:lang w:eastAsia="en-US"/>
        </w:rPr>
        <w:t xml:space="preserve">…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moi qui vous le dis</w:t>
      </w:r>
      <w:r>
        <w:rPr>
          <w:lang w:eastAsia="en-US"/>
        </w:rPr>
        <w:t> !</w:t>
      </w:r>
    </w:p>
    <w:p w14:paraId="31F02BA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Vous l</w:t>
      </w:r>
      <w:r>
        <w:rPr>
          <w:lang w:eastAsia="en-US"/>
        </w:rPr>
        <w:t>’</w:t>
      </w:r>
      <w:r w:rsidR="00BB5C58">
        <w:rPr>
          <w:lang w:eastAsia="en-US"/>
        </w:rPr>
        <w:t>avez donc mis à l</w:t>
      </w:r>
      <w:r>
        <w:rPr>
          <w:lang w:eastAsia="en-US"/>
        </w:rPr>
        <w:t>’</w:t>
      </w:r>
      <w:r w:rsidR="00BB5C58">
        <w:rPr>
          <w:lang w:eastAsia="en-US"/>
        </w:rPr>
        <w:t>épreuve</w:t>
      </w:r>
      <w:r>
        <w:rPr>
          <w:lang w:eastAsia="en-US"/>
        </w:rPr>
        <w:t> ?</w:t>
      </w:r>
    </w:p>
    <w:p w14:paraId="3B3B1F42" w14:textId="4AC85DB9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 xml:space="preserve">Je </w:t>
      </w:r>
      <w:r w:rsidR="00BB5C58">
        <w:rPr>
          <w:lang w:eastAsia="en-US"/>
        </w:rPr>
        <w:t xml:space="preserve">suis </w:t>
      </w:r>
      <w:r w:rsidR="00BB5C58">
        <w:rPr>
          <w:lang w:eastAsia="en-US"/>
        </w:rPr>
        <w:t>une artiste</w:t>
      </w:r>
      <w:r>
        <w:rPr>
          <w:lang w:eastAsia="en-US"/>
        </w:rPr>
        <w:t xml:space="preserve">, </w:t>
      </w:r>
      <w:r w:rsidR="00BB5C58">
        <w:rPr>
          <w:lang w:eastAsia="en-US"/>
        </w:rPr>
        <w:t>madame Paoli</w:t>
      </w:r>
      <w:r>
        <w:rPr>
          <w:lang w:eastAsia="en-US"/>
        </w:rPr>
        <w:t xml:space="preserve"> ! </w:t>
      </w:r>
      <w:r w:rsidR="00BB5C58">
        <w:rPr>
          <w:lang w:eastAsia="en-US"/>
        </w:rPr>
        <w:t>répliqua Grièche en se redressant avec fierté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mon état</w:t>
      </w:r>
      <w:r>
        <w:rPr>
          <w:lang w:eastAsia="en-US"/>
        </w:rPr>
        <w:t xml:space="preserve"> : </w:t>
      </w:r>
      <w:r w:rsidR="00BB5C58">
        <w:rPr>
          <w:lang w:eastAsia="en-US"/>
        </w:rPr>
        <w:t>je n</w:t>
      </w:r>
      <w:r>
        <w:rPr>
          <w:lang w:eastAsia="en-US"/>
        </w:rPr>
        <w:t>’</w:t>
      </w:r>
      <w:r w:rsidR="00BB5C58">
        <w:rPr>
          <w:lang w:eastAsia="en-US"/>
        </w:rPr>
        <w:t>en ai pas d</w:t>
      </w:r>
      <w:r>
        <w:rPr>
          <w:lang w:eastAsia="en-US"/>
        </w:rPr>
        <w:t>’</w:t>
      </w:r>
      <w:r w:rsidR="00BB5C58">
        <w:rPr>
          <w:lang w:eastAsia="en-US"/>
        </w:rPr>
        <w:t>autre</w:t>
      </w:r>
      <w:r>
        <w:rPr>
          <w:lang w:eastAsia="en-US"/>
        </w:rPr>
        <w:t>.</w:t>
      </w:r>
    </w:p>
    <w:p w14:paraId="177B29C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Paoli sourit au lieu de rougir</w:t>
      </w:r>
      <w:r w:rsidR="00A23BF9">
        <w:rPr>
          <w:lang w:eastAsia="en-US"/>
        </w:rPr>
        <w:t>.</w:t>
      </w:r>
    </w:p>
    <w:p w14:paraId="18FA1BDE" w14:textId="29509135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Vous êtes une artiste</w:t>
      </w:r>
      <w:r>
        <w:rPr>
          <w:lang w:eastAsia="en-US"/>
        </w:rPr>
        <w:t xml:space="preserve">, </w:t>
      </w:r>
      <w:r w:rsidR="00BB5C58">
        <w:rPr>
          <w:lang w:eastAsia="en-US"/>
        </w:rPr>
        <w:t>ma bonne Grièche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dit-elle</w:t>
      </w:r>
      <w:r>
        <w:rPr>
          <w:lang w:eastAsia="en-US"/>
        </w:rPr>
        <w:t xml:space="preserve">, </w:t>
      </w:r>
      <w:r w:rsidR="00BB5C58">
        <w:rPr>
          <w:lang w:eastAsia="en-US"/>
        </w:rPr>
        <w:t>en lui prenant la main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et une excellente artiste</w:t>
      </w:r>
      <w:r>
        <w:rPr>
          <w:lang w:eastAsia="en-US"/>
        </w:rPr>
        <w:t xml:space="preserve">, </w:t>
      </w:r>
      <w:r w:rsidR="00BB5C58">
        <w:rPr>
          <w:lang w:eastAsia="en-US"/>
        </w:rPr>
        <w:t>ce qui ne gâte rien</w:t>
      </w:r>
      <w:r>
        <w:rPr>
          <w:lang w:eastAsia="en-US"/>
        </w:rPr>
        <w:t xml:space="preserve">… </w:t>
      </w:r>
      <w:r w:rsidR="00BB5C58">
        <w:rPr>
          <w:lang w:eastAsia="en-US"/>
        </w:rPr>
        <w:t>Moi</w:t>
      </w:r>
      <w:r>
        <w:rPr>
          <w:lang w:eastAsia="en-US"/>
        </w:rPr>
        <w:t xml:space="preserve">, </w:t>
      </w:r>
      <w:r w:rsidR="00BB5C58">
        <w:rPr>
          <w:lang w:eastAsia="en-US"/>
        </w:rPr>
        <w:t>vous savez</w:t>
      </w:r>
      <w:r>
        <w:rPr>
          <w:lang w:eastAsia="en-US"/>
        </w:rPr>
        <w:t xml:space="preserve">, </w:t>
      </w:r>
      <w:r w:rsidR="00BB5C58">
        <w:rPr>
          <w:lang w:eastAsia="en-US"/>
        </w:rPr>
        <w:t>la bonté de mon cœur m</w:t>
      </w:r>
      <w:r>
        <w:rPr>
          <w:lang w:eastAsia="en-US"/>
        </w:rPr>
        <w:t>’</w:t>
      </w:r>
      <w:r w:rsidR="00BB5C58">
        <w:rPr>
          <w:lang w:eastAsia="en-US"/>
        </w:rPr>
        <w:t>entraîne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ne peux pas voir quelqu</w:t>
      </w:r>
      <w:r>
        <w:rPr>
          <w:lang w:eastAsia="en-US"/>
        </w:rPr>
        <w:t>’</w:t>
      </w:r>
      <w:r w:rsidR="00BB5C58">
        <w:rPr>
          <w:lang w:eastAsia="en-US"/>
        </w:rPr>
        <w:t>un dans l</w:t>
      </w:r>
      <w:r>
        <w:rPr>
          <w:lang w:eastAsia="en-US"/>
        </w:rPr>
        <w:t>’</w:t>
      </w:r>
      <w:r w:rsidR="00BB5C58">
        <w:rPr>
          <w:lang w:eastAsia="en-US"/>
        </w:rPr>
        <w:t>embarras</w:t>
      </w:r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Vous croyez donc que </w:t>
      </w:r>
      <w:proofErr w:type="spellStart"/>
      <w:r w:rsidR="00BB5C58">
        <w:rPr>
          <w:lang w:eastAsia="en-US"/>
        </w:rPr>
        <w:t>Lovely</w:t>
      </w:r>
      <w:proofErr w:type="spellEnd"/>
      <w:r w:rsidR="00BB5C58">
        <w:rPr>
          <w:lang w:eastAsia="en-US"/>
        </w:rPr>
        <w:t xml:space="preserve"> est inabordable</w:t>
      </w:r>
      <w:r>
        <w:rPr>
          <w:lang w:eastAsia="en-US"/>
        </w:rPr>
        <w:t> ?</w:t>
      </w:r>
    </w:p>
    <w:p w14:paraId="38FEF8F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le crois</w:t>
      </w:r>
      <w:r>
        <w:rPr>
          <w:lang w:eastAsia="en-US"/>
        </w:rPr>
        <w:t>.</w:t>
      </w:r>
    </w:p>
    <w:p w14:paraId="6673C97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Mais là</w:t>
      </w:r>
      <w:r>
        <w:rPr>
          <w:lang w:eastAsia="en-US"/>
        </w:rPr>
        <w:t xml:space="preserve">, </w:t>
      </w:r>
      <w:r w:rsidR="00BB5C58">
        <w:rPr>
          <w:lang w:eastAsia="en-US"/>
        </w:rPr>
        <w:t>tout à fait</w:t>
      </w:r>
      <w:r>
        <w:rPr>
          <w:lang w:eastAsia="en-US"/>
        </w:rPr>
        <w:t> ?</w:t>
      </w:r>
    </w:p>
    <w:p w14:paraId="3E72756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Tout à fait</w:t>
      </w:r>
      <w:r>
        <w:rPr>
          <w:lang w:eastAsia="en-US"/>
        </w:rPr>
        <w:t>.</w:t>
      </w:r>
    </w:p>
    <w:p w14:paraId="63C3B3E3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, </w:t>
      </w:r>
      <w:r w:rsidR="00BB5C58">
        <w:rPr>
          <w:lang w:eastAsia="en-US"/>
        </w:rPr>
        <w:t>cela me contrarie beaucoup</w:t>
      </w:r>
      <w:r>
        <w:rPr>
          <w:lang w:eastAsia="en-US"/>
        </w:rPr>
        <w:t xml:space="preserve">, </w:t>
      </w:r>
      <w:r w:rsidR="00BB5C58">
        <w:rPr>
          <w:lang w:eastAsia="en-US"/>
        </w:rPr>
        <w:t>ma chère Grièche</w:t>
      </w:r>
      <w:r>
        <w:rPr>
          <w:lang w:eastAsia="en-US"/>
        </w:rPr>
        <w:t xml:space="preserve">… </w:t>
      </w:r>
      <w:r w:rsidR="00BB5C58">
        <w:rPr>
          <w:lang w:eastAsia="en-US"/>
        </w:rPr>
        <w:t>car elle m</w:t>
      </w:r>
      <w:r>
        <w:rPr>
          <w:lang w:eastAsia="en-US"/>
        </w:rPr>
        <w:t>’</w:t>
      </w:r>
      <w:r w:rsidR="00BB5C58">
        <w:rPr>
          <w:lang w:eastAsia="en-US"/>
        </w:rPr>
        <w:t>intéresse</w:t>
      </w:r>
      <w:r>
        <w:rPr>
          <w:lang w:eastAsia="en-US"/>
        </w:rPr>
        <w:t xml:space="preserve">, </w:t>
      </w:r>
      <w:r w:rsidR="00BB5C58">
        <w:rPr>
          <w:lang w:eastAsia="en-US"/>
        </w:rPr>
        <w:t>moi</w:t>
      </w:r>
      <w:r>
        <w:rPr>
          <w:lang w:eastAsia="en-US"/>
        </w:rPr>
        <w:t xml:space="preserve">, </w:t>
      </w:r>
      <w:r w:rsidR="00BB5C58">
        <w:rPr>
          <w:lang w:eastAsia="en-US"/>
        </w:rPr>
        <w:t>cette jeune femme</w:t>
      </w:r>
      <w:r>
        <w:rPr>
          <w:lang w:eastAsia="en-US"/>
        </w:rPr>
        <w:t xml:space="preserve">, </w:t>
      </w:r>
      <w:r w:rsidR="00BB5C58">
        <w:rPr>
          <w:lang w:eastAsia="en-US"/>
        </w:rPr>
        <w:t>quoique je n</w:t>
      </w:r>
      <w:r>
        <w:rPr>
          <w:lang w:eastAsia="en-US"/>
        </w:rPr>
        <w:t>’</w:t>
      </w:r>
      <w:r w:rsidR="00BB5C58">
        <w:rPr>
          <w:lang w:eastAsia="en-US"/>
        </w:rPr>
        <w:t>aie pas le plaisir de la connaître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j</w:t>
      </w:r>
      <w:r>
        <w:rPr>
          <w:lang w:eastAsia="en-US"/>
        </w:rPr>
        <w:t>’</w:t>
      </w:r>
      <w:r w:rsidR="00BB5C58">
        <w:rPr>
          <w:lang w:eastAsia="en-US"/>
        </w:rPr>
        <w:t>avais son bonheur dans la main</w:t>
      </w:r>
      <w:r>
        <w:rPr>
          <w:lang w:eastAsia="en-US"/>
        </w:rPr>
        <w:t>.</w:t>
      </w:r>
    </w:p>
    <w:p w14:paraId="5128E1B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Grièche garda le silence</w:t>
      </w:r>
      <w:r w:rsidR="00A23BF9">
        <w:rPr>
          <w:lang w:eastAsia="en-US"/>
        </w:rPr>
        <w:t>.</w:t>
      </w:r>
    </w:p>
    <w:p w14:paraId="566C036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Un homme puissamment riche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 Paoli</w:t>
      </w:r>
      <w:r>
        <w:rPr>
          <w:lang w:eastAsia="en-US"/>
        </w:rPr>
        <w:t xml:space="preserve">, </w:t>
      </w:r>
      <w:r w:rsidR="00BB5C58">
        <w:rPr>
          <w:lang w:eastAsia="en-US"/>
        </w:rPr>
        <w:t>et l</w:t>
      </w:r>
      <w:r>
        <w:rPr>
          <w:lang w:eastAsia="en-US"/>
        </w:rPr>
        <w:t>’</w:t>
      </w:r>
      <w:r w:rsidR="00BB5C58">
        <w:rPr>
          <w:lang w:eastAsia="en-US"/>
        </w:rPr>
        <w:t>honneur même</w:t>
      </w:r>
      <w:r>
        <w:rPr>
          <w:lang w:eastAsia="en-US"/>
        </w:rPr>
        <w:t xml:space="preserve">… </w:t>
      </w:r>
      <w:r w:rsidR="00BB5C58">
        <w:rPr>
          <w:lang w:eastAsia="en-US"/>
        </w:rPr>
        <w:t>Quand je me charge de quelque chose</w:t>
      </w:r>
      <w:r>
        <w:rPr>
          <w:lang w:eastAsia="en-US"/>
        </w:rPr>
        <w:t xml:space="preserve">, </w:t>
      </w:r>
      <w:r w:rsidR="00BB5C58">
        <w:rPr>
          <w:lang w:eastAsia="en-US"/>
        </w:rPr>
        <w:t>vous savez</w:t>
      </w:r>
      <w:r>
        <w:rPr>
          <w:lang w:eastAsia="en-US"/>
        </w:rPr>
        <w:t>…</w:t>
      </w:r>
    </w:p>
    <w:p w14:paraId="58C3199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je sais</w:t>
      </w:r>
      <w:r>
        <w:rPr>
          <w:lang w:eastAsia="en-US"/>
        </w:rPr>
        <w:t xml:space="preserve"> ! </w:t>
      </w:r>
      <w:r w:rsidR="00BB5C58">
        <w:rPr>
          <w:lang w:eastAsia="en-US"/>
        </w:rPr>
        <w:t>interrompit Grièche d</w:t>
      </w:r>
      <w:r>
        <w:rPr>
          <w:lang w:eastAsia="en-US"/>
        </w:rPr>
        <w:t>’</w:t>
      </w:r>
      <w:r w:rsidR="00BB5C58">
        <w:rPr>
          <w:lang w:eastAsia="en-US"/>
        </w:rPr>
        <w:t>un accent assez équivoque</w:t>
      </w:r>
      <w:r>
        <w:rPr>
          <w:lang w:eastAsia="en-US"/>
        </w:rPr>
        <w:t>.</w:t>
      </w:r>
    </w:p>
    <w:p w14:paraId="7ED26A8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</w:t>
      </w:r>
      <w:r w:rsidR="00A23BF9">
        <w:rPr>
          <w:lang w:eastAsia="en-US"/>
        </w:rPr>
        <w:t xml:space="preserve">, </w:t>
      </w:r>
      <w:r>
        <w:rPr>
          <w:lang w:eastAsia="en-US"/>
        </w:rPr>
        <w:t>après tout</w:t>
      </w:r>
      <w:r w:rsidR="00A23BF9">
        <w:rPr>
          <w:lang w:eastAsia="en-US"/>
        </w:rPr>
        <w:t xml:space="preserve">, </w:t>
      </w:r>
      <w:r>
        <w:rPr>
          <w:lang w:eastAsia="en-US"/>
        </w:rPr>
        <w:t>une digne créature que cette grande utilité</w:t>
      </w:r>
      <w:r w:rsidR="00A23BF9">
        <w:rPr>
          <w:lang w:eastAsia="en-US"/>
        </w:rPr>
        <w:t xml:space="preserve">… </w:t>
      </w:r>
      <w:r>
        <w:rPr>
          <w:lang w:eastAsia="en-US"/>
        </w:rPr>
        <w:t>Mais elle avait quarante-trois ans de service</w:t>
      </w:r>
      <w:r w:rsidR="00A23BF9">
        <w:rPr>
          <w:lang w:eastAsia="en-US"/>
        </w:rPr>
        <w:t>.</w:t>
      </w:r>
    </w:p>
    <w:p w14:paraId="4225ECE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Écoutez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reprit-elle</w:t>
      </w:r>
      <w:r>
        <w:rPr>
          <w:lang w:eastAsia="en-US"/>
        </w:rPr>
        <w:t xml:space="preserve">,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en ai vu de toutes les couleurs</w:t>
      </w:r>
      <w:r>
        <w:rPr>
          <w:lang w:eastAsia="en-US"/>
        </w:rPr>
        <w:t xml:space="preserve">, </w:t>
      </w:r>
      <w:r w:rsidR="00BB5C58">
        <w:rPr>
          <w:lang w:eastAsia="en-US"/>
        </w:rPr>
        <w:t>moi</w:t>
      </w:r>
      <w:r>
        <w:rPr>
          <w:lang w:eastAsia="en-US"/>
        </w:rPr>
        <w:t xml:space="preserve">, </w:t>
      </w:r>
      <w:r w:rsidR="00BB5C58">
        <w:rPr>
          <w:lang w:eastAsia="en-US"/>
        </w:rPr>
        <w:t>et je ne suis pas bégueule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j</w:t>
      </w:r>
      <w:r>
        <w:rPr>
          <w:lang w:eastAsia="en-US"/>
        </w:rPr>
        <w:t>’</w:t>
      </w:r>
      <w:r w:rsidR="00BB5C58">
        <w:rPr>
          <w:lang w:eastAsia="en-US"/>
        </w:rPr>
        <w:t>ai une fille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si un démon comme vous l</w:t>
      </w:r>
      <w:r>
        <w:rPr>
          <w:lang w:eastAsia="en-US"/>
        </w:rPr>
        <w:t>’</w:t>
      </w:r>
      <w:r w:rsidR="00BB5C58">
        <w:rPr>
          <w:lang w:eastAsia="en-US"/>
        </w:rPr>
        <w:t>approchait</w:t>
      </w:r>
      <w:r>
        <w:rPr>
          <w:lang w:eastAsia="en-US"/>
        </w:rPr>
        <w:t>…</w:t>
      </w:r>
    </w:p>
    <w:p w14:paraId="7C812780" w14:textId="1FD2FC21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Ah çà</w:t>
      </w:r>
      <w:r>
        <w:rPr>
          <w:lang w:eastAsia="en-US"/>
        </w:rPr>
        <w:t xml:space="preserve"> ! </w:t>
      </w:r>
      <w:r w:rsidR="00BB5C58">
        <w:rPr>
          <w:lang w:eastAsia="en-US"/>
        </w:rPr>
        <w:t>ma bonne Grièche</w:t>
      </w:r>
      <w:r>
        <w:rPr>
          <w:lang w:eastAsia="en-US"/>
        </w:rPr>
        <w:t xml:space="preserve"> ! </w:t>
      </w:r>
      <w:r w:rsidR="00BB5C58">
        <w:rPr>
          <w:lang w:eastAsia="en-US"/>
        </w:rPr>
        <w:t>interrompit Paoli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est-ce que vous êtes folle</w:t>
      </w:r>
      <w:r>
        <w:rPr>
          <w:lang w:eastAsia="en-US"/>
        </w:rPr>
        <w:t> !…</w:t>
      </w:r>
    </w:p>
    <w:p w14:paraId="7013093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Je m</w:t>
      </w:r>
      <w:r>
        <w:rPr>
          <w:lang w:eastAsia="en-US"/>
        </w:rPr>
        <w:t>’</w:t>
      </w:r>
      <w:r w:rsidR="00BB5C58">
        <w:rPr>
          <w:lang w:eastAsia="en-US"/>
        </w:rPr>
        <w:t>entends</w:t>
      </w:r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Pour ce qui est de madame </w:t>
      </w:r>
      <w:proofErr w:type="spellStart"/>
      <w:r w:rsidR="00BB5C58">
        <w:rPr>
          <w:lang w:eastAsia="en-US"/>
        </w:rPr>
        <w:t>Lovely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ça la regarde</w:t>
      </w:r>
      <w:r>
        <w:rPr>
          <w:lang w:eastAsia="en-US"/>
        </w:rPr>
        <w:t xml:space="preserve">… </w:t>
      </w:r>
      <w:r w:rsidR="00BB5C58">
        <w:rPr>
          <w:lang w:eastAsia="en-US"/>
        </w:rPr>
        <w:t>vous voulez que je vous dise ce qu</w:t>
      </w:r>
      <w:r>
        <w:rPr>
          <w:lang w:eastAsia="en-US"/>
        </w:rPr>
        <w:t>’</w:t>
      </w:r>
      <w:r w:rsidR="00BB5C58">
        <w:rPr>
          <w:lang w:eastAsia="en-US"/>
        </w:rPr>
        <w:t>elle est</w:t>
      </w:r>
      <w:r>
        <w:rPr>
          <w:lang w:eastAsia="en-US"/>
        </w:rPr>
        <w:t xml:space="preserve">, </w:t>
      </w:r>
      <w:r w:rsidR="00BB5C58">
        <w:rPr>
          <w:lang w:eastAsia="en-US"/>
        </w:rPr>
        <w:t>ce qu</w:t>
      </w:r>
      <w:r>
        <w:rPr>
          <w:lang w:eastAsia="en-US"/>
        </w:rPr>
        <w:t>’</w:t>
      </w:r>
      <w:r w:rsidR="00BB5C58">
        <w:rPr>
          <w:lang w:eastAsia="en-US"/>
        </w:rPr>
        <w:t>elle fait</w:t>
      </w:r>
      <w:r>
        <w:rPr>
          <w:lang w:eastAsia="en-US"/>
        </w:rPr>
        <w:t xml:space="preserve">, </w:t>
      </w:r>
      <w:r w:rsidR="00BB5C58">
        <w:rPr>
          <w:lang w:eastAsia="en-US"/>
        </w:rPr>
        <w:t>d</w:t>
      </w:r>
      <w:r>
        <w:rPr>
          <w:lang w:eastAsia="en-US"/>
        </w:rPr>
        <w:t>’</w:t>
      </w:r>
      <w:r w:rsidR="00BB5C58">
        <w:rPr>
          <w:lang w:eastAsia="en-US"/>
        </w:rPr>
        <w:t>où elle vient</w:t>
      </w:r>
      <w:r>
        <w:rPr>
          <w:lang w:eastAsia="en-US"/>
        </w:rPr>
        <w:t xml:space="preserve">, </w:t>
      </w:r>
      <w:r w:rsidR="00BB5C58">
        <w:rPr>
          <w:lang w:eastAsia="en-US"/>
        </w:rPr>
        <w:t>où elle va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n</w:t>
      </w:r>
      <w:r>
        <w:rPr>
          <w:lang w:eastAsia="en-US"/>
        </w:rPr>
        <w:t>’</w:t>
      </w:r>
      <w:r w:rsidR="00BB5C58">
        <w:rPr>
          <w:lang w:eastAsia="en-US"/>
        </w:rPr>
        <w:t>en sais rien</w:t>
      </w:r>
      <w:r>
        <w:rPr>
          <w:lang w:eastAsia="en-US"/>
        </w:rPr>
        <w:t>…</w:t>
      </w:r>
    </w:p>
    <w:p w14:paraId="029E74CD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Quoi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vous</w:t>
      </w:r>
      <w:r>
        <w:rPr>
          <w:lang w:eastAsia="en-US"/>
        </w:rPr>
        <w:t xml:space="preserve">, </w:t>
      </w:r>
      <w:r w:rsidR="00BB5C58">
        <w:rPr>
          <w:lang w:eastAsia="en-US"/>
        </w:rPr>
        <w:t>Grièche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vous n</w:t>
      </w:r>
      <w:r>
        <w:rPr>
          <w:lang w:eastAsia="en-US"/>
        </w:rPr>
        <w:t>’</w:t>
      </w:r>
      <w:r w:rsidR="00BB5C58">
        <w:rPr>
          <w:lang w:eastAsia="en-US"/>
        </w:rPr>
        <w:t>en savez rien</w:t>
      </w:r>
      <w:r>
        <w:rPr>
          <w:lang w:eastAsia="en-US"/>
        </w:rPr>
        <w:t> !…</w:t>
      </w:r>
    </w:p>
    <w:p w14:paraId="0273089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Ni moi</w:t>
      </w:r>
      <w:r>
        <w:rPr>
          <w:lang w:eastAsia="en-US"/>
        </w:rPr>
        <w:t xml:space="preserve">, </w:t>
      </w:r>
      <w:r w:rsidR="00BB5C58">
        <w:rPr>
          <w:lang w:eastAsia="en-US"/>
        </w:rPr>
        <w:t>ni personne</w:t>
      </w:r>
      <w:r>
        <w:rPr>
          <w:lang w:eastAsia="en-US"/>
        </w:rPr>
        <w:t>.</w:t>
      </w:r>
    </w:p>
    <w:p w14:paraId="30BBB595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En vérité</w:t>
      </w:r>
      <w:r>
        <w:rPr>
          <w:lang w:eastAsia="en-US"/>
        </w:rPr>
        <w:t xml:space="preserve">, </w:t>
      </w:r>
      <w:r w:rsidR="00BB5C58">
        <w:rPr>
          <w:lang w:eastAsia="en-US"/>
        </w:rPr>
        <w:t>vous me piquez au jeu</w:t>
      </w:r>
      <w:r>
        <w:rPr>
          <w:lang w:eastAsia="en-US"/>
        </w:rPr>
        <w:t> !</w:t>
      </w:r>
    </w:p>
    <w:p w14:paraId="114221E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comme ça</w:t>
      </w:r>
      <w:r>
        <w:rPr>
          <w:lang w:eastAsia="en-US"/>
        </w:rPr>
        <w:t>.</w:t>
      </w:r>
    </w:p>
    <w:p w14:paraId="2FFD7D19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Du mystère au théâtre</w:t>
      </w:r>
      <w:r>
        <w:rPr>
          <w:lang w:eastAsia="en-US"/>
        </w:rPr>
        <w:t> !…</w:t>
      </w:r>
    </w:p>
    <w:p w14:paraId="7DB5A54A" w14:textId="55D2FBB8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en ai vu par douzaines</w:t>
      </w:r>
      <w:r>
        <w:rPr>
          <w:lang w:eastAsia="en-US"/>
        </w:rPr>
        <w:t xml:space="preserve">, </w:t>
      </w:r>
      <w:r w:rsidR="00BB5C58">
        <w:rPr>
          <w:lang w:eastAsia="en-US"/>
        </w:rPr>
        <w:t>des théâtres</w:t>
      </w:r>
      <w:r>
        <w:rPr>
          <w:lang w:eastAsia="en-US"/>
        </w:rPr>
        <w:t xml:space="preserve">… </w:t>
      </w:r>
      <w:r w:rsidR="00BB5C58">
        <w:rPr>
          <w:lang w:eastAsia="en-US"/>
        </w:rPr>
        <w:t>prononça Grièche avec emphase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 xml:space="preserve">et de plus </w:t>
      </w:r>
      <w:r w:rsidR="00BB5C58">
        <w:rPr>
          <w:i/>
          <w:iCs/>
        </w:rPr>
        <w:t>conséquents</w:t>
      </w:r>
      <w:r w:rsidR="00BB5C58">
        <w:rPr>
          <w:lang w:eastAsia="en-US"/>
        </w:rPr>
        <w:t xml:space="preserve"> que la bicoque où nous sommes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je n</w:t>
      </w:r>
      <w:r>
        <w:rPr>
          <w:lang w:eastAsia="en-US"/>
        </w:rPr>
        <w:t>’</w:t>
      </w:r>
      <w:r w:rsidR="00BB5C58">
        <w:rPr>
          <w:lang w:eastAsia="en-US"/>
        </w:rPr>
        <w:t xml:space="preserve">ai jamais vu dans aucun théâtre une femme si belle ni si bonne que madame </w:t>
      </w:r>
      <w:proofErr w:type="spellStart"/>
      <w:r w:rsidR="00BB5C58">
        <w:rPr>
          <w:lang w:eastAsia="en-US"/>
        </w:rPr>
        <w:t>Lovely</w:t>
      </w:r>
      <w:proofErr w:type="spellEnd"/>
      <w:r>
        <w:rPr>
          <w:lang w:eastAsia="en-US"/>
        </w:rPr>
        <w:t>…</w:t>
      </w:r>
    </w:p>
    <w:p w14:paraId="701FE05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du talent avec cela</w:t>
      </w:r>
      <w:r>
        <w:rPr>
          <w:lang w:eastAsia="en-US"/>
        </w:rPr>
        <w:t> ?</w:t>
      </w:r>
    </w:p>
    <w:p w14:paraId="1CB86C7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Un talent à gagner soixante mille francs par an</w:t>
      </w:r>
      <w:r>
        <w:rPr>
          <w:lang w:eastAsia="en-US"/>
        </w:rPr>
        <w:t>.</w:t>
      </w:r>
    </w:p>
    <w:p w14:paraId="754C245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Bah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fit involontairement Paoli</w:t>
      </w:r>
      <w:r>
        <w:rPr>
          <w:lang w:eastAsia="en-US"/>
        </w:rPr>
        <w:t>.</w:t>
      </w:r>
    </w:p>
    <w:p w14:paraId="554301CB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comme ça</w:t>
      </w:r>
      <w:r>
        <w:rPr>
          <w:lang w:eastAsia="en-US"/>
        </w:rPr>
        <w:t xml:space="preserve"> ! </w:t>
      </w:r>
      <w:r w:rsidR="00BB5C58">
        <w:rPr>
          <w:lang w:eastAsia="en-US"/>
        </w:rPr>
        <w:t>répéta la duègne qui reprit son crochet</w:t>
      </w:r>
      <w:r>
        <w:rPr>
          <w:lang w:eastAsia="en-US"/>
        </w:rPr>
        <w:t>.</w:t>
      </w:r>
    </w:p>
    <w:p w14:paraId="12859739" w14:textId="77777777" w:rsidR="00A23BF9" w:rsidRDefault="00BB5C58" w:rsidP="00A23BF9">
      <w:pPr>
        <w:numPr>
          <w:ins w:id="210" w:author="Alain" w:date="2009-12-07T10:28:00Z"/>
        </w:numPr>
        <w:rPr>
          <w:lang w:eastAsia="en-US"/>
        </w:rPr>
      </w:pPr>
      <w:r>
        <w:rPr>
          <w:lang w:eastAsia="en-US"/>
        </w:rPr>
        <w:t>Puis elle continua en nouant les mailles de son coton</w:t>
      </w:r>
      <w:r w:rsidR="00A23BF9">
        <w:rPr>
          <w:lang w:eastAsia="en-US"/>
        </w:rPr>
        <w:t> :</w:t>
      </w:r>
    </w:p>
    <w:p w14:paraId="6D55522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connu Joséphine Bell à qui Wellington a proposé cinquante mille livres sterling</w:t>
      </w:r>
      <w:r>
        <w:rPr>
          <w:lang w:eastAsia="en-US"/>
        </w:rPr>
        <w:t xml:space="preserve">… </w:t>
      </w:r>
      <w:r w:rsidR="00BB5C58">
        <w:rPr>
          <w:lang w:eastAsia="en-US"/>
        </w:rPr>
        <w:t>plus de deux millions</w:t>
      </w:r>
      <w:r>
        <w:rPr>
          <w:lang w:eastAsia="en-US"/>
        </w:rPr>
        <w:t xml:space="preserve">, </w:t>
      </w:r>
      <w:r w:rsidR="00BB5C58">
        <w:rPr>
          <w:lang w:eastAsia="en-US"/>
        </w:rPr>
        <w:t>madame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connu la Vercelli qui refusa de se marier avec le roi de Hanovre</w:t>
      </w:r>
      <w:r>
        <w:rPr>
          <w:lang w:eastAsia="en-US"/>
        </w:rPr>
        <w:t xml:space="preserve">… </w:t>
      </w:r>
      <w:proofErr w:type="spellStart"/>
      <w:r w:rsidR="00BB5C58">
        <w:rPr>
          <w:lang w:eastAsia="en-US"/>
        </w:rPr>
        <w:t>Lovely</w:t>
      </w:r>
      <w:proofErr w:type="spellEnd"/>
      <w:r w:rsidR="00BB5C58">
        <w:rPr>
          <w:lang w:eastAsia="en-US"/>
        </w:rPr>
        <w:t xml:space="preserve"> est cent fois plus belle que la plus belle des deux</w:t>
      </w:r>
      <w:r>
        <w:rPr>
          <w:lang w:eastAsia="en-US"/>
        </w:rPr>
        <w:t> !</w:t>
      </w:r>
    </w:p>
    <w:p w14:paraId="1FD58110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Paoli écoutait patiemment</w:t>
      </w:r>
      <w:r w:rsidR="00A23BF9">
        <w:rPr>
          <w:lang w:eastAsia="en-US"/>
        </w:rPr>
        <w:t>.</w:t>
      </w:r>
    </w:p>
    <w:p w14:paraId="0CBBB474" w14:textId="03B32D9C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Pour ce qui est du mystère</w:t>
      </w:r>
      <w:r>
        <w:rPr>
          <w:lang w:eastAsia="en-US"/>
        </w:rPr>
        <w:t xml:space="preserve">, </w:t>
      </w:r>
      <w:r w:rsidR="00BB5C58">
        <w:rPr>
          <w:lang w:eastAsia="en-US"/>
        </w:rPr>
        <w:t>reprit la vieille qui s</w:t>
      </w:r>
      <w:r>
        <w:rPr>
          <w:lang w:eastAsia="en-US"/>
        </w:rPr>
        <w:t>’</w:t>
      </w:r>
      <w:r w:rsidR="00BB5C58">
        <w:rPr>
          <w:lang w:eastAsia="en-US"/>
        </w:rPr>
        <w:t>animait en parlant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en ai deviné des secrets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 xml:space="preserve">Nana </w:t>
      </w:r>
      <w:proofErr w:type="spellStart"/>
      <w:r w:rsidR="00BB5C58">
        <w:rPr>
          <w:lang w:eastAsia="en-US"/>
        </w:rPr>
        <w:t>Manchel</w:t>
      </w:r>
      <w:proofErr w:type="spellEnd"/>
      <w:r w:rsidR="00BB5C58">
        <w:rPr>
          <w:lang w:eastAsia="en-US"/>
        </w:rPr>
        <w:t xml:space="preserve"> n</w:t>
      </w:r>
      <w:r>
        <w:rPr>
          <w:lang w:eastAsia="en-US"/>
        </w:rPr>
        <w:t>’</w:t>
      </w:r>
      <w:r w:rsidR="00BB5C58">
        <w:rPr>
          <w:lang w:eastAsia="en-US"/>
        </w:rPr>
        <w:t>était-elle pas la sœur d</w:t>
      </w:r>
      <w:r>
        <w:rPr>
          <w:lang w:eastAsia="en-US"/>
        </w:rPr>
        <w:t>’</w:t>
      </w:r>
      <w:r w:rsidR="00BB5C58">
        <w:rPr>
          <w:lang w:eastAsia="en-US"/>
        </w:rPr>
        <w:t>une reine</w:t>
      </w:r>
      <w:r>
        <w:rPr>
          <w:lang w:eastAsia="en-US"/>
        </w:rPr>
        <w:t xml:space="preserve"> ?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Nana qui allait avec les pompiers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Et madame Abel</w:t>
      </w:r>
      <w:r>
        <w:rPr>
          <w:lang w:eastAsia="en-US"/>
        </w:rPr>
        <w:t xml:space="preserve">, </w:t>
      </w:r>
      <w:r w:rsidR="00BB5C58">
        <w:rPr>
          <w:lang w:eastAsia="en-US"/>
        </w:rPr>
        <w:t>la Dugazon</w:t>
      </w:r>
      <w:r>
        <w:rPr>
          <w:lang w:eastAsia="en-US"/>
        </w:rPr>
        <w:t xml:space="preserve">, </w:t>
      </w:r>
      <w:r w:rsidR="00BB5C58">
        <w:rPr>
          <w:lang w:eastAsia="en-US"/>
        </w:rPr>
        <w:t>qui disparut tout à coup</w:t>
      </w:r>
      <w:r>
        <w:rPr>
          <w:lang w:eastAsia="en-US"/>
        </w:rPr>
        <w:t xml:space="preserve">, </w:t>
      </w:r>
      <w:r w:rsidR="00BB5C58">
        <w:rPr>
          <w:lang w:eastAsia="en-US"/>
        </w:rPr>
        <w:t>parce que son père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un ministre de la cour d</w:t>
      </w:r>
      <w:r>
        <w:rPr>
          <w:lang w:eastAsia="en-US"/>
        </w:rPr>
        <w:t>’</w:t>
      </w:r>
      <w:r w:rsidR="00BB5C58">
        <w:rPr>
          <w:lang w:eastAsia="en-US"/>
        </w:rPr>
        <w:t>Autriche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la reconnut dans la coulisse</w:t>
      </w:r>
      <w:r>
        <w:rPr>
          <w:lang w:eastAsia="en-US"/>
        </w:rPr>
        <w:t xml:space="preserve">… </w:t>
      </w:r>
      <w:r w:rsidR="00BB5C58">
        <w:rPr>
          <w:lang w:eastAsia="en-US"/>
        </w:rPr>
        <w:t>Les planches sont foulées par toutes sortes de pieds</w:t>
      </w:r>
      <w:r>
        <w:rPr>
          <w:lang w:eastAsia="en-US"/>
        </w:rPr>
        <w:t xml:space="preserve">, </w:t>
      </w:r>
      <w:r w:rsidR="00BB5C58">
        <w:rPr>
          <w:lang w:eastAsia="en-US"/>
        </w:rPr>
        <w:t>madame</w:t>
      </w:r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mais le secret de </w:t>
      </w:r>
      <w:proofErr w:type="spellStart"/>
      <w:r w:rsidR="00BB5C58">
        <w:rPr>
          <w:lang w:eastAsia="en-US"/>
        </w:rPr>
        <w:t>Lovely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je ne l</w:t>
      </w:r>
      <w:r>
        <w:rPr>
          <w:lang w:eastAsia="en-US"/>
        </w:rPr>
        <w:t>’</w:t>
      </w:r>
      <w:r w:rsidR="00BB5C58">
        <w:rPr>
          <w:lang w:eastAsia="en-US"/>
        </w:rPr>
        <w:t>ai pas deviné</w:t>
      </w:r>
      <w:r>
        <w:rPr>
          <w:lang w:eastAsia="en-US"/>
        </w:rPr>
        <w:t>.</w:t>
      </w:r>
    </w:p>
    <w:p w14:paraId="4B29B76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se tut</w:t>
      </w:r>
      <w:r w:rsidR="00A23BF9">
        <w:rPr>
          <w:lang w:eastAsia="en-US"/>
        </w:rPr>
        <w:t>.</w:t>
      </w:r>
    </w:p>
    <w:p w14:paraId="2CCAE66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Paoli était vivement intriguée</w:t>
      </w:r>
      <w:r w:rsidR="00A23BF9">
        <w:rPr>
          <w:lang w:eastAsia="en-US"/>
        </w:rPr>
        <w:t>.</w:t>
      </w:r>
    </w:p>
    <w:p w14:paraId="49ABC8B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attendit un instant pour voir si Grièche poursuivrait d</w:t>
      </w:r>
      <w:r w:rsidR="00A23BF9">
        <w:rPr>
          <w:lang w:eastAsia="en-US"/>
        </w:rPr>
        <w:t>’</w:t>
      </w:r>
      <w:r>
        <w:rPr>
          <w:lang w:eastAsia="en-US"/>
        </w:rPr>
        <w:t>elle-même</w:t>
      </w:r>
      <w:r w:rsidR="00A23BF9">
        <w:rPr>
          <w:lang w:eastAsia="en-US"/>
        </w:rPr>
        <w:t xml:space="preserve">, </w:t>
      </w:r>
      <w:r>
        <w:rPr>
          <w:lang w:eastAsia="en-US"/>
        </w:rPr>
        <w:t>puis elle interrogea encore</w:t>
      </w:r>
      <w:r w:rsidR="00A23BF9">
        <w:rPr>
          <w:lang w:eastAsia="en-US"/>
        </w:rPr>
        <w:t>.</w:t>
      </w:r>
    </w:p>
    <w:p w14:paraId="4F68595E" w14:textId="1604515B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En tout cas</w:t>
      </w:r>
      <w:r>
        <w:rPr>
          <w:lang w:eastAsia="en-US"/>
        </w:rPr>
        <w:t xml:space="preserve">, </w:t>
      </w:r>
      <w:r w:rsidR="00BB5C58">
        <w:rPr>
          <w:lang w:eastAsia="en-US"/>
        </w:rPr>
        <w:t>ma bonne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dit-elle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vous en savez certainement beaucoup plus long que moi qui ne sais rien du tout</w:t>
      </w:r>
      <w:r>
        <w:rPr>
          <w:lang w:eastAsia="en-US"/>
        </w:rPr>
        <w:t>…</w:t>
      </w:r>
    </w:p>
    <w:p w14:paraId="3B74C277" w14:textId="48F6FEC8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sais qu</w:t>
      </w:r>
      <w:r>
        <w:rPr>
          <w:lang w:eastAsia="en-US"/>
        </w:rPr>
        <w:t>’</w:t>
      </w:r>
      <w:r w:rsidR="00BB5C58">
        <w:rPr>
          <w:lang w:eastAsia="en-US"/>
        </w:rPr>
        <w:t>on bavarde et qu</w:t>
      </w:r>
      <w:r>
        <w:rPr>
          <w:lang w:eastAsia="en-US"/>
        </w:rPr>
        <w:t>’</w:t>
      </w:r>
      <w:r w:rsidR="00BB5C58">
        <w:rPr>
          <w:lang w:eastAsia="en-US"/>
        </w:rPr>
        <w:t>on calomnie</w:t>
      </w:r>
      <w:r>
        <w:rPr>
          <w:lang w:eastAsia="en-US"/>
        </w:rPr>
        <w:t xml:space="preserve"> ! </w:t>
      </w:r>
      <w:r w:rsidR="00BB5C58">
        <w:rPr>
          <w:lang w:eastAsia="en-US"/>
        </w:rPr>
        <w:t>interrompit la duègne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si je voulais vous dire toutes les bêtises qui courent</w:t>
      </w:r>
      <w:r>
        <w:rPr>
          <w:lang w:eastAsia="en-US"/>
        </w:rPr>
        <w:t xml:space="preserve">, </w:t>
      </w:r>
      <w:r w:rsidR="00BB5C58">
        <w:rPr>
          <w:lang w:eastAsia="en-US"/>
        </w:rPr>
        <w:t>parbleu</w:t>
      </w:r>
      <w:r>
        <w:rPr>
          <w:lang w:eastAsia="en-US"/>
        </w:rPr>
        <w:t xml:space="preserve"> !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en aurais pour jusqu</w:t>
      </w:r>
      <w:r>
        <w:rPr>
          <w:lang w:eastAsia="en-US"/>
        </w:rPr>
        <w:t>’</w:t>
      </w:r>
      <w:r w:rsidR="00BB5C58">
        <w:rPr>
          <w:lang w:eastAsia="en-US"/>
        </w:rPr>
        <w:t>à demain</w:t>
      </w:r>
      <w:r>
        <w:rPr>
          <w:lang w:eastAsia="en-US"/>
        </w:rPr>
        <w:t xml:space="preserve">… </w:t>
      </w:r>
      <w:r w:rsidR="00BB5C58">
        <w:rPr>
          <w:lang w:eastAsia="en-US"/>
        </w:rPr>
        <w:t xml:space="preserve">La vérité est que </w:t>
      </w:r>
      <w:proofErr w:type="spellStart"/>
      <w:r w:rsidR="00BB5C58">
        <w:rPr>
          <w:lang w:eastAsia="en-US"/>
        </w:rPr>
        <w:t>Lovely</w:t>
      </w:r>
      <w:proofErr w:type="spellEnd"/>
      <w:r w:rsidR="00BB5C58">
        <w:rPr>
          <w:lang w:eastAsia="en-US"/>
        </w:rPr>
        <w:t xml:space="preserve"> se cache</w:t>
      </w:r>
      <w:r>
        <w:rPr>
          <w:lang w:eastAsia="en-US"/>
        </w:rPr>
        <w:t xml:space="preserve">… </w:t>
      </w:r>
      <w:r w:rsidR="00BB5C58">
        <w:rPr>
          <w:lang w:eastAsia="en-US"/>
        </w:rPr>
        <w:t>Pourquoi</w:t>
      </w:r>
      <w:r>
        <w:rPr>
          <w:lang w:eastAsia="en-US"/>
        </w:rPr>
        <w:t xml:space="preserve"> ? </w:t>
      </w:r>
      <w:r w:rsidR="00BB5C58">
        <w:rPr>
          <w:lang w:eastAsia="en-US"/>
        </w:rPr>
        <w:t>cherchez</w:t>
      </w:r>
      <w:r>
        <w:rPr>
          <w:lang w:eastAsia="en-US"/>
        </w:rPr>
        <w:t xml:space="preserve"> ; </w:t>
      </w:r>
      <w:r w:rsidR="00BB5C58">
        <w:rPr>
          <w:lang w:eastAsia="en-US"/>
        </w:rPr>
        <w:t>où</w:t>
      </w:r>
      <w:r>
        <w:rPr>
          <w:lang w:eastAsia="en-US"/>
        </w:rPr>
        <w:t xml:space="preserve"> ? </w:t>
      </w:r>
      <w:r w:rsidR="00BB5C58">
        <w:rPr>
          <w:lang w:eastAsia="en-US"/>
        </w:rPr>
        <w:t>le bon Dieu le sait</w:t>
      </w:r>
      <w:r>
        <w:rPr>
          <w:lang w:eastAsia="en-US"/>
        </w:rPr>
        <w:t xml:space="preserve">… </w:t>
      </w:r>
      <w:r w:rsidR="00BB5C58">
        <w:rPr>
          <w:lang w:eastAsia="en-US"/>
        </w:rPr>
        <w:t>Le directeur lui-même a tâché d</w:t>
      </w:r>
      <w:r>
        <w:rPr>
          <w:lang w:eastAsia="en-US"/>
        </w:rPr>
        <w:t>’</w:t>
      </w:r>
      <w:r w:rsidR="00BB5C58">
        <w:rPr>
          <w:lang w:eastAsia="en-US"/>
        </w:rPr>
        <w:t>en savoir plus long</w:t>
      </w:r>
      <w:r>
        <w:rPr>
          <w:lang w:eastAsia="en-US"/>
        </w:rPr>
        <w:t xml:space="preserve"> : </w:t>
      </w:r>
      <w:r w:rsidR="00BB5C58">
        <w:rPr>
          <w:lang w:eastAsia="en-US"/>
        </w:rPr>
        <w:t>impossible</w:t>
      </w:r>
      <w:r>
        <w:rPr>
          <w:lang w:eastAsia="en-US"/>
        </w:rPr>
        <w:t> !</w:t>
      </w:r>
    </w:p>
    <w:p w14:paraId="21327EF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Comment</w:t>
      </w:r>
      <w:r>
        <w:rPr>
          <w:lang w:eastAsia="en-US"/>
        </w:rPr>
        <w:t xml:space="preserve"> ! </w:t>
      </w:r>
      <w:r w:rsidR="00BB5C58">
        <w:rPr>
          <w:lang w:eastAsia="en-US"/>
        </w:rPr>
        <w:t>le directeur ne sait pas</w:t>
      </w:r>
      <w:r>
        <w:rPr>
          <w:lang w:eastAsia="en-US"/>
        </w:rPr>
        <w:t> ?…</w:t>
      </w:r>
    </w:p>
    <w:p w14:paraId="14AE76E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Il n</w:t>
      </w:r>
      <w:r>
        <w:rPr>
          <w:lang w:eastAsia="en-US"/>
        </w:rPr>
        <w:t>’</w:t>
      </w:r>
      <w:r w:rsidR="00BB5C58">
        <w:rPr>
          <w:lang w:eastAsia="en-US"/>
        </w:rPr>
        <w:t>y a pas d</w:t>
      </w:r>
      <w:r>
        <w:rPr>
          <w:lang w:eastAsia="en-US"/>
        </w:rPr>
        <w:t>’</w:t>
      </w:r>
      <w:r w:rsidR="00BB5C58">
        <w:rPr>
          <w:lang w:eastAsia="en-US"/>
        </w:rPr>
        <w:t>engagement</w:t>
      </w:r>
      <w:r>
        <w:rPr>
          <w:lang w:eastAsia="en-US"/>
        </w:rPr>
        <w:t xml:space="preserve">… </w:t>
      </w:r>
      <w:r w:rsidR="00BB5C58">
        <w:rPr>
          <w:lang w:eastAsia="en-US"/>
        </w:rPr>
        <w:t>elle a tout refusé</w:t>
      </w:r>
      <w:r>
        <w:rPr>
          <w:lang w:eastAsia="en-US"/>
        </w:rPr>
        <w:t xml:space="preserve">… </w:t>
      </w:r>
      <w:r w:rsidR="00BB5C58">
        <w:rPr>
          <w:lang w:eastAsia="en-US"/>
        </w:rPr>
        <w:t>Elle vient</w:t>
      </w:r>
      <w:r>
        <w:rPr>
          <w:lang w:eastAsia="en-US"/>
        </w:rPr>
        <w:t xml:space="preserve">, </w:t>
      </w:r>
      <w:r w:rsidR="00BB5C58">
        <w:rPr>
          <w:lang w:eastAsia="en-US"/>
        </w:rPr>
        <w:t>elle s</w:t>
      </w:r>
      <w:r>
        <w:rPr>
          <w:lang w:eastAsia="en-US"/>
        </w:rPr>
        <w:t>’</w:t>
      </w:r>
      <w:r w:rsidR="00BB5C58">
        <w:rPr>
          <w:lang w:eastAsia="en-US"/>
        </w:rPr>
        <w:t>en va</w:t>
      </w:r>
      <w:r>
        <w:rPr>
          <w:lang w:eastAsia="en-US"/>
        </w:rPr>
        <w:t xml:space="preserve">…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tout</w:t>
      </w:r>
      <w:r>
        <w:rPr>
          <w:lang w:eastAsia="en-US"/>
        </w:rPr>
        <w:t>.</w:t>
      </w:r>
    </w:p>
    <w:p w14:paraId="047C4A6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Mais elle a un domicile</w:t>
      </w:r>
      <w:r>
        <w:rPr>
          <w:lang w:eastAsia="en-US"/>
        </w:rPr>
        <w:t xml:space="preserve"> ? </w:t>
      </w:r>
      <w:r w:rsidR="00BB5C58">
        <w:rPr>
          <w:lang w:eastAsia="en-US"/>
        </w:rPr>
        <w:t>demanda Paoli qui tombait de son haut</w:t>
      </w:r>
      <w:r>
        <w:rPr>
          <w:lang w:eastAsia="en-US"/>
        </w:rPr>
        <w:t>.</w:t>
      </w:r>
    </w:p>
    <w:p w14:paraId="0E4F9ECE" w14:textId="78CC6323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Je pense bien qu</w:t>
      </w:r>
      <w:r>
        <w:rPr>
          <w:lang w:eastAsia="en-US"/>
        </w:rPr>
        <w:t>’</w:t>
      </w:r>
      <w:r w:rsidR="00BB5C58">
        <w:rPr>
          <w:lang w:eastAsia="en-US"/>
        </w:rPr>
        <w:t>elle ne couche pas sur un banc du boulevard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répondit Grièche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mais son domicile</w:t>
      </w:r>
      <w:r>
        <w:rPr>
          <w:lang w:eastAsia="en-US"/>
        </w:rPr>
        <w:t xml:space="preserve">, </w:t>
      </w:r>
      <w:r w:rsidR="00BB5C58">
        <w:rPr>
          <w:lang w:eastAsia="en-US"/>
        </w:rPr>
        <w:t>personne ne le connaît</w:t>
      </w:r>
      <w:r>
        <w:rPr>
          <w:lang w:eastAsia="en-US"/>
        </w:rPr>
        <w:t>.</w:t>
      </w:r>
    </w:p>
    <w:p w14:paraId="581DE29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bien étrange</w:t>
      </w:r>
      <w:r>
        <w:rPr>
          <w:lang w:eastAsia="en-US"/>
        </w:rPr>
        <w:t> !</w:t>
      </w:r>
    </w:p>
    <w:p w14:paraId="21619BA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Assez</w:t>
      </w:r>
      <w:r>
        <w:rPr>
          <w:lang w:eastAsia="en-US"/>
        </w:rPr>
        <w:t xml:space="preserve">, </w:t>
      </w:r>
      <w:r w:rsidR="00BB5C58">
        <w:rPr>
          <w:lang w:eastAsia="en-US"/>
        </w:rPr>
        <w:t>oui</w:t>
      </w:r>
      <w:r>
        <w:rPr>
          <w:lang w:eastAsia="en-US"/>
        </w:rPr>
        <w:t xml:space="preserve">,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vrai</w:t>
      </w:r>
      <w:r>
        <w:rPr>
          <w:lang w:eastAsia="en-US"/>
        </w:rPr>
        <w:t xml:space="preserve">… </w:t>
      </w:r>
      <w:r w:rsidR="00BB5C58">
        <w:rPr>
          <w:lang w:eastAsia="en-US"/>
        </w:rPr>
        <w:t>On a essayé tous les moyens pour savoir</w:t>
      </w:r>
      <w:r>
        <w:rPr>
          <w:lang w:eastAsia="en-US"/>
        </w:rPr>
        <w:t xml:space="preserve">, </w:t>
      </w:r>
      <w:r w:rsidR="00BB5C58">
        <w:rPr>
          <w:lang w:eastAsia="en-US"/>
        </w:rPr>
        <w:t>car</w:t>
      </w:r>
      <w:r>
        <w:rPr>
          <w:lang w:eastAsia="en-US"/>
        </w:rPr>
        <w:t xml:space="preserve">, </w:t>
      </w:r>
      <w:r w:rsidR="00BB5C58">
        <w:rPr>
          <w:lang w:eastAsia="en-US"/>
        </w:rPr>
        <w:t>Dieu merci</w:t>
      </w:r>
      <w:r>
        <w:rPr>
          <w:lang w:eastAsia="en-US"/>
        </w:rPr>
        <w:t xml:space="preserve">, </w:t>
      </w:r>
      <w:r w:rsidR="00BB5C58">
        <w:rPr>
          <w:lang w:eastAsia="en-US"/>
        </w:rPr>
        <w:t>la curiosité ne manque pas chez nous</w:t>
      </w:r>
      <w:r>
        <w:rPr>
          <w:lang w:eastAsia="en-US"/>
        </w:rPr>
        <w:t xml:space="preserve">, </w:t>
      </w:r>
      <w:r w:rsidR="00BB5C58">
        <w:rPr>
          <w:lang w:eastAsia="en-US"/>
        </w:rPr>
        <w:t>vous savez</w:t>
      </w:r>
      <w:r>
        <w:rPr>
          <w:lang w:eastAsia="en-US"/>
        </w:rPr>
        <w:t xml:space="preserve">… </w:t>
      </w:r>
      <w:r w:rsidR="00BB5C58">
        <w:rPr>
          <w:lang w:eastAsia="en-US"/>
        </w:rPr>
        <w:t>tous les curieux se sont cassé le nez</w:t>
      </w:r>
      <w:r>
        <w:rPr>
          <w:lang w:eastAsia="en-US"/>
        </w:rPr>
        <w:t xml:space="preserve">… </w:t>
      </w:r>
      <w:r w:rsidR="00BB5C58">
        <w:rPr>
          <w:lang w:eastAsia="en-US"/>
        </w:rPr>
        <w:t>Voilà</w:t>
      </w:r>
      <w:r>
        <w:rPr>
          <w:lang w:eastAsia="en-US"/>
        </w:rPr>
        <w:t xml:space="preserve">, </w:t>
      </w:r>
      <w:r w:rsidR="00BB5C58">
        <w:rPr>
          <w:lang w:eastAsia="en-US"/>
        </w:rPr>
        <w:t>du reste</w:t>
      </w:r>
      <w:r>
        <w:rPr>
          <w:lang w:eastAsia="en-US"/>
        </w:rPr>
        <w:t xml:space="preserve">, </w:t>
      </w:r>
      <w:r w:rsidR="00BB5C58">
        <w:rPr>
          <w:lang w:eastAsia="en-US"/>
        </w:rPr>
        <w:t>l</w:t>
      </w:r>
      <w:r>
        <w:rPr>
          <w:lang w:eastAsia="en-US"/>
        </w:rPr>
        <w:t>’</w:t>
      </w:r>
      <w:r w:rsidR="00BB5C58">
        <w:rPr>
          <w:lang w:eastAsia="en-US"/>
        </w:rPr>
        <w:t>ordre et la marche</w:t>
      </w:r>
      <w:r>
        <w:rPr>
          <w:lang w:eastAsia="en-US"/>
        </w:rPr>
        <w:t xml:space="preserve"> ; </w:t>
      </w:r>
      <w:r w:rsidR="00BB5C58">
        <w:rPr>
          <w:lang w:eastAsia="en-US"/>
        </w:rPr>
        <w:t>on peut bien vous le dire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Trois fois par semaine elle arrive dans un fiacre</w:t>
      </w:r>
      <w:r>
        <w:rPr>
          <w:lang w:eastAsia="en-US"/>
        </w:rPr>
        <w:t xml:space="preserve">, </w:t>
      </w:r>
      <w:r w:rsidR="00BB5C58">
        <w:rPr>
          <w:lang w:eastAsia="en-US"/>
        </w:rPr>
        <w:t>jamais le même</w:t>
      </w:r>
      <w:r>
        <w:rPr>
          <w:lang w:eastAsia="en-US"/>
        </w:rPr>
        <w:t xml:space="preserve">. </w:t>
      </w:r>
      <w:r w:rsidR="00BB5C58">
        <w:rPr>
          <w:lang w:eastAsia="en-US"/>
        </w:rPr>
        <w:t>Ce fiacre l</w:t>
      </w:r>
      <w:r>
        <w:rPr>
          <w:lang w:eastAsia="en-US"/>
        </w:rPr>
        <w:t>’</w:t>
      </w:r>
      <w:r w:rsidR="00BB5C58">
        <w:rPr>
          <w:lang w:eastAsia="en-US"/>
        </w:rPr>
        <w:t>attend à la porte</w:t>
      </w:r>
      <w:r>
        <w:rPr>
          <w:lang w:eastAsia="en-US"/>
        </w:rPr>
        <w:t xml:space="preserve"> ; </w:t>
      </w:r>
      <w:r w:rsidR="00BB5C58">
        <w:rPr>
          <w:lang w:eastAsia="en-US"/>
        </w:rPr>
        <w:t>elle y monte pour s</w:t>
      </w:r>
      <w:r>
        <w:rPr>
          <w:lang w:eastAsia="en-US"/>
        </w:rPr>
        <w:t>’</w:t>
      </w:r>
      <w:r w:rsidR="00BB5C58">
        <w:rPr>
          <w:lang w:eastAsia="en-US"/>
        </w:rPr>
        <w:t>en retourner</w:t>
      </w:r>
      <w:r>
        <w:rPr>
          <w:lang w:eastAsia="en-US"/>
        </w:rPr>
        <w:t xml:space="preserve">. </w:t>
      </w:r>
      <w:r w:rsidR="00BB5C58">
        <w:rPr>
          <w:lang w:eastAsia="en-US"/>
        </w:rPr>
        <w:t>Ce fiacre la conduit tantôt à la Bastille</w:t>
      </w:r>
      <w:r>
        <w:rPr>
          <w:lang w:eastAsia="en-US"/>
        </w:rPr>
        <w:t xml:space="preserve">, </w:t>
      </w:r>
      <w:r w:rsidR="00BB5C58">
        <w:rPr>
          <w:lang w:eastAsia="en-US"/>
        </w:rPr>
        <w:t>tantôt à la Madeleine</w:t>
      </w:r>
      <w:r>
        <w:rPr>
          <w:lang w:eastAsia="en-US"/>
        </w:rPr>
        <w:t xml:space="preserve">, </w:t>
      </w:r>
      <w:r w:rsidR="00BB5C58">
        <w:rPr>
          <w:lang w:eastAsia="en-US"/>
        </w:rPr>
        <w:t>ou devant un passage</w:t>
      </w:r>
      <w:r>
        <w:rPr>
          <w:lang w:eastAsia="en-US"/>
        </w:rPr>
        <w:t xml:space="preserve">… </w:t>
      </w:r>
      <w:r w:rsidR="00BB5C58">
        <w:rPr>
          <w:lang w:eastAsia="en-US"/>
        </w:rPr>
        <w:t>Elle saute à terre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si elle se voit suivie</w:t>
      </w:r>
      <w:r>
        <w:rPr>
          <w:lang w:eastAsia="en-US"/>
        </w:rPr>
        <w:t xml:space="preserve">, </w:t>
      </w:r>
      <w:r w:rsidR="00BB5C58">
        <w:rPr>
          <w:lang w:eastAsia="en-US"/>
        </w:rPr>
        <w:t>elle monte dans un autre fiacre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Une fois</w:t>
      </w:r>
      <w:r>
        <w:rPr>
          <w:lang w:eastAsia="en-US"/>
        </w:rPr>
        <w:t xml:space="preserve">, </w:t>
      </w:r>
      <w:proofErr w:type="spellStart"/>
      <w:r w:rsidR="00BB5C58">
        <w:rPr>
          <w:lang w:eastAsia="en-US"/>
        </w:rPr>
        <w:t>Gredinot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l</w:t>
      </w:r>
      <w:r>
        <w:rPr>
          <w:lang w:eastAsia="en-US"/>
        </w:rPr>
        <w:t>’</w:t>
      </w:r>
      <w:r w:rsidR="00BB5C58">
        <w:rPr>
          <w:lang w:eastAsia="en-US"/>
        </w:rPr>
        <w:t>agent de change</w:t>
      </w:r>
      <w:r>
        <w:rPr>
          <w:lang w:eastAsia="en-US"/>
        </w:rPr>
        <w:t xml:space="preserve">, </w:t>
      </w:r>
      <w:r w:rsidR="00BB5C58">
        <w:rPr>
          <w:lang w:eastAsia="en-US"/>
        </w:rPr>
        <w:t>l</w:t>
      </w:r>
      <w:r>
        <w:rPr>
          <w:lang w:eastAsia="en-US"/>
        </w:rPr>
        <w:t>’</w:t>
      </w:r>
      <w:r w:rsidR="00BB5C58">
        <w:rPr>
          <w:lang w:eastAsia="en-US"/>
        </w:rPr>
        <w:t>a suivie jusqu</w:t>
      </w:r>
      <w:r>
        <w:rPr>
          <w:lang w:eastAsia="en-US"/>
        </w:rPr>
        <w:t>’</w:t>
      </w:r>
      <w:r w:rsidR="00BB5C58">
        <w:rPr>
          <w:lang w:eastAsia="en-US"/>
        </w:rPr>
        <w:t>à une heure du matin</w:t>
      </w:r>
      <w:r>
        <w:rPr>
          <w:lang w:eastAsia="en-US"/>
        </w:rPr>
        <w:t xml:space="preserve">… </w:t>
      </w:r>
      <w:r w:rsidR="00BB5C58">
        <w:rPr>
          <w:lang w:eastAsia="en-US"/>
        </w:rPr>
        <w:t>Elle changea quatre fois de fiacre</w:t>
      </w:r>
      <w:r>
        <w:rPr>
          <w:lang w:eastAsia="en-US"/>
        </w:rPr>
        <w:t xml:space="preserve">… </w:t>
      </w:r>
      <w:r w:rsidR="00BB5C58">
        <w:rPr>
          <w:lang w:eastAsia="en-US"/>
        </w:rPr>
        <w:t>puis elle entra dans une maison de la rue Meslay</w:t>
      </w:r>
      <w:r>
        <w:rPr>
          <w:lang w:eastAsia="en-US"/>
        </w:rPr>
        <w:t>.</w:t>
      </w:r>
    </w:p>
    <w:p w14:paraId="7F73F41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 bien</w:t>
      </w:r>
      <w:r>
        <w:rPr>
          <w:lang w:eastAsia="en-US"/>
        </w:rPr>
        <w:t> ?</w:t>
      </w:r>
    </w:p>
    <w:p w14:paraId="7C01D99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proofErr w:type="spellStart"/>
      <w:r w:rsidR="00BB5C58">
        <w:rPr>
          <w:lang w:eastAsia="en-US"/>
        </w:rPr>
        <w:t>Gredinot</w:t>
      </w:r>
      <w:proofErr w:type="spellEnd"/>
      <w:r w:rsidR="00BB5C58">
        <w:rPr>
          <w:lang w:eastAsia="en-US"/>
        </w:rPr>
        <w:t xml:space="preserve"> attendit sur le pavé jusqu</w:t>
      </w:r>
      <w:r>
        <w:rPr>
          <w:lang w:eastAsia="en-US"/>
        </w:rPr>
        <w:t>’</w:t>
      </w:r>
      <w:r w:rsidR="00BB5C58">
        <w:rPr>
          <w:lang w:eastAsia="en-US"/>
        </w:rPr>
        <w:t>au jour</w:t>
      </w:r>
      <w:r>
        <w:rPr>
          <w:lang w:eastAsia="en-US"/>
        </w:rPr>
        <w:t xml:space="preserve">. </w:t>
      </w:r>
      <w:r w:rsidR="00BB5C58">
        <w:rPr>
          <w:lang w:eastAsia="en-US"/>
        </w:rPr>
        <w:t>Au jour</w:t>
      </w:r>
      <w:r>
        <w:rPr>
          <w:lang w:eastAsia="en-US"/>
        </w:rPr>
        <w:t xml:space="preserve">, </w:t>
      </w:r>
      <w:r w:rsidR="00BB5C58">
        <w:rPr>
          <w:lang w:eastAsia="en-US"/>
        </w:rPr>
        <w:t>il apprit que la maison avait une porte de sortie sur le boulevard</w:t>
      </w:r>
      <w:r>
        <w:rPr>
          <w:lang w:eastAsia="en-US"/>
        </w:rPr>
        <w:t xml:space="preserve">… </w:t>
      </w:r>
      <w:r w:rsidR="00BB5C58">
        <w:rPr>
          <w:lang w:eastAsia="en-US"/>
        </w:rPr>
        <w:t>ça le dégoûta un peu</w:t>
      </w:r>
      <w:r>
        <w:rPr>
          <w:lang w:eastAsia="en-US"/>
        </w:rPr>
        <w:t xml:space="preserve">, </w:t>
      </w:r>
      <w:r w:rsidR="00BB5C58">
        <w:rPr>
          <w:lang w:eastAsia="en-US"/>
        </w:rPr>
        <w:t>parce qu</w:t>
      </w:r>
      <w:r>
        <w:rPr>
          <w:lang w:eastAsia="en-US"/>
        </w:rPr>
        <w:t>’</w:t>
      </w:r>
      <w:r w:rsidR="00BB5C58">
        <w:rPr>
          <w:lang w:eastAsia="en-US"/>
        </w:rPr>
        <w:t>il avait attrapé un gros rhume</w:t>
      </w:r>
      <w:r>
        <w:rPr>
          <w:lang w:eastAsia="en-US"/>
        </w:rPr>
        <w:t>.</w:t>
      </w:r>
    </w:p>
    <w:p w14:paraId="52160CD7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Il n</w:t>
      </w:r>
      <w:r>
        <w:rPr>
          <w:lang w:eastAsia="en-US"/>
        </w:rPr>
        <w:t>’</w:t>
      </w:r>
      <w:r w:rsidR="00BB5C58">
        <w:rPr>
          <w:lang w:eastAsia="en-US"/>
        </w:rPr>
        <w:t>a pas essayé de nouveau</w:t>
      </w:r>
      <w:r>
        <w:rPr>
          <w:lang w:eastAsia="en-US"/>
        </w:rPr>
        <w:t> ?</w:t>
      </w:r>
    </w:p>
    <w:p w14:paraId="5C94884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Non</w:t>
      </w:r>
      <w:r>
        <w:rPr>
          <w:lang w:eastAsia="en-US"/>
        </w:rPr>
        <w:t>.</w:t>
      </w:r>
    </w:p>
    <w:p w14:paraId="699A2D58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Mais vous</w:t>
      </w:r>
      <w:r>
        <w:rPr>
          <w:lang w:eastAsia="en-US"/>
        </w:rPr>
        <w:t xml:space="preserve"> ? </w:t>
      </w:r>
      <w:r w:rsidR="00BB5C58">
        <w:rPr>
          <w:lang w:eastAsia="en-US"/>
        </w:rPr>
        <w:t>dit Paoli</w:t>
      </w:r>
      <w:r>
        <w:rPr>
          <w:lang w:eastAsia="en-US"/>
        </w:rPr>
        <w:t>.</w:t>
      </w:r>
    </w:p>
    <w:p w14:paraId="23E3D25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Moi</w:t>
      </w:r>
      <w:r>
        <w:rPr>
          <w:lang w:eastAsia="en-US"/>
        </w:rPr>
        <w:t xml:space="preserve"> ? </w:t>
      </w:r>
      <w:r w:rsidR="00BB5C58">
        <w:rPr>
          <w:lang w:eastAsia="en-US"/>
        </w:rPr>
        <w:t>répéta Grièche</w:t>
      </w:r>
      <w:r>
        <w:rPr>
          <w:lang w:eastAsia="en-US"/>
        </w:rPr>
        <w:t>.</w:t>
      </w:r>
    </w:p>
    <w:p w14:paraId="6849D17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hésita un instant</w:t>
      </w:r>
      <w:r w:rsidR="00A23BF9">
        <w:rPr>
          <w:lang w:eastAsia="en-US"/>
        </w:rPr>
        <w:t xml:space="preserve">, </w:t>
      </w:r>
      <w:r>
        <w:rPr>
          <w:lang w:eastAsia="en-US"/>
        </w:rPr>
        <w:t>puis elle reprit</w:t>
      </w:r>
      <w:r w:rsidR="00A23BF9">
        <w:rPr>
          <w:lang w:eastAsia="en-US"/>
        </w:rPr>
        <w:t> :</w:t>
      </w:r>
    </w:p>
    <w:p w14:paraId="01412091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vrai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suis curieuse comme une vieille folle</w:t>
      </w:r>
      <w:r>
        <w:rPr>
          <w:lang w:eastAsia="en-US"/>
        </w:rPr>
        <w:t xml:space="preserve">…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vrai</w:t>
      </w:r>
      <w:r>
        <w:rPr>
          <w:lang w:eastAsia="en-US"/>
        </w:rPr>
        <w:t xml:space="preserve"> !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essayé</w:t>
      </w:r>
      <w:r>
        <w:rPr>
          <w:lang w:eastAsia="en-US"/>
        </w:rPr>
        <w:t>…</w:t>
      </w:r>
    </w:p>
    <w:p w14:paraId="020152F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qu</w:t>
      </w:r>
      <w:r>
        <w:rPr>
          <w:lang w:eastAsia="en-US"/>
        </w:rPr>
        <w:t>’</w:t>
      </w:r>
      <w:r w:rsidR="00BB5C58">
        <w:rPr>
          <w:lang w:eastAsia="en-US"/>
        </w:rPr>
        <w:t>avez-vous appris</w:t>
      </w:r>
      <w:r>
        <w:rPr>
          <w:lang w:eastAsia="en-US"/>
        </w:rPr>
        <w:t xml:space="preserve"> ? </w:t>
      </w:r>
      <w:r w:rsidR="00BB5C58">
        <w:rPr>
          <w:lang w:eastAsia="en-US"/>
        </w:rPr>
        <w:t>demanda vivement la Milanaise</w:t>
      </w:r>
      <w:r>
        <w:rPr>
          <w:lang w:eastAsia="en-US"/>
        </w:rPr>
        <w:t>.</w:t>
      </w:r>
    </w:p>
    <w:p w14:paraId="35B16892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Rien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répliqua Grièche</w:t>
      </w:r>
      <w:r>
        <w:rPr>
          <w:lang w:eastAsia="en-US"/>
        </w:rPr>
        <w:t>.</w:t>
      </w:r>
    </w:p>
    <w:p w14:paraId="54EE104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Puis se ravisant</w:t>
      </w:r>
      <w:r w:rsidR="00A23BF9">
        <w:rPr>
          <w:lang w:eastAsia="en-US"/>
        </w:rPr>
        <w:t> :</w:t>
      </w:r>
    </w:p>
    <w:p w14:paraId="3E0A5FEE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Si fait</w:t>
      </w:r>
      <w:r>
        <w:rPr>
          <w:lang w:eastAsia="en-US"/>
        </w:rPr>
        <w:t xml:space="preserve">, </w:t>
      </w:r>
      <w:r w:rsidR="00BB5C58">
        <w:rPr>
          <w:lang w:eastAsia="en-US"/>
        </w:rPr>
        <w:t>poursuivit-elle</w:t>
      </w:r>
      <w:r>
        <w:rPr>
          <w:lang w:eastAsia="en-US"/>
        </w:rPr>
        <w:t xml:space="preserve"> ;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appris à ne pas me mêler des affaires des autres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l</w:t>
      </w:r>
      <w:r>
        <w:rPr>
          <w:lang w:eastAsia="en-US"/>
        </w:rPr>
        <w:t>’</w:t>
      </w:r>
      <w:r w:rsidR="00BB5C58">
        <w:rPr>
          <w:lang w:eastAsia="en-US"/>
        </w:rPr>
        <w:t>avais suivie</w:t>
      </w:r>
      <w:r>
        <w:rPr>
          <w:lang w:eastAsia="en-US"/>
        </w:rPr>
        <w:t xml:space="preserve">, </w:t>
      </w:r>
      <w:r w:rsidR="00BB5C58">
        <w:rPr>
          <w:lang w:eastAsia="en-US"/>
        </w:rPr>
        <w:t>bon jeu bon argent</w:t>
      </w:r>
      <w:r>
        <w:rPr>
          <w:lang w:eastAsia="en-US"/>
        </w:rPr>
        <w:t xml:space="preserve">, </w:t>
      </w:r>
      <w:r w:rsidR="00BB5C58">
        <w:rPr>
          <w:lang w:eastAsia="en-US"/>
        </w:rPr>
        <w:t>ma foi</w:t>
      </w:r>
      <w:r>
        <w:rPr>
          <w:lang w:eastAsia="en-US"/>
        </w:rPr>
        <w:t xml:space="preserve"> !…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 xml:space="preserve">avais parié un déjeuner chez </w:t>
      </w:r>
      <w:proofErr w:type="spellStart"/>
      <w:r w:rsidR="00BB5C58">
        <w:rPr>
          <w:lang w:eastAsia="en-US"/>
        </w:rPr>
        <w:t>Deffieux</w:t>
      </w:r>
      <w:proofErr w:type="spellEnd"/>
      <w:r w:rsidR="00BB5C58">
        <w:rPr>
          <w:lang w:eastAsia="en-US"/>
        </w:rPr>
        <w:t xml:space="preserve"> avec Ida</w:t>
      </w:r>
      <w:r>
        <w:rPr>
          <w:lang w:eastAsia="en-US"/>
        </w:rPr>
        <w:t xml:space="preserve">… </w:t>
      </w:r>
      <w:r w:rsidR="00BB5C58">
        <w:rPr>
          <w:lang w:eastAsia="en-US"/>
        </w:rPr>
        <w:t>elle changea de fiacre une fois devant l</w:t>
      </w:r>
      <w:r>
        <w:rPr>
          <w:lang w:eastAsia="en-US"/>
        </w:rPr>
        <w:t>’</w:t>
      </w:r>
      <w:r w:rsidR="00BB5C58">
        <w:rPr>
          <w:lang w:eastAsia="en-US"/>
        </w:rPr>
        <w:t>Opéra et une fois place Saint-Sulpice</w:t>
      </w:r>
      <w:r>
        <w:rPr>
          <w:lang w:eastAsia="en-US"/>
        </w:rPr>
        <w:t xml:space="preserve">… </w:t>
      </w:r>
      <w:r w:rsidR="00BB5C58">
        <w:rPr>
          <w:lang w:eastAsia="en-US"/>
        </w:rPr>
        <w:t>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bah</w:t>
      </w:r>
      <w:r>
        <w:rPr>
          <w:lang w:eastAsia="en-US"/>
        </w:rPr>
        <w:t xml:space="preserve"> ! </w:t>
      </w:r>
      <w:r w:rsidR="00BB5C58">
        <w:rPr>
          <w:lang w:eastAsia="en-US"/>
        </w:rPr>
        <w:t>je me disais</w:t>
      </w:r>
      <w:r>
        <w:rPr>
          <w:lang w:eastAsia="en-US"/>
        </w:rPr>
        <w:t xml:space="preserve"> : </w:t>
      </w:r>
      <w:r w:rsidR="00BB5C58">
        <w:rPr>
          <w:lang w:eastAsia="en-US"/>
        </w:rPr>
        <w:t>Change</w:t>
      </w:r>
      <w:r>
        <w:rPr>
          <w:lang w:eastAsia="en-US"/>
        </w:rPr>
        <w:t xml:space="preserve">, </w:t>
      </w:r>
      <w:r w:rsidR="00BB5C58">
        <w:rPr>
          <w:lang w:eastAsia="en-US"/>
        </w:rPr>
        <w:t>change</w:t>
      </w:r>
      <w:r>
        <w:rPr>
          <w:lang w:eastAsia="en-US"/>
        </w:rPr>
        <w:t xml:space="preserve"> ! </w:t>
      </w:r>
      <w:r w:rsidR="00BB5C58">
        <w:rPr>
          <w:lang w:eastAsia="en-US"/>
        </w:rPr>
        <w:t>je te pincerai tout de même</w:t>
      </w:r>
      <w:r>
        <w:rPr>
          <w:lang w:eastAsia="en-US"/>
        </w:rPr>
        <w:t xml:space="preserve">… </w:t>
      </w:r>
      <w:r w:rsidR="00BB5C58">
        <w:rPr>
          <w:lang w:eastAsia="en-US"/>
        </w:rPr>
        <w:t>Mais quand elle descendit de voiture</w:t>
      </w:r>
      <w:r>
        <w:rPr>
          <w:lang w:eastAsia="en-US"/>
        </w:rPr>
        <w:t xml:space="preserve">, </w:t>
      </w:r>
      <w:r w:rsidR="00BB5C58">
        <w:rPr>
          <w:lang w:eastAsia="en-US"/>
        </w:rPr>
        <w:t>elle vint droit à mon cabriolet</w:t>
      </w:r>
      <w:r>
        <w:rPr>
          <w:lang w:eastAsia="en-US"/>
        </w:rPr>
        <w:t xml:space="preserve">, </w:t>
      </w:r>
      <w:r w:rsidR="00BB5C58">
        <w:rPr>
          <w:lang w:eastAsia="en-US"/>
        </w:rPr>
        <w:t>leva le tablier</w:t>
      </w:r>
      <w:r>
        <w:rPr>
          <w:lang w:eastAsia="en-US"/>
        </w:rPr>
        <w:t xml:space="preserve">, </w:t>
      </w:r>
      <w:r w:rsidR="00BB5C58">
        <w:rPr>
          <w:lang w:eastAsia="en-US"/>
        </w:rPr>
        <w:t>monta et s</w:t>
      </w:r>
      <w:r>
        <w:rPr>
          <w:lang w:eastAsia="en-US"/>
        </w:rPr>
        <w:t>’</w:t>
      </w:r>
      <w:r w:rsidR="00BB5C58">
        <w:rPr>
          <w:lang w:eastAsia="en-US"/>
        </w:rPr>
        <w:t>assit près de moi</w:t>
      </w:r>
      <w:r>
        <w:rPr>
          <w:lang w:eastAsia="en-US"/>
        </w:rPr>
        <w:t>.</w:t>
      </w:r>
    </w:p>
    <w:p w14:paraId="6B564C2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oh</w:t>
      </w:r>
      <w:r>
        <w:rPr>
          <w:lang w:eastAsia="en-US"/>
        </w:rPr>
        <w:t xml:space="preserve"> ! </w:t>
      </w:r>
      <w:r w:rsidR="00BB5C58">
        <w:rPr>
          <w:lang w:eastAsia="en-US"/>
        </w:rPr>
        <w:t>fit Paoli</w:t>
      </w:r>
      <w:r>
        <w:rPr>
          <w:lang w:eastAsia="en-US"/>
        </w:rPr>
        <w:t>.</w:t>
      </w:r>
    </w:p>
    <w:p w14:paraId="6330AD6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Ça devient intéressant</w:t>
      </w:r>
      <w:r>
        <w:rPr>
          <w:lang w:eastAsia="en-US"/>
        </w:rPr>
        <w:t xml:space="preserve">, </w:t>
      </w:r>
      <w:r w:rsidR="00BB5C58">
        <w:rPr>
          <w:lang w:eastAsia="en-US"/>
        </w:rPr>
        <w:t>n</w:t>
      </w:r>
      <w:r>
        <w:rPr>
          <w:lang w:eastAsia="en-US"/>
        </w:rPr>
        <w:t>’</w:t>
      </w:r>
      <w:r w:rsidR="00BB5C58">
        <w:rPr>
          <w:lang w:eastAsia="en-US"/>
        </w:rPr>
        <w:t>est-ce pas</w:t>
      </w:r>
      <w:r>
        <w:rPr>
          <w:lang w:eastAsia="en-US"/>
        </w:rPr>
        <w:t> ?</w:t>
      </w:r>
    </w:p>
    <w:p w14:paraId="6566E25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Que vous dit-elle</w:t>
      </w:r>
      <w:r>
        <w:rPr>
          <w:lang w:eastAsia="en-US"/>
        </w:rPr>
        <w:t> ?</w:t>
      </w:r>
    </w:p>
    <w:p w14:paraId="53CB7D6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Trois mots qui me firent pleurer</w:t>
      </w:r>
      <w:r>
        <w:rPr>
          <w:lang w:eastAsia="en-US"/>
        </w:rPr>
        <w:t xml:space="preserve">, </w:t>
      </w:r>
      <w:r w:rsidR="00BB5C58">
        <w:rPr>
          <w:lang w:eastAsia="en-US"/>
        </w:rPr>
        <w:t>madame</w:t>
      </w:r>
      <w:r>
        <w:rPr>
          <w:lang w:eastAsia="en-US"/>
        </w:rPr>
        <w:t xml:space="preserve">, </w:t>
      </w:r>
      <w:r w:rsidR="00BB5C58">
        <w:rPr>
          <w:lang w:eastAsia="en-US"/>
        </w:rPr>
        <w:t>en pensant à la pauvre enfant que j</w:t>
      </w:r>
      <w:r>
        <w:rPr>
          <w:lang w:eastAsia="en-US"/>
        </w:rPr>
        <w:t>’</w:t>
      </w:r>
      <w:r w:rsidR="00BB5C58">
        <w:rPr>
          <w:lang w:eastAsia="en-US"/>
        </w:rPr>
        <w:t>ai à la maison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lui demandai pardon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quand elle me tendit sa main</w:t>
      </w:r>
      <w:r>
        <w:rPr>
          <w:lang w:eastAsia="en-US"/>
        </w:rPr>
        <w:t xml:space="preserve">, </w:t>
      </w:r>
      <w:r w:rsidR="00BB5C58">
        <w:rPr>
          <w:lang w:eastAsia="en-US"/>
        </w:rPr>
        <w:t>je la baisai comme si c</w:t>
      </w:r>
      <w:r>
        <w:rPr>
          <w:lang w:eastAsia="en-US"/>
        </w:rPr>
        <w:t>’</w:t>
      </w:r>
      <w:r w:rsidR="00BB5C58">
        <w:rPr>
          <w:lang w:eastAsia="en-US"/>
        </w:rPr>
        <w:t>eût été la main d</w:t>
      </w:r>
      <w:r>
        <w:rPr>
          <w:lang w:eastAsia="en-US"/>
        </w:rPr>
        <w:t>’</w:t>
      </w:r>
      <w:r w:rsidR="00BB5C58">
        <w:rPr>
          <w:lang w:eastAsia="en-US"/>
        </w:rPr>
        <w:t>une reine</w:t>
      </w:r>
      <w:r>
        <w:rPr>
          <w:lang w:eastAsia="en-US"/>
        </w:rPr>
        <w:t>…</w:t>
      </w:r>
    </w:p>
    <w:p w14:paraId="5FF0BB8F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Et vous êtes son amie depuis ce temps-là</w:t>
      </w:r>
      <w:r>
        <w:rPr>
          <w:lang w:eastAsia="en-US"/>
        </w:rPr>
        <w:t> ?</w:t>
      </w:r>
    </w:p>
    <w:p w14:paraId="20A5104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Oui</w:t>
      </w:r>
      <w:r>
        <w:rPr>
          <w:lang w:eastAsia="en-US"/>
        </w:rPr>
        <w:t xml:space="preserve">… </w:t>
      </w:r>
      <w:r w:rsidR="00BB5C58">
        <w:rPr>
          <w:lang w:eastAsia="en-US"/>
        </w:rPr>
        <w:t>son amie</w:t>
      </w:r>
      <w:r>
        <w:rPr>
          <w:lang w:eastAsia="en-US"/>
        </w:rPr>
        <w:t xml:space="preserve">… </w:t>
      </w:r>
      <w:r w:rsidR="00BB5C58">
        <w:rPr>
          <w:lang w:eastAsia="en-US"/>
        </w:rPr>
        <w:t>quoiqu</w:t>
      </w:r>
      <w:r>
        <w:rPr>
          <w:lang w:eastAsia="en-US"/>
        </w:rPr>
        <w:t>’</w:t>
      </w:r>
      <w:r w:rsidR="00BB5C58">
        <w:rPr>
          <w:lang w:eastAsia="en-US"/>
        </w:rPr>
        <w:t>elle soit au-dessus de moi</w:t>
      </w:r>
      <w:r>
        <w:rPr>
          <w:lang w:eastAsia="en-US"/>
        </w:rPr>
        <w:t xml:space="preserve">, </w:t>
      </w:r>
      <w:r w:rsidR="00BB5C58">
        <w:rPr>
          <w:lang w:eastAsia="en-US"/>
        </w:rPr>
        <w:t>je le sais bien</w:t>
      </w:r>
      <w:r>
        <w:rPr>
          <w:lang w:eastAsia="en-US"/>
        </w:rPr>
        <w:t xml:space="preserve">…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ai confiance en elle comme en Dieu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tenez</w:t>
      </w:r>
      <w:r>
        <w:rPr>
          <w:lang w:eastAsia="en-US"/>
        </w:rPr>
        <w:t xml:space="preserve"> ! </w:t>
      </w:r>
      <w:r w:rsidR="00BB5C58">
        <w:rPr>
          <w:lang w:eastAsia="en-US"/>
        </w:rPr>
        <w:t>Le père de ma fille lui a laissé dix mille francs en mourant</w:t>
      </w:r>
      <w:r>
        <w:rPr>
          <w:lang w:eastAsia="en-US"/>
        </w:rPr>
        <w:t xml:space="preserve">… </w:t>
      </w:r>
      <w:r w:rsidR="00BB5C58">
        <w:rPr>
          <w:lang w:eastAsia="en-US"/>
        </w:rPr>
        <w:t>Il y a un mois</w:t>
      </w:r>
      <w:r>
        <w:rPr>
          <w:lang w:eastAsia="en-US"/>
        </w:rPr>
        <w:t xml:space="preserve">, </w:t>
      </w:r>
      <w:proofErr w:type="gramStart"/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>avais peur</w:t>
      </w:r>
      <w:proofErr w:type="gramEnd"/>
      <w:r w:rsidR="00BB5C58">
        <w:rPr>
          <w:lang w:eastAsia="en-US"/>
        </w:rPr>
        <w:t xml:space="preserve"> d</w:t>
      </w:r>
      <w:r>
        <w:rPr>
          <w:lang w:eastAsia="en-US"/>
        </w:rPr>
        <w:t>’</w:t>
      </w:r>
      <w:r w:rsidR="00BB5C58">
        <w:rPr>
          <w:lang w:eastAsia="en-US"/>
        </w:rPr>
        <w:t xml:space="preserve">être saisie et je ne voulais </w:t>
      </w:r>
      <w:r w:rsidR="00BB5C58">
        <w:rPr>
          <w:lang w:eastAsia="en-US"/>
        </w:rPr>
        <w:lastRenderedPageBreak/>
        <w:t>pas toucher à cet argent-là qui est sacré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n</w:t>
      </w:r>
      <w:r>
        <w:rPr>
          <w:lang w:eastAsia="en-US"/>
        </w:rPr>
        <w:t>’</w:t>
      </w:r>
      <w:r w:rsidR="00BB5C58">
        <w:rPr>
          <w:lang w:eastAsia="en-US"/>
        </w:rPr>
        <w:t>ai confiance en personne</w:t>
      </w:r>
      <w:r>
        <w:rPr>
          <w:lang w:eastAsia="en-US"/>
        </w:rPr>
        <w:t xml:space="preserve">, </w:t>
      </w:r>
      <w:r w:rsidR="00BB5C58">
        <w:rPr>
          <w:lang w:eastAsia="en-US"/>
        </w:rPr>
        <w:t>moi</w:t>
      </w:r>
      <w:r>
        <w:rPr>
          <w:lang w:eastAsia="en-US"/>
        </w:rPr>
        <w:t xml:space="preserve">… </w:t>
      </w:r>
      <w:r w:rsidR="00BB5C58">
        <w:rPr>
          <w:lang w:eastAsia="en-US"/>
        </w:rPr>
        <w:t>J</w:t>
      </w:r>
      <w:r>
        <w:rPr>
          <w:lang w:eastAsia="en-US"/>
        </w:rPr>
        <w:t>’</w:t>
      </w:r>
      <w:r w:rsidR="00BB5C58">
        <w:rPr>
          <w:lang w:eastAsia="en-US"/>
        </w:rPr>
        <w:t xml:space="preserve">ai donné mon argent à madame </w:t>
      </w:r>
      <w:proofErr w:type="spellStart"/>
      <w:r w:rsidR="00BB5C58">
        <w:rPr>
          <w:lang w:eastAsia="en-US"/>
        </w:rPr>
        <w:t>Lovely</w:t>
      </w:r>
      <w:proofErr w:type="spellEnd"/>
      <w:r>
        <w:rPr>
          <w:lang w:eastAsia="en-US"/>
        </w:rPr>
        <w:t>.</w:t>
      </w:r>
    </w:p>
    <w:p w14:paraId="5239B50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Elle vous a donc dit où elle demeure</w:t>
      </w:r>
      <w:r>
        <w:rPr>
          <w:lang w:eastAsia="en-US"/>
        </w:rPr>
        <w:t> ?</w:t>
      </w:r>
    </w:p>
    <w:p w14:paraId="5259916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Non</w:t>
      </w:r>
      <w:r>
        <w:rPr>
          <w:lang w:eastAsia="en-US"/>
        </w:rPr>
        <w:t>.</w:t>
      </w:r>
    </w:p>
    <w:p w14:paraId="3AA5505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Peste</w:t>
      </w:r>
      <w:r>
        <w:rPr>
          <w:lang w:eastAsia="en-US"/>
        </w:rPr>
        <w:t xml:space="preserve"> ! </w:t>
      </w:r>
      <w:r w:rsidR="00BB5C58">
        <w:rPr>
          <w:lang w:eastAsia="en-US"/>
        </w:rPr>
        <w:t>fit Paoli en se pinçant la lèvre</w:t>
      </w:r>
      <w:r>
        <w:rPr>
          <w:lang w:eastAsia="en-US"/>
        </w:rPr>
        <w:t xml:space="preserve"> ; 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un drame-vaudeville</w:t>
      </w:r>
      <w:r>
        <w:rPr>
          <w:lang w:eastAsia="en-US"/>
        </w:rPr>
        <w:t xml:space="preserve">, </w:t>
      </w:r>
      <w:r w:rsidR="00BB5C58">
        <w:rPr>
          <w:lang w:eastAsia="en-US"/>
        </w:rPr>
        <w:t>cela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souhaite que vous vous en trouviez bien</w:t>
      </w:r>
      <w:r>
        <w:rPr>
          <w:lang w:eastAsia="en-US"/>
        </w:rPr>
        <w:t xml:space="preserve">, </w:t>
      </w:r>
      <w:r w:rsidR="00BB5C58">
        <w:rPr>
          <w:lang w:eastAsia="en-US"/>
        </w:rPr>
        <w:t>ma pauvre Grièche</w:t>
      </w:r>
      <w:r>
        <w:rPr>
          <w:lang w:eastAsia="en-US"/>
        </w:rPr>
        <w:t> !</w:t>
      </w:r>
    </w:p>
    <w:p w14:paraId="0A11D5C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Les acteurs et les actrices revenaient un à un</w:t>
      </w:r>
      <w:r w:rsidR="00A23BF9">
        <w:rPr>
          <w:lang w:eastAsia="en-US"/>
        </w:rPr>
        <w:t xml:space="preserve">. </w:t>
      </w:r>
      <w:r>
        <w:rPr>
          <w:lang w:eastAsia="en-US"/>
        </w:rPr>
        <w:t>Le tête-à-tête était désormais impossible</w:t>
      </w:r>
      <w:r w:rsidR="00A23BF9">
        <w:rPr>
          <w:lang w:eastAsia="en-US"/>
        </w:rPr>
        <w:t xml:space="preserve">. </w:t>
      </w:r>
      <w:r>
        <w:rPr>
          <w:lang w:eastAsia="en-US"/>
        </w:rPr>
        <w:t>Zoé entra impétueusement et s</w:t>
      </w:r>
      <w:r w:rsidR="00A23BF9">
        <w:rPr>
          <w:lang w:eastAsia="en-US"/>
        </w:rPr>
        <w:t>’</w:t>
      </w:r>
      <w:r>
        <w:rPr>
          <w:lang w:eastAsia="en-US"/>
        </w:rPr>
        <w:t>élança vers la glace pour voir si la grande scène avec les bandits avait dérangé sa coiffure</w:t>
      </w:r>
      <w:r w:rsidR="00A23BF9">
        <w:rPr>
          <w:lang w:eastAsia="en-US"/>
        </w:rPr>
        <w:t>.</w:t>
      </w:r>
    </w:p>
    <w:p w14:paraId="7568CA3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Sa coiffure n</w:t>
      </w:r>
      <w:r w:rsidR="00A23BF9">
        <w:rPr>
          <w:lang w:eastAsia="en-US"/>
        </w:rPr>
        <w:t>’</w:t>
      </w:r>
      <w:r>
        <w:rPr>
          <w:lang w:eastAsia="en-US"/>
        </w:rPr>
        <w:t>était pas dérangée</w:t>
      </w:r>
      <w:r w:rsidR="00A23BF9">
        <w:rPr>
          <w:lang w:eastAsia="en-US"/>
        </w:rPr>
        <w:t>.</w:t>
      </w:r>
    </w:p>
    <w:p w14:paraId="4B9E72A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se fit à lui-même une petite mine aimable et agaçante</w:t>
      </w:r>
      <w:r w:rsidR="00A23BF9">
        <w:rPr>
          <w:lang w:eastAsia="en-US"/>
        </w:rPr>
        <w:t>.</w:t>
      </w:r>
    </w:p>
    <w:p w14:paraId="7FE20151" w14:textId="3D08F2FC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Eh bien</w:t>
      </w:r>
      <w:r>
        <w:rPr>
          <w:lang w:eastAsia="en-US"/>
        </w:rPr>
        <w:t xml:space="preserve"> ! </w:t>
      </w:r>
      <w:r w:rsidR="00BB5C58">
        <w:rPr>
          <w:lang w:eastAsia="en-US"/>
        </w:rPr>
        <w:t>Paoli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dit-il</w:t>
      </w:r>
      <w:r>
        <w:rPr>
          <w:lang w:eastAsia="en-US"/>
        </w:rPr>
        <w:t xml:space="preserve">, </w:t>
      </w:r>
      <w:r w:rsidR="00BB5C58">
        <w:rPr>
          <w:lang w:eastAsia="en-US"/>
        </w:rPr>
        <w:t>vous êtes restée seule avec cette mauvaise langue de Grièche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elle a bien dû m</w:t>
      </w:r>
      <w:r>
        <w:rPr>
          <w:lang w:eastAsia="en-US"/>
        </w:rPr>
        <w:t>’</w:t>
      </w:r>
      <w:r w:rsidR="00BB5C58">
        <w:rPr>
          <w:lang w:eastAsia="en-US"/>
        </w:rPr>
        <w:t>arranger</w:t>
      </w:r>
      <w:r>
        <w:rPr>
          <w:lang w:eastAsia="en-US"/>
        </w:rPr>
        <w:t> !</w:t>
      </w:r>
    </w:p>
    <w:p w14:paraId="2EFC2595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n</w:t>
      </w:r>
      <w:r w:rsidR="00A23BF9">
        <w:rPr>
          <w:lang w:eastAsia="en-US"/>
        </w:rPr>
        <w:t>’</w:t>
      </w:r>
      <w:r>
        <w:rPr>
          <w:lang w:eastAsia="en-US"/>
        </w:rPr>
        <w:t>entre pas dans l</w:t>
      </w:r>
      <w:r w:rsidR="00A23BF9">
        <w:rPr>
          <w:lang w:eastAsia="en-US"/>
        </w:rPr>
        <w:t>’</w:t>
      </w:r>
      <w:r>
        <w:rPr>
          <w:lang w:eastAsia="en-US"/>
        </w:rPr>
        <w:t>idée de Zoé qu</w:t>
      </w:r>
      <w:r w:rsidR="00A23BF9">
        <w:rPr>
          <w:lang w:eastAsia="en-US"/>
        </w:rPr>
        <w:t>’</w:t>
      </w:r>
      <w:r>
        <w:rPr>
          <w:lang w:eastAsia="en-US"/>
        </w:rPr>
        <w:t>on puisse passer un quart d</w:t>
      </w:r>
      <w:r w:rsidR="00A23BF9">
        <w:rPr>
          <w:lang w:eastAsia="en-US"/>
        </w:rPr>
        <w:t>’</w:t>
      </w:r>
      <w:r>
        <w:rPr>
          <w:lang w:eastAsia="en-US"/>
        </w:rPr>
        <w:t>heure sans parler de lui</w:t>
      </w:r>
      <w:r w:rsidR="00A23BF9">
        <w:rPr>
          <w:lang w:eastAsia="en-US"/>
        </w:rPr>
        <w:t>.</w:t>
      </w:r>
    </w:p>
    <w:p w14:paraId="523FAC5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Elle m</w:t>
      </w:r>
      <w:r>
        <w:rPr>
          <w:lang w:eastAsia="en-US"/>
        </w:rPr>
        <w:t>’</w:t>
      </w:r>
      <w:r w:rsidR="00BB5C58">
        <w:rPr>
          <w:lang w:eastAsia="en-US"/>
        </w:rPr>
        <w:t>a dit que vous étiez toujours charmant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répliqua la Milanaise</w:t>
      </w:r>
      <w:r>
        <w:rPr>
          <w:lang w:eastAsia="en-US"/>
        </w:rPr>
        <w:t>.</w:t>
      </w:r>
    </w:p>
    <w:p w14:paraId="0ED903BD" w14:textId="15264B02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D</w:t>
      </w:r>
      <w:r>
        <w:rPr>
          <w:lang w:eastAsia="en-US"/>
        </w:rPr>
        <w:t>’</w:t>
      </w:r>
      <w:r w:rsidR="00BB5C58">
        <w:rPr>
          <w:lang w:eastAsia="en-US"/>
        </w:rPr>
        <w:t>après tout ce que vous m</w:t>
      </w:r>
      <w:r>
        <w:rPr>
          <w:lang w:eastAsia="en-US"/>
        </w:rPr>
        <w:t>’</w:t>
      </w:r>
      <w:r w:rsidR="00BB5C58">
        <w:rPr>
          <w:lang w:eastAsia="en-US"/>
        </w:rPr>
        <w:t>avez dit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murmurait cependant Paoli à l</w:t>
      </w:r>
      <w:r>
        <w:rPr>
          <w:lang w:eastAsia="en-US"/>
        </w:rPr>
        <w:t>’</w:t>
      </w:r>
      <w:r w:rsidR="00BB5C58">
        <w:rPr>
          <w:lang w:eastAsia="en-US"/>
        </w:rPr>
        <w:t>oreille de mademoiselle Grièche</w:t>
      </w:r>
      <w:r>
        <w:rPr>
          <w:lang w:eastAsia="en-US"/>
        </w:rPr>
        <w:t xml:space="preserve">, </w:t>
      </w:r>
      <w:r w:rsidR="00BB5C58">
        <w:rPr>
          <w:lang w:eastAsia="en-US"/>
        </w:rPr>
        <w:t>je pense qu</w:t>
      </w:r>
      <w:r>
        <w:rPr>
          <w:lang w:eastAsia="en-US"/>
        </w:rPr>
        <w:t>’</w:t>
      </w:r>
      <w:r w:rsidR="00BB5C58">
        <w:rPr>
          <w:lang w:eastAsia="en-US"/>
        </w:rPr>
        <w:t xml:space="preserve">il serait inutile de faire demander une entrevue à cette madame </w:t>
      </w:r>
      <w:proofErr w:type="spellStart"/>
      <w:r w:rsidR="00BB5C58">
        <w:rPr>
          <w:lang w:eastAsia="en-US"/>
        </w:rPr>
        <w:t>Lovely</w:t>
      </w:r>
      <w:proofErr w:type="spellEnd"/>
      <w:r>
        <w:rPr>
          <w:lang w:eastAsia="en-US"/>
        </w:rPr>
        <w:t xml:space="preserve">… </w:t>
      </w:r>
      <w:r w:rsidR="00BB5C58">
        <w:rPr>
          <w:lang w:eastAsia="en-US"/>
        </w:rPr>
        <w:t>elle ne me recevrait pas</w:t>
      </w:r>
      <w:r>
        <w:rPr>
          <w:lang w:eastAsia="en-US"/>
        </w:rPr>
        <w:t>.</w:t>
      </w:r>
    </w:p>
    <w:p w14:paraId="2B862440" w14:textId="35FAB47F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Elle</w:t>
      </w:r>
      <w:r>
        <w:rPr>
          <w:lang w:eastAsia="en-US"/>
        </w:rPr>
        <w:t xml:space="preserve">, </w:t>
      </w:r>
      <w:r w:rsidR="00BB5C58">
        <w:rPr>
          <w:lang w:eastAsia="en-US"/>
        </w:rPr>
        <w:t>ne pas recevoir</w:t>
      </w:r>
      <w:r>
        <w:rPr>
          <w:lang w:eastAsia="en-US"/>
        </w:rPr>
        <w:t xml:space="preserve"> ! </w:t>
      </w:r>
      <w:r w:rsidR="00BB5C58">
        <w:rPr>
          <w:lang w:eastAsia="en-US"/>
        </w:rPr>
        <w:t>s</w:t>
      </w:r>
      <w:r>
        <w:rPr>
          <w:lang w:eastAsia="en-US"/>
        </w:rPr>
        <w:t>’</w:t>
      </w:r>
      <w:r w:rsidR="00BB5C58">
        <w:rPr>
          <w:lang w:eastAsia="en-US"/>
        </w:rPr>
        <w:t>écria la duègne</w:t>
      </w:r>
      <w:r>
        <w:rPr>
          <w:lang w:eastAsia="en-US"/>
        </w:rPr>
        <w:t xml:space="preserve"> ;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elle</w:t>
      </w:r>
      <w:r>
        <w:rPr>
          <w:lang w:eastAsia="en-US"/>
        </w:rPr>
        <w:t xml:space="preserve">, </w:t>
      </w:r>
      <w:r w:rsidR="00BB5C58">
        <w:rPr>
          <w:lang w:eastAsia="en-US"/>
        </w:rPr>
        <w:t>refuser à quelqu</w:t>
      </w:r>
      <w:r>
        <w:rPr>
          <w:lang w:eastAsia="en-US"/>
        </w:rPr>
        <w:t>’</w:t>
      </w:r>
      <w:r w:rsidR="00BB5C58">
        <w:rPr>
          <w:lang w:eastAsia="en-US"/>
        </w:rPr>
        <w:t>un la porte de sa loge</w:t>
      </w:r>
      <w:r>
        <w:rPr>
          <w:lang w:eastAsia="en-US"/>
        </w:rPr>
        <w:t xml:space="preserve"> ! </w:t>
      </w:r>
      <w:r w:rsidR="00BB5C58">
        <w:rPr>
          <w:lang w:eastAsia="en-US"/>
        </w:rPr>
        <w:t>oh non</w:t>
      </w:r>
      <w:r>
        <w:rPr>
          <w:lang w:eastAsia="en-US"/>
        </w:rPr>
        <w:t xml:space="preserve">, </w:t>
      </w:r>
      <w:r w:rsidR="00BB5C58">
        <w:rPr>
          <w:lang w:eastAsia="en-US"/>
        </w:rPr>
        <w:t>madame</w:t>
      </w:r>
      <w:r>
        <w:rPr>
          <w:lang w:eastAsia="en-US"/>
        </w:rPr>
        <w:t xml:space="preserve">… </w:t>
      </w:r>
      <w:r w:rsidR="00BB5C58">
        <w:rPr>
          <w:lang w:eastAsia="en-US"/>
        </w:rPr>
        <w:t>la porte de sa loge est toujours ouverte</w:t>
      </w:r>
      <w:r>
        <w:rPr>
          <w:lang w:eastAsia="en-US"/>
        </w:rPr>
        <w:t xml:space="preserve">… </w:t>
      </w:r>
      <w:r w:rsidR="00BB5C58">
        <w:rPr>
          <w:lang w:eastAsia="en-US"/>
        </w:rPr>
        <w:t>chaque soir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quelque </w:t>
      </w:r>
      <w:r w:rsidR="00BB5C58">
        <w:rPr>
          <w:lang w:eastAsia="en-US"/>
        </w:rPr>
        <w:lastRenderedPageBreak/>
        <w:t>malheureux y vient frapper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jamais ceux qui souffrent ne l</w:t>
      </w:r>
      <w:r>
        <w:rPr>
          <w:lang w:eastAsia="en-US"/>
        </w:rPr>
        <w:t>’</w:t>
      </w:r>
      <w:r w:rsidR="00BB5C58">
        <w:rPr>
          <w:lang w:eastAsia="en-US"/>
        </w:rPr>
        <w:t>ont trouvée close</w:t>
      </w:r>
      <w:r>
        <w:rPr>
          <w:lang w:eastAsia="en-US"/>
        </w:rPr>
        <w:t>…</w:t>
      </w:r>
    </w:p>
    <w:p w14:paraId="5409EC69" w14:textId="367116D8" w:rsidR="00BB5C58" w:rsidRDefault="00BB5C58" w:rsidP="007700B9">
      <w:pPr>
        <w:pStyle w:val="Titre2"/>
        <w:rPr>
          <w:lang w:eastAsia="en-US"/>
        </w:rPr>
      </w:pPr>
      <w:bookmarkStart w:id="211" w:name="_Toc231743443"/>
      <w:bookmarkStart w:id="212" w:name="_Toc237577511"/>
      <w:bookmarkStart w:id="213" w:name="_Toc202192459"/>
      <w:r>
        <w:rPr>
          <w:lang w:eastAsia="en-US"/>
        </w:rPr>
        <w:lastRenderedPageBreak/>
        <w:t>LA LOGE</w:t>
      </w:r>
      <w:bookmarkEnd w:id="211"/>
      <w:bookmarkEnd w:id="212"/>
      <w:bookmarkEnd w:id="213"/>
      <w:r>
        <w:rPr>
          <w:lang w:eastAsia="en-US"/>
        </w:rPr>
        <w:br/>
      </w:r>
    </w:p>
    <w:p w14:paraId="3F0957F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une sorte de cellule basse d</w:t>
      </w:r>
      <w:r w:rsidR="00A23BF9">
        <w:rPr>
          <w:lang w:eastAsia="en-US"/>
        </w:rPr>
        <w:t>’</w:t>
      </w:r>
      <w:r>
        <w:rPr>
          <w:lang w:eastAsia="en-US"/>
        </w:rPr>
        <w:t>étage</w:t>
      </w:r>
      <w:r w:rsidR="00A23BF9">
        <w:rPr>
          <w:lang w:eastAsia="en-US"/>
        </w:rPr>
        <w:t xml:space="preserve">, </w:t>
      </w:r>
      <w:r>
        <w:rPr>
          <w:lang w:eastAsia="en-US"/>
        </w:rPr>
        <w:t>éclairée par deux bougies</w:t>
      </w:r>
      <w:r w:rsidR="00A23BF9">
        <w:rPr>
          <w:lang w:eastAsia="en-US"/>
        </w:rPr>
        <w:t xml:space="preserve">. </w:t>
      </w:r>
      <w:r>
        <w:rPr>
          <w:lang w:eastAsia="en-US"/>
        </w:rPr>
        <w:t>L</w:t>
      </w:r>
      <w:r w:rsidR="00A23BF9">
        <w:rPr>
          <w:lang w:eastAsia="en-US"/>
        </w:rPr>
        <w:t>’</w:t>
      </w:r>
      <w:r>
        <w:rPr>
          <w:lang w:eastAsia="en-US"/>
        </w:rPr>
        <w:t>ameublement était simple</w:t>
      </w:r>
      <w:r w:rsidR="00A23BF9">
        <w:rPr>
          <w:lang w:eastAsia="en-US"/>
        </w:rPr>
        <w:t xml:space="preserve">, </w:t>
      </w:r>
      <w:r>
        <w:rPr>
          <w:lang w:eastAsia="en-US"/>
        </w:rPr>
        <w:t>presque pauvre</w:t>
      </w:r>
      <w:r w:rsidR="00A23BF9">
        <w:rPr>
          <w:lang w:eastAsia="en-US"/>
        </w:rPr>
        <w:t xml:space="preserve"> : </w:t>
      </w:r>
      <w:r>
        <w:rPr>
          <w:lang w:eastAsia="en-US"/>
        </w:rPr>
        <w:t>un petit divan</w:t>
      </w:r>
      <w:r w:rsidR="00A23BF9">
        <w:rPr>
          <w:lang w:eastAsia="en-US"/>
        </w:rPr>
        <w:t xml:space="preserve">, </w:t>
      </w:r>
      <w:r>
        <w:rPr>
          <w:lang w:eastAsia="en-US"/>
        </w:rPr>
        <w:t>recouvert de lustrine</w:t>
      </w:r>
      <w:r w:rsidR="00A23BF9">
        <w:rPr>
          <w:lang w:eastAsia="en-US"/>
        </w:rPr>
        <w:t xml:space="preserve">, </w:t>
      </w:r>
      <w:r>
        <w:rPr>
          <w:lang w:eastAsia="en-US"/>
        </w:rPr>
        <w:t>un fauteuil et une toilette</w:t>
      </w:r>
      <w:r w:rsidR="00A23BF9">
        <w:rPr>
          <w:lang w:eastAsia="en-US"/>
        </w:rPr>
        <w:t>.</w:t>
      </w:r>
    </w:p>
    <w:p w14:paraId="1CF4E1A7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Lovely</w:t>
      </w:r>
      <w:proofErr w:type="spellEnd"/>
      <w:r>
        <w:rPr>
          <w:lang w:eastAsia="en-US"/>
        </w:rPr>
        <w:t xml:space="preserve"> était demi couchée sur le divan</w:t>
      </w:r>
      <w:r w:rsidR="00A23BF9">
        <w:rPr>
          <w:lang w:eastAsia="en-US"/>
        </w:rPr>
        <w:t xml:space="preserve">. </w:t>
      </w:r>
      <w:r>
        <w:rPr>
          <w:lang w:eastAsia="en-US"/>
        </w:rPr>
        <w:t>Autour d</w:t>
      </w:r>
      <w:r w:rsidR="00A23BF9">
        <w:rPr>
          <w:lang w:eastAsia="en-US"/>
        </w:rPr>
        <w:t>’</w:t>
      </w:r>
      <w:r>
        <w:rPr>
          <w:lang w:eastAsia="en-US"/>
        </w:rPr>
        <w:t>elle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y avait des couronnes et des bouquets de fleurs</w:t>
      </w:r>
      <w:r w:rsidR="00A23BF9">
        <w:rPr>
          <w:lang w:eastAsia="en-US"/>
        </w:rPr>
        <w:t>.</w:t>
      </w:r>
    </w:p>
    <w:p w14:paraId="79C6F57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était un peu pâle</w:t>
      </w:r>
      <w:r w:rsidR="00A23BF9">
        <w:rPr>
          <w:lang w:eastAsia="en-US"/>
        </w:rPr>
        <w:t xml:space="preserve">, </w:t>
      </w:r>
      <w:r>
        <w:rPr>
          <w:lang w:eastAsia="en-US"/>
        </w:rPr>
        <w:t>sa tête reposait sur sa main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disparaissait tout entière dans les ondes prodigues de ses cheveux noirs</w:t>
      </w:r>
      <w:r w:rsidR="00A23BF9">
        <w:rPr>
          <w:lang w:eastAsia="en-US"/>
        </w:rPr>
        <w:t>.</w:t>
      </w:r>
    </w:p>
    <w:p w14:paraId="3E322D7B" w14:textId="3D045BFF" w:rsidR="00A23BF9" w:rsidRDefault="00BB5C58" w:rsidP="00A23BF9">
      <w:pPr>
        <w:rPr>
          <w:lang w:eastAsia="en-US"/>
        </w:rPr>
      </w:pPr>
      <w:r>
        <w:rPr>
          <w:lang w:eastAsia="en-US"/>
        </w:rPr>
        <w:t>Assigner un âge à cette femme eût été chose impossible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était belle dans la perfection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devait être jeune</w:t>
      </w:r>
      <w:r w:rsidR="00A23BF9">
        <w:rPr>
          <w:lang w:eastAsia="en-US"/>
        </w:rPr>
        <w:t xml:space="preserve">. </w:t>
      </w:r>
      <w:r>
        <w:rPr>
          <w:lang w:eastAsia="en-US"/>
        </w:rPr>
        <w:t>Cependant</w:t>
      </w:r>
      <w:r w:rsidR="00A23BF9">
        <w:rPr>
          <w:lang w:eastAsia="en-US"/>
        </w:rPr>
        <w:t xml:space="preserve">, </w:t>
      </w:r>
      <w:r>
        <w:rPr>
          <w:lang w:eastAsia="en-US"/>
        </w:rPr>
        <w:t>il y avait dans l</w:t>
      </w:r>
      <w:r w:rsidR="00A23BF9">
        <w:rPr>
          <w:lang w:eastAsia="en-US"/>
        </w:rPr>
        <w:t>’</w:t>
      </w:r>
      <w:r>
        <w:rPr>
          <w:lang w:eastAsia="en-US"/>
        </w:rPr>
        <w:t xml:space="preserve">harmonie de ce </w:t>
      </w:r>
      <w:r>
        <w:rPr>
          <w:lang w:eastAsia="en-US"/>
        </w:rPr>
        <w:t xml:space="preserve">front </w:t>
      </w:r>
      <w:r>
        <w:rPr>
          <w:lang w:eastAsia="en-US"/>
        </w:rPr>
        <w:t>tant de pensée triste et profonde</w:t>
      </w:r>
      <w:r w:rsidR="00A23BF9">
        <w:rPr>
          <w:lang w:eastAsia="en-US"/>
        </w:rPr>
        <w:t xml:space="preserve"> ! </w:t>
      </w:r>
      <w:r>
        <w:rPr>
          <w:lang w:eastAsia="en-US"/>
        </w:rPr>
        <w:t>Elle ne pouvait être toute jeune</w:t>
      </w:r>
      <w:r w:rsidR="00A23BF9">
        <w:rPr>
          <w:lang w:eastAsia="en-US"/>
        </w:rPr>
        <w:t>.</w:t>
      </w:r>
    </w:p>
    <w:p w14:paraId="0DC9837C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Ceux qui l</w:t>
      </w:r>
      <w:r w:rsidR="00A23BF9">
        <w:rPr>
          <w:lang w:eastAsia="en-US"/>
        </w:rPr>
        <w:t>’</w:t>
      </w:r>
      <w:r>
        <w:rPr>
          <w:lang w:eastAsia="en-US"/>
        </w:rPr>
        <w:t>aimaient perdaient la tête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ceux qui la voyaient l</w:t>
      </w:r>
      <w:r w:rsidR="00A23BF9">
        <w:rPr>
          <w:lang w:eastAsia="en-US"/>
        </w:rPr>
        <w:t>’</w:t>
      </w:r>
      <w:r>
        <w:rPr>
          <w:lang w:eastAsia="en-US"/>
        </w:rPr>
        <w:t>aimaient</w:t>
      </w:r>
      <w:r w:rsidR="00A23BF9">
        <w:rPr>
          <w:lang w:eastAsia="en-US"/>
        </w:rPr>
        <w:t xml:space="preserve">. </w:t>
      </w:r>
      <w:r>
        <w:rPr>
          <w:lang w:eastAsia="en-US"/>
        </w:rPr>
        <w:t>Il y avait un homme qui était devenu amoureux d</w:t>
      </w:r>
      <w:r w:rsidR="00A23BF9">
        <w:rPr>
          <w:lang w:eastAsia="en-US"/>
        </w:rPr>
        <w:t>’</w:t>
      </w:r>
      <w:r>
        <w:rPr>
          <w:lang w:eastAsia="en-US"/>
        </w:rPr>
        <w:t>elle sans la voir</w:t>
      </w:r>
      <w:r w:rsidR="00A23BF9">
        <w:rPr>
          <w:lang w:eastAsia="en-US"/>
        </w:rPr>
        <w:t xml:space="preserve">, </w:t>
      </w:r>
      <w:r>
        <w:rPr>
          <w:lang w:eastAsia="en-US"/>
        </w:rPr>
        <w:t>en l</w:t>
      </w:r>
      <w:r w:rsidR="00A23BF9">
        <w:rPr>
          <w:lang w:eastAsia="en-US"/>
        </w:rPr>
        <w:t>’</w:t>
      </w:r>
      <w:r>
        <w:rPr>
          <w:lang w:eastAsia="en-US"/>
        </w:rPr>
        <w:t>écoutant chanter</w:t>
      </w:r>
      <w:r w:rsidR="00A23BF9">
        <w:rPr>
          <w:lang w:eastAsia="en-US"/>
        </w:rPr>
        <w:t>.</w:t>
      </w:r>
    </w:p>
    <w:p w14:paraId="70A9C30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Car Dieu avait donné à cette gorge si belle une exquise sonorité</w:t>
      </w:r>
      <w:r w:rsidR="00A23BF9">
        <w:rPr>
          <w:lang w:eastAsia="en-US"/>
        </w:rPr>
        <w:t xml:space="preserve">. </w:t>
      </w:r>
      <w:r>
        <w:rPr>
          <w:lang w:eastAsia="en-US"/>
        </w:rPr>
        <w:t>Sa voix vibrait au cœur</w:t>
      </w:r>
      <w:r w:rsidR="00A23BF9">
        <w:rPr>
          <w:lang w:eastAsia="en-US"/>
        </w:rPr>
        <w:t xml:space="preserve">, </w:t>
      </w:r>
      <w:r>
        <w:rPr>
          <w:lang w:eastAsia="en-US"/>
        </w:rPr>
        <w:t>parce que son cœur vibrait dans sa voix</w:t>
      </w:r>
      <w:r w:rsidR="00A23BF9">
        <w:rPr>
          <w:lang w:eastAsia="en-US"/>
        </w:rPr>
        <w:t>.</w:t>
      </w:r>
    </w:p>
    <w:p w14:paraId="33B8A34E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Un pauvre cœur blessé</w:t>
      </w:r>
      <w:r w:rsidR="00A23BF9">
        <w:rPr>
          <w:lang w:eastAsia="en-US"/>
        </w:rPr>
        <w:t xml:space="preserve">, </w:t>
      </w:r>
      <w:r>
        <w:rPr>
          <w:lang w:eastAsia="en-US"/>
        </w:rPr>
        <w:t>brisé</w:t>
      </w:r>
      <w:r w:rsidR="00A23BF9">
        <w:rPr>
          <w:lang w:eastAsia="en-US"/>
        </w:rPr>
        <w:t xml:space="preserve">, </w:t>
      </w:r>
      <w:r>
        <w:rPr>
          <w:lang w:eastAsia="en-US"/>
        </w:rPr>
        <w:t>tout plein d</w:t>
      </w:r>
      <w:r w:rsidR="00A23BF9">
        <w:rPr>
          <w:lang w:eastAsia="en-US"/>
        </w:rPr>
        <w:t>’</w:t>
      </w:r>
      <w:r>
        <w:rPr>
          <w:lang w:eastAsia="en-US"/>
        </w:rPr>
        <w:t>épouvantes pour l</w:t>
      </w:r>
      <w:r w:rsidR="00A23BF9">
        <w:rPr>
          <w:lang w:eastAsia="en-US"/>
        </w:rPr>
        <w:t>’</w:t>
      </w:r>
      <w:r>
        <w:rPr>
          <w:lang w:eastAsia="en-US"/>
        </w:rPr>
        <w:t>avenir</w:t>
      </w:r>
      <w:r w:rsidR="00A23BF9">
        <w:rPr>
          <w:lang w:eastAsia="en-US"/>
        </w:rPr>
        <w:t> !</w:t>
      </w:r>
    </w:p>
    <w:p w14:paraId="1DE5EE4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Un cœur où l</w:t>
      </w:r>
      <w:r w:rsidR="00A23BF9">
        <w:rPr>
          <w:lang w:eastAsia="en-US"/>
        </w:rPr>
        <w:t>’</w:t>
      </w:r>
      <w:r>
        <w:rPr>
          <w:lang w:eastAsia="en-US"/>
        </w:rPr>
        <w:t>amour de la femme pleurait encore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où tremblait déjà l</w:t>
      </w:r>
      <w:r w:rsidR="00A23BF9">
        <w:rPr>
          <w:lang w:eastAsia="en-US"/>
        </w:rPr>
        <w:t>’</w:t>
      </w:r>
      <w:r>
        <w:rPr>
          <w:lang w:eastAsia="en-US"/>
        </w:rPr>
        <w:t>amour de la mère</w:t>
      </w:r>
      <w:r w:rsidR="00A23BF9">
        <w:rPr>
          <w:lang w:eastAsia="en-US"/>
        </w:rPr>
        <w:t>.</w:t>
      </w:r>
    </w:p>
    <w:p w14:paraId="1C67A55F" w14:textId="772A4B01" w:rsidR="00A23BF9" w:rsidRDefault="00BB5C58" w:rsidP="00A23BF9">
      <w:pPr>
        <w:rPr>
          <w:lang w:eastAsia="en-US"/>
        </w:rPr>
      </w:pPr>
      <w:r>
        <w:rPr>
          <w:lang w:eastAsia="en-US"/>
        </w:rPr>
        <w:lastRenderedPageBreak/>
        <w:t>Sous cette beauté radieuse</w:t>
      </w:r>
      <w:r w:rsidR="00A23BF9">
        <w:rPr>
          <w:lang w:eastAsia="en-US"/>
        </w:rPr>
        <w:t xml:space="preserve">, </w:t>
      </w:r>
      <w:r>
        <w:rPr>
          <w:lang w:eastAsia="en-US"/>
        </w:rPr>
        <w:t>divine</w:t>
      </w:r>
      <w:r w:rsidR="00A23BF9">
        <w:rPr>
          <w:lang w:eastAsia="en-US"/>
        </w:rPr>
        <w:t xml:space="preserve">, </w:t>
      </w:r>
      <w:r>
        <w:rPr>
          <w:lang w:eastAsia="en-US"/>
        </w:rPr>
        <w:t>éblouissante</w:t>
      </w:r>
      <w:r w:rsidR="00A23BF9">
        <w:rPr>
          <w:lang w:eastAsia="en-US"/>
        </w:rPr>
        <w:t xml:space="preserve">, </w:t>
      </w:r>
      <w:r>
        <w:rPr>
          <w:lang w:eastAsia="en-US"/>
        </w:rPr>
        <w:t>une âme à la torture</w:t>
      </w:r>
      <w:r w:rsidR="00A23BF9">
        <w:rPr>
          <w:lang w:eastAsia="en-US"/>
        </w:rPr>
        <w:t xml:space="preserve">.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Comme ces touffes de fleurs qui recouvrent une tombe</w:t>
      </w:r>
      <w:r w:rsidR="00A23BF9">
        <w:rPr>
          <w:lang w:eastAsia="en-US"/>
        </w:rPr>
        <w:t>.</w:t>
      </w:r>
    </w:p>
    <w:p w14:paraId="61F1ACB5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Lovely</w:t>
      </w:r>
      <w:proofErr w:type="spellEnd"/>
      <w:r>
        <w:rPr>
          <w:lang w:eastAsia="en-US"/>
        </w:rPr>
        <w:t xml:space="preserve"> était blanche</w:t>
      </w:r>
      <w:r w:rsidR="00A23BF9">
        <w:rPr>
          <w:lang w:eastAsia="en-US"/>
        </w:rPr>
        <w:t xml:space="preserve">, </w:t>
      </w:r>
      <w:r>
        <w:rPr>
          <w:lang w:eastAsia="en-US"/>
        </w:rPr>
        <w:t>malgré sa chevelure plus noire que le jais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avait de grands yeux bleus tendres et timides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semblaient abaisser l</w:t>
      </w:r>
      <w:r w:rsidR="00A23BF9">
        <w:rPr>
          <w:lang w:eastAsia="en-US"/>
        </w:rPr>
        <w:t>’</w:t>
      </w:r>
      <w:r>
        <w:rPr>
          <w:lang w:eastAsia="en-US"/>
        </w:rPr>
        <w:t>orgueil de son front et mettait comme un rayon de douceur sur ses traits</w:t>
      </w:r>
      <w:r w:rsidR="00A23BF9">
        <w:rPr>
          <w:lang w:eastAsia="en-US"/>
        </w:rPr>
        <w:t xml:space="preserve">, </w:t>
      </w:r>
      <w:r>
        <w:rPr>
          <w:lang w:eastAsia="en-US"/>
        </w:rPr>
        <w:t>à la coupe hautaine et hardie</w:t>
      </w:r>
      <w:r w:rsidR="00A23BF9">
        <w:rPr>
          <w:lang w:eastAsia="en-US"/>
        </w:rPr>
        <w:t>.</w:t>
      </w:r>
    </w:p>
    <w:p w14:paraId="12014FDD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Son cou gardait la grâce frêle d</w:t>
      </w:r>
      <w:r w:rsidR="00A23BF9">
        <w:rPr>
          <w:lang w:eastAsia="en-US"/>
        </w:rPr>
        <w:t>’</w:t>
      </w:r>
      <w:r>
        <w:rPr>
          <w:lang w:eastAsia="en-US"/>
        </w:rPr>
        <w:t xml:space="preserve">un </w:t>
      </w:r>
      <w:proofErr w:type="spellStart"/>
      <w:r>
        <w:rPr>
          <w:lang w:eastAsia="en-US"/>
        </w:rPr>
        <w:t>cou</w:t>
      </w:r>
      <w:proofErr w:type="spellEnd"/>
      <w:r>
        <w:rPr>
          <w:lang w:eastAsia="en-US"/>
        </w:rPr>
        <w:t xml:space="preserve"> de jeune fille et s</w:t>
      </w:r>
      <w:r w:rsidR="00A23BF9">
        <w:rPr>
          <w:lang w:eastAsia="en-US"/>
        </w:rPr>
        <w:t>’</w:t>
      </w:r>
      <w:r>
        <w:rPr>
          <w:lang w:eastAsia="en-US"/>
        </w:rPr>
        <w:t>attachait</w:t>
      </w:r>
      <w:r w:rsidR="00A23BF9">
        <w:rPr>
          <w:lang w:eastAsia="en-US"/>
        </w:rPr>
        <w:t xml:space="preserve">, </w:t>
      </w:r>
      <w:r>
        <w:rPr>
          <w:lang w:eastAsia="en-US"/>
        </w:rPr>
        <w:t>selon des lignes opulentes</w:t>
      </w:r>
      <w:r w:rsidR="00A23BF9">
        <w:rPr>
          <w:lang w:eastAsia="en-US"/>
        </w:rPr>
        <w:t xml:space="preserve">, </w:t>
      </w:r>
      <w:r>
        <w:rPr>
          <w:lang w:eastAsia="en-US"/>
        </w:rPr>
        <w:t>aux magnifiques contours de ses épaules</w:t>
      </w:r>
      <w:r w:rsidR="00A23BF9">
        <w:rPr>
          <w:lang w:eastAsia="en-US"/>
        </w:rPr>
        <w:t>.</w:t>
      </w:r>
    </w:p>
    <w:p w14:paraId="539F1978" w14:textId="76219D47" w:rsidR="00A23BF9" w:rsidRDefault="00BB5C58" w:rsidP="00A23BF9">
      <w:pPr>
        <w:rPr>
          <w:lang w:eastAsia="en-US"/>
        </w:rPr>
      </w:pPr>
      <w:r>
        <w:rPr>
          <w:lang w:eastAsia="en-US"/>
        </w:rPr>
        <w:t>Elle était grande</w:t>
      </w:r>
      <w:r w:rsidR="00A23BF9">
        <w:rPr>
          <w:lang w:eastAsia="en-US"/>
        </w:rPr>
        <w:t xml:space="preserve">. </w:t>
      </w:r>
      <w:r>
        <w:rPr>
          <w:lang w:eastAsia="en-US"/>
        </w:rPr>
        <w:t xml:space="preserve">Rien ne peut rendre le charme </w:t>
      </w:r>
      <w:r w:rsidR="00A23BF9">
        <w:rPr>
          <w:lang w:eastAsia="en-US"/>
        </w:rPr>
        <w:t>moel</w:t>
      </w:r>
      <w:r>
        <w:rPr>
          <w:lang w:eastAsia="en-US"/>
        </w:rPr>
        <w:t>leux de sa taille</w:t>
      </w:r>
      <w:r w:rsidR="00A23BF9">
        <w:rPr>
          <w:lang w:eastAsia="en-US"/>
        </w:rPr>
        <w:t xml:space="preserve">. </w:t>
      </w:r>
      <w:r>
        <w:rPr>
          <w:lang w:eastAsia="en-US"/>
        </w:rPr>
        <w:t>Il fallait l</w:t>
      </w:r>
      <w:r w:rsidR="00A23BF9">
        <w:rPr>
          <w:lang w:eastAsia="en-US"/>
        </w:rPr>
        <w:t>’</w:t>
      </w:r>
      <w:r>
        <w:rPr>
          <w:lang w:eastAsia="en-US"/>
        </w:rPr>
        <w:t>admirer et l</w:t>
      </w:r>
      <w:r w:rsidR="00A23BF9">
        <w:rPr>
          <w:lang w:eastAsia="en-US"/>
        </w:rPr>
        <w:t>’</w:t>
      </w:r>
      <w:r>
        <w:rPr>
          <w:lang w:eastAsia="en-US"/>
        </w:rPr>
        <w:t>aimer</w:t>
      </w:r>
      <w:r w:rsidR="00A23BF9">
        <w:rPr>
          <w:lang w:eastAsia="en-US"/>
        </w:rPr>
        <w:t>.</w:t>
      </w:r>
    </w:p>
    <w:p w14:paraId="4C266351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Il y avait une demi-heure qu</w:t>
      </w:r>
      <w:r w:rsidR="00A23BF9">
        <w:rPr>
          <w:lang w:eastAsia="en-US"/>
        </w:rPr>
        <w:t>’</w:t>
      </w:r>
      <w:r>
        <w:rPr>
          <w:lang w:eastAsia="en-US"/>
        </w:rPr>
        <w:t>elle avait chanté son premier morceau</w:t>
      </w:r>
      <w:r w:rsidR="00A23BF9">
        <w:rPr>
          <w:lang w:eastAsia="en-US"/>
        </w:rPr>
        <w:t xml:space="preserve">. </w:t>
      </w:r>
      <w:r>
        <w:rPr>
          <w:lang w:eastAsia="en-US"/>
        </w:rPr>
        <w:t>Ces fleurs et ces couronnes</w:t>
      </w:r>
      <w:r w:rsidR="00A23BF9">
        <w:rPr>
          <w:lang w:eastAsia="en-US"/>
        </w:rPr>
        <w:t xml:space="preserve">, </w:t>
      </w:r>
      <w:r>
        <w:rPr>
          <w:lang w:eastAsia="en-US"/>
        </w:rPr>
        <w:t>on venait de les lui jeter parmi les bravos émus de toute une salle</w:t>
      </w:r>
      <w:r w:rsidR="00A23BF9">
        <w:rPr>
          <w:lang w:eastAsia="en-US"/>
        </w:rPr>
        <w:t>.</w:t>
      </w:r>
    </w:p>
    <w:p w14:paraId="274142E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elle était triste</w:t>
      </w:r>
      <w:r w:rsidR="00A23BF9">
        <w:rPr>
          <w:lang w:eastAsia="en-US"/>
        </w:rPr>
        <w:t>.</w:t>
      </w:r>
    </w:p>
    <w:p w14:paraId="28CE7646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Dans une heure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allait reparaître belle et reposée</w:t>
      </w:r>
      <w:r w:rsidR="00A23BF9">
        <w:rPr>
          <w:lang w:eastAsia="en-US"/>
        </w:rPr>
        <w:t xml:space="preserve">. </w:t>
      </w:r>
      <w:r>
        <w:rPr>
          <w:lang w:eastAsia="en-US"/>
        </w:rPr>
        <w:t>On allait l</w:t>
      </w:r>
      <w:r w:rsidR="00A23BF9">
        <w:rPr>
          <w:lang w:eastAsia="en-US"/>
        </w:rPr>
        <w:t>’</w:t>
      </w:r>
      <w:r>
        <w:rPr>
          <w:lang w:eastAsia="en-US"/>
        </w:rPr>
        <w:t>applaudir encore avec passion</w:t>
      </w:r>
      <w:r w:rsidR="00A23BF9">
        <w:rPr>
          <w:lang w:eastAsia="en-US"/>
        </w:rPr>
        <w:t xml:space="preserve">, </w:t>
      </w:r>
      <w:r>
        <w:rPr>
          <w:lang w:eastAsia="en-US"/>
        </w:rPr>
        <w:t>avec fureur</w:t>
      </w:r>
      <w:r w:rsidR="00A23BF9">
        <w:rPr>
          <w:lang w:eastAsia="en-US"/>
        </w:rPr>
        <w:t xml:space="preserve">. </w:t>
      </w:r>
      <w:r>
        <w:rPr>
          <w:lang w:eastAsia="en-US"/>
        </w:rPr>
        <w:t>Le plancher du théâtre allait encore se joncher de fleurs autour d</w:t>
      </w:r>
      <w:r w:rsidR="00A23BF9">
        <w:rPr>
          <w:lang w:eastAsia="en-US"/>
        </w:rPr>
        <w:t>’</w:t>
      </w:r>
      <w:r>
        <w:rPr>
          <w:lang w:eastAsia="en-US"/>
        </w:rPr>
        <w:t>elle</w:t>
      </w:r>
      <w:r w:rsidR="00A23BF9">
        <w:rPr>
          <w:lang w:eastAsia="en-US"/>
        </w:rPr>
        <w:t>.</w:t>
      </w:r>
    </w:p>
    <w:p w14:paraId="6AF966A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Mais elle était bien triste</w:t>
      </w:r>
      <w:r w:rsidR="00A23BF9">
        <w:rPr>
          <w:lang w:eastAsia="en-US"/>
        </w:rPr>
        <w:t> !</w:t>
      </w:r>
    </w:p>
    <w:p w14:paraId="34DEB2E4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Ces triomphes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n</w:t>
      </w:r>
      <w:r w:rsidR="00A23BF9">
        <w:rPr>
          <w:lang w:eastAsia="en-US"/>
        </w:rPr>
        <w:t>’</w:t>
      </w:r>
      <w:r>
        <w:rPr>
          <w:lang w:eastAsia="en-US"/>
        </w:rPr>
        <w:t>y songeait pas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n</w:t>
      </w:r>
      <w:r w:rsidR="00A23BF9">
        <w:rPr>
          <w:lang w:eastAsia="en-US"/>
        </w:rPr>
        <w:t>’</w:t>
      </w:r>
      <w:r>
        <w:rPr>
          <w:lang w:eastAsia="en-US"/>
        </w:rPr>
        <w:t>en voulait pas</w:t>
      </w:r>
      <w:r w:rsidR="00A23BF9">
        <w:rPr>
          <w:lang w:eastAsia="en-US"/>
        </w:rPr>
        <w:t xml:space="preserve">. </w:t>
      </w:r>
      <w:r>
        <w:rPr>
          <w:lang w:eastAsia="en-US"/>
        </w:rPr>
        <w:t>Elle souffrait</w:t>
      </w:r>
      <w:r w:rsidR="00A23BF9">
        <w:rPr>
          <w:lang w:eastAsia="en-US"/>
        </w:rPr>
        <w:t xml:space="preserve">, </w:t>
      </w:r>
      <w:r>
        <w:rPr>
          <w:lang w:eastAsia="en-US"/>
        </w:rPr>
        <w:t>elle avait peur</w:t>
      </w:r>
      <w:r w:rsidR="00A23BF9">
        <w:rPr>
          <w:lang w:eastAsia="en-US"/>
        </w:rPr>
        <w:t> !</w:t>
      </w:r>
    </w:p>
    <w:p w14:paraId="2DDD816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Entre tous ces yeux qui payaient pour la regarder</w:t>
      </w:r>
      <w:r w:rsidR="00A23BF9">
        <w:rPr>
          <w:lang w:eastAsia="en-US"/>
        </w:rPr>
        <w:t xml:space="preserve">, </w:t>
      </w:r>
      <w:r>
        <w:rPr>
          <w:lang w:eastAsia="en-US"/>
        </w:rPr>
        <w:t>si un œil allait la reconnaître</w:t>
      </w:r>
      <w:r w:rsidR="00A23BF9">
        <w:rPr>
          <w:lang w:eastAsia="en-US"/>
        </w:rPr>
        <w:t> !…</w:t>
      </w:r>
    </w:p>
    <w:p w14:paraId="6D1634C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Paoli frappa bien doucement</w:t>
      </w:r>
      <w:r w:rsidR="00A23BF9">
        <w:rPr>
          <w:lang w:eastAsia="en-US"/>
        </w:rPr>
        <w:t>.</w:t>
      </w:r>
    </w:p>
    <w:p w14:paraId="3BD27DEA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Entrez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dit </w:t>
      </w:r>
      <w:proofErr w:type="spellStart"/>
      <w:r w:rsidR="00BB5C58">
        <w:rPr>
          <w:lang w:eastAsia="en-US"/>
        </w:rPr>
        <w:t>Lovely</w:t>
      </w:r>
      <w:proofErr w:type="spellEnd"/>
      <w:r>
        <w:rPr>
          <w:lang w:eastAsia="en-US"/>
        </w:rPr>
        <w:t xml:space="preserve">, </w:t>
      </w:r>
      <w:r w:rsidR="00BB5C58">
        <w:rPr>
          <w:lang w:eastAsia="en-US"/>
        </w:rPr>
        <w:t>qui avait renvoyé son habilleuse</w:t>
      </w:r>
      <w:r>
        <w:rPr>
          <w:lang w:eastAsia="en-US"/>
        </w:rPr>
        <w:t>.</w:t>
      </w:r>
    </w:p>
    <w:p w14:paraId="3820F18D" w14:textId="20E7C003" w:rsidR="00A23BF9" w:rsidRDefault="00A23BF9" w:rsidP="00A23BF9">
      <w:pPr>
        <w:rPr>
          <w:lang w:eastAsia="en-US"/>
        </w:rPr>
      </w:pPr>
      <w:r>
        <w:rPr>
          <w:lang w:eastAsia="en-US"/>
        </w:rPr>
        <w:lastRenderedPageBreak/>
        <w:t>— </w:t>
      </w:r>
      <w:r w:rsidR="00BB5C58">
        <w:rPr>
          <w:lang w:eastAsia="en-US"/>
        </w:rPr>
        <w:t>M</w:t>
      </w:r>
      <w:r>
        <w:rPr>
          <w:lang w:eastAsia="en-US"/>
        </w:rPr>
        <w:t>’</w:t>
      </w:r>
      <w:r w:rsidR="00BB5C58">
        <w:rPr>
          <w:lang w:eastAsia="en-US"/>
        </w:rPr>
        <w:t>excuserez-vous</w:t>
      </w:r>
      <w:r>
        <w:rPr>
          <w:lang w:eastAsia="en-US"/>
        </w:rPr>
        <w:t xml:space="preserve">, </w:t>
      </w:r>
      <w:r w:rsidR="00BB5C58">
        <w:rPr>
          <w:lang w:eastAsia="en-US"/>
        </w:rPr>
        <w:t>madame</w:t>
      </w:r>
      <w:r>
        <w:rPr>
          <w:lang w:eastAsia="en-US"/>
        </w:rPr>
        <w:t xml:space="preserve"> ? </w:t>
      </w:r>
      <w:r w:rsidR="00BB5C58">
        <w:rPr>
          <w:lang w:eastAsia="en-US"/>
        </w:rPr>
        <w:t>balbutia la Milanaise</w:t>
      </w:r>
      <w:r>
        <w:rPr>
          <w:lang w:eastAsia="en-US"/>
        </w:rPr>
        <w:t xml:space="preserve">, </w:t>
      </w:r>
      <w:r w:rsidR="00BB5C58">
        <w:rPr>
          <w:lang w:eastAsia="en-US"/>
        </w:rPr>
        <w:t>qui passa le seuil en feignant d</w:t>
      </w:r>
      <w:r>
        <w:rPr>
          <w:lang w:eastAsia="en-US"/>
        </w:rPr>
        <w:t>’</w:t>
      </w:r>
      <w:r w:rsidR="00BB5C58">
        <w:rPr>
          <w:lang w:eastAsia="en-US"/>
        </w:rPr>
        <w:t>être très déconcertée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je n</w:t>
      </w:r>
      <w:r>
        <w:rPr>
          <w:lang w:eastAsia="en-US"/>
        </w:rPr>
        <w:t>’</w:t>
      </w:r>
      <w:r w:rsidR="00BB5C58">
        <w:rPr>
          <w:lang w:eastAsia="en-US"/>
        </w:rPr>
        <w:t>ai pas l</w:t>
      </w:r>
      <w:r>
        <w:rPr>
          <w:lang w:eastAsia="en-US"/>
        </w:rPr>
        <w:t>’</w:t>
      </w:r>
      <w:r w:rsidR="00BB5C58">
        <w:rPr>
          <w:lang w:eastAsia="en-US"/>
        </w:rPr>
        <w:t>honneur d</w:t>
      </w:r>
      <w:r>
        <w:rPr>
          <w:lang w:eastAsia="en-US"/>
        </w:rPr>
        <w:t>’</w:t>
      </w:r>
      <w:r w:rsidR="00BB5C58">
        <w:rPr>
          <w:lang w:eastAsia="en-US"/>
        </w:rPr>
        <w:t>être connue de vous</w:t>
      </w:r>
      <w:r>
        <w:rPr>
          <w:lang w:eastAsia="en-US"/>
        </w:rPr>
        <w:t xml:space="preserve">… </w:t>
      </w:r>
      <w:r w:rsidR="00BB5C58">
        <w:rPr>
          <w:lang w:eastAsia="en-US"/>
        </w:rPr>
        <w:t>et pourtant je viens</w:t>
      </w:r>
      <w:r>
        <w:rPr>
          <w:lang w:eastAsia="en-US"/>
        </w:rPr>
        <w:t>…</w:t>
      </w:r>
    </w:p>
    <w:p w14:paraId="325FD769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Lovely</w:t>
      </w:r>
      <w:proofErr w:type="spellEnd"/>
      <w:r>
        <w:rPr>
          <w:lang w:eastAsia="en-US"/>
        </w:rPr>
        <w:t xml:space="preserve"> lui avança un siège avec courtoisie</w:t>
      </w:r>
      <w:r w:rsidR="00A23BF9">
        <w:rPr>
          <w:lang w:eastAsia="en-US"/>
        </w:rPr>
        <w:t>.</w:t>
      </w:r>
    </w:p>
    <w:p w14:paraId="69E16E66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Puis-je quelque chose pour vous</w:t>
      </w:r>
      <w:r>
        <w:rPr>
          <w:lang w:eastAsia="en-US"/>
        </w:rPr>
        <w:t xml:space="preserve">, </w:t>
      </w:r>
      <w:r w:rsidR="00BB5C58">
        <w:rPr>
          <w:lang w:eastAsia="en-US"/>
        </w:rPr>
        <w:t>madame</w:t>
      </w:r>
      <w:r>
        <w:rPr>
          <w:lang w:eastAsia="en-US"/>
        </w:rPr>
        <w:t xml:space="preserve"> ? </w:t>
      </w:r>
      <w:r w:rsidR="00BB5C58">
        <w:rPr>
          <w:lang w:eastAsia="en-US"/>
        </w:rPr>
        <w:t>demanda-t-elle</w:t>
      </w:r>
      <w:r>
        <w:rPr>
          <w:lang w:eastAsia="en-US"/>
        </w:rPr>
        <w:t>.</w:t>
      </w:r>
    </w:p>
    <w:p w14:paraId="47325220" w14:textId="1317A545" w:rsidR="00A23BF9" w:rsidRDefault="00BB5C58" w:rsidP="00A23BF9">
      <w:pPr>
        <w:rPr>
          <w:lang w:eastAsia="en-US"/>
        </w:rPr>
      </w:pPr>
      <w:r>
        <w:rPr>
          <w:lang w:eastAsia="en-US"/>
        </w:rPr>
        <w:t>Et cette simple question eût fait tomber le trouble de la Milanaise</w:t>
      </w:r>
      <w:r w:rsidR="00A23BF9">
        <w:rPr>
          <w:lang w:eastAsia="en-US"/>
        </w:rPr>
        <w:t xml:space="preserve">, </w:t>
      </w:r>
      <w:r>
        <w:rPr>
          <w:lang w:eastAsia="en-US"/>
        </w:rPr>
        <w:t>si elle était venue là pour cette chose</w:t>
      </w:r>
      <w:r w:rsidR="00A23BF9">
        <w:rPr>
          <w:lang w:eastAsia="en-US"/>
        </w:rPr>
        <w:t xml:space="preserve">, </w:t>
      </w:r>
      <w:r>
        <w:rPr>
          <w:lang w:eastAsia="en-US"/>
        </w:rPr>
        <w:t>si difficile cependant</w:t>
      </w:r>
      <w:r w:rsidR="00A23BF9">
        <w:rPr>
          <w:lang w:eastAsia="en-US"/>
        </w:rPr>
        <w:t xml:space="preserve"> : </w:t>
      </w:r>
      <w:r w:rsidR="007F299C">
        <w:rPr>
          <w:lang w:eastAsia="en-US"/>
        </w:rPr>
        <w:t>—</w:t>
      </w:r>
      <w:r w:rsidR="00A23BF9">
        <w:rPr>
          <w:lang w:eastAsia="en-US"/>
        </w:rPr>
        <w:t xml:space="preserve"> </w:t>
      </w:r>
      <w:r>
        <w:rPr>
          <w:lang w:eastAsia="en-US"/>
        </w:rPr>
        <w:t>implorer un bienfait</w:t>
      </w:r>
      <w:r w:rsidR="00A23BF9">
        <w:rPr>
          <w:lang w:eastAsia="en-US"/>
        </w:rPr>
        <w:t>.</w:t>
      </w:r>
    </w:p>
    <w:p w14:paraId="4AEF4FF2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Car</w:t>
      </w:r>
      <w:r w:rsidR="00A23BF9">
        <w:rPr>
          <w:lang w:eastAsia="en-US"/>
        </w:rPr>
        <w:t xml:space="preserve">, </w:t>
      </w:r>
      <w:r>
        <w:rPr>
          <w:lang w:eastAsia="en-US"/>
        </w:rPr>
        <w:t>dans le ton même de cette question</w:t>
      </w:r>
      <w:r w:rsidR="00A23BF9">
        <w:rPr>
          <w:lang w:eastAsia="en-US"/>
        </w:rPr>
        <w:t xml:space="preserve">, </w:t>
      </w:r>
      <w:r>
        <w:rPr>
          <w:lang w:eastAsia="en-US"/>
        </w:rPr>
        <w:t>on devinait sa prière exaucée</w:t>
      </w:r>
      <w:r w:rsidR="00A23BF9">
        <w:rPr>
          <w:lang w:eastAsia="en-US"/>
        </w:rPr>
        <w:t>.</w:t>
      </w:r>
    </w:p>
    <w:p w14:paraId="38E96069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Le trouble de madame Paoli ne pouvait pas s</w:t>
      </w:r>
      <w:r w:rsidR="00A23BF9">
        <w:rPr>
          <w:lang w:eastAsia="en-US"/>
        </w:rPr>
        <w:t>’</w:t>
      </w:r>
      <w:r>
        <w:rPr>
          <w:lang w:eastAsia="en-US"/>
        </w:rPr>
        <w:t>évanouir si vite</w:t>
      </w:r>
      <w:r w:rsidR="00A23BF9">
        <w:rPr>
          <w:lang w:eastAsia="en-US"/>
        </w:rPr>
        <w:t xml:space="preserve">, </w:t>
      </w:r>
      <w:r>
        <w:rPr>
          <w:lang w:eastAsia="en-US"/>
        </w:rPr>
        <w:t>attendu que ce trouble était feint et qu</w:t>
      </w:r>
      <w:r w:rsidR="00A23BF9">
        <w:rPr>
          <w:lang w:eastAsia="en-US"/>
        </w:rPr>
        <w:t>’</w:t>
      </w:r>
      <w:r>
        <w:rPr>
          <w:lang w:eastAsia="en-US"/>
        </w:rPr>
        <w:t>elle le retenait comme un masque</w:t>
      </w:r>
      <w:r w:rsidR="00A23BF9">
        <w:rPr>
          <w:lang w:eastAsia="en-US"/>
        </w:rPr>
        <w:t>.</w:t>
      </w:r>
    </w:p>
    <w:p w14:paraId="4AAFFA2C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On m</w:t>
      </w:r>
      <w:r>
        <w:rPr>
          <w:lang w:eastAsia="en-US"/>
        </w:rPr>
        <w:t>’</w:t>
      </w:r>
      <w:r w:rsidR="00BB5C58">
        <w:rPr>
          <w:lang w:eastAsia="en-US"/>
        </w:rPr>
        <w:t>avait bien dit que vous étiez la bonté même</w:t>
      </w:r>
      <w:r>
        <w:rPr>
          <w:lang w:eastAsia="en-US"/>
        </w:rPr>
        <w:t xml:space="preserve"> ! </w:t>
      </w:r>
      <w:r w:rsidR="00BB5C58">
        <w:rPr>
          <w:lang w:eastAsia="en-US"/>
        </w:rPr>
        <w:t>murmura-t-elle en s</w:t>
      </w:r>
      <w:r>
        <w:rPr>
          <w:lang w:eastAsia="en-US"/>
        </w:rPr>
        <w:t>’</w:t>
      </w:r>
      <w:r w:rsidR="00BB5C58">
        <w:rPr>
          <w:lang w:eastAsia="en-US"/>
        </w:rPr>
        <w:t>asseyant sur l</w:t>
      </w:r>
      <w:r>
        <w:rPr>
          <w:lang w:eastAsia="en-US"/>
        </w:rPr>
        <w:t>’</w:t>
      </w:r>
      <w:r w:rsidR="00BB5C58">
        <w:rPr>
          <w:lang w:eastAsia="en-US"/>
        </w:rPr>
        <w:t>extrême bord du fauteuil</w:t>
      </w:r>
      <w:r>
        <w:rPr>
          <w:lang w:eastAsia="en-US"/>
        </w:rPr>
        <w:t>.</w:t>
      </w:r>
    </w:p>
    <w:p w14:paraId="68E55127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La belle cantatrice la regardait</w:t>
      </w:r>
      <w:r w:rsidR="00A23BF9">
        <w:rPr>
          <w:lang w:eastAsia="en-US"/>
        </w:rPr>
        <w:t xml:space="preserve">. </w:t>
      </w:r>
      <w:r>
        <w:rPr>
          <w:lang w:eastAsia="en-US"/>
        </w:rPr>
        <w:t>Et à voir la toilette de Paoli</w:t>
      </w:r>
      <w:r w:rsidR="00A23BF9">
        <w:rPr>
          <w:lang w:eastAsia="en-US"/>
        </w:rPr>
        <w:t xml:space="preserve">, </w:t>
      </w:r>
      <w:r>
        <w:rPr>
          <w:lang w:eastAsia="en-US"/>
        </w:rPr>
        <w:t>riche dans sa charmante simplicité</w:t>
      </w:r>
      <w:r w:rsidR="00A23BF9">
        <w:rPr>
          <w:lang w:eastAsia="en-US"/>
        </w:rPr>
        <w:t xml:space="preserve">, </w:t>
      </w:r>
      <w:proofErr w:type="spellStart"/>
      <w:r>
        <w:rPr>
          <w:lang w:eastAsia="en-US"/>
        </w:rPr>
        <w:t>Lovely</w:t>
      </w:r>
      <w:proofErr w:type="spellEnd"/>
      <w:r>
        <w:rPr>
          <w:lang w:eastAsia="en-US"/>
        </w:rPr>
        <w:t xml:space="preserve"> ne pouvait guère croire que ce fût là une solliciteuse ordinaire</w:t>
      </w:r>
      <w:r w:rsidR="00A23BF9">
        <w:rPr>
          <w:lang w:eastAsia="en-US"/>
        </w:rPr>
        <w:t xml:space="preserve">. </w:t>
      </w:r>
      <w:r>
        <w:rPr>
          <w:lang w:eastAsia="en-US"/>
        </w:rPr>
        <w:t>Mais il y a une charité plus haute encore et surtout plus malaisée que celle qui vide sa propre bourse dans la main tendue des malheureux</w:t>
      </w:r>
      <w:r w:rsidR="00A23BF9">
        <w:rPr>
          <w:lang w:eastAsia="en-US"/>
        </w:rPr>
        <w:t xml:space="preserve"> :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est la charité qui demande</w:t>
      </w:r>
      <w:r w:rsidR="00A23BF9">
        <w:rPr>
          <w:lang w:eastAsia="en-US"/>
        </w:rPr>
        <w:t xml:space="preserve">, </w:t>
      </w:r>
      <w:r>
        <w:rPr>
          <w:lang w:eastAsia="en-US"/>
        </w:rPr>
        <w:t>après avoir épuisé ses ressources à elle</w:t>
      </w:r>
      <w:r w:rsidR="00A23BF9">
        <w:rPr>
          <w:lang w:eastAsia="en-US"/>
        </w:rPr>
        <w:t xml:space="preserve">, </w:t>
      </w: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est la charité qui brave la honte du refus</w:t>
      </w:r>
      <w:r w:rsidR="00A23BF9">
        <w:rPr>
          <w:lang w:eastAsia="en-US"/>
        </w:rPr>
        <w:t xml:space="preserve">, </w:t>
      </w:r>
      <w:r>
        <w:rPr>
          <w:lang w:eastAsia="en-US"/>
        </w:rPr>
        <w:t>qui s</w:t>
      </w:r>
      <w:r w:rsidR="00A23BF9">
        <w:rPr>
          <w:lang w:eastAsia="en-US"/>
        </w:rPr>
        <w:t>’</w:t>
      </w:r>
      <w:r>
        <w:rPr>
          <w:lang w:eastAsia="en-US"/>
        </w:rPr>
        <w:t>attaque vaillamment à l</w:t>
      </w:r>
      <w:r w:rsidR="00A23BF9">
        <w:rPr>
          <w:lang w:eastAsia="en-US"/>
        </w:rPr>
        <w:t>’</w:t>
      </w:r>
      <w:r>
        <w:rPr>
          <w:lang w:eastAsia="en-US"/>
        </w:rPr>
        <w:t>avarice bourgeoise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qui emplit le tronc sacré d</w:t>
      </w:r>
      <w:r w:rsidR="00A23BF9">
        <w:rPr>
          <w:lang w:eastAsia="en-US"/>
        </w:rPr>
        <w:t>’</w:t>
      </w:r>
      <w:r>
        <w:rPr>
          <w:lang w:eastAsia="en-US"/>
        </w:rPr>
        <w:t>oboles conquises</w:t>
      </w:r>
      <w:r w:rsidR="00A23BF9">
        <w:rPr>
          <w:lang w:eastAsia="en-US"/>
        </w:rPr>
        <w:t xml:space="preserve">, </w:t>
      </w:r>
      <w:r>
        <w:rPr>
          <w:lang w:eastAsia="en-US"/>
        </w:rPr>
        <w:t>dont chacune a coûté une bataille</w:t>
      </w:r>
      <w:r w:rsidR="00A23BF9">
        <w:rPr>
          <w:lang w:eastAsia="en-US"/>
        </w:rPr>
        <w:t>.</w:t>
      </w:r>
    </w:p>
    <w:p w14:paraId="4FFD974F" w14:textId="77777777" w:rsidR="00A23BF9" w:rsidRDefault="00BB5C58" w:rsidP="00A23BF9">
      <w:pPr>
        <w:rPr>
          <w:lang w:eastAsia="en-US"/>
        </w:rPr>
      </w:pPr>
      <w:proofErr w:type="spellStart"/>
      <w:r>
        <w:rPr>
          <w:lang w:eastAsia="en-US"/>
        </w:rPr>
        <w:t>Lovely</w:t>
      </w:r>
      <w:proofErr w:type="spellEnd"/>
      <w:r>
        <w:rPr>
          <w:lang w:eastAsia="en-US"/>
        </w:rPr>
        <w:t xml:space="preserve"> se sentait attirée vers cette femme</w:t>
      </w:r>
      <w:r w:rsidR="00A23BF9">
        <w:rPr>
          <w:lang w:eastAsia="en-US"/>
        </w:rPr>
        <w:t xml:space="preserve">. </w:t>
      </w:r>
      <w:r>
        <w:rPr>
          <w:lang w:eastAsia="en-US"/>
        </w:rPr>
        <w:t xml:space="preserve">Elle la prenait pour une de ces mendiantes sublimes que la compassion </w:t>
      </w:r>
      <w:r>
        <w:rPr>
          <w:lang w:eastAsia="en-US"/>
        </w:rPr>
        <w:lastRenderedPageBreak/>
        <w:t>tourmente comme une fièvre</w:t>
      </w:r>
      <w:r w:rsidR="00A23BF9">
        <w:rPr>
          <w:lang w:eastAsia="en-US"/>
        </w:rPr>
        <w:t xml:space="preserve">, </w:t>
      </w:r>
      <w:r>
        <w:rPr>
          <w:lang w:eastAsia="en-US"/>
        </w:rPr>
        <w:t>et qui reculent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dans leur </w:t>
      </w:r>
      <w:proofErr w:type="spellStart"/>
      <w:r>
        <w:rPr>
          <w:lang w:eastAsia="en-US"/>
        </w:rPr>
        <w:t>dévoûment</w:t>
      </w:r>
      <w:proofErr w:type="spellEnd"/>
      <w:r>
        <w:rPr>
          <w:lang w:eastAsia="en-US"/>
        </w:rPr>
        <w:t xml:space="preserve"> calomnié</w:t>
      </w:r>
      <w:r w:rsidR="00A23BF9">
        <w:rPr>
          <w:lang w:eastAsia="en-US"/>
        </w:rPr>
        <w:t xml:space="preserve">, </w:t>
      </w:r>
      <w:r>
        <w:rPr>
          <w:lang w:eastAsia="en-US"/>
        </w:rPr>
        <w:t>les bornes de la charité elle-mê</w:t>
      </w:r>
      <w:r>
        <w:t>me</w:t>
      </w:r>
      <w:r w:rsidR="00A23BF9">
        <w:rPr>
          <w:lang w:eastAsia="en-US"/>
        </w:rPr>
        <w:t>.</w:t>
      </w:r>
    </w:p>
    <w:p w14:paraId="5050D674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ne suis pas bien riche</w:t>
      </w:r>
      <w:r>
        <w:rPr>
          <w:lang w:eastAsia="en-US"/>
        </w:rPr>
        <w:t xml:space="preserve">, </w:t>
      </w:r>
      <w:r w:rsidR="00BB5C58">
        <w:rPr>
          <w:lang w:eastAsia="en-US"/>
        </w:rPr>
        <w:t>madame</w:t>
      </w:r>
      <w:r>
        <w:rPr>
          <w:lang w:eastAsia="en-US"/>
        </w:rPr>
        <w:t xml:space="preserve">, </w:t>
      </w:r>
      <w:r w:rsidR="00BB5C58">
        <w:rPr>
          <w:lang w:eastAsia="en-US"/>
        </w:rPr>
        <w:t>dit-elle en souriant</w:t>
      </w:r>
      <w:r>
        <w:rPr>
          <w:lang w:eastAsia="en-US"/>
        </w:rPr>
        <w:t xml:space="preserve">, </w:t>
      </w:r>
      <w:r w:rsidR="00BB5C58">
        <w:rPr>
          <w:lang w:eastAsia="en-US"/>
        </w:rPr>
        <w:t>mais si je devine le motif de votre visite à une pauvre artiste comme moi</w:t>
      </w:r>
      <w:r>
        <w:rPr>
          <w:lang w:eastAsia="en-US"/>
        </w:rPr>
        <w:t xml:space="preserve">, </w:t>
      </w:r>
      <w:r w:rsidR="00BB5C58">
        <w:rPr>
          <w:lang w:eastAsia="en-US"/>
        </w:rPr>
        <w:t>je vous remercie du fond du cœur d</w:t>
      </w:r>
      <w:r>
        <w:rPr>
          <w:lang w:eastAsia="en-US"/>
        </w:rPr>
        <w:t>’</w:t>
      </w:r>
      <w:r w:rsidR="00BB5C58">
        <w:rPr>
          <w:lang w:eastAsia="en-US"/>
        </w:rPr>
        <w:t>avoir bien voulu m</w:t>
      </w:r>
      <w:r>
        <w:rPr>
          <w:lang w:eastAsia="en-US"/>
        </w:rPr>
        <w:t>’</w:t>
      </w:r>
      <w:r w:rsidR="00BB5C58">
        <w:rPr>
          <w:lang w:eastAsia="en-US"/>
        </w:rPr>
        <w:t>associer à vos bonnes œuvres</w:t>
      </w:r>
      <w:r>
        <w:rPr>
          <w:lang w:eastAsia="en-US"/>
        </w:rPr>
        <w:t>.</w:t>
      </w:r>
    </w:p>
    <w:p w14:paraId="5C1D848F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Paoli toussa et baissa les yeux</w:t>
      </w:r>
      <w:r w:rsidR="00A23BF9">
        <w:rPr>
          <w:lang w:eastAsia="en-US"/>
        </w:rPr>
        <w:t>.</w:t>
      </w:r>
    </w:p>
    <w:p w14:paraId="26BE0693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C</w:t>
      </w:r>
      <w:r w:rsidR="00A23BF9">
        <w:rPr>
          <w:lang w:eastAsia="en-US"/>
        </w:rPr>
        <w:t>’</w:t>
      </w:r>
      <w:r>
        <w:rPr>
          <w:lang w:eastAsia="en-US"/>
        </w:rPr>
        <w:t>était là un début épouvantable et qui compromettait tout à fait le résultat de la négociation</w:t>
      </w:r>
      <w:r w:rsidR="00A23BF9">
        <w:rPr>
          <w:lang w:eastAsia="en-US"/>
        </w:rPr>
        <w:t>.</w:t>
      </w:r>
    </w:p>
    <w:p w14:paraId="5075B57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sourit sans lever les yeux et en tâchant de rougir</w:t>
      </w:r>
      <w:r w:rsidR="00A23BF9">
        <w:rPr>
          <w:lang w:eastAsia="en-US"/>
        </w:rPr>
        <w:t>.</w:t>
      </w:r>
    </w:p>
    <w:p w14:paraId="313E3BCB" w14:textId="6E20F55A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C</w:t>
      </w:r>
      <w:r>
        <w:rPr>
          <w:lang w:eastAsia="en-US"/>
        </w:rPr>
        <w:t>’</w:t>
      </w:r>
      <w:r w:rsidR="00BB5C58">
        <w:rPr>
          <w:lang w:eastAsia="en-US"/>
        </w:rPr>
        <w:t>est en effet une prière que je viens vous adresser</w:t>
      </w:r>
      <w:r>
        <w:rPr>
          <w:lang w:eastAsia="en-US"/>
        </w:rPr>
        <w:t xml:space="preserve">, </w:t>
      </w:r>
      <w:r w:rsidR="00BB5C58">
        <w:rPr>
          <w:lang w:eastAsia="en-US"/>
        </w:rPr>
        <w:t>madame</w:t>
      </w:r>
      <w:r>
        <w:rPr>
          <w:lang w:eastAsia="en-US"/>
        </w:rPr>
        <w:t xml:space="preserve">, </w:t>
      </w:r>
      <w:r w:rsidR="00BB5C58">
        <w:rPr>
          <w:lang w:eastAsia="en-US"/>
        </w:rPr>
        <w:t>répondit-elle</w:t>
      </w:r>
      <w:r>
        <w:rPr>
          <w:lang w:eastAsia="en-US"/>
        </w:rPr>
        <w:t xml:space="preserve">, </w:t>
      </w:r>
      <w:r w:rsidR="007F299C">
        <w:rPr>
          <w:lang w:eastAsia="en-US"/>
        </w:rPr>
        <w:t>—</w:t>
      </w:r>
      <w:r>
        <w:rPr>
          <w:lang w:eastAsia="en-US"/>
        </w:rPr>
        <w:t xml:space="preserve"> </w:t>
      </w:r>
      <w:r w:rsidR="00BB5C58">
        <w:rPr>
          <w:lang w:eastAsia="en-US"/>
        </w:rPr>
        <w:t>mais vous vous tr</w:t>
      </w:r>
      <w:r w:rsidR="00BB5C58">
        <w:t>ompez un peu en ce qui touche la portée de ma démarche</w:t>
      </w:r>
      <w:r>
        <w:rPr>
          <w:lang w:eastAsia="en-US"/>
        </w:rPr>
        <w:t xml:space="preserve">… </w:t>
      </w:r>
      <w:r w:rsidR="00BB5C58">
        <w:rPr>
          <w:lang w:eastAsia="en-US"/>
        </w:rPr>
        <w:t>Je suis tout bonnement une ancienne artiste</w:t>
      </w:r>
      <w:r>
        <w:rPr>
          <w:lang w:eastAsia="en-US"/>
        </w:rPr>
        <w:t xml:space="preserve">, </w:t>
      </w:r>
      <w:r w:rsidR="00BB5C58">
        <w:rPr>
          <w:lang w:eastAsia="en-US"/>
        </w:rPr>
        <w:t>et c</w:t>
      </w:r>
      <w:r>
        <w:rPr>
          <w:lang w:eastAsia="en-US"/>
        </w:rPr>
        <w:t>’</w:t>
      </w:r>
      <w:r w:rsidR="00BB5C58">
        <w:rPr>
          <w:lang w:eastAsia="en-US"/>
        </w:rPr>
        <w:t>est à ce titre</w:t>
      </w:r>
      <w:r>
        <w:rPr>
          <w:lang w:eastAsia="en-US"/>
        </w:rPr>
        <w:t>…</w:t>
      </w:r>
    </w:p>
    <w:p w14:paraId="05653D1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Elle hésita</w:t>
      </w:r>
      <w:r w:rsidR="00A23BF9">
        <w:rPr>
          <w:lang w:eastAsia="en-US"/>
        </w:rPr>
        <w:t>.</w:t>
      </w:r>
    </w:p>
    <w:p w14:paraId="62C09E40" w14:textId="77777777" w:rsidR="00A23BF9" w:rsidRDefault="00A23BF9" w:rsidP="00A23BF9">
      <w:pPr>
        <w:rPr>
          <w:lang w:eastAsia="en-US"/>
        </w:rPr>
      </w:pPr>
      <w:r>
        <w:rPr>
          <w:lang w:eastAsia="en-US"/>
        </w:rPr>
        <w:t>— </w:t>
      </w:r>
      <w:r w:rsidR="00BB5C58">
        <w:rPr>
          <w:lang w:eastAsia="en-US"/>
        </w:rPr>
        <w:t>Je vous écoute</w:t>
      </w:r>
      <w:r>
        <w:rPr>
          <w:lang w:eastAsia="en-US"/>
        </w:rPr>
        <w:t xml:space="preserve">, </w:t>
      </w:r>
      <w:r w:rsidR="00BB5C58">
        <w:rPr>
          <w:lang w:eastAsia="en-US"/>
        </w:rPr>
        <w:t>ma chère dame</w:t>
      </w:r>
      <w:r>
        <w:rPr>
          <w:lang w:eastAsia="en-US"/>
        </w:rPr>
        <w:t xml:space="preserve">, </w:t>
      </w:r>
      <w:r w:rsidR="00BB5C58">
        <w:rPr>
          <w:lang w:eastAsia="en-US"/>
        </w:rPr>
        <w:t xml:space="preserve">dit </w:t>
      </w:r>
      <w:proofErr w:type="spellStart"/>
      <w:r w:rsidR="00BB5C58">
        <w:rPr>
          <w:lang w:eastAsia="en-US"/>
        </w:rPr>
        <w:t>Lovely</w:t>
      </w:r>
      <w:proofErr w:type="spellEnd"/>
      <w:r w:rsidR="00BB5C58">
        <w:rPr>
          <w:lang w:eastAsia="en-US"/>
        </w:rPr>
        <w:t xml:space="preserve"> avec un redoublement de bonté</w:t>
      </w:r>
      <w:r>
        <w:rPr>
          <w:lang w:eastAsia="en-US"/>
        </w:rPr>
        <w:t>.</w:t>
      </w:r>
    </w:p>
    <w:p w14:paraId="6B8B293A" w14:textId="77777777" w:rsidR="00A23BF9" w:rsidRDefault="00BB5C58" w:rsidP="00A23BF9">
      <w:pPr>
        <w:rPr>
          <w:lang w:eastAsia="en-US"/>
        </w:rPr>
      </w:pPr>
      <w:r>
        <w:rPr>
          <w:lang w:eastAsia="en-US"/>
        </w:rPr>
        <w:t>Voyez-vous</w:t>
      </w:r>
      <w:r w:rsidR="00A23BF9">
        <w:rPr>
          <w:lang w:eastAsia="en-US"/>
        </w:rPr>
        <w:t xml:space="preserve">, </w:t>
      </w:r>
      <w:r>
        <w:rPr>
          <w:lang w:eastAsia="en-US"/>
        </w:rPr>
        <w:t>cela devenait atroce</w:t>
      </w:r>
      <w:r w:rsidR="00A23BF9">
        <w:rPr>
          <w:lang w:eastAsia="en-US"/>
        </w:rPr>
        <w:t xml:space="preserve"> ! </w:t>
      </w:r>
      <w:r>
        <w:rPr>
          <w:lang w:eastAsia="en-US"/>
        </w:rPr>
        <w:t>Pour bie</w:t>
      </w:r>
      <w:r>
        <w:t>n faire</w:t>
      </w:r>
      <w:r w:rsidR="00A23BF9">
        <w:rPr>
          <w:lang w:eastAsia="en-US"/>
        </w:rPr>
        <w:t xml:space="preserve">, </w:t>
      </w:r>
      <w:r>
        <w:rPr>
          <w:lang w:eastAsia="en-US"/>
        </w:rPr>
        <w:t>quand on a une mission diplomatique comme celle dont la jolie Milanaise s</w:t>
      </w:r>
      <w:r w:rsidR="00A23BF9">
        <w:rPr>
          <w:lang w:eastAsia="en-US"/>
        </w:rPr>
        <w:t>’</w:t>
      </w:r>
      <w:r>
        <w:rPr>
          <w:lang w:eastAsia="en-US"/>
        </w:rPr>
        <w:t>était chargée</w:t>
      </w:r>
      <w:r w:rsidR="00A23BF9">
        <w:rPr>
          <w:lang w:eastAsia="en-US"/>
        </w:rPr>
        <w:t xml:space="preserve">, </w:t>
      </w:r>
      <w:r>
        <w:rPr>
          <w:lang w:eastAsia="en-US"/>
        </w:rPr>
        <w:t>par pure bonté de cœur</w:t>
      </w:r>
      <w:r w:rsidR="00A23BF9">
        <w:rPr>
          <w:lang w:eastAsia="en-US"/>
        </w:rPr>
        <w:t xml:space="preserve">, </w:t>
      </w:r>
      <w:r>
        <w:rPr>
          <w:lang w:eastAsia="en-US"/>
        </w:rPr>
        <w:t xml:space="preserve">il faut pouvoir appeler </w:t>
      </w:r>
      <w:r>
        <w:rPr>
          <w:i/>
          <w:iCs/>
          <w:lang w:eastAsia="en-US"/>
        </w:rPr>
        <w:t>la personne</w:t>
      </w:r>
      <w:r w:rsidR="00A23BF9">
        <w:rPr>
          <w:lang w:eastAsia="en-US"/>
        </w:rPr>
        <w:t>, « </w:t>
      </w:r>
      <w:r>
        <w:rPr>
          <w:lang w:eastAsia="en-US"/>
        </w:rPr>
        <w:t>ma chère enfant</w:t>
      </w:r>
      <w:r w:rsidR="00A23BF9">
        <w:rPr>
          <w:lang w:eastAsia="en-US"/>
        </w:rPr>
        <w:t> »</w:t>
      </w:r>
      <w:r>
        <w:rPr>
          <w:lang w:eastAsia="en-US"/>
        </w:rPr>
        <w:t xml:space="preserve"> et lui mettre la main un peu sous le menton</w:t>
      </w:r>
      <w:r w:rsidR="00A23BF9">
        <w:rPr>
          <w:lang w:eastAsia="en-US"/>
        </w:rPr>
        <w:t xml:space="preserve">. </w:t>
      </w:r>
      <w:r>
        <w:rPr>
          <w:lang w:eastAsia="en-US"/>
        </w:rPr>
        <w:t>Ou bien</w:t>
      </w:r>
      <w:r w:rsidR="00A23BF9">
        <w:rPr>
          <w:lang w:eastAsia="en-US"/>
        </w:rPr>
        <w:t xml:space="preserve">, </w:t>
      </w:r>
      <w:r>
        <w:rPr>
          <w:lang w:eastAsia="en-US"/>
        </w:rPr>
        <w:t>s</w:t>
      </w:r>
      <w:r w:rsidR="00A23BF9">
        <w:rPr>
          <w:lang w:eastAsia="en-US"/>
        </w:rPr>
        <w:t>’</w:t>
      </w:r>
      <w:r>
        <w:rPr>
          <w:lang w:eastAsia="en-US"/>
        </w:rPr>
        <w:t>il s</w:t>
      </w:r>
      <w:r w:rsidR="00A23BF9">
        <w:rPr>
          <w:lang w:eastAsia="en-US"/>
        </w:rPr>
        <w:t>’</w:t>
      </w:r>
      <w:r>
        <w:rPr>
          <w:lang w:eastAsia="en-US"/>
        </w:rPr>
        <w:t>agit d</w:t>
      </w:r>
      <w:r w:rsidR="00A23BF9">
        <w:rPr>
          <w:lang w:eastAsia="en-US"/>
        </w:rPr>
        <w:t>’</w:t>
      </w:r>
      <w:r>
        <w:rPr>
          <w:lang w:eastAsia="en-US"/>
        </w:rPr>
        <w:t>une femme</w:t>
      </w:r>
      <w:r>
        <w:t xml:space="preserve"> faite</w:t>
      </w:r>
      <w:r w:rsidR="00A23BF9">
        <w:rPr>
          <w:lang w:eastAsia="en-US"/>
        </w:rPr>
        <w:t xml:space="preserve">, </w:t>
      </w:r>
      <w:r>
        <w:rPr>
          <w:lang w:eastAsia="en-US"/>
        </w:rPr>
        <w:t>il faut pouvoir lui dire</w:t>
      </w:r>
      <w:r w:rsidR="00A23BF9">
        <w:rPr>
          <w:lang w:eastAsia="en-US"/>
        </w:rPr>
        <w:t> : « </w:t>
      </w:r>
      <w:r>
        <w:rPr>
          <w:lang w:eastAsia="en-US"/>
        </w:rPr>
        <w:t>Voilà la chose</w:t>
      </w:r>
      <w:r w:rsidR="00A23BF9">
        <w:rPr>
          <w:lang w:eastAsia="en-US"/>
        </w:rPr>
        <w:t> ! »</w:t>
      </w:r>
      <w:r>
        <w:rPr>
          <w:lang w:eastAsia="en-US"/>
        </w:rPr>
        <w:t xml:space="preserve"> et traiter rondement de Talleyrand à Metternich</w:t>
      </w:r>
      <w:r w:rsidR="00A23BF9">
        <w:rPr>
          <w:lang w:eastAsia="en-US"/>
        </w:rPr>
        <w:t>.</w:t>
      </w:r>
    </w:p>
    <w:p w14:paraId="3517F0A0" w14:textId="1283F643" w:rsidR="00BB5C58" w:rsidRPr="00A23BF9" w:rsidRDefault="00BB5C58" w:rsidP="00A23BF9">
      <w:pPr>
        <w:ind w:firstLine="0"/>
        <w:jc w:val="center"/>
      </w:pPr>
      <w:r w:rsidRPr="00A23BF9">
        <w:t>FIN DU PREMIER VOLUME</w:t>
      </w:r>
    </w:p>
    <w:p w14:paraId="727703BD" w14:textId="77777777" w:rsidR="00BB5C58" w:rsidRDefault="00BB5C58">
      <w:pPr>
        <w:sectPr w:rsidR="00BB5C58" w:rsidSect="00485AFF">
          <w:footerReference w:type="default" r:id="rId14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5AD74CCA" w14:textId="77777777" w:rsidR="00BB5C58" w:rsidRDefault="00BB5C58" w:rsidP="00A23BF9">
      <w:pPr>
        <w:pStyle w:val="Titre1"/>
        <w:spacing w:before="0" w:after="480"/>
      </w:pPr>
      <w:bookmarkStart w:id="214" w:name="_Toc202192460"/>
      <w:r>
        <w:lastRenderedPageBreak/>
        <w:t>À propos de cette édition électronique</w:t>
      </w:r>
      <w:bookmarkEnd w:id="214"/>
    </w:p>
    <w:p w14:paraId="51794CDB" w14:textId="77777777" w:rsidR="00485AFF" w:rsidRPr="00633842" w:rsidRDefault="00485AFF" w:rsidP="00485AFF">
      <w:pPr>
        <w:spacing w:before="180" w:after="180"/>
        <w:ind w:firstLine="0"/>
        <w:jc w:val="center"/>
        <w:rPr>
          <w:b/>
          <w:bCs/>
          <w:szCs w:val="32"/>
        </w:rPr>
      </w:pPr>
      <w:r w:rsidRPr="00633842">
        <w:rPr>
          <w:b/>
          <w:bCs/>
          <w:szCs w:val="32"/>
        </w:rPr>
        <w:t>Texte libre de droits.</w:t>
      </w:r>
    </w:p>
    <w:p w14:paraId="35865E8E" w14:textId="77777777" w:rsidR="00485AFF" w:rsidRPr="00633842" w:rsidRDefault="00485AFF" w:rsidP="00485AFF">
      <w:pPr>
        <w:pStyle w:val="Centr"/>
        <w:spacing w:before="180" w:after="180"/>
      </w:pPr>
      <w:r w:rsidRPr="00633842">
        <w:t>Corrections, édition, conversion informatique et publication par le groupe :</w:t>
      </w:r>
    </w:p>
    <w:p w14:paraId="7EE634C4" w14:textId="77777777" w:rsidR="00485AFF" w:rsidRPr="00633842" w:rsidRDefault="00485AFF" w:rsidP="00485AFF">
      <w:pPr>
        <w:spacing w:before="180" w:after="180"/>
        <w:ind w:firstLine="0"/>
        <w:jc w:val="center"/>
        <w:rPr>
          <w:b/>
          <w:bCs/>
          <w:i/>
          <w:iCs/>
          <w:szCs w:val="32"/>
        </w:rPr>
      </w:pPr>
      <w:proofErr w:type="gramStart"/>
      <w:r w:rsidRPr="00633842">
        <w:rPr>
          <w:b/>
          <w:bCs/>
          <w:i/>
          <w:iCs/>
          <w:szCs w:val="32"/>
        </w:rPr>
        <w:t>Ebooks</w:t>
      </w:r>
      <w:proofErr w:type="gramEnd"/>
      <w:r w:rsidRPr="00633842">
        <w:rPr>
          <w:b/>
          <w:bCs/>
          <w:i/>
          <w:iCs/>
          <w:szCs w:val="32"/>
        </w:rPr>
        <w:t xml:space="preserve"> libres et gratuits</w:t>
      </w:r>
    </w:p>
    <w:p w14:paraId="60833278" w14:textId="77777777" w:rsidR="00485AFF" w:rsidRPr="00633842" w:rsidRDefault="00485AFF" w:rsidP="00485AFF">
      <w:pPr>
        <w:pStyle w:val="Centr"/>
        <w:spacing w:before="180" w:after="180"/>
      </w:pPr>
      <w:hyperlink r:id="rId15" w:history="1">
        <w:r w:rsidRPr="00F74CD6">
          <w:rPr>
            <w:rStyle w:val="Lienhypertexte"/>
          </w:rPr>
          <w:t>https://groups.google.com/g/ebooksgratuits</w:t>
        </w:r>
      </w:hyperlink>
    </w:p>
    <w:p w14:paraId="24341BC2" w14:textId="77777777" w:rsidR="00485AFF" w:rsidRPr="00633842" w:rsidRDefault="00485AFF" w:rsidP="00485AFF">
      <w:pPr>
        <w:pStyle w:val="Centr"/>
        <w:spacing w:before="180" w:after="180"/>
      </w:pPr>
      <w:r w:rsidRPr="00633842">
        <w:t>Adresse du site web du groupe :</w:t>
      </w:r>
      <w:r w:rsidRPr="00633842">
        <w:br/>
      </w:r>
      <w:hyperlink r:id="rId16" w:history="1">
        <w:r w:rsidRPr="00633842">
          <w:rPr>
            <w:rStyle w:val="Lienhypertexte"/>
            <w:b/>
            <w:bCs/>
            <w:szCs w:val="32"/>
          </w:rPr>
          <w:t>http://www.ebooksgratuits.com/</w:t>
        </w:r>
      </w:hyperlink>
    </w:p>
    <w:p w14:paraId="7E19A61B" w14:textId="77777777" w:rsidR="00485AFF" w:rsidRPr="00633842" w:rsidRDefault="00485AFF" w:rsidP="00485AFF">
      <w:pPr>
        <w:pStyle w:val="Centr"/>
        <w:spacing w:before="180" w:after="180"/>
      </w:pPr>
      <w:r w:rsidRPr="00633842">
        <w:t>—</w:t>
      </w:r>
    </w:p>
    <w:p w14:paraId="390668B3" w14:textId="6CDC697C" w:rsidR="00485AFF" w:rsidRPr="00633842" w:rsidRDefault="00485AFF" w:rsidP="00485AFF">
      <w:pPr>
        <w:spacing w:before="180" w:after="180"/>
        <w:ind w:firstLine="0"/>
        <w:jc w:val="center"/>
        <w:rPr>
          <w:b/>
          <w:bCs/>
          <w:szCs w:val="32"/>
        </w:rPr>
      </w:pPr>
      <w:r>
        <w:rPr>
          <w:b/>
          <w:bCs/>
          <w:szCs w:val="32"/>
        </w:rPr>
        <w:t>Juillet 2025</w:t>
      </w:r>
    </w:p>
    <w:p w14:paraId="45EB5D7D" w14:textId="77777777" w:rsidR="00485AFF" w:rsidRPr="00633842" w:rsidRDefault="00485AFF" w:rsidP="00485AFF">
      <w:pPr>
        <w:pStyle w:val="Centr"/>
        <w:spacing w:before="180" w:after="180"/>
      </w:pPr>
      <w:r w:rsidRPr="00633842">
        <w:t>—</w:t>
      </w:r>
    </w:p>
    <w:p w14:paraId="716E62AB" w14:textId="7773CF44" w:rsidR="00485AFF" w:rsidRPr="00633842" w:rsidRDefault="007F299C" w:rsidP="00485AFF">
      <w:pPr>
        <w:spacing w:before="180" w:after="180"/>
      </w:pPr>
      <w:r>
        <w:t>—</w:t>
      </w:r>
      <w:r w:rsidR="00485AFF" w:rsidRPr="00633842">
        <w:t> </w:t>
      </w:r>
      <w:r w:rsidR="00485AFF" w:rsidRPr="00633842">
        <w:rPr>
          <w:b/>
        </w:rPr>
        <w:t>Élaboration de ce livre électronique</w:t>
      </w:r>
      <w:r w:rsidR="00485AFF" w:rsidRPr="00633842">
        <w:t> :</w:t>
      </w:r>
    </w:p>
    <w:p w14:paraId="32CC274B" w14:textId="5BCE5E1E" w:rsidR="00485AFF" w:rsidRPr="00633842" w:rsidRDefault="00485AFF" w:rsidP="00485AFF">
      <w:pPr>
        <w:spacing w:before="180" w:after="180"/>
      </w:pPr>
      <w:r w:rsidRPr="00633842">
        <w:t xml:space="preserve">Les membres de </w:t>
      </w:r>
      <w:proofErr w:type="gramStart"/>
      <w:r w:rsidRPr="00633842">
        <w:rPr>
          <w:i/>
        </w:rPr>
        <w:t>Ebooks</w:t>
      </w:r>
      <w:proofErr w:type="gramEnd"/>
      <w:r w:rsidRPr="00633842">
        <w:rPr>
          <w:i/>
        </w:rPr>
        <w:t xml:space="preserve"> libres et gratuits</w:t>
      </w:r>
      <w:r w:rsidRPr="00633842">
        <w:t xml:space="preserve"> qui ont participé à l’élaboration de ce livre, sont :</w:t>
      </w:r>
      <w:r>
        <w:t xml:space="preserve"> </w:t>
      </w:r>
      <w:proofErr w:type="spellStart"/>
      <w:r w:rsidRPr="00485AFF">
        <w:t>EmmanuelleL</w:t>
      </w:r>
      <w:proofErr w:type="spellEnd"/>
      <w:r w:rsidRPr="00485AFF">
        <w:t xml:space="preserve">, Jean-Marc, </w:t>
      </w:r>
      <w:proofErr w:type="spellStart"/>
      <w:r w:rsidRPr="00485AFF">
        <w:t>AlainC</w:t>
      </w:r>
      <w:proofErr w:type="spellEnd"/>
      <w:r>
        <w:t xml:space="preserve">, </w:t>
      </w:r>
      <w:proofErr w:type="spellStart"/>
      <w:r>
        <w:t>Coolmicro</w:t>
      </w:r>
      <w:proofErr w:type="spellEnd"/>
      <w:r>
        <w:t>.</w:t>
      </w:r>
    </w:p>
    <w:p w14:paraId="5D0C34BF" w14:textId="1FD2A91B" w:rsidR="00485AFF" w:rsidRPr="00633842" w:rsidRDefault="007F299C" w:rsidP="00485AFF">
      <w:pPr>
        <w:spacing w:before="180" w:after="180"/>
      </w:pPr>
      <w:r>
        <w:t>—</w:t>
      </w:r>
      <w:r w:rsidR="00485AFF" w:rsidRPr="00633842">
        <w:t> </w:t>
      </w:r>
      <w:r w:rsidR="00485AFF" w:rsidRPr="00633842">
        <w:rPr>
          <w:b/>
        </w:rPr>
        <w:t>Dispositions</w:t>
      </w:r>
      <w:r w:rsidR="00485AFF" w:rsidRPr="00633842">
        <w:t> :</w:t>
      </w:r>
    </w:p>
    <w:p w14:paraId="38506EAF" w14:textId="77777777" w:rsidR="00485AFF" w:rsidRPr="00633842" w:rsidRDefault="00485AFF" w:rsidP="00485AFF">
      <w:pPr>
        <w:spacing w:before="180" w:after="180"/>
      </w:pPr>
      <w:r w:rsidRPr="00633842">
        <w:t xml:space="preserve">Les livres que nous mettons à votre disposition, sont des textes libres de droits, que vous pouvez utiliser librement, </w:t>
      </w:r>
      <w:r w:rsidRPr="00633842">
        <w:rPr>
          <w:u w:val="single"/>
        </w:rPr>
        <w:t>à une fin non commerciale et non professionnelle</w:t>
      </w:r>
      <w:r w:rsidRPr="00633842">
        <w:t>. Tout lien vers notre site est bienvenu…</w:t>
      </w:r>
    </w:p>
    <w:p w14:paraId="00B30D9D" w14:textId="07B86A6D" w:rsidR="00485AFF" w:rsidRPr="00633842" w:rsidRDefault="007F299C" w:rsidP="00485AFF">
      <w:pPr>
        <w:spacing w:before="180" w:after="180"/>
      </w:pPr>
      <w:r>
        <w:t>—</w:t>
      </w:r>
      <w:r w:rsidR="00485AFF" w:rsidRPr="00633842">
        <w:t> </w:t>
      </w:r>
      <w:r w:rsidR="00485AFF" w:rsidRPr="00633842">
        <w:rPr>
          <w:b/>
        </w:rPr>
        <w:t>Qualité</w:t>
      </w:r>
      <w:r w:rsidR="00485AFF" w:rsidRPr="00633842">
        <w:t> :</w:t>
      </w:r>
    </w:p>
    <w:p w14:paraId="701DF1EF" w14:textId="77777777" w:rsidR="00485AFF" w:rsidRPr="00633842" w:rsidRDefault="00485AFF" w:rsidP="00485AFF">
      <w:pPr>
        <w:spacing w:before="180" w:after="180"/>
      </w:pPr>
      <w:r w:rsidRPr="00633842">
        <w:t>Les textes sont livrés tels quels sans garantie de leur intégrité parfaite par rapport à l'original. Nous rappelons que c'est un travail d'amateurs non rétribués et que nous essayons de promouvoir la culture littéraire avec de maigres moyens.</w:t>
      </w:r>
    </w:p>
    <w:p w14:paraId="47D75CFB" w14:textId="77777777" w:rsidR="00485AFF" w:rsidRPr="00633842" w:rsidRDefault="00485AFF" w:rsidP="00485AFF">
      <w:pPr>
        <w:spacing w:before="180" w:after="180"/>
        <w:ind w:firstLine="0"/>
        <w:jc w:val="center"/>
        <w:rPr>
          <w:i/>
          <w:iCs/>
          <w:szCs w:val="32"/>
        </w:rPr>
      </w:pPr>
      <w:r w:rsidRPr="00633842">
        <w:rPr>
          <w:i/>
          <w:iCs/>
          <w:szCs w:val="32"/>
        </w:rPr>
        <w:t>Votre aide est la bienvenue !</w:t>
      </w:r>
    </w:p>
    <w:p w14:paraId="38A7C9B1" w14:textId="37A34E17" w:rsidR="00BB5C58" w:rsidRPr="00A23BF9" w:rsidRDefault="00485AFF" w:rsidP="00485AFF">
      <w:pPr>
        <w:pStyle w:val="Centr"/>
        <w:suppressAutoHyphens/>
        <w:spacing w:before="180" w:after="180"/>
      </w:pPr>
      <w:r w:rsidRPr="00633842">
        <w:t>VOUS POUVEZ NOUS AIDER À FAIRE CONNAÎTRE CES CLASSIQUES LITTÉRAIRES.</w:t>
      </w:r>
    </w:p>
    <w:sectPr w:rsidR="00BB5C58" w:rsidRPr="00A23BF9" w:rsidSect="00485AFF">
      <w:pgSz w:w="11906" w:h="16838" w:code="9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BB2C4" w14:textId="77777777" w:rsidR="00DD23A7" w:rsidRDefault="00DD23A7">
      <w:r>
        <w:separator/>
      </w:r>
    </w:p>
  </w:endnote>
  <w:endnote w:type="continuationSeparator" w:id="0">
    <w:p w14:paraId="459A2ACA" w14:textId="77777777" w:rsidR="00DD23A7" w:rsidRDefault="00DD2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masis30">
    <w:panose1 w:val="020006030500000200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6549E" w14:textId="1D42ED6D" w:rsidR="00BB5C58" w:rsidRDefault="007F299C">
    <w:pPr>
      <w:pStyle w:val="Pieddepage"/>
    </w:pPr>
    <w:r>
      <w:t>—</w:t>
    </w:r>
    <w:r w:rsidR="00BB5C58">
      <w:t xml:space="preserve"> </w:t>
    </w:r>
    <w:r w:rsidR="00BB5C58">
      <w:rPr>
        <w:rStyle w:val="Numrodepage"/>
      </w:rPr>
      <w:fldChar w:fldCharType="begin"/>
    </w:r>
    <w:r w:rsidR="00BB5C58">
      <w:rPr>
        <w:rStyle w:val="Numrodepage"/>
      </w:rPr>
      <w:instrText xml:space="preserve"> PAGE </w:instrText>
    </w:r>
    <w:r w:rsidR="00BB5C58">
      <w:rPr>
        <w:rStyle w:val="Numrodepage"/>
      </w:rPr>
      <w:fldChar w:fldCharType="separate"/>
    </w:r>
    <w:r w:rsidR="00BB5C58">
      <w:rPr>
        <w:rStyle w:val="Numrodepage"/>
        <w:noProof/>
      </w:rPr>
      <w:t>2</w:t>
    </w:r>
    <w:r w:rsidR="00BB5C58">
      <w:rPr>
        <w:rStyle w:val="Numrodepage"/>
      </w:rPr>
      <w:fldChar w:fldCharType="end"/>
    </w:r>
    <w:r w:rsidR="00BB5C58">
      <w:rPr>
        <w:rStyle w:val="Numrodepage"/>
      </w:rPr>
      <w:t xml:space="preserve"> </w:t>
    </w:r>
    <w:r>
      <w:rPr>
        <w:rStyle w:val="Numrodepage"/>
      </w:rPr>
      <w:t>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F8A1A" w14:textId="4812A4D9" w:rsidR="00BB5C58" w:rsidRDefault="007F299C">
    <w:pPr>
      <w:pStyle w:val="Pieddepage"/>
      <w:rPr>
        <w:sz w:val="30"/>
        <w:szCs w:val="30"/>
      </w:rPr>
    </w:pPr>
    <w:r>
      <w:rPr>
        <w:sz w:val="30"/>
        <w:szCs w:val="30"/>
      </w:rPr>
      <w:t>—</w:t>
    </w:r>
    <w:r w:rsidR="00BB5C58">
      <w:rPr>
        <w:sz w:val="30"/>
        <w:szCs w:val="30"/>
      </w:rPr>
      <w:t xml:space="preserve"> </w:t>
    </w:r>
    <w:r w:rsidR="00BB5C58">
      <w:rPr>
        <w:rStyle w:val="Numrodepage"/>
        <w:sz w:val="30"/>
        <w:szCs w:val="30"/>
      </w:rPr>
      <w:fldChar w:fldCharType="begin"/>
    </w:r>
    <w:r w:rsidR="00BB5C58">
      <w:rPr>
        <w:rStyle w:val="Numrodepage"/>
        <w:sz w:val="30"/>
        <w:szCs w:val="30"/>
      </w:rPr>
      <w:instrText xml:space="preserve"> PAGE </w:instrText>
    </w:r>
    <w:r w:rsidR="00BB5C58">
      <w:rPr>
        <w:rStyle w:val="Numrodepage"/>
        <w:sz w:val="30"/>
        <w:szCs w:val="30"/>
      </w:rPr>
      <w:fldChar w:fldCharType="separate"/>
    </w:r>
    <w:r w:rsidR="00844CC7">
      <w:rPr>
        <w:rStyle w:val="Numrodepage"/>
        <w:noProof/>
        <w:sz w:val="30"/>
        <w:szCs w:val="30"/>
      </w:rPr>
      <w:t>5</w:t>
    </w:r>
    <w:r w:rsidR="00BB5C58">
      <w:rPr>
        <w:rStyle w:val="Numrodepage"/>
        <w:sz w:val="30"/>
        <w:szCs w:val="30"/>
      </w:rPr>
      <w:fldChar w:fldCharType="end"/>
    </w:r>
    <w:r w:rsidR="00BB5C58">
      <w:rPr>
        <w:rStyle w:val="Numrodepage"/>
        <w:sz w:val="30"/>
        <w:szCs w:val="30"/>
      </w:rPr>
      <w:t xml:space="preserve"> </w:t>
    </w:r>
    <w:r>
      <w:rPr>
        <w:rStyle w:val="Numrodepage"/>
        <w:sz w:val="30"/>
        <w:szCs w:val="30"/>
      </w:rPr>
      <w:t>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5F0952" w14:textId="77777777" w:rsidR="00DD23A7" w:rsidRDefault="00DD23A7">
      <w:r>
        <w:separator/>
      </w:r>
    </w:p>
  </w:footnote>
  <w:footnote w:type="continuationSeparator" w:id="0">
    <w:p w14:paraId="5C84C5BF" w14:textId="77777777" w:rsidR="00DD23A7" w:rsidRDefault="00DD23A7">
      <w:r>
        <w:continuationSeparator/>
      </w:r>
    </w:p>
  </w:footnote>
  <w:footnote w:id="1">
    <w:p w14:paraId="32F2FB81" w14:textId="77777777" w:rsidR="00A23BF9" w:rsidRDefault="00BB5C58">
      <w:pPr>
        <w:pStyle w:val="Notedebasdepage"/>
        <w:rPr>
          <w:szCs w:val="32"/>
          <w:lang w:eastAsia="en-US"/>
        </w:rPr>
      </w:pPr>
      <w:r>
        <w:rPr>
          <w:rStyle w:val="Appelnotedebasdep"/>
        </w:rPr>
        <w:footnoteRef/>
      </w:r>
      <w:r>
        <w:t xml:space="preserve"> </w:t>
      </w:r>
      <w:r>
        <w:rPr>
          <w:szCs w:val="32"/>
          <w:lang w:eastAsia="en-US"/>
        </w:rPr>
        <w:t>La terre des Rochers</w:t>
      </w:r>
      <w:r w:rsidR="00A23BF9">
        <w:rPr>
          <w:szCs w:val="32"/>
          <w:lang w:eastAsia="en-US"/>
        </w:rPr>
        <w:t xml:space="preserve">, </w:t>
      </w:r>
      <w:r>
        <w:rPr>
          <w:szCs w:val="32"/>
          <w:lang w:eastAsia="en-US"/>
        </w:rPr>
        <w:t>château de madame de Sévigné</w:t>
      </w:r>
      <w:r w:rsidR="00A23BF9">
        <w:rPr>
          <w:szCs w:val="32"/>
          <w:lang w:eastAsia="en-US"/>
        </w:rPr>
        <w:t xml:space="preserve">, </w:t>
      </w:r>
      <w:r>
        <w:rPr>
          <w:szCs w:val="32"/>
          <w:lang w:eastAsia="en-US"/>
        </w:rPr>
        <w:t>et possédée maintenant par une des plus honorables familles de la Bretagne</w:t>
      </w:r>
      <w:r w:rsidR="00A23BF9">
        <w:rPr>
          <w:szCs w:val="32"/>
          <w:lang w:eastAsia="en-US"/>
        </w:rPr>
        <w:t xml:space="preserve">, </w:t>
      </w:r>
      <w:r>
        <w:rPr>
          <w:szCs w:val="32"/>
          <w:lang w:eastAsia="en-US"/>
        </w:rPr>
        <w:t>est située à quelques lieues de l</w:t>
      </w:r>
      <w:r w:rsidR="00A23BF9">
        <w:rPr>
          <w:szCs w:val="32"/>
          <w:lang w:eastAsia="en-US"/>
        </w:rPr>
        <w:t>’</w:t>
      </w:r>
      <w:r>
        <w:rPr>
          <w:szCs w:val="32"/>
          <w:lang w:eastAsia="en-US"/>
        </w:rPr>
        <w:t>endroit où se passe notre drame</w:t>
      </w:r>
      <w:r w:rsidR="00A23BF9">
        <w:rPr>
          <w:szCs w:val="32"/>
          <w:lang w:eastAsia="en-US"/>
        </w:rPr>
        <w:t>.</w:t>
      </w:r>
    </w:p>
    <w:p w14:paraId="7C284403" w14:textId="68D79EC6" w:rsidR="00BB5C58" w:rsidRDefault="00BB5C58">
      <w:pPr>
        <w:pStyle w:val="Notedebasdepage"/>
      </w:pPr>
    </w:p>
  </w:footnote>
  <w:footnote w:id="2">
    <w:p w14:paraId="655DF896" w14:textId="77777777" w:rsidR="00A23BF9" w:rsidRDefault="00BB5C58">
      <w:pPr>
        <w:pStyle w:val="Notedebasdepage"/>
        <w:rPr>
          <w:szCs w:val="28"/>
          <w:lang w:eastAsia="en-US"/>
        </w:rPr>
      </w:pPr>
      <w:r>
        <w:rPr>
          <w:rStyle w:val="Appelnotedebasdep"/>
        </w:rPr>
        <w:footnoteRef/>
      </w:r>
      <w:r>
        <w:t xml:space="preserve"> </w:t>
      </w:r>
      <w:r>
        <w:rPr>
          <w:szCs w:val="28"/>
          <w:lang w:eastAsia="en-US"/>
        </w:rPr>
        <w:t>Quand quelqu</w:t>
      </w:r>
      <w:r w:rsidR="00A23BF9">
        <w:rPr>
          <w:szCs w:val="28"/>
          <w:lang w:eastAsia="en-US"/>
        </w:rPr>
        <w:t>’</w:t>
      </w:r>
      <w:r>
        <w:rPr>
          <w:szCs w:val="28"/>
          <w:lang w:eastAsia="en-US"/>
        </w:rPr>
        <w:t>un doit mourir</w:t>
      </w:r>
      <w:r w:rsidR="00A23BF9">
        <w:rPr>
          <w:szCs w:val="28"/>
          <w:lang w:eastAsia="en-US"/>
        </w:rPr>
        <w:t xml:space="preserve">, </w:t>
      </w:r>
      <w:r>
        <w:rPr>
          <w:szCs w:val="28"/>
          <w:lang w:eastAsia="en-US"/>
        </w:rPr>
        <w:t>on voit</w:t>
      </w:r>
      <w:r w:rsidR="00A23BF9">
        <w:rPr>
          <w:szCs w:val="28"/>
          <w:lang w:eastAsia="en-US"/>
        </w:rPr>
        <w:t xml:space="preserve">, </w:t>
      </w:r>
      <w:r>
        <w:rPr>
          <w:szCs w:val="28"/>
          <w:lang w:eastAsia="en-US"/>
        </w:rPr>
        <w:t>la nuit</w:t>
      </w:r>
      <w:r w:rsidR="00A23BF9">
        <w:rPr>
          <w:szCs w:val="28"/>
          <w:lang w:eastAsia="en-US"/>
        </w:rPr>
        <w:t xml:space="preserve">, </w:t>
      </w:r>
      <w:r>
        <w:rPr>
          <w:szCs w:val="28"/>
          <w:lang w:eastAsia="en-US"/>
        </w:rPr>
        <w:t>un cierge descendre</w:t>
      </w:r>
      <w:r w:rsidR="00A23BF9">
        <w:rPr>
          <w:szCs w:val="28"/>
          <w:lang w:eastAsia="en-US"/>
        </w:rPr>
        <w:t xml:space="preserve">, </w:t>
      </w:r>
      <w:r>
        <w:rPr>
          <w:szCs w:val="28"/>
          <w:lang w:eastAsia="en-US"/>
        </w:rPr>
        <w:t>la flamme en bas</w:t>
      </w:r>
      <w:r w:rsidR="00A23BF9">
        <w:rPr>
          <w:szCs w:val="28"/>
          <w:lang w:eastAsia="en-US"/>
        </w:rPr>
        <w:t xml:space="preserve">, </w:t>
      </w:r>
      <w:r>
        <w:rPr>
          <w:szCs w:val="28"/>
          <w:lang w:eastAsia="en-US"/>
        </w:rPr>
        <w:t>et pénétrer dans la maison</w:t>
      </w:r>
      <w:r w:rsidR="00A23BF9">
        <w:rPr>
          <w:szCs w:val="28"/>
          <w:lang w:eastAsia="en-US"/>
        </w:rPr>
        <w:t xml:space="preserve">, </w:t>
      </w:r>
      <w:r>
        <w:rPr>
          <w:szCs w:val="28"/>
          <w:lang w:eastAsia="en-US"/>
        </w:rPr>
        <w:t>par la croisée si c</w:t>
      </w:r>
      <w:r w:rsidR="00A23BF9">
        <w:rPr>
          <w:szCs w:val="28"/>
          <w:lang w:eastAsia="en-US"/>
        </w:rPr>
        <w:t>’</w:t>
      </w:r>
      <w:r>
        <w:rPr>
          <w:szCs w:val="28"/>
          <w:lang w:eastAsia="en-US"/>
        </w:rPr>
        <w:t>est un prêtre</w:t>
      </w:r>
      <w:r w:rsidR="00A23BF9">
        <w:rPr>
          <w:szCs w:val="28"/>
          <w:lang w:eastAsia="en-US"/>
        </w:rPr>
        <w:t xml:space="preserve">, </w:t>
      </w:r>
      <w:r>
        <w:rPr>
          <w:szCs w:val="28"/>
          <w:lang w:eastAsia="en-US"/>
        </w:rPr>
        <w:t>par la porte si c</w:t>
      </w:r>
      <w:r w:rsidR="00A23BF9">
        <w:rPr>
          <w:szCs w:val="28"/>
          <w:lang w:eastAsia="en-US"/>
        </w:rPr>
        <w:t>’</w:t>
      </w:r>
      <w:r>
        <w:rPr>
          <w:szCs w:val="28"/>
          <w:lang w:eastAsia="en-US"/>
        </w:rPr>
        <w:t>est une femme</w:t>
      </w:r>
      <w:r w:rsidR="00A23BF9">
        <w:rPr>
          <w:szCs w:val="28"/>
          <w:lang w:eastAsia="en-US"/>
        </w:rPr>
        <w:t xml:space="preserve">, </w:t>
      </w:r>
      <w:r>
        <w:rPr>
          <w:szCs w:val="28"/>
          <w:lang w:eastAsia="en-US"/>
        </w:rPr>
        <w:t>par la cheminée si c</w:t>
      </w:r>
      <w:r w:rsidR="00A23BF9">
        <w:rPr>
          <w:szCs w:val="28"/>
          <w:lang w:eastAsia="en-US"/>
        </w:rPr>
        <w:t>’</w:t>
      </w:r>
      <w:r>
        <w:rPr>
          <w:szCs w:val="28"/>
          <w:lang w:eastAsia="en-US"/>
        </w:rPr>
        <w:t>est un homme et surtout si c</w:t>
      </w:r>
      <w:r w:rsidR="00A23BF9">
        <w:rPr>
          <w:szCs w:val="28"/>
          <w:lang w:eastAsia="en-US"/>
        </w:rPr>
        <w:t>’</w:t>
      </w:r>
      <w:r>
        <w:rPr>
          <w:szCs w:val="28"/>
          <w:lang w:eastAsia="en-US"/>
        </w:rPr>
        <w:t>est le maître du logis</w:t>
      </w:r>
      <w:r w:rsidR="00A23BF9">
        <w:rPr>
          <w:szCs w:val="28"/>
          <w:lang w:eastAsia="en-US"/>
        </w:rPr>
        <w:t>.</w:t>
      </w:r>
    </w:p>
    <w:p w14:paraId="2FC629EA" w14:textId="2EA75B15" w:rsidR="00BB5C58" w:rsidRDefault="00BB5C58">
      <w:pPr>
        <w:pStyle w:val="Notedebasdepage"/>
      </w:pPr>
    </w:p>
  </w:footnote>
  <w:footnote w:id="3">
    <w:p w14:paraId="3893B905" w14:textId="77777777" w:rsidR="00A23BF9" w:rsidRDefault="00BB5C58">
      <w:pPr>
        <w:pStyle w:val="Notedebasdepage"/>
        <w:rPr>
          <w:szCs w:val="32"/>
          <w:lang w:eastAsia="en-US"/>
        </w:rPr>
      </w:pPr>
      <w:r>
        <w:rPr>
          <w:rStyle w:val="Appelnotedebasdep"/>
        </w:rPr>
        <w:footnoteRef/>
      </w:r>
      <w:r>
        <w:t xml:space="preserve"> </w:t>
      </w:r>
      <w:r>
        <w:rPr>
          <w:szCs w:val="32"/>
          <w:lang w:eastAsia="en-US"/>
        </w:rPr>
        <w:t>Bertrand Du Guesclin</w:t>
      </w:r>
      <w:r w:rsidR="00A23BF9">
        <w:rPr>
          <w:szCs w:val="32"/>
          <w:lang w:eastAsia="en-US"/>
        </w:rPr>
        <w:t>.</w:t>
      </w:r>
    </w:p>
    <w:p w14:paraId="6042D58A" w14:textId="61168907" w:rsidR="00BB5C58" w:rsidRDefault="00BB5C58">
      <w:pPr>
        <w:pStyle w:val="Notedebasdepage"/>
      </w:pPr>
    </w:p>
  </w:footnote>
  <w:footnote w:id="4">
    <w:p w14:paraId="757ABEEB" w14:textId="77777777" w:rsidR="00A23BF9" w:rsidRDefault="00BB5C58">
      <w:pPr>
        <w:pStyle w:val="Notedebasdepage"/>
        <w:rPr>
          <w:szCs w:val="32"/>
          <w:lang w:eastAsia="en-US"/>
        </w:rPr>
      </w:pPr>
      <w:r>
        <w:rPr>
          <w:rStyle w:val="Appelnotedebasdep"/>
        </w:rPr>
        <w:footnoteRef/>
      </w:r>
      <w:r>
        <w:t xml:space="preserve"> À</w:t>
      </w:r>
      <w:r>
        <w:rPr>
          <w:szCs w:val="32"/>
          <w:lang w:eastAsia="en-US"/>
        </w:rPr>
        <w:t xml:space="preserve"> ceux qui arrivent trop tard</w:t>
      </w:r>
      <w:r w:rsidR="00A23BF9">
        <w:rPr>
          <w:szCs w:val="32"/>
          <w:lang w:eastAsia="en-US"/>
        </w:rPr>
        <w:t xml:space="preserve">, </w:t>
      </w:r>
      <w:r>
        <w:rPr>
          <w:szCs w:val="32"/>
          <w:lang w:eastAsia="en-US"/>
        </w:rPr>
        <w:t>les os</w:t>
      </w:r>
      <w:r w:rsidR="00A23BF9">
        <w:rPr>
          <w:szCs w:val="32"/>
          <w:lang w:eastAsia="en-US"/>
        </w:rPr>
        <w:t>.</w:t>
      </w:r>
    </w:p>
    <w:p w14:paraId="7F06FFAC" w14:textId="162DC8BD" w:rsidR="00BB5C58" w:rsidRDefault="00BB5C58">
      <w:pPr>
        <w:pStyle w:val="Notedebasdepage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D8888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5D055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38052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B4E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91ED9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B3CBE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A653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54415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DD8D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44C26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08A6C0B"/>
    <w:multiLevelType w:val="hybridMultilevel"/>
    <w:tmpl w:val="5E0C6452"/>
    <w:lvl w:ilvl="0" w:tplc="179659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04A6ED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3781F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A2B5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C7E53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9261C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B60B99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4F0A4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24C3D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691385"/>
    <w:multiLevelType w:val="hybridMultilevel"/>
    <w:tmpl w:val="2EAA8648"/>
    <w:lvl w:ilvl="0" w:tplc="144E42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6508A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D988C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ED429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AB8320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5022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DB0A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8E4C9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84E42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A91EB8"/>
    <w:multiLevelType w:val="hybridMultilevel"/>
    <w:tmpl w:val="47F4B040"/>
    <w:lvl w:ilvl="0" w:tplc="30B642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5F0C2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4AC85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3D4286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5A8C9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6CE7B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57E85E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5B68E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02CF7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E56A04"/>
    <w:multiLevelType w:val="hybridMultilevel"/>
    <w:tmpl w:val="AE8CBB82"/>
    <w:lvl w:ilvl="0" w:tplc="106C64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52884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A8C97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04CAF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B429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9C67F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574B43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4FEDE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28036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12981867">
    <w:abstractNumId w:val="10"/>
  </w:num>
  <w:num w:numId="2" w16cid:durableId="915169482">
    <w:abstractNumId w:val="11"/>
  </w:num>
  <w:num w:numId="3" w16cid:durableId="2095783658">
    <w:abstractNumId w:val="12"/>
  </w:num>
  <w:num w:numId="4" w16cid:durableId="801576731">
    <w:abstractNumId w:val="13"/>
  </w:num>
  <w:num w:numId="5" w16cid:durableId="170489017">
    <w:abstractNumId w:val="8"/>
  </w:num>
  <w:num w:numId="6" w16cid:durableId="1014264282">
    <w:abstractNumId w:val="3"/>
  </w:num>
  <w:num w:numId="7" w16cid:durableId="444541237">
    <w:abstractNumId w:val="2"/>
  </w:num>
  <w:num w:numId="8" w16cid:durableId="514879032">
    <w:abstractNumId w:val="1"/>
  </w:num>
  <w:num w:numId="9" w16cid:durableId="805977014">
    <w:abstractNumId w:val="0"/>
  </w:num>
  <w:num w:numId="10" w16cid:durableId="1933389611">
    <w:abstractNumId w:val="9"/>
  </w:num>
  <w:num w:numId="11" w16cid:durableId="794712848">
    <w:abstractNumId w:val="7"/>
  </w:num>
  <w:num w:numId="12" w16cid:durableId="771319388">
    <w:abstractNumId w:val="6"/>
  </w:num>
  <w:num w:numId="13" w16cid:durableId="492454069">
    <w:abstractNumId w:val="5"/>
  </w:num>
  <w:num w:numId="14" w16cid:durableId="3467579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autoHyphenation/>
  <w:hyphenationZone w:val="56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CC7"/>
    <w:rsid w:val="00064958"/>
    <w:rsid w:val="000C7CDA"/>
    <w:rsid w:val="000E06DA"/>
    <w:rsid w:val="001A7368"/>
    <w:rsid w:val="00485AFF"/>
    <w:rsid w:val="004E5EF4"/>
    <w:rsid w:val="005D097F"/>
    <w:rsid w:val="005D197E"/>
    <w:rsid w:val="006477D1"/>
    <w:rsid w:val="00685E2E"/>
    <w:rsid w:val="006C4952"/>
    <w:rsid w:val="00737F4E"/>
    <w:rsid w:val="0074768D"/>
    <w:rsid w:val="007700B9"/>
    <w:rsid w:val="007F299C"/>
    <w:rsid w:val="00811CAE"/>
    <w:rsid w:val="00844CC7"/>
    <w:rsid w:val="008D760E"/>
    <w:rsid w:val="00A23BF9"/>
    <w:rsid w:val="00A351F8"/>
    <w:rsid w:val="00BB5C58"/>
    <w:rsid w:val="00BF5F48"/>
    <w:rsid w:val="00D1050F"/>
    <w:rsid w:val="00DD23A7"/>
    <w:rsid w:val="00E94D57"/>
    <w:rsid w:val="00EE52EB"/>
    <w:rsid w:val="00F6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7B9F3B"/>
  <w15:chartTrackingRefBased/>
  <w15:docId w15:val="{726624AC-87D8-46F2-B47C-7FCFE5512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050F"/>
    <w:pPr>
      <w:spacing w:before="240" w:after="240"/>
      <w:ind w:firstLine="680"/>
      <w:jc w:val="both"/>
    </w:pPr>
    <w:rPr>
      <w:rFonts w:ascii="Amasis30" w:hAnsi="Amasis30"/>
      <w:sz w:val="36"/>
      <w:szCs w:val="24"/>
    </w:rPr>
  </w:style>
  <w:style w:type="paragraph" w:styleId="Titre1">
    <w:name w:val="heading 1"/>
    <w:basedOn w:val="Normal"/>
    <w:next w:val="Normal"/>
    <w:qFormat/>
    <w:rsid w:val="00A23BF9"/>
    <w:pPr>
      <w:keepNext/>
      <w:pageBreakBefore/>
      <w:suppressAutoHyphens/>
      <w:spacing w:before="960" w:after="720"/>
      <w:ind w:firstLine="0"/>
      <w:jc w:val="center"/>
      <w:outlineLvl w:val="0"/>
    </w:pPr>
    <w:rPr>
      <w:rFonts w:cs="Arial"/>
      <w:b/>
      <w:bCs/>
      <w:sz w:val="48"/>
      <w:szCs w:val="44"/>
    </w:rPr>
  </w:style>
  <w:style w:type="paragraph" w:styleId="Titre2">
    <w:name w:val="heading 2"/>
    <w:basedOn w:val="Normal"/>
    <w:next w:val="Normal"/>
    <w:qFormat/>
    <w:rsid w:val="007700B9"/>
    <w:pPr>
      <w:keepNext/>
      <w:keepLines/>
      <w:pageBreakBefore/>
      <w:suppressAutoHyphens/>
      <w:spacing w:before="960" w:after="720"/>
      <w:ind w:firstLine="0"/>
      <w:jc w:val="center"/>
      <w:outlineLvl w:val="1"/>
    </w:pPr>
    <w:rPr>
      <w:rFonts w:cs="Arial"/>
      <w:b/>
      <w:bCs/>
      <w:iCs/>
      <w:sz w:val="44"/>
      <w:szCs w:val="40"/>
    </w:rPr>
  </w:style>
  <w:style w:type="paragraph" w:styleId="Titre3">
    <w:name w:val="heading 3"/>
    <w:basedOn w:val="Normal"/>
    <w:next w:val="Normal"/>
    <w:qFormat/>
    <w:rsid w:val="00A23BF9"/>
    <w:pPr>
      <w:keepNext/>
      <w:suppressAutoHyphens/>
      <w:spacing w:before="480"/>
      <w:ind w:firstLine="0"/>
      <w:jc w:val="center"/>
      <w:outlineLvl w:val="2"/>
    </w:pPr>
    <w:rPr>
      <w:rFonts w:cs="Arial"/>
      <w:b/>
      <w:bCs/>
      <w:sz w:val="40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">
    <w:name w:val="Car"/>
    <w:basedOn w:val="Policepardfaut"/>
    <w:rPr>
      <w:rFonts w:ascii="Georgia" w:hAnsi="Georgia" w:cs="Arial"/>
      <w:b/>
      <w:bCs/>
      <w:iCs/>
      <w:sz w:val="34"/>
      <w:szCs w:val="28"/>
      <w:lang w:val="fr-FR" w:eastAsia="fr-FR" w:bidi="ar-SA"/>
    </w:rPr>
  </w:style>
  <w:style w:type="character" w:styleId="Lienhypertexte">
    <w:name w:val="Hyperlink"/>
    <w:uiPriority w:val="99"/>
    <w:rsid w:val="00A23BF9"/>
    <w:rPr>
      <w:rFonts w:ascii="Amasis30" w:hAnsi="Amasis30"/>
      <w:color w:val="004080"/>
      <w:u w:val="single"/>
    </w:rPr>
  </w:style>
  <w:style w:type="paragraph" w:styleId="Explorateurdedocuments">
    <w:name w:val="Document Map"/>
    <w:basedOn w:val="Normal"/>
    <w:semiHidden/>
    <w:rsid w:val="00A23BF9"/>
    <w:pPr>
      <w:shd w:val="clear" w:color="auto" w:fill="000080"/>
    </w:pPr>
    <w:rPr>
      <w:rFonts w:ascii="Tahoma" w:hAnsi="Tahoma" w:cs="Tahoma"/>
    </w:rPr>
  </w:style>
  <w:style w:type="paragraph" w:styleId="TM1">
    <w:name w:val="toc 1"/>
    <w:basedOn w:val="Normal"/>
    <w:next w:val="Normal"/>
    <w:autoRedefine/>
    <w:uiPriority w:val="39"/>
    <w:rsid w:val="00A23BF9"/>
    <w:pPr>
      <w:tabs>
        <w:tab w:val="right" w:leader="dot" w:pos="9639"/>
      </w:tabs>
      <w:spacing w:before="180" w:after="180"/>
      <w:ind w:firstLine="0"/>
      <w:jc w:val="left"/>
    </w:pPr>
    <w:rPr>
      <w:bCs/>
      <w:iCs/>
      <w:noProof/>
      <w:color w:val="000080"/>
      <w:szCs w:val="28"/>
    </w:rPr>
  </w:style>
  <w:style w:type="paragraph" w:styleId="En-tte">
    <w:name w:val="header"/>
    <w:basedOn w:val="Normal"/>
    <w:rsid w:val="00A23BF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A23BF9"/>
    <w:pPr>
      <w:tabs>
        <w:tab w:val="center" w:pos="4536"/>
        <w:tab w:val="right" w:pos="9072"/>
      </w:tabs>
      <w:ind w:firstLine="0"/>
      <w:jc w:val="center"/>
    </w:pPr>
    <w:rPr>
      <w:sz w:val="32"/>
    </w:rPr>
  </w:style>
  <w:style w:type="character" w:styleId="Numrodepage">
    <w:name w:val="page number"/>
    <w:basedOn w:val="Policepardfaut"/>
    <w:rsid w:val="00A23BF9"/>
  </w:style>
  <w:style w:type="paragraph" w:styleId="TM2">
    <w:name w:val="toc 2"/>
    <w:basedOn w:val="Normal"/>
    <w:next w:val="Normal"/>
    <w:autoRedefine/>
    <w:uiPriority w:val="39"/>
    <w:rsid w:val="00A23BF9"/>
    <w:pPr>
      <w:tabs>
        <w:tab w:val="right" w:leader="dot" w:pos="9639"/>
      </w:tabs>
      <w:spacing w:before="120" w:after="120"/>
      <w:ind w:left="284" w:firstLine="0"/>
      <w:jc w:val="left"/>
    </w:pPr>
    <w:rPr>
      <w:noProof/>
      <w:color w:val="000080"/>
      <w:sz w:val="34"/>
    </w:rPr>
  </w:style>
  <w:style w:type="paragraph" w:styleId="TM3">
    <w:name w:val="toc 3"/>
    <w:basedOn w:val="Normal"/>
    <w:next w:val="Normal"/>
    <w:autoRedefine/>
    <w:uiPriority w:val="39"/>
    <w:rsid w:val="00A23BF9"/>
    <w:pPr>
      <w:tabs>
        <w:tab w:val="right" w:leader="dot" w:pos="9639"/>
      </w:tabs>
      <w:spacing w:before="120" w:after="120"/>
      <w:ind w:left="567" w:firstLine="0"/>
      <w:jc w:val="left"/>
    </w:pPr>
    <w:rPr>
      <w:color w:val="000080"/>
      <w:sz w:val="32"/>
    </w:rPr>
  </w:style>
  <w:style w:type="paragraph" w:styleId="TM4">
    <w:name w:val="toc 4"/>
    <w:basedOn w:val="Normal"/>
    <w:next w:val="Normal"/>
    <w:autoRedefine/>
    <w:semiHidden/>
    <w:rsid w:val="00A23BF9"/>
    <w:pPr>
      <w:ind w:left="780"/>
    </w:pPr>
  </w:style>
  <w:style w:type="paragraph" w:styleId="TM5">
    <w:name w:val="toc 5"/>
    <w:basedOn w:val="Normal"/>
    <w:next w:val="Normal"/>
    <w:autoRedefine/>
    <w:semiHidden/>
    <w:rsid w:val="00A23BF9"/>
    <w:pPr>
      <w:ind w:left="1040"/>
    </w:pPr>
  </w:style>
  <w:style w:type="paragraph" w:styleId="TM6">
    <w:name w:val="toc 6"/>
    <w:basedOn w:val="Normal"/>
    <w:next w:val="Normal"/>
    <w:autoRedefine/>
    <w:semiHidden/>
    <w:rsid w:val="00A23BF9"/>
    <w:pPr>
      <w:ind w:left="1300"/>
    </w:pPr>
  </w:style>
  <w:style w:type="paragraph" w:styleId="TM7">
    <w:name w:val="toc 7"/>
    <w:basedOn w:val="Normal"/>
    <w:next w:val="Normal"/>
    <w:autoRedefine/>
    <w:semiHidden/>
    <w:rsid w:val="00A23BF9"/>
    <w:pPr>
      <w:ind w:left="1560"/>
    </w:pPr>
  </w:style>
  <w:style w:type="paragraph" w:styleId="TM8">
    <w:name w:val="toc 8"/>
    <w:basedOn w:val="Normal"/>
    <w:next w:val="Normal"/>
    <w:autoRedefine/>
    <w:semiHidden/>
    <w:rsid w:val="00A23BF9"/>
    <w:pPr>
      <w:ind w:left="1820"/>
    </w:pPr>
  </w:style>
  <w:style w:type="paragraph" w:styleId="TM9">
    <w:name w:val="toc 9"/>
    <w:basedOn w:val="Normal"/>
    <w:next w:val="Normal"/>
    <w:autoRedefine/>
    <w:semiHidden/>
    <w:rsid w:val="00A23BF9"/>
    <w:pPr>
      <w:ind w:left="2080"/>
    </w:pPr>
  </w:style>
  <w:style w:type="paragraph" w:styleId="Retraitcorpsdetexte">
    <w:name w:val="Body Text Indent"/>
    <w:basedOn w:val="Normal"/>
    <w:semiHidden/>
    <w:pPr>
      <w:jc w:val="center"/>
    </w:pPr>
    <w:rPr>
      <w:rFonts w:ascii="Arial" w:hAnsi="Arial"/>
    </w:rPr>
  </w:style>
  <w:style w:type="character" w:styleId="Appelnotedebasdep">
    <w:name w:val="footnote reference"/>
    <w:qFormat/>
    <w:rsid w:val="00A23BF9"/>
    <w:rPr>
      <w:rFonts w:ascii="Amasis30" w:hAnsi="Amasis30"/>
      <w:b/>
      <w:sz w:val="36"/>
      <w:vertAlign w:val="superscript"/>
    </w:rPr>
  </w:style>
  <w:style w:type="paragraph" w:styleId="Notedebasdepage">
    <w:name w:val="footnote text"/>
    <w:basedOn w:val="Taille-1Normal"/>
    <w:qFormat/>
    <w:rsid w:val="00A23BF9"/>
    <w:rPr>
      <w:szCs w:val="30"/>
    </w:rPr>
  </w:style>
  <w:style w:type="paragraph" w:styleId="Retraitcorpsdetexte3">
    <w:name w:val="Body Text Indent 3"/>
    <w:basedOn w:val="Normal"/>
    <w:semiHidden/>
    <w:pPr>
      <w:ind w:left="540" w:firstLine="27"/>
    </w:pPr>
    <w:rPr>
      <w:rFonts w:ascii="Helvetica" w:hAnsi="Helvetica"/>
      <w:color w:val="000000"/>
      <w:sz w:val="20"/>
    </w:rPr>
  </w:style>
  <w:style w:type="paragraph" w:customStyle="1" w:styleId="Auteur">
    <w:name w:val="Auteur"/>
    <w:basedOn w:val="Normal"/>
    <w:rsid w:val="00A23BF9"/>
    <w:pPr>
      <w:spacing w:before="0" w:after="1800"/>
      <w:ind w:right="851" w:firstLine="0"/>
      <w:jc w:val="right"/>
    </w:pPr>
    <w:rPr>
      <w:sz w:val="48"/>
    </w:rPr>
  </w:style>
  <w:style w:type="paragraph" w:customStyle="1" w:styleId="Titrelivre">
    <w:name w:val="Titre_livre"/>
    <w:basedOn w:val="Normal"/>
    <w:rsid w:val="00A23BF9"/>
    <w:pPr>
      <w:spacing w:before="0" w:after="1200"/>
      <w:ind w:left="2268" w:right="851" w:firstLine="0"/>
      <w:jc w:val="right"/>
    </w:pPr>
    <w:rPr>
      <w:b/>
      <w:bCs/>
      <w:sz w:val="72"/>
    </w:rPr>
  </w:style>
  <w:style w:type="paragraph" w:customStyle="1" w:styleId="Soustitrelivre">
    <w:name w:val="Sous_titre_livre"/>
    <w:basedOn w:val="Normal"/>
    <w:rsid w:val="00A23BF9"/>
    <w:pPr>
      <w:spacing w:before="0" w:after="2160"/>
      <w:ind w:left="2268" w:right="851" w:firstLine="0"/>
      <w:jc w:val="right"/>
    </w:pPr>
    <w:rPr>
      <w:bCs/>
      <w:sz w:val="44"/>
      <w:szCs w:val="36"/>
    </w:rPr>
  </w:style>
  <w:style w:type="paragraph" w:customStyle="1" w:styleId="Aproposdispositions">
    <w:name w:val="A_propos_dispositions"/>
    <w:basedOn w:val="Normal"/>
    <w:pPr>
      <w:ind w:left="567" w:firstLine="0"/>
    </w:pPr>
    <w:rPr>
      <w:sz w:val="30"/>
    </w:rPr>
  </w:style>
  <w:style w:type="paragraph" w:customStyle="1" w:styleId="Photoauteur">
    <w:name w:val="Photo_auteur"/>
    <w:basedOn w:val="Normal"/>
    <w:rsid w:val="00A23BF9"/>
    <w:pPr>
      <w:spacing w:after="1080"/>
      <w:ind w:left="2268" w:firstLine="0"/>
      <w:jc w:val="center"/>
    </w:pPr>
    <w:rPr>
      <w:noProof/>
    </w:rPr>
  </w:style>
  <w:style w:type="paragraph" w:customStyle="1" w:styleId="DateSortie">
    <w:name w:val="Date_Sortie"/>
    <w:basedOn w:val="Normal"/>
    <w:rsid w:val="00A23BF9"/>
    <w:pPr>
      <w:spacing w:before="0" w:after="0"/>
      <w:ind w:right="1418" w:firstLine="0"/>
      <w:jc w:val="right"/>
    </w:pPr>
    <w:rPr>
      <w:bCs/>
      <w:sz w:val="40"/>
    </w:rPr>
  </w:style>
  <w:style w:type="paragraph" w:customStyle="1" w:styleId="Titretablematires">
    <w:name w:val="Titre table matières"/>
    <w:basedOn w:val="Normal"/>
    <w:rsid w:val="00A23BF9"/>
    <w:pPr>
      <w:pBdr>
        <w:top w:val="single" w:sz="8" w:space="1" w:color="auto"/>
        <w:bottom w:val="single" w:sz="8" w:space="1" w:color="auto"/>
      </w:pBdr>
      <w:ind w:left="2552" w:right="2552" w:firstLine="0"/>
      <w:jc w:val="center"/>
    </w:pPr>
    <w:rPr>
      <w:bCs/>
    </w:rPr>
  </w:style>
  <w:style w:type="character" w:styleId="Marquedecommentaire">
    <w:name w:val="annotation reference"/>
    <w:basedOn w:val="Policepardfaut"/>
    <w:semiHidden/>
    <w:rPr>
      <w:sz w:val="16"/>
      <w:szCs w:val="16"/>
    </w:rPr>
  </w:style>
  <w:style w:type="paragraph" w:styleId="Commentaire">
    <w:name w:val="annotation text"/>
    <w:basedOn w:val="Normal"/>
    <w:semiHidden/>
    <w:rPr>
      <w:sz w:val="20"/>
      <w:szCs w:val="20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Retraitcorpsdetexte2">
    <w:name w:val="Body Text Indent 2"/>
    <w:basedOn w:val="Normal"/>
    <w:semiHidden/>
    <w:rPr>
      <w:lang w:eastAsia="en-US"/>
    </w:rPr>
  </w:style>
  <w:style w:type="paragraph" w:styleId="Rvision">
    <w:name w:val="Revision"/>
    <w:hidden/>
    <w:uiPriority w:val="99"/>
    <w:semiHidden/>
    <w:rsid w:val="00A23BF9"/>
    <w:rPr>
      <w:rFonts w:ascii="Georgia" w:hAnsi="Georgia"/>
      <w:sz w:val="32"/>
      <w:szCs w:val="24"/>
    </w:rPr>
  </w:style>
  <w:style w:type="paragraph" w:customStyle="1" w:styleId="Centr">
    <w:name w:val="Centré"/>
    <w:basedOn w:val="Normal"/>
    <w:rsid w:val="00A23BF9"/>
    <w:pPr>
      <w:ind w:firstLine="0"/>
      <w:jc w:val="center"/>
    </w:pPr>
    <w:rPr>
      <w:szCs w:val="20"/>
    </w:rPr>
  </w:style>
  <w:style w:type="paragraph" w:customStyle="1" w:styleId="NormalSansIndent">
    <w:name w:val="NormalSansIndent"/>
    <w:basedOn w:val="Normal"/>
    <w:rsid w:val="00A23BF9"/>
    <w:pPr>
      <w:ind w:firstLine="0"/>
    </w:pPr>
    <w:rPr>
      <w:szCs w:val="20"/>
    </w:rPr>
  </w:style>
  <w:style w:type="paragraph" w:customStyle="1" w:styleId="NormalSolidaire">
    <w:name w:val="NormalSolidaire"/>
    <w:basedOn w:val="Normal"/>
    <w:qFormat/>
    <w:rsid w:val="00A23BF9"/>
    <w:pPr>
      <w:keepNext/>
    </w:pPr>
  </w:style>
  <w:style w:type="paragraph" w:customStyle="1" w:styleId="NormalSautPageAvant">
    <w:name w:val="NormalSautPageAvant"/>
    <w:basedOn w:val="Normal"/>
    <w:qFormat/>
    <w:rsid w:val="00A23BF9"/>
    <w:pPr>
      <w:pageBreakBefore/>
    </w:pPr>
  </w:style>
  <w:style w:type="paragraph" w:customStyle="1" w:styleId="NormalEspAvtGrand">
    <w:name w:val="NormalEspAvtGrand"/>
    <w:basedOn w:val="Normal"/>
    <w:rsid w:val="00A23BF9"/>
    <w:pPr>
      <w:spacing w:before="2640"/>
    </w:pPr>
    <w:rPr>
      <w:szCs w:val="20"/>
    </w:rPr>
  </w:style>
  <w:style w:type="paragraph" w:customStyle="1" w:styleId="CentrEspAvt0">
    <w:name w:val="CentréEspAvt0"/>
    <w:basedOn w:val="Centr"/>
    <w:next w:val="CentrEspAvt0EspApr0"/>
    <w:rsid w:val="00A23BF9"/>
    <w:pPr>
      <w:spacing w:before="0"/>
    </w:pPr>
  </w:style>
  <w:style w:type="paragraph" w:customStyle="1" w:styleId="CentrEspApr0">
    <w:name w:val="CentréEspApr0"/>
    <w:basedOn w:val="Centr"/>
    <w:next w:val="Normal"/>
    <w:rsid w:val="00A23BF9"/>
    <w:pPr>
      <w:spacing w:after="0"/>
    </w:pPr>
  </w:style>
  <w:style w:type="paragraph" w:customStyle="1" w:styleId="CentrEspAvt0EspApr0">
    <w:name w:val="CentréEspAvt0EspApr0"/>
    <w:basedOn w:val="Centr"/>
    <w:rsid w:val="00A23BF9"/>
    <w:pPr>
      <w:spacing w:before="0" w:after="0"/>
    </w:pPr>
  </w:style>
  <w:style w:type="paragraph" w:customStyle="1" w:styleId="Droite">
    <w:name w:val="Droite"/>
    <w:basedOn w:val="Normal"/>
    <w:next w:val="Normal"/>
    <w:rsid w:val="00A23BF9"/>
    <w:pPr>
      <w:ind w:firstLine="0"/>
      <w:jc w:val="right"/>
    </w:pPr>
    <w:rPr>
      <w:szCs w:val="20"/>
    </w:rPr>
  </w:style>
  <w:style w:type="paragraph" w:customStyle="1" w:styleId="DroiteRetraitGauche1X">
    <w:name w:val="DroiteRetraitGauche1X"/>
    <w:basedOn w:val="Droite"/>
    <w:next w:val="Normal"/>
    <w:rsid w:val="00A23BF9"/>
    <w:pPr>
      <w:ind w:left="680"/>
    </w:pPr>
  </w:style>
  <w:style w:type="paragraph" w:customStyle="1" w:styleId="DroiteRetraitGauche2X">
    <w:name w:val="DroiteRetraitGauche2X"/>
    <w:basedOn w:val="Droite"/>
    <w:next w:val="Normal"/>
    <w:rsid w:val="00A23BF9"/>
    <w:pPr>
      <w:ind w:left="1361"/>
    </w:pPr>
  </w:style>
  <w:style w:type="paragraph" w:customStyle="1" w:styleId="DroiteRetraitGauche3X">
    <w:name w:val="DroiteRetraitGauche3X"/>
    <w:basedOn w:val="Droite"/>
    <w:next w:val="Normal"/>
    <w:rsid w:val="00A23BF9"/>
    <w:pPr>
      <w:ind w:left="2041"/>
    </w:pPr>
  </w:style>
  <w:style w:type="paragraph" w:customStyle="1" w:styleId="DroiteRetraitGauche4X">
    <w:name w:val="DroiteRetraitGauche4X"/>
    <w:basedOn w:val="Droite"/>
    <w:next w:val="Normal"/>
    <w:rsid w:val="00A23BF9"/>
    <w:pPr>
      <w:ind w:left="2722"/>
    </w:pPr>
  </w:style>
  <w:style w:type="paragraph" w:customStyle="1" w:styleId="Taille-1Normal">
    <w:name w:val="Taille-1Normal"/>
    <w:basedOn w:val="Normal"/>
    <w:rsid w:val="00A23BF9"/>
    <w:rPr>
      <w:sz w:val="32"/>
      <w:szCs w:val="28"/>
    </w:rPr>
  </w:style>
  <w:style w:type="paragraph" w:customStyle="1" w:styleId="Taille-1RetraitGauche1X">
    <w:name w:val="Taille-1RetraitGauche1X"/>
    <w:basedOn w:val="Taille-1Normal"/>
    <w:rsid w:val="00A23BF9"/>
    <w:pPr>
      <w:ind w:left="680"/>
    </w:pPr>
    <w:rPr>
      <w:szCs w:val="20"/>
    </w:rPr>
  </w:style>
  <w:style w:type="paragraph" w:customStyle="1" w:styleId="Taille-1RetraitGauche2X">
    <w:name w:val="Taille-1RetraitGauche2X"/>
    <w:basedOn w:val="Taille-1Normal"/>
    <w:rsid w:val="00A23BF9"/>
    <w:pPr>
      <w:ind w:left="1361"/>
    </w:pPr>
    <w:rPr>
      <w:szCs w:val="20"/>
    </w:rPr>
  </w:style>
  <w:style w:type="paragraph" w:customStyle="1" w:styleId="Taille-1RetraitGauche3X">
    <w:name w:val="Taille-1RetraitGauche3X"/>
    <w:basedOn w:val="Taille-1Normal"/>
    <w:rsid w:val="00A23BF9"/>
    <w:pPr>
      <w:ind w:left="2041"/>
    </w:pPr>
    <w:rPr>
      <w:szCs w:val="20"/>
    </w:rPr>
  </w:style>
  <w:style w:type="paragraph" w:customStyle="1" w:styleId="Taille-1RetraitGauche1XIndent0">
    <w:name w:val="Taille-1RetraitGauche1XIndent0"/>
    <w:basedOn w:val="Taille-1RetraitGauche1X"/>
    <w:rsid w:val="00A23BF9"/>
    <w:pPr>
      <w:ind w:firstLine="0"/>
    </w:pPr>
  </w:style>
  <w:style w:type="paragraph" w:customStyle="1" w:styleId="Taille-1RetraitGauche2XIndent0">
    <w:name w:val="Taille-1RetraitGauche2XIndent0"/>
    <w:basedOn w:val="Taille-1RetraitGauche2X"/>
    <w:rsid w:val="00A23BF9"/>
    <w:pPr>
      <w:ind w:firstLine="0"/>
    </w:pPr>
  </w:style>
  <w:style w:type="paragraph" w:customStyle="1" w:styleId="Taille-1RetraitGauche3XIndent0">
    <w:name w:val="Taille-1RetraitGauche3XIndent0"/>
    <w:basedOn w:val="Taille-1RetraitGauche3X"/>
    <w:rsid w:val="00A23BF9"/>
    <w:pPr>
      <w:ind w:firstLine="0"/>
    </w:pPr>
  </w:style>
  <w:style w:type="paragraph" w:customStyle="1" w:styleId="Taille-1RetraitGauche4XIndent0">
    <w:name w:val="Taille-1RetraitGauche4XIndent0"/>
    <w:basedOn w:val="Taille-1Normal"/>
    <w:rsid w:val="00A23BF9"/>
    <w:pPr>
      <w:ind w:left="2722" w:firstLine="0"/>
    </w:pPr>
    <w:rPr>
      <w:szCs w:val="20"/>
    </w:rPr>
  </w:style>
  <w:style w:type="paragraph" w:customStyle="1" w:styleId="NormalRetraitGauche1X">
    <w:name w:val="NormalRetraitGauche1X"/>
    <w:basedOn w:val="Normal"/>
    <w:rsid w:val="00A23BF9"/>
    <w:pPr>
      <w:ind w:left="680"/>
    </w:pPr>
    <w:rPr>
      <w:szCs w:val="20"/>
    </w:rPr>
  </w:style>
  <w:style w:type="paragraph" w:customStyle="1" w:styleId="NormalRetraitGauche2X">
    <w:name w:val="NormalRetraitGauche2X"/>
    <w:basedOn w:val="Normal"/>
    <w:rsid w:val="00A23BF9"/>
    <w:pPr>
      <w:ind w:left="1361"/>
    </w:pPr>
    <w:rPr>
      <w:szCs w:val="20"/>
    </w:rPr>
  </w:style>
  <w:style w:type="paragraph" w:customStyle="1" w:styleId="NormalRetraitGauche3X">
    <w:name w:val="NormalRetraitGauche3X"/>
    <w:basedOn w:val="Normal"/>
    <w:rsid w:val="00A23BF9"/>
    <w:pPr>
      <w:ind w:left="2041"/>
    </w:pPr>
    <w:rPr>
      <w:szCs w:val="20"/>
    </w:rPr>
  </w:style>
  <w:style w:type="paragraph" w:customStyle="1" w:styleId="NormalRetraitGauche1XIndent0">
    <w:name w:val="NormalRetraitGauche1XIndent0"/>
    <w:basedOn w:val="NormalRetraitGauche1X"/>
    <w:rsid w:val="00A23BF9"/>
    <w:pPr>
      <w:ind w:firstLine="0"/>
    </w:pPr>
  </w:style>
  <w:style w:type="paragraph" w:customStyle="1" w:styleId="NormalRetraitGauche2XIndent0">
    <w:name w:val="NormalRetraitGauche2XIndent0"/>
    <w:basedOn w:val="NormalRetraitGauche2X"/>
    <w:rsid w:val="00A23BF9"/>
    <w:pPr>
      <w:ind w:firstLine="0"/>
    </w:pPr>
  </w:style>
  <w:style w:type="paragraph" w:customStyle="1" w:styleId="NormalRetraitGauche3XIndent0">
    <w:name w:val="NormalRetraitGauche3XIndent0"/>
    <w:basedOn w:val="NormalRetraitGauche3X"/>
    <w:rsid w:val="00A23BF9"/>
    <w:pPr>
      <w:ind w:firstLine="0"/>
    </w:pPr>
  </w:style>
  <w:style w:type="paragraph" w:customStyle="1" w:styleId="NormalRetraitGauche4XIndent0">
    <w:name w:val="NormalRetraitGauche4XIndent0"/>
    <w:basedOn w:val="Normal"/>
    <w:rsid w:val="00A23BF9"/>
    <w:pPr>
      <w:ind w:left="2722" w:firstLine="0"/>
    </w:pPr>
    <w:rPr>
      <w:szCs w:val="20"/>
    </w:rPr>
  </w:style>
  <w:style w:type="paragraph" w:styleId="Notedefin">
    <w:name w:val="endnote text"/>
    <w:basedOn w:val="Taille-1Normal"/>
    <w:link w:val="NotedefinCar"/>
    <w:uiPriority w:val="99"/>
    <w:semiHidden/>
    <w:unhideWhenUsed/>
    <w:qFormat/>
    <w:rsid w:val="00A23BF9"/>
    <w:rPr>
      <w:szCs w:val="20"/>
      <w:lang w:val="x-none" w:eastAsia="x-none"/>
    </w:rPr>
  </w:style>
  <w:style w:type="character" w:customStyle="1" w:styleId="NotedefinCar">
    <w:name w:val="Note de fin Car"/>
    <w:link w:val="Notedefin"/>
    <w:uiPriority w:val="99"/>
    <w:semiHidden/>
    <w:rsid w:val="00A23BF9"/>
    <w:rPr>
      <w:rFonts w:ascii="Amasis30" w:hAnsi="Amasis30"/>
      <w:sz w:val="32"/>
      <w:lang w:val="x-none" w:eastAsia="x-none"/>
    </w:rPr>
  </w:style>
  <w:style w:type="character" w:styleId="Appeldenotedefin">
    <w:name w:val="endnote reference"/>
    <w:uiPriority w:val="99"/>
    <w:unhideWhenUsed/>
    <w:qFormat/>
    <w:rsid w:val="00A23BF9"/>
    <w:rPr>
      <w:rFonts w:ascii="Amasis30" w:hAnsi="Amasis30"/>
      <w:b/>
      <w:sz w:val="36"/>
      <w:vertAlign w:val="superscript"/>
    </w:rPr>
  </w:style>
  <w:style w:type="paragraph" w:customStyle="1" w:styleId="NormalSuspendu1X">
    <w:name w:val="NormalSuspendu1X"/>
    <w:basedOn w:val="Normal"/>
    <w:rsid w:val="00A23BF9"/>
    <w:pPr>
      <w:ind w:left="680" w:hanging="680"/>
    </w:pPr>
    <w:rPr>
      <w:szCs w:val="20"/>
    </w:rPr>
  </w:style>
  <w:style w:type="paragraph" w:customStyle="1" w:styleId="NormalSuspendu1XRetrait1X">
    <w:name w:val="NormalSuspendu1XRetrait1X"/>
    <w:basedOn w:val="Normal"/>
    <w:rsid w:val="00A23BF9"/>
    <w:pPr>
      <w:ind w:left="1360" w:hanging="680"/>
    </w:pPr>
  </w:style>
  <w:style w:type="paragraph" w:customStyle="1" w:styleId="NormalEspAvt0EspApr0">
    <w:name w:val="NormalEspAvt0EspApr0"/>
    <w:basedOn w:val="Normal"/>
    <w:rsid w:val="00A23BF9"/>
    <w:pPr>
      <w:spacing w:before="0" w:after="0"/>
    </w:pPr>
    <w:rPr>
      <w:szCs w:val="20"/>
    </w:rPr>
  </w:style>
  <w:style w:type="paragraph" w:customStyle="1" w:styleId="NormalSuspendu1XRetrait2X">
    <w:name w:val="NormalSuspendu1XRetrait2X"/>
    <w:basedOn w:val="Normal"/>
    <w:rsid w:val="00A23BF9"/>
    <w:pPr>
      <w:ind w:left="2041" w:hanging="680"/>
    </w:pPr>
  </w:style>
  <w:style w:type="paragraph" w:customStyle="1" w:styleId="NormalSuspendu1XRetrait3X">
    <w:name w:val="NormalSuspendu1XRetrait3X"/>
    <w:basedOn w:val="Normal"/>
    <w:rsid w:val="00A23BF9"/>
    <w:pPr>
      <w:ind w:left="2721" w:hanging="680"/>
    </w:pPr>
    <w:rPr>
      <w:szCs w:val="20"/>
    </w:rPr>
  </w:style>
  <w:style w:type="paragraph" w:customStyle="1" w:styleId="NormalSuspendu1XRetrait4X">
    <w:name w:val="NormalSuspendu1XRetrait4X"/>
    <w:basedOn w:val="Normal"/>
    <w:rsid w:val="00A23BF9"/>
    <w:pPr>
      <w:ind w:left="3402" w:hanging="680"/>
    </w:pPr>
    <w:rPr>
      <w:szCs w:val="20"/>
    </w:rPr>
  </w:style>
  <w:style w:type="character" w:customStyle="1" w:styleId="Taille-1Caracteres">
    <w:name w:val="Taille-1Caracteres"/>
    <w:qFormat/>
    <w:rsid w:val="00A23BF9"/>
    <w:rPr>
      <w:sz w:val="32"/>
      <w:szCs w:val="20"/>
    </w:rPr>
  </w:style>
  <w:style w:type="paragraph" w:customStyle="1" w:styleId="Etoile">
    <w:name w:val="Etoile"/>
    <w:basedOn w:val="Normal"/>
    <w:qFormat/>
    <w:rsid w:val="00A23BF9"/>
    <w:pPr>
      <w:ind w:firstLine="0"/>
      <w:jc w:val="center"/>
    </w:pPr>
    <w:rPr>
      <w:b/>
      <w:sz w:val="40"/>
      <w:szCs w:val="28"/>
    </w:rPr>
  </w:style>
  <w:style w:type="paragraph" w:customStyle="1" w:styleId="Taille-1Suspendu1XRetrait1XEsp0">
    <w:name w:val="Taille-1Suspendu1XRetrait1XEsp0"/>
    <w:basedOn w:val="Taille-1RetraitGauche1X"/>
    <w:qFormat/>
    <w:rsid w:val="00A23BF9"/>
    <w:pPr>
      <w:spacing w:before="0" w:after="0"/>
      <w:ind w:left="1360" w:hanging="680"/>
    </w:pPr>
  </w:style>
  <w:style w:type="character" w:styleId="Mentionnonrsolue">
    <w:name w:val="Unresolved Mention"/>
    <w:uiPriority w:val="99"/>
    <w:semiHidden/>
    <w:unhideWhenUsed/>
    <w:rsid w:val="00A23BF9"/>
    <w:rPr>
      <w:color w:val="605E5C"/>
      <w:shd w:val="clear" w:color="auto" w:fill="E1DFDD"/>
    </w:rPr>
  </w:style>
  <w:style w:type="paragraph" w:customStyle="1" w:styleId="Taille-1Suspendu1XRetrait2XEsp0">
    <w:name w:val="Taille-1Suspendu1XRetrait2XEsp0"/>
    <w:basedOn w:val="Taille-1RetraitGauche2X"/>
    <w:qFormat/>
    <w:rsid w:val="00A23BF9"/>
    <w:pPr>
      <w:spacing w:before="0" w:after="0"/>
      <w:ind w:left="2041" w:hanging="680"/>
      <w:jc w:val="left"/>
    </w:pPr>
    <w:rPr>
      <w:szCs w:val="28"/>
    </w:rPr>
  </w:style>
  <w:style w:type="paragraph" w:customStyle="1" w:styleId="NormalSuspendu1XRetrait1XEsp0">
    <w:name w:val="NormalSuspendu1XRetrait1XEsp0"/>
    <w:basedOn w:val="NormalSuspendu1XRetrait1X"/>
    <w:qFormat/>
    <w:rsid w:val="00A23BF9"/>
    <w:pPr>
      <w:spacing w:before="0" w:after="0"/>
    </w:pPr>
  </w:style>
  <w:style w:type="paragraph" w:customStyle="1" w:styleId="NormalSuspendu1XEsp0">
    <w:name w:val="NormalSuspendu1XEsp0"/>
    <w:basedOn w:val="NormalSuspendu1X"/>
    <w:qFormat/>
    <w:rsid w:val="00A23BF9"/>
    <w:pPr>
      <w:spacing w:before="0" w:after="0"/>
    </w:pPr>
  </w:style>
  <w:style w:type="paragraph" w:customStyle="1" w:styleId="NormalSuspendu1XRetrait2XEsp0">
    <w:name w:val="NormalSuspendu1XRetrait2XEsp0"/>
    <w:basedOn w:val="NormalSuspendu1XRetrait2X"/>
    <w:qFormat/>
    <w:rsid w:val="00A23BF9"/>
    <w:pPr>
      <w:spacing w:before="0" w:after="0"/>
    </w:pPr>
  </w:style>
  <w:style w:type="paragraph" w:customStyle="1" w:styleId="ParagrapheVideNormal">
    <w:name w:val="ParagrapheVideNormal"/>
    <w:basedOn w:val="Normal"/>
    <w:next w:val="Normal"/>
    <w:qFormat/>
    <w:rsid w:val="00A23BF9"/>
  </w:style>
  <w:style w:type="paragraph" w:customStyle="1" w:styleId="ParagrapheVideNormal2">
    <w:name w:val="ParagrapheVideNormal2"/>
    <w:basedOn w:val="ParagrapheVideNormal"/>
    <w:next w:val="Normal"/>
    <w:qFormat/>
    <w:rsid w:val="00A23BF9"/>
  </w:style>
  <w:style w:type="paragraph" w:customStyle="1" w:styleId="Image">
    <w:name w:val="Image"/>
    <w:basedOn w:val="Centr"/>
    <w:next w:val="Normal"/>
    <w:qFormat/>
    <w:rsid w:val="00A23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on.ne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coeur.eh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ebooksgratuits.com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&#231;a.n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groups.google.com/g/ebooksgratuits" TargetMode="External"/><Relationship Id="rId10" Type="http://schemas.openxmlformats.org/officeDocument/2006/relationships/hyperlink" Target="http://et.la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Modeles\Ebooks\livr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C0C0C0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livres.dot</Template>
  <TotalTime>98</TotalTime>
  <Pages>1</Pages>
  <Words>88442</Words>
  <Characters>486432</Characters>
  <Application>Microsoft Office Word</Application>
  <DocSecurity>0</DocSecurity>
  <Lines>4053</Lines>
  <Paragraphs>1147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JEU DE LA MORT TOME I</vt:lpstr>
    </vt:vector>
  </TitlesOfParts>
  <Company>Ebooks libres et gratuits</Company>
  <LinksUpToDate>false</LinksUpToDate>
  <CharactersWithSpaces>573727</CharactersWithSpaces>
  <SharedDoc>false</SharedDoc>
  <HLinks>
    <vt:vector size="402" baseType="variant">
      <vt:variant>
        <vt:i4>2293820</vt:i4>
      </vt:variant>
      <vt:variant>
        <vt:i4>384</vt:i4>
      </vt:variant>
      <vt:variant>
        <vt:i4>0</vt:i4>
      </vt:variant>
      <vt:variant>
        <vt:i4>5</vt:i4>
      </vt:variant>
      <vt:variant>
        <vt:lpwstr>http://www.ebooksgratuits.com/</vt:lpwstr>
      </vt:variant>
      <vt:variant>
        <vt:lpwstr/>
      </vt:variant>
      <vt:variant>
        <vt:i4>7929972</vt:i4>
      </vt:variant>
      <vt:variant>
        <vt:i4>381</vt:i4>
      </vt:variant>
      <vt:variant>
        <vt:i4>0</vt:i4>
      </vt:variant>
      <vt:variant>
        <vt:i4>5</vt:i4>
      </vt:variant>
      <vt:variant>
        <vt:lpwstr>http://fr.groups.yahoo.com/group/ebooksgratuits</vt:lpwstr>
      </vt:variant>
      <vt:variant>
        <vt:lpwstr/>
      </vt:variant>
      <vt:variant>
        <vt:i4>983049</vt:i4>
      </vt:variant>
      <vt:variant>
        <vt:i4>378</vt:i4>
      </vt:variant>
      <vt:variant>
        <vt:i4>0</vt:i4>
      </vt:variant>
      <vt:variant>
        <vt:i4>5</vt:i4>
      </vt:variant>
      <vt:variant>
        <vt:lpwstr>http://on.ne/</vt:lpwstr>
      </vt:variant>
      <vt:variant>
        <vt:lpwstr/>
      </vt:variant>
      <vt:variant>
        <vt:i4>1376341</vt:i4>
      </vt:variant>
      <vt:variant>
        <vt:i4>375</vt:i4>
      </vt:variant>
      <vt:variant>
        <vt:i4>0</vt:i4>
      </vt:variant>
      <vt:variant>
        <vt:i4>5</vt:i4>
      </vt:variant>
      <vt:variant>
        <vt:lpwstr>http://coeur.eh/</vt:lpwstr>
      </vt:variant>
      <vt:variant>
        <vt:lpwstr/>
      </vt:variant>
      <vt:variant>
        <vt:i4>8847366</vt:i4>
      </vt:variant>
      <vt:variant>
        <vt:i4>372</vt:i4>
      </vt:variant>
      <vt:variant>
        <vt:i4>0</vt:i4>
      </vt:variant>
      <vt:variant>
        <vt:i4>5</vt:i4>
      </vt:variant>
      <vt:variant>
        <vt:lpwstr>http://ça.ne/</vt:lpwstr>
      </vt:variant>
      <vt:variant>
        <vt:lpwstr/>
      </vt:variant>
      <vt:variant>
        <vt:i4>65553</vt:i4>
      </vt:variant>
      <vt:variant>
        <vt:i4>369</vt:i4>
      </vt:variant>
      <vt:variant>
        <vt:i4>0</vt:i4>
      </vt:variant>
      <vt:variant>
        <vt:i4>5</vt:i4>
      </vt:variant>
      <vt:variant>
        <vt:lpwstr>http://et.la/</vt:lpwstr>
      </vt:variant>
      <vt:variant>
        <vt:lpwstr/>
      </vt:variant>
      <vt:variant>
        <vt:i4>1441845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_Toc237577706</vt:lpwstr>
      </vt:variant>
      <vt:variant>
        <vt:i4>1441845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_Toc237577705</vt:lpwstr>
      </vt:variant>
      <vt:variant>
        <vt:i4>1441845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_Toc237577704</vt:lpwstr>
      </vt:variant>
      <vt:variant>
        <vt:i4>1441845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_Toc237577703</vt:lpwstr>
      </vt:variant>
      <vt:variant>
        <vt:i4>1441845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_Toc237577702</vt:lpwstr>
      </vt:variant>
      <vt:variant>
        <vt:i4>1441845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_Toc237577701</vt:lpwstr>
      </vt:variant>
      <vt:variant>
        <vt:i4>1441845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_Toc237577700</vt:lpwstr>
      </vt:variant>
      <vt:variant>
        <vt:i4>2031668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_Toc237577699</vt:lpwstr>
      </vt:variant>
      <vt:variant>
        <vt:i4>2031668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_Toc237577698</vt:lpwstr>
      </vt:variant>
      <vt:variant>
        <vt:i4>2031668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_Toc237577697</vt:lpwstr>
      </vt:variant>
      <vt:variant>
        <vt:i4>2031668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_Toc237577696</vt:lpwstr>
      </vt:variant>
      <vt:variant>
        <vt:i4>2031668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_Toc237577695</vt:lpwstr>
      </vt:variant>
      <vt:variant>
        <vt:i4>2031668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_Toc237577694</vt:lpwstr>
      </vt:variant>
      <vt:variant>
        <vt:i4>2031668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_Toc237577693</vt:lpwstr>
      </vt:variant>
      <vt:variant>
        <vt:i4>2031668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_Toc237577692</vt:lpwstr>
      </vt:variant>
      <vt:variant>
        <vt:i4>2031668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_Toc237577691</vt:lpwstr>
      </vt:variant>
      <vt:variant>
        <vt:i4>2031668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_Toc237577690</vt:lpwstr>
      </vt:variant>
      <vt:variant>
        <vt:i4>1966132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_Toc237577689</vt:lpwstr>
      </vt:variant>
      <vt:variant>
        <vt:i4>1966132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_Toc237577688</vt:lpwstr>
      </vt:variant>
      <vt:variant>
        <vt:i4>1966132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_Toc237577687</vt:lpwstr>
      </vt:variant>
      <vt:variant>
        <vt:i4>1966132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_Toc237577686</vt:lpwstr>
      </vt:variant>
      <vt:variant>
        <vt:i4>1966132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_Toc237577685</vt:lpwstr>
      </vt:variant>
      <vt:variant>
        <vt:i4>1966132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_Toc237577684</vt:lpwstr>
      </vt:variant>
      <vt:variant>
        <vt:i4>1966132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_Toc237577683</vt:lpwstr>
      </vt:variant>
      <vt:variant>
        <vt:i4>1966132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_Toc237577682</vt:lpwstr>
      </vt:variant>
      <vt:variant>
        <vt:i4>1966132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_Toc237577681</vt:lpwstr>
      </vt:variant>
      <vt:variant>
        <vt:i4>1966132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_Toc237577680</vt:lpwstr>
      </vt:variant>
      <vt:variant>
        <vt:i4>1114164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_Toc237577679</vt:lpwstr>
      </vt:variant>
      <vt:variant>
        <vt:i4>1114164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_Toc237577678</vt:lpwstr>
      </vt:variant>
      <vt:variant>
        <vt:i4>1114164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_Toc237577677</vt:lpwstr>
      </vt:variant>
      <vt:variant>
        <vt:i4>1114164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_Toc237577676</vt:lpwstr>
      </vt:variant>
      <vt:variant>
        <vt:i4>1114164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_Toc237577675</vt:lpwstr>
      </vt:variant>
      <vt:variant>
        <vt:i4>1114164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_Toc237577674</vt:lpwstr>
      </vt:variant>
      <vt:variant>
        <vt:i4>1114164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_Toc237577673</vt:lpwstr>
      </vt:variant>
      <vt:variant>
        <vt:i4>1114164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_Toc237577672</vt:lpwstr>
      </vt:variant>
      <vt:variant>
        <vt:i4>1114164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_Toc237577671</vt:lpwstr>
      </vt:variant>
      <vt:variant>
        <vt:i4>1114164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_Toc237577670</vt:lpwstr>
      </vt:variant>
      <vt:variant>
        <vt:i4>1048628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_Toc237577669</vt:lpwstr>
      </vt:variant>
      <vt:variant>
        <vt:i4>1048628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_Toc237577668</vt:lpwstr>
      </vt:variant>
      <vt:variant>
        <vt:i4>1048628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_Toc237577667</vt:lpwstr>
      </vt:variant>
      <vt:variant>
        <vt:i4>1048628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_Toc237577666</vt:lpwstr>
      </vt:variant>
      <vt:variant>
        <vt:i4>1048628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_Toc237577665</vt:lpwstr>
      </vt:variant>
      <vt:variant>
        <vt:i4>1048628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_Toc237577664</vt:lpwstr>
      </vt:variant>
      <vt:variant>
        <vt:i4>1048628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_Toc237577663</vt:lpwstr>
      </vt:variant>
      <vt:variant>
        <vt:i4>1048628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_Toc237577662</vt:lpwstr>
      </vt:variant>
      <vt:variant>
        <vt:i4>1048628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_Toc237577661</vt:lpwstr>
      </vt:variant>
      <vt:variant>
        <vt:i4>1048628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_Toc237577660</vt:lpwstr>
      </vt:variant>
      <vt:variant>
        <vt:i4>1245236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_Toc237577659</vt:lpwstr>
      </vt:variant>
      <vt:variant>
        <vt:i4>1245236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_Toc237577658</vt:lpwstr>
      </vt:variant>
      <vt:variant>
        <vt:i4>1245236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_Toc237577657</vt:lpwstr>
      </vt:variant>
      <vt:variant>
        <vt:i4>1245236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_Toc237577656</vt:lpwstr>
      </vt:variant>
      <vt:variant>
        <vt:i4>1245236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_Toc237577655</vt:lpwstr>
      </vt:variant>
      <vt:variant>
        <vt:i4>1245236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_Toc237577654</vt:lpwstr>
      </vt:variant>
      <vt:variant>
        <vt:i4>1245236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_Toc237577653</vt:lpwstr>
      </vt:variant>
      <vt:variant>
        <vt:i4>1245236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_Toc237577652</vt:lpwstr>
      </vt:variant>
      <vt:variant>
        <vt:i4>1245236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_Toc237577651</vt:lpwstr>
      </vt:variant>
      <vt:variant>
        <vt:i4>1245236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_Toc237577650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_Toc237577649</vt:lpwstr>
      </vt:variant>
      <vt:variant>
        <vt:i4>1179700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_Toc237577648</vt:lpwstr>
      </vt:variant>
      <vt:variant>
        <vt:i4>1179700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_Toc237577647</vt:lpwstr>
      </vt:variant>
      <vt:variant>
        <vt:i4>1179700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_Toc237577646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Jeu de la Mort - Tome I</dc:title>
  <dc:subject>Romans - Policier &amp; mystère</dc:subject>
  <dc:creator>Paul Féval (père)</dc:creator>
  <cp:keywords/>
  <dc:description>«Le Jeu de la mort» est un roman d'aventures avec une intrigue criminelle. L'histoire se déroule de 1828 à 1849 en Bretagne, puis à Paris, pour finir en Bretagne.
Un corsaire a élevé une jeune aveugle comme sa propre fille. La veille de sa mort il lui fait choisir un des deux testaments qu'il a rédigé : l'un des deux est en sa défaveur et laisse le lecteur dans la découverte d'un fils illégitime. L'héritage est en faite une tontine avec 9 adhérents, seul le dernier vivant touchera le «pactol» dans 20 ans.
Nous retrouverons tous les antagonistes de cette tontine, 20 ans après, à Paris : tous sous une fausse identité. Quel sera le dernier vivant? La jeune fille sera-t-elle l'héritière?</dc:description>
  <cp:lastModifiedBy>Cool Micro</cp:lastModifiedBy>
  <cp:revision>26</cp:revision>
  <cp:lastPrinted>2025-06-30T14:13:00Z</cp:lastPrinted>
  <dcterms:created xsi:type="dcterms:W3CDTF">2025-06-30T12:22:00Z</dcterms:created>
  <dcterms:modified xsi:type="dcterms:W3CDTF">2025-06-30T14:14:00Z</dcterms:modified>
  <cp:category>Romans - Policier &amp; mystère</cp:category>
</cp:coreProperties>
</file>